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3D" w:rsidRPr="00175B35" w:rsidRDefault="00A9313D" w:rsidP="00A9313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75B35">
        <w:rPr>
          <w:rFonts w:ascii="Calibri" w:hAnsi="Calibri" w:cs="Calibri"/>
          <w:b/>
          <w:sz w:val="22"/>
          <w:szCs w:val="22"/>
          <w:u w:val="single"/>
        </w:rPr>
        <w:t>Terms of Reference</w:t>
      </w:r>
    </w:p>
    <w:p w:rsidR="00A9313D" w:rsidRPr="00175B35" w:rsidRDefault="00FD606C" w:rsidP="00A9313D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22"/>
          <w:szCs w:val="22"/>
        </w:rPr>
        <w:t>Environmental</w:t>
      </w:r>
      <w:r w:rsidR="00DA179B">
        <w:rPr>
          <w:rFonts w:ascii="Calibri" w:hAnsi="Calibri" w:cs="Calibri"/>
          <w:b/>
          <w:sz w:val="22"/>
          <w:szCs w:val="22"/>
        </w:rPr>
        <w:t>/Human Development</w:t>
      </w:r>
      <w:r>
        <w:rPr>
          <w:rFonts w:ascii="Calibri" w:hAnsi="Calibri" w:cs="Calibri"/>
          <w:b/>
          <w:sz w:val="22"/>
          <w:szCs w:val="22"/>
        </w:rPr>
        <w:t xml:space="preserve"> Economist</w:t>
      </w:r>
      <w:r w:rsidR="00725F83">
        <w:rPr>
          <w:rFonts w:ascii="Calibri" w:hAnsi="Calibri" w:cs="Calibri"/>
          <w:b/>
          <w:sz w:val="22"/>
          <w:szCs w:val="22"/>
        </w:rPr>
        <w:t>- Climate Change</w:t>
      </w:r>
    </w:p>
    <w:p w:rsidR="00A9313D" w:rsidRPr="00175B35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725F83" w:rsidRDefault="00A9313D" w:rsidP="00A9313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Contract Type: </w:t>
      </w:r>
      <w:r>
        <w:rPr>
          <w:rFonts w:ascii="Calibri" w:hAnsi="Calibri" w:cs="Calibri"/>
          <w:sz w:val="24"/>
          <w:szCs w:val="24"/>
        </w:rPr>
        <w:t xml:space="preserve">Individual </w:t>
      </w:r>
      <w:r w:rsidRPr="00BF622A">
        <w:rPr>
          <w:rFonts w:ascii="Calibri" w:hAnsi="Calibri" w:cs="Calibri"/>
          <w:sz w:val="24"/>
          <w:szCs w:val="24"/>
        </w:rPr>
        <w:t>Con</w:t>
      </w:r>
      <w:r>
        <w:rPr>
          <w:rFonts w:ascii="Calibri" w:hAnsi="Calibri" w:cs="Calibri"/>
          <w:sz w:val="24"/>
          <w:szCs w:val="24"/>
        </w:rPr>
        <w:t>tract Holder</w:t>
      </w:r>
    </w:p>
    <w:p w:rsidR="00A9313D" w:rsidRPr="00BF622A" w:rsidRDefault="00A9313D" w:rsidP="00A9313D">
      <w:pPr>
        <w:rPr>
          <w:rFonts w:ascii="Calibri" w:hAnsi="Calibri" w:cs="Calibri"/>
          <w:sz w:val="24"/>
          <w:szCs w:val="24"/>
        </w:rPr>
      </w:pPr>
      <w:r w:rsidRPr="00BF622A">
        <w:rPr>
          <w:rFonts w:ascii="Calibri" w:hAnsi="Calibri" w:cs="Calibri"/>
          <w:b/>
          <w:sz w:val="24"/>
          <w:szCs w:val="24"/>
        </w:rPr>
        <w:t>Project Name</w:t>
      </w:r>
      <w:r w:rsidRPr="00BF622A">
        <w:rPr>
          <w:rFonts w:ascii="Calibri" w:hAnsi="Calibri" w:cs="Calibri"/>
          <w:sz w:val="24"/>
          <w:szCs w:val="24"/>
        </w:rPr>
        <w:t xml:space="preserve">: </w:t>
      </w:r>
      <w:bookmarkStart w:id="0" w:name="ProjectTitle"/>
      <w:r w:rsidRPr="00BF622A">
        <w:rPr>
          <w:rFonts w:ascii="Calibri" w:hAnsi="Calibri" w:cs="Calibri"/>
          <w:sz w:val="24"/>
          <w:szCs w:val="24"/>
        </w:rPr>
        <w:t>Economy-wide integration of CC Adaptation and DRM/DRR to reduce climate vulnerability of communities</w:t>
      </w:r>
      <w:bookmarkEnd w:id="0"/>
      <w:r w:rsidRPr="00BF622A">
        <w:rPr>
          <w:rFonts w:ascii="Calibri" w:hAnsi="Calibri" w:cs="Calibri"/>
          <w:sz w:val="24"/>
          <w:szCs w:val="24"/>
        </w:rPr>
        <w:t xml:space="preserve"> in Samoa</w:t>
      </w:r>
    </w:p>
    <w:p w:rsidR="00E87513" w:rsidRDefault="00A9313D" w:rsidP="00E87513">
      <w:pPr>
        <w:rPr>
          <w:rFonts w:ascii="Calibri" w:hAnsi="Calibri" w:cs="Calibri"/>
          <w:sz w:val="24"/>
          <w:szCs w:val="24"/>
        </w:rPr>
      </w:pPr>
      <w:r w:rsidRPr="00583E9F">
        <w:rPr>
          <w:rFonts w:ascii="Calibri" w:hAnsi="Calibri" w:cs="Calibri"/>
          <w:b/>
          <w:sz w:val="24"/>
          <w:szCs w:val="24"/>
        </w:rPr>
        <w:t>Title of the Consultancy:</w:t>
      </w:r>
      <w:r w:rsidR="0095755D">
        <w:rPr>
          <w:rFonts w:ascii="Calibri" w:hAnsi="Calibri" w:cs="Calibri"/>
          <w:b/>
          <w:sz w:val="24"/>
          <w:szCs w:val="24"/>
        </w:rPr>
        <w:t xml:space="preserve"> </w:t>
      </w:r>
      <w:r w:rsidR="00FD606C" w:rsidRPr="00E87513">
        <w:rPr>
          <w:rFonts w:ascii="Calibri" w:hAnsi="Calibri" w:cs="Calibri"/>
          <w:sz w:val="22"/>
          <w:szCs w:val="22"/>
        </w:rPr>
        <w:t>Environmental</w:t>
      </w:r>
      <w:r w:rsidR="0095755D">
        <w:rPr>
          <w:rFonts w:ascii="Calibri" w:hAnsi="Calibri" w:cs="Calibri"/>
          <w:sz w:val="22"/>
          <w:szCs w:val="22"/>
        </w:rPr>
        <w:t>/Human Development</w:t>
      </w:r>
      <w:r w:rsidR="00FD606C" w:rsidRPr="00E87513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FD606C" w:rsidRPr="00E87513">
        <w:rPr>
          <w:rFonts w:ascii="Calibri" w:hAnsi="Calibri" w:cs="Calibri"/>
          <w:sz w:val="22"/>
          <w:szCs w:val="22"/>
        </w:rPr>
        <w:t>Economist</w:t>
      </w:r>
      <w:r w:rsidR="00E87513" w:rsidRPr="00E87513">
        <w:rPr>
          <w:rFonts w:ascii="Calibri" w:hAnsi="Calibri" w:cs="Calibri"/>
          <w:sz w:val="24"/>
          <w:szCs w:val="24"/>
        </w:rPr>
        <w:t>(</w:t>
      </w:r>
      <w:proofErr w:type="gramEnd"/>
      <w:r w:rsidR="00E87513">
        <w:rPr>
          <w:rFonts w:ascii="Calibri" w:hAnsi="Calibri" w:cs="Calibri"/>
          <w:sz w:val="24"/>
          <w:szCs w:val="24"/>
        </w:rPr>
        <w:t>UNDP-GEF Adaptation Project)</w:t>
      </w:r>
    </w:p>
    <w:p w:rsidR="00A9313D" w:rsidRDefault="00A9313D" w:rsidP="00A9313D">
      <w:pPr>
        <w:rPr>
          <w:rFonts w:ascii="Calibri" w:hAnsi="Calibri" w:cs="Calibri"/>
          <w:sz w:val="24"/>
          <w:szCs w:val="24"/>
        </w:rPr>
      </w:pPr>
    </w:p>
    <w:p w:rsidR="00A9313D" w:rsidRDefault="00A9313D" w:rsidP="00A9313D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shd w:val="clear" w:color="auto" w:fill="C6D9F1"/>
        <w:tblCellMar>
          <w:top w:w="144" w:type="dxa"/>
          <w:left w:w="115" w:type="dxa"/>
          <w:bottom w:w="144" w:type="dxa"/>
          <w:right w:w="115" w:type="dxa"/>
        </w:tblCellMar>
        <w:tblLook w:val="04A0"/>
      </w:tblPr>
      <w:tblGrid>
        <w:gridCol w:w="9289"/>
      </w:tblGrid>
      <w:tr w:rsidR="00A9313D" w:rsidRPr="00583E9F" w:rsidTr="00707C66">
        <w:tc>
          <w:tcPr>
            <w:tcW w:w="9289" w:type="dxa"/>
            <w:shd w:val="clear" w:color="auto" w:fill="C6D9F1"/>
          </w:tcPr>
          <w:p w:rsidR="00A9313D" w:rsidRPr="00583E9F" w:rsidRDefault="00A9313D" w:rsidP="00707C66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4"/>
                <w:szCs w:val="24"/>
              </w:rPr>
            </w:pPr>
            <w:r w:rsidRPr="00583E9F">
              <w:rPr>
                <w:rFonts w:ascii="Calibri" w:hAnsi="Calibri" w:cs="Calibri"/>
                <w:b/>
                <w:sz w:val="24"/>
                <w:szCs w:val="24"/>
              </w:rPr>
              <w:t>GENERAL BACKGROUND</w:t>
            </w:r>
          </w:p>
        </w:tc>
      </w:tr>
    </w:tbl>
    <w:p w:rsidR="00A9313D" w:rsidRPr="00583E9F" w:rsidRDefault="00A9313D" w:rsidP="00A9313D">
      <w:r w:rsidRPr="005D263F">
        <w:rPr>
          <w:rFonts w:ascii="Calibri" w:hAnsi="Calibri" w:cs="Calibri"/>
          <w:sz w:val="24"/>
          <w:szCs w:val="24"/>
        </w:rPr>
        <w:t xml:space="preserve">UNDP is supporting the Government of Samoa in addressing </w:t>
      </w:r>
      <w:r w:rsidR="00FD606C">
        <w:rPr>
          <w:rFonts w:ascii="Calibri" w:hAnsi="Calibri" w:cs="Calibri"/>
          <w:sz w:val="24"/>
          <w:szCs w:val="24"/>
        </w:rPr>
        <w:t xml:space="preserve">a range of climate change related </w:t>
      </w:r>
      <w:r>
        <w:rPr>
          <w:rFonts w:ascii="Calibri" w:hAnsi="Calibri" w:cs="Calibri"/>
          <w:sz w:val="24"/>
          <w:szCs w:val="24"/>
        </w:rPr>
        <w:t xml:space="preserve">issues through an economy-wide approach that integrates </w:t>
      </w:r>
      <w:r w:rsidRPr="005D263F">
        <w:rPr>
          <w:rFonts w:ascii="Calibri" w:hAnsi="Calibri" w:cs="Calibri"/>
          <w:sz w:val="24"/>
          <w:szCs w:val="24"/>
        </w:rPr>
        <w:t>cl</w:t>
      </w:r>
      <w:r>
        <w:rPr>
          <w:rFonts w:ascii="Calibri" w:hAnsi="Calibri" w:cs="Calibri"/>
          <w:sz w:val="24"/>
          <w:szCs w:val="24"/>
        </w:rPr>
        <w:t>imate change adaptation</w:t>
      </w:r>
      <w:r w:rsidR="00FD606C">
        <w:rPr>
          <w:rFonts w:ascii="Calibri" w:hAnsi="Calibri" w:cs="Calibri"/>
          <w:sz w:val="24"/>
          <w:szCs w:val="24"/>
        </w:rPr>
        <w:t xml:space="preserve"> and</w:t>
      </w:r>
      <w:r w:rsidRPr="005D263F">
        <w:rPr>
          <w:rFonts w:ascii="Calibri" w:hAnsi="Calibri" w:cs="Calibri"/>
          <w:sz w:val="24"/>
          <w:szCs w:val="24"/>
        </w:rPr>
        <w:t xml:space="preserve"> DRR/DRM into national developme</w:t>
      </w:r>
      <w:r>
        <w:rPr>
          <w:rFonts w:ascii="Calibri" w:hAnsi="Calibri" w:cs="Calibri"/>
          <w:sz w:val="24"/>
          <w:szCs w:val="24"/>
        </w:rPr>
        <w:t>nt planning and programming</w:t>
      </w:r>
      <w:r w:rsidR="00FD606C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target</w:t>
      </w:r>
      <w:r w:rsidR="00FD606C">
        <w:rPr>
          <w:rFonts w:ascii="Calibri" w:hAnsi="Calibri" w:cs="Calibri"/>
          <w:sz w:val="24"/>
          <w:szCs w:val="24"/>
        </w:rPr>
        <w:t>ing</w:t>
      </w:r>
      <w:r>
        <w:rPr>
          <w:rFonts w:ascii="Calibri" w:hAnsi="Calibri" w:cs="Calibri"/>
          <w:sz w:val="24"/>
          <w:szCs w:val="24"/>
        </w:rPr>
        <w:t xml:space="preserve"> communities as first responders to natural disasters. In 2012, UNDP supported Samoa with undertaking a Climate Public Expenditure and Institutional Review which </w:t>
      </w:r>
      <w:r w:rsidR="00FD606C">
        <w:rPr>
          <w:rFonts w:ascii="Calibri" w:hAnsi="Calibri" w:cs="Calibri"/>
          <w:sz w:val="24"/>
          <w:szCs w:val="24"/>
        </w:rPr>
        <w:t xml:space="preserve">examined </w:t>
      </w:r>
      <w:r>
        <w:rPr>
          <w:rFonts w:ascii="Calibri" w:hAnsi="Calibri" w:cs="Calibri"/>
          <w:sz w:val="24"/>
          <w:szCs w:val="24"/>
        </w:rPr>
        <w:t>recent public expenditures related to climate change</w:t>
      </w:r>
      <w:r w:rsidR="00FD606C">
        <w:rPr>
          <w:rFonts w:ascii="Calibri" w:hAnsi="Calibri" w:cs="Calibri"/>
          <w:sz w:val="24"/>
          <w:szCs w:val="24"/>
        </w:rPr>
        <w:t xml:space="preserve"> adaptation</w:t>
      </w:r>
      <w:r>
        <w:rPr>
          <w:rFonts w:ascii="Calibri" w:hAnsi="Calibri" w:cs="Calibri"/>
          <w:sz w:val="24"/>
          <w:szCs w:val="24"/>
        </w:rPr>
        <w:t>,</w:t>
      </w:r>
      <w:r w:rsidR="00FD606C">
        <w:rPr>
          <w:rFonts w:ascii="Calibri" w:hAnsi="Calibri" w:cs="Calibri"/>
          <w:sz w:val="24"/>
          <w:szCs w:val="24"/>
        </w:rPr>
        <w:t xml:space="preserve"> and relevant</w:t>
      </w:r>
      <w:r>
        <w:rPr>
          <w:rFonts w:ascii="Calibri" w:hAnsi="Calibri" w:cs="Calibri"/>
          <w:sz w:val="24"/>
          <w:szCs w:val="24"/>
        </w:rPr>
        <w:t xml:space="preserve"> policy and institutional framework</w:t>
      </w:r>
      <w:r w:rsidR="00FD606C">
        <w:rPr>
          <w:rFonts w:ascii="Calibri" w:hAnsi="Calibri" w:cs="Calibri"/>
          <w:sz w:val="24"/>
          <w:szCs w:val="24"/>
        </w:rPr>
        <w:t xml:space="preserve">s for managing anticipated risks and opportunities. The analysis led to </w:t>
      </w:r>
      <w:r>
        <w:rPr>
          <w:rFonts w:ascii="Calibri" w:hAnsi="Calibri" w:cs="Calibri"/>
          <w:sz w:val="24"/>
          <w:szCs w:val="24"/>
        </w:rPr>
        <w:t xml:space="preserve">recommendations </w:t>
      </w:r>
      <w:r w:rsidR="00FD606C">
        <w:rPr>
          <w:rFonts w:ascii="Calibri" w:hAnsi="Calibri" w:cs="Calibri"/>
          <w:sz w:val="24"/>
          <w:szCs w:val="24"/>
        </w:rPr>
        <w:t xml:space="preserve">on </w:t>
      </w:r>
      <w:r>
        <w:rPr>
          <w:rFonts w:ascii="Calibri" w:hAnsi="Calibri" w:cs="Calibri"/>
          <w:sz w:val="24"/>
          <w:szCs w:val="24"/>
        </w:rPr>
        <w:t>how to integrate climate change in national development planning and budget management.  Building on the CPEIR and other findings of various nationally led initiatives, UNDP in partnership with the Gov</w:t>
      </w:r>
      <w:r w:rsidR="00FD606C">
        <w:rPr>
          <w:rFonts w:ascii="Calibri" w:hAnsi="Calibri" w:cs="Calibri"/>
          <w:sz w:val="24"/>
          <w:szCs w:val="24"/>
        </w:rPr>
        <w:t>ernmen</w:t>
      </w:r>
      <w:r>
        <w:rPr>
          <w:rFonts w:ascii="Calibri" w:hAnsi="Calibri" w:cs="Calibri"/>
          <w:sz w:val="24"/>
          <w:szCs w:val="24"/>
        </w:rPr>
        <w:t xml:space="preserve">t of Samoa has outlined a </w:t>
      </w:r>
      <w:proofErr w:type="spellStart"/>
      <w:r>
        <w:rPr>
          <w:rFonts w:ascii="Calibri" w:hAnsi="Calibri" w:cs="Calibri"/>
          <w:sz w:val="24"/>
          <w:szCs w:val="24"/>
        </w:rPr>
        <w:t>programme</w:t>
      </w:r>
      <w:proofErr w:type="spellEnd"/>
      <w:r>
        <w:rPr>
          <w:rFonts w:ascii="Calibri" w:hAnsi="Calibri" w:cs="Calibri"/>
          <w:sz w:val="24"/>
          <w:szCs w:val="24"/>
        </w:rPr>
        <w:t xml:space="preserve"> that would, if successfully implemented, promote catalytic changes aimed at advancing adaptation to climate change at all levels. In brief, t</w:t>
      </w:r>
      <w:r w:rsidRPr="00583E9F">
        <w:rPr>
          <w:rFonts w:ascii="Calibri" w:hAnsi="Calibri" w:cs="Calibri"/>
          <w:sz w:val="24"/>
          <w:szCs w:val="24"/>
        </w:rPr>
        <w:t xml:space="preserve">he </w:t>
      </w:r>
      <w:r>
        <w:rPr>
          <w:rFonts w:ascii="Calibri" w:hAnsi="Calibri" w:cs="Calibri"/>
          <w:sz w:val="24"/>
          <w:szCs w:val="24"/>
        </w:rPr>
        <w:t xml:space="preserve">focus </w:t>
      </w:r>
      <w:r w:rsidR="00FD606C">
        <w:rPr>
          <w:rFonts w:ascii="Calibri" w:hAnsi="Calibri" w:cs="Calibri"/>
          <w:sz w:val="24"/>
          <w:szCs w:val="24"/>
        </w:rPr>
        <w:t xml:space="preserve">of the </w:t>
      </w:r>
      <w:proofErr w:type="spellStart"/>
      <w:r w:rsidR="00FD606C">
        <w:rPr>
          <w:rFonts w:ascii="Calibri" w:hAnsi="Calibri" w:cs="Calibri"/>
          <w:sz w:val="24"/>
          <w:szCs w:val="24"/>
        </w:rPr>
        <w:t>programme</w:t>
      </w:r>
      <w:proofErr w:type="spellEnd"/>
      <w:r w:rsidR="00FD606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is </w:t>
      </w:r>
      <w:r w:rsidRPr="00583E9F">
        <w:rPr>
          <w:rFonts w:ascii="Calibri" w:hAnsi="Calibri" w:cs="Calibri"/>
          <w:sz w:val="24"/>
          <w:szCs w:val="24"/>
        </w:rPr>
        <w:t xml:space="preserve">to </w:t>
      </w:r>
      <w:r w:rsidR="00FD606C">
        <w:rPr>
          <w:rFonts w:ascii="Calibri" w:hAnsi="Calibri" w:cs="Calibri"/>
          <w:sz w:val="24"/>
          <w:szCs w:val="24"/>
        </w:rPr>
        <w:t xml:space="preserve">advance </w:t>
      </w:r>
      <w:r w:rsidRPr="005C4357">
        <w:rPr>
          <w:rFonts w:ascii="Calibri" w:hAnsi="Calibri" w:cs="Calibri"/>
          <w:sz w:val="24"/>
          <w:szCs w:val="24"/>
        </w:rPr>
        <w:t>an economy-wide approach to cl</w:t>
      </w:r>
      <w:r>
        <w:rPr>
          <w:rFonts w:ascii="Calibri" w:hAnsi="Calibri" w:cs="Calibri"/>
          <w:sz w:val="24"/>
          <w:szCs w:val="24"/>
        </w:rPr>
        <w:t>imate change adaptation</w:t>
      </w:r>
      <w:r w:rsidRPr="005C4357">
        <w:rPr>
          <w:rFonts w:ascii="Calibri" w:hAnsi="Calibri" w:cs="Calibri"/>
          <w:sz w:val="24"/>
          <w:szCs w:val="24"/>
        </w:rPr>
        <w:t xml:space="preserve">, </w:t>
      </w:r>
      <w:r w:rsidR="00FD606C">
        <w:rPr>
          <w:rFonts w:ascii="Calibri" w:hAnsi="Calibri" w:cs="Calibri"/>
          <w:sz w:val="24"/>
          <w:szCs w:val="24"/>
        </w:rPr>
        <w:t xml:space="preserve">aiming at </w:t>
      </w:r>
      <w:r w:rsidRPr="005C4357">
        <w:rPr>
          <w:rFonts w:ascii="Calibri" w:hAnsi="Calibri" w:cs="Calibri"/>
          <w:sz w:val="24"/>
          <w:szCs w:val="24"/>
        </w:rPr>
        <w:t xml:space="preserve">efficient integration and management of adaptation and DRR/DRM into </w:t>
      </w:r>
      <w:r>
        <w:rPr>
          <w:rFonts w:ascii="Calibri" w:hAnsi="Calibri" w:cs="Calibri"/>
          <w:sz w:val="24"/>
          <w:szCs w:val="24"/>
        </w:rPr>
        <w:t xml:space="preserve">the </w:t>
      </w:r>
      <w:r w:rsidRPr="005C4357">
        <w:rPr>
          <w:rFonts w:ascii="Calibri" w:hAnsi="Calibri" w:cs="Calibri"/>
          <w:sz w:val="24"/>
          <w:szCs w:val="24"/>
        </w:rPr>
        <w:t xml:space="preserve">national development </w:t>
      </w:r>
      <w:r>
        <w:rPr>
          <w:rFonts w:ascii="Calibri" w:hAnsi="Calibri" w:cs="Calibri"/>
          <w:sz w:val="24"/>
          <w:szCs w:val="24"/>
        </w:rPr>
        <w:t xml:space="preserve">policy, </w:t>
      </w:r>
      <w:r w:rsidRPr="005C4357">
        <w:rPr>
          <w:rFonts w:ascii="Calibri" w:hAnsi="Calibri" w:cs="Calibri"/>
          <w:sz w:val="24"/>
          <w:szCs w:val="24"/>
        </w:rPr>
        <w:t>planning</w:t>
      </w:r>
      <w:r>
        <w:rPr>
          <w:rFonts w:ascii="Calibri" w:hAnsi="Calibri" w:cs="Calibri"/>
          <w:sz w:val="24"/>
          <w:szCs w:val="24"/>
        </w:rPr>
        <w:t xml:space="preserve">, </w:t>
      </w:r>
      <w:r w:rsidR="00FD606C">
        <w:rPr>
          <w:rFonts w:ascii="Calibri" w:hAnsi="Calibri" w:cs="Calibri"/>
          <w:sz w:val="24"/>
          <w:szCs w:val="24"/>
        </w:rPr>
        <w:t xml:space="preserve">and </w:t>
      </w:r>
      <w:proofErr w:type="spellStart"/>
      <w:r>
        <w:rPr>
          <w:rFonts w:ascii="Calibri" w:hAnsi="Calibri" w:cs="Calibri"/>
          <w:sz w:val="24"/>
          <w:szCs w:val="24"/>
        </w:rPr>
        <w:t>budgeting</w:t>
      </w:r>
      <w:r w:rsidR="00FD606C">
        <w:rPr>
          <w:rFonts w:ascii="Calibri" w:hAnsi="Calibri" w:cs="Calibri"/>
          <w:sz w:val="24"/>
          <w:szCs w:val="24"/>
        </w:rPr>
        <w:t>as</w:t>
      </w:r>
      <w:proofErr w:type="spellEnd"/>
      <w:r w:rsidR="00FD606C">
        <w:rPr>
          <w:rFonts w:ascii="Calibri" w:hAnsi="Calibri" w:cs="Calibri"/>
          <w:sz w:val="24"/>
          <w:szCs w:val="24"/>
        </w:rPr>
        <w:t xml:space="preserve"> well as </w:t>
      </w:r>
      <w:r w:rsidRPr="005C4357">
        <w:rPr>
          <w:rFonts w:ascii="Calibri" w:hAnsi="Calibri" w:cs="Calibri"/>
          <w:sz w:val="24"/>
          <w:szCs w:val="24"/>
        </w:rPr>
        <w:t xml:space="preserve">enhancing the resilience of </w:t>
      </w:r>
      <w:r w:rsidR="00FD606C">
        <w:rPr>
          <w:rFonts w:ascii="Calibri" w:hAnsi="Calibri" w:cs="Calibri"/>
          <w:sz w:val="24"/>
          <w:szCs w:val="24"/>
        </w:rPr>
        <w:t xml:space="preserve">important economic </w:t>
      </w:r>
      <w:r w:rsidRPr="005C4357">
        <w:rPr>
          <w:rFonts w:ascii="Calibri" w:hAnsi="Calibri" w:cs="Calibri"/>
          <w:sz w:val="24"/>
          <w:szCs w:val="24"/>
        </w:rPr>
        <w:t xml:space="preserve">assets and livelihoods </w:t>
      </w:r>
      <w:r w:rsidR="00FD606C">
        <w:rPr>
          <w:rFonts w:ascii="Calibri" w:hAnsi="Calibri" w:cs="Calibri"/>
          <w:sz w:val="24"/>
          <w:szCs w:val="24"/>
        </w:rPr>
        <w:t xml:space="preserve">for communities </w:t>
      </w:r>
      <w:r w:rsidRPr="005C4357">
        <w:rPr>
          <w:rFonts w:ascii="Calibri" w:hAnsi="Calibri" w:cs="Calibri"/>
          <w:sz w:val="24"/>
          <w:szCs w:val="24"/>
        </w:rPr>
        <w:t>across Samoa</w:t>
      </w:r>
      <w:r>
        <w:rPr>
          <w:rFonts w:ascii="Calibri" w:hAnsi="Calibri" w:cs="Calibri"/>
          <w:sz w:val="24"/>
          <w:szCs w:val="24"/>
        </w:rPr>
        <w:t xml:space="preserve"> to </w:t>
      </w:r>
      <w:r w:rsidR="00FD606C">
        <w:rPr>
          <w:rFonts w:ascii="Calibri" w:hAnsi="Calibri" w:cs="Calibri"/>
          <w:sz w:val="24"/>
          <w:szCs w:val="24"/>
        </w:rPr>
        <w:t xml:space="preserve">climate change induced </w:t>
      </w:r>
      <w:r>
        <w:rPr>
          <w:rFonts w:ascii="Calibri" w:hAnsi="Calibri" w:cs="Calibri"/>
          <w:sz w:val="24"/>
          <w:szCs w:val="24"/>
        </w:rPr>
        <w:t xml:space="preserve">disasters. Financing </w:t>
      </w:r>
      <w:r w:rsidR="00FD606C">
        <w:rPr>
          <w:rFonts w:ascii="Calibri" w:hAnsi="Calibri" w:cs="Calibri"/>
          <w:sz w:val="24"/>
          <w:szCs w:val="24"/>
        </w:rPr>
        <w:t xml:space="preserve">for </w:t>
      </w:r>
      <w:r>
        <w:rPr>
          <w:rFonts w:ascii="Calibri" w:hAnsi="Calibri" w:cs="Calibri"/>
          <w:sz w:val="24"/>
          <w:szCs w:val="24"/>
        </w:rPr>
        <w:t xml:space="preserve">this </w:t>
      </w:r>
      <w:proofErr w:type="spellStart"/>
      <w:r>
        <w:rPr>
          <w:rFonts w:ascii="Calibri" w:hAnsi="Calibri" w:cs="Calibri"/>
          <w:sz w:val="24"/>
          <w:szCs w:val="24"/>
        </w:rPr>
        <w:t>programme</w:t>
      </w:r>
      <w:proofErr w:type="spellEnd"/>
      <w:r>
        <w:rPr>
          <w:rFonts w:ascii="Calibri" w:hAnsi="Calibri" w:cs="Calibri"/>
          <w:sz w:val="24"/>
          <w:szCs w:val="24"/>
        </w:rPr>
        <w:t xml:space="preserve"> has been committed from the Least Developed Country Fund (LDCF). Details of </w:t>
      </w:r>
      <w:r w:rsidR="00FD606C">
        <w:rPr>
          <w:rFonts w:ascii="Calibri" w:hAnsi="Calibri" w:cs="Calibri"/>
          <w:sz w:val="24"/>
          <w:szCs w:val="24"/>
        </w:rPr>
        <w:t xml:space="preserve">the </w:t>
      </w:r>
      <w:proofErr w:type="spellStart"/>
      <w:r>
        <w:rPr>
          <w:rFonts w:ascii="Calibri" w:hAnsi="Calibri" w:cs="Calibri"/>
          <w:sz w:val="24"/>
          <w:szCs w:val="24"/>
        </w:rPr>
        <w:t>programme</w:t>
      </w:r>
      <w:proofErr w:type="spellEnd"/>
      <w:r>
        <w:rPr>
          <w:rFonts w:ascii="Calibri" w:hAnsi="Calibri" w:cs="Calibri"/>
          <w:sz w:val="24"/>
          <w:szCs w:val="24"/>
        </w:rPr>
        <w:t xml:space="preserve"> are articulated in a concept (Annex A).</w:t>
      </w:r>
    </w:p>
    <w:p w:rsidR="00A9313D" w:rsidRPr="005C4357" w:rsidRDefault="00A9313D" w:rsidP="00A9313D">
      <w:pPr>
        <w:rPr>
          <w:rFonts w:ascii="Calibri" w:hAnsi="Calibri" w:cs="Calibri"/>
          <w:sz w:val="24"/>
          <w:szCs w:val="24"/>
        </w:rPr>
      </w:pPr>
    </w:p>
    <w:p w:rsidR="00A9313D" w:rsidRPr="00583E9F" w:rsidRDefault="00A9313D" w:rsidP="00A9313D">
      <w:pPr>
        <w:rPr>
          <w:rFonts w:ascii="Calibri" w:hAnsi="Calibri" w:cs="Calibri"/>
          <w:sz w:val="24"/>
          <w:szCs w:val="24"/>
        </w:rPr>
      </w:pPr>
      <w:r w:rsidRPr="00583E9F">
        <w:rPr>
          <w:rFonts w:ascii="Calibri" w:hAnsi="Calibri" w:cs="Calibri"/>
          <w:sz w:val="24"/>
          <w:szCs w:val="24"/>
        </w:rPr>
        <w:t xml:space="preserve">The main project components include: </w:t>
      </w:r>
      <w:r w:rsidRPr="005C4357">
        <w:rPr>
          <w:rFonts w:ascii="Calibri" w:hAnsi="Calibri" w:cs="Calibri"/>
          <w:sz w:val="24"/>
          <w:szCs w:val="24"/>
        </w:rPr>
        <w:t xml:space="preserve">1) Strategic integration of climate change adaptation and DRM in national </w:t>
      </w:r>
      <w:r>
        <w:rPr>
          <w:rFonts w:ascii="Calibri" w:hAnsi="Calibri" w:cs="Calibri"/>
          <w:sz w:val="24"/>
          <w:szCs w:val="24"/>
        </w:rPr>
        <w:t>d</w:t>
      </w:r>
      <w:r w:rsidRPr="00102C45">
        <w:rPr>
          <w:rFonts w:ascii="Calibri" w:hAnsi="Calibri" w:cs="Calibri"/>
          <w:sz w:val="24"/>
          <w:szCs w:val="24"/>
        </w:rPr>
        <w:t>evelop</w:t>
      </w:r>
      <w:r>
        <w:rPr>
          <w:rFonts w:ascii="Calibri" w:hAnsi="Calibri" w:cs="Calibri"/>
          <w:sz w:val="24"/>
          <w:szCs w:val="24"/>
        </w:rPr>
        <w:t>ment p</w:t>
      </w:r>
      <w:r w:rsidRPr="00102C45">
        <w:rPr>
          <w:rFonts w:ascii="Calibri" w:hAnsi="Calibri" w:cs="Calibri"/>
          <w:sz w:val="24"/>
          <w:szCs w:val="24"/>
        </w:rPr>
        <w:t xml:space="preserve">olicy, </w:t>
      </w:r>
      <w:r>
        <w:rPr>
          <w:rFonts w:ascii="Calibri" w:hAnsi="Calibri" w:cs="Calibri"/>
          <w:sz w:val="24"/>
          <w:szCs w:val="24"/>
        </w:rPr>
        <w:t>p</w:t>
      </w:r>
      <w:r w:rsidRPr="00102C45">
        <w:rPr>
          <w:rFonts w:ascii="Calibri" w:hAnsi="Calibri" w:cs="Calibri"/>
          <w:sz w:val="24"/>
          <w:szCs w:val="24"/>
        </w:rPr>
        <w:t xml:space="preserve">lanning and </w:t>
      </w:r>
      <w:r>
        <w:rPr>
          <w:rFonts w:ascii="Calibri" w:hAnsi="Calibri" w:cs="Calibri"/>
          <w:sz w:val="24"/>
          <w:szCs w:val="24"/>
        </w:rPr>
        <w:t>b</w:t>
      </w:r>
      <w:r w:rsidRPr="00102C45">
        <w:rPr>
          <w:rFonts w:ascii="Calibri" w:hAnsi="Calibri" w:cs="Calibri"/>
          <w:sz w:val="24"/>
          <w:szCs w:val="24"/>
        </w:rPr>
        <w:t xml:space="preserve">udgeting </w:t>
      </w:r>
      <w:r w:rsidRPr="005C4357">
        <w:rPr>
          <w:rFonts w:ascii="Calibri" w:hAnsi="Calibri" w:cs="Calibri"/>
          <w:sz w:val="24"/>
          <w:szCs w:val="24"/>
        </w:rPr>
        <w:t>through an economy-wide approach; 2) Enhance resilience of communities as first responders of climate change-induced hazards; and 3) Monitoring and Evaluation and Knowledge Management.</w:t>
      </w:r>
    </w:p>
    <w:p w:rsidR="00A9313D" w:rsidRPr="00583E9F" w:rsidRDefault="00A9313D" w:rsidP="00A9313D">
      <w:pPr>
        <w:rPr>
          <w:rFonts w:ascii="Calibri" w:hAnsi="Calibri" w:cs="Calibri"/>
          <w:sz w:val="24"/>
          <w:szCs w:val="24"/>
        </w:rPr>
      </w:pPr>
    </w:p>
    <w:p w:rsidR="00A9313D" w:rsidRPr="00583E9F" w:rsidRDefault="00A9313D" w:rsidP="00A9313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 order to </w:t>
      </w:r>
      <w:proofErr w:type="spellStart"/>
      <w:r>
        <w:rPr>
          <w:rFonts w:ascii="Calibri" w:hAnsi="Calibri" w:cs="Calibri"/>
          <w:sz w:val="24"/>
          <w:szCs w:val="24"/>
        </w:rPr>
        <w:t>operationalize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="00FD606C">
        <w:rPr>
          <w:rFonts w:ascii="Calibri" w:hAnsi="Calibri" w:cs="Calibri"/>
          <w:sz w:val="24"/>
          <w:szCs w:val="24"/>
        </w:rPr>
        <w:t xml:space="preserve">the </w:t>
      </w:r>
      <w:proofErr w:type="spellStart"/>
      <w:r>
        <w:rPr>
          <w:rFonts w:ascii="Calibri" w:hAnsi="Calibri" w:cs="Calibri"/>
          <w:sz w:val="24"/>
          <w:szCs w:val="24"/>
        </w:rPr>
        <w:t>programme</w:t>
      </w:r>
      <w:proofErr w:type="spellEnd"/>
      <w:r>
        <w:rPr>
          <w:rFonts w:ascii="Calibri" w:hAnsi="Calibri" w:cs="Calibri"/>
          <w:sz w:val="24"/>
          <w:szCs w:val="24"/>
        </w:rPr>
        <w:t xml:space="preserve"> that is currently in the conceptual stage, albeit with a confirmed commitment for funding, UNDP will initiate 6-12-month project preparatory phase. During this period, in-depth consultations with key stakeholders and beneficiaries, potential partners as well as technical feasibility/capacity assessments will be </w:t>
      </w:r>
      <w:r w:rsidR="00FD606C">
        <w:rPr>
          <w:rFonts w:ascii="Calibri" w:hAnsi="Calibri" w:cs="Calibri"/>
          <w:sz w:val="24"/>
          <w:szCs w:val="24"/>
        </w:rPr>
        <w:t xml:space="preserve">completed </w:t>
      </w:r>
      <w:r>
        <w:rPr>
          <w:rFonts w:ascii="Calibri" w:hAnsi="Calibri" w:cs="Calibri"/>
          <w:sz w:val="24"/>
          <w:szCs w:val="24"/>
        </w:rPr>
        <w:t>to define an operationally viable</w:t>
      </w:r>
      <w:r w:rsidR="00DA179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UNDP-GEF</w:t>
      </w:r>
      <w:r w:rsidR="00FD606C">
        <w:rPr>
          <w:rFonts w:ascii="Calibri" w:hAnsi="Calibri" w:cs="Calibri"/>
          <w:sz w:val="24"/>
          <w:szCs w:val="24"/>
        </w:rPr>
        <w:t>/LDCF</w:t>
      </w:r>
      <w:r>
        <w:rPr>
          <w:rFonts w:ascii="Calibri" w:hAnsi="Calibri" w:cs="Calibri"/>
          <w:sz w:val="24"/>
          <w:szCs w:val="24"/>
        </w:rPr>
        <w:t xml:space="preserve"> compliant project document. </w:t>
      </w:r>
    </w:p>
    <w:p w:rsidR="00A9313D" w:rsidRDefault="00A9313D" w:rsidP="00A9313D">
      <w:pPr>
        <w:rPr>
          <w:rFonts w:ascii="Calibri" w:hAnsi="Calibri" w:cs="Calibri"/>
          <w:sz w:val="24"/>
          <w:szCs w:val="24"/>
        </w:rPr>
      </w:pPr>
    </w:p>
    <w:p w:rsidR="00A9313D" w:rsidRPr="00583E9F" w:rsidRDefault="00A9313D" w:rsidP="00A9313D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25" w:type="dxa"/>
        <w:shd w:val="clear" w:color="auto" w:fill="C6D9F1"/>
        <w:tblCellMar>
          <w:top w:w="144" w:type="dxa"/>
          <w:left w:w="115" w:type="dxa"/>
          <w:bottom w:w="144" w:type="dxa"/>
          <w:right w:w="115" w:type="dxa"/>
        </w:tblCellMar>
        <w:tblLook w:val="04A0"/>
      </w:tblPr>
      <w:tblGrid>
        <w:gridCol w:w="9264"/>
      </w:tblGrid>
      <w:tr w:rsidR="00A9313D" w:rsidRPr="005117FC" w:rsidTr="00707C66">
        <w:tc>
          <w:tcPr>
            <w:tcW w:w="9264" w:type="dxa"/>
            <w:shd w:val="clear" w:color="auto" w:fill="C6D9F1"/>
          </w:tcPr>
          <w:p w:rsidR="00A9313D" w:rsidRPr="005117FC" w:rsidRDefault="00A9313D" w:rsidP="00707C66">
            <w:pPr>
              <w:numPr>
                <w:ilvl w:val="0"/>
                <w:numId w:val="1"/>
              </w:numPr>
              <w:ind w:left="612"/>
              <w:rPr>
                <w:rFonts w:ascii="Calibri" w:hAnsi="Calibri" w:cs="Calibri"/>
                <w:b/>
                <w:caps/>
                <w:sz w:val="24"/>
                <w:szCs w:val="24"/>
              </w:rPr>
            </w:pPr>
            <w:r w:rsidRPr="005117FC">
              <w:rPr>
                <w:rFonts w:ascii="Calibri" w:hAnsi="Calibri" w:cs="Calibri"/>
                <w:b/>
                <w:caps/>
                <w:sz w:val="24"/>
                <w:szCs w:val="24"/>
              </w:rPr>
              <w:lastRenderedPageBreak/>
              <w:t>Functions/Key Results Expected</w:t>
            </w:r>
          </w:p>
        </w:tc>
      </w:tr>
    </w:tbl>
    <w:p w:rsidR="00A9313D" w:rsidRPr="00E07B9E" w:rsidRDefault="00A9313D" w:rsidP="00A9313D">
      <w:pPr>
        <w:rPr>
          <w:rFonts w:ascii="Calibri" w:hAnsi="Calibri" w:cs="Calibri"/>
          <w:sz w:val="24"/>
          <w:szCs w:val="24"/>
        </w:rPr>
      </w:pPr>
    </w:p>
    <w:p w:rsidR="00187476" w:rsidRPr="00D62EBF" w:rsidRDefault="00A9313D" w:rsidP="00D62EBF">
      <w:pPr>
        <w:rPr>
          <w:rFonts w:cs="Calibri"/>
          <w:sz w:val="24"/>
          <w:szCs w:val="24"/>
        </w:rPr>
      </w:pPr>
      <w:r w:rsidRPr="00D62EBF">
        <w:rPr>
          <w:rFonts w:ascii="Calibri" w:hAnsi="Calibri" w:cs="Calibri"/>
          <w:sz w:val="24"/>
          <w:szCs w:val="24"/>
        </w:rPr>
        <w:t>Under the overall guidance and quality assurance oversight from t</w:t>
      </w:r>
      <w:r w:rsidR="00587677">
        <w:rPr>
          <w:rFonts w:ascii="Calibri" w:hAnsi="Calibri" w:cs="Calibri"/>
          <w:sz w:val="24"/>
          <w:szCs w:val="24"/>
        </w:rPr>
        <w:t>he UNDP Country Office in Samoa and the Project Development Specialist (i.e., Team Leader),</w:t>
      </w:r>
      <w:r w:rsidRPr="00D62EBF">
        <w:rPr>
          <w:rFonts w:ascii="Calibri" w:hAnsi="Calibri" w:cs="Calibri"/>
          <w:sz w:val="24"/>
          <w:szCs w:val="24"/>
        </w:rPr>
        <w:t xml:space="preserve"> the </w:t>
      </w:r>
      <w:r w:rsidR="00FD606C" w:rsidRPr="00D62EBF">
        <w:rPr>
          <w:rFonts w:ascii="Calibri" w:hAnsi="Calibri" w:cs="Calibri"/>
          <w:sz w:val="24"/>
          <w:szCs w:val="24"/>
        </w:rPr>
        <w:t>Environmental</w:t>
      </w:r>
      <w:r w:rsidR="00DA179B">
        <w:rPr>
          <w:rFonts w:ascii="Calibri" w:hAnsi="Calibri" w:cs="Calibri"/>
          <w:sz w:val="24"/>
          <w:szCs w:val="24"/>
        </w:rPr>
        <w:t>/Human development</w:t>
      </w:r>
      <w:r w:rsidR="00FD606C" w:rsidRPr="00D62EBF">
        <w:rPr>
          <w:rFonts w:ascii="Calibri" w:hAnsi="Calibri" w:cs="Calibri"/>
          <w:sz w:val="24"/>
          <w:szCs w:val="24"/>
        </w:rPr>
        <w:t xml:space="preserve"> Economist </w:t>
      </w:r>
      <w:r w:rsidRPr="00D62EBF">
        <w:rPr>
          <w:rFonts w:ascii="Calibri" w:hAnsi="Calibri" w:cs="Calibri"/>
          <w:sz w:val="24"/>
          <w:szCs w:val="24"/>
        </w:rPr>
        <w:t xml:space="preserve">will contribute to the design of the </w:t>
      </w:r>
      <w:proofErr w:type="spellStart"/>
      <w:r w:rsidRPr="00D62EBF">
        <w:rPr>
          <w:rFonts w:ascii="Calibri" w:hAnsi="Calibri" w:cs="Calibri"/>
          <w:sz w:val="24"/>
          <w:szCs w:val="24"/>
        </w:rPr>
        <w:t>programme</w:t>
      </w:r>
      <w:proofErr w:type="spellEnd"/>
      <w:r w:rsidRPr="00D62EBF">
        <w:rPr>
          <w:rFonts w:ascii="Calibri" w:hAnsi="Calibri" w:cs="Calibri"/>
          <w:sz w:val="24"/>
          <w:szCs w:val="24"/>
        </w:rPr>
        <w:t xml:space="preserve"> by conducting cost-benefit analyses of different climate change adaptation interventions</w:t>
      </w:r>
      <w:r w:rsidR="00DA179B">
        <w:rPr>
          <w:rFonts w:ascii="Calibri" w:hAnsi="Calibri" w:cs="Calibri"/>
          <w:sz w:val="24"/>
          <w:szCs w:val="24"/>
        </w:rPr>
        <w:t xml:space="preserve"> and </w:t>
      </w:r>
      <w:r w:rsidR="0095755D">
        <w:rPr>
          <w:rFonts w:ascii="Calibri" w:hAnsi="Calibri" w:cs="Calibri"/>
          <w:sz w:val="24"/>
          <w:szCs w:val="24"/>
        </w:rPr>
        <w:t>defining strategies to enhance the resilience to climate change and disasters of livelihoods in Samoa</w:t>
      </w:r>
      <w:r w:rsidR="00FD606C" w:rsidRPr="00D62EBF">
        <w:rPr>
          <w:rFonts w:ascii="Calibri" w:hAnsi="Calibri" w:cs="Calibri"/>
          <w:sz w:val="24"/>
          <w:szCs w:val="24"/>
        </w:rPr>
        <w:t xml:space="preserve">. The interventions will be identified through stakeholder consultations and technical assessments that will be completed during the preparatory phase of </w:t>
      </w:r>
      <w:r w:rsidR="00187476" w:rsidRPr="00D62EBF">
        <w:rPr>
          <w:rFonts w:ascii="Calibri" w:hAnsi="Calibri" w:cs="Calibri"/>
          <w:sz w:val="24"/>
          <w:szCs w:val="24"/>
        </w:rPr>
        <w:t>this initia</w:t>
      </w:r>
      <w:r w:rsidR="00FD606C" w:rsidRPr="00D62EBF">
        <w:rPr>
          <w:rFonts w:ascii="Calibri" w:hAnsi="Calibri" w:cs="Calibri"/>
          <w:sz w:val="24"/>
          <w:szCs w:val="24"/>
        </w:rPr>
        <w:t>tive</w:t>
      </w:r>
      <w:r w:rsidRPr="00D62EBF">
        <w:rPr>
          <w:rFonts w:ascii="Calibri" w:hAnsi="Calibri" w:cs="Calibri"/>
          <w:sz w:val="24"/>
          <w:szCs w:val="24"/>
        </w:rPr>
        <w:t xml:space="preserve">.  </w:t>
      </w:r>
      <w:proofErr w:type="gramStart"/>
      <w:r w:rsidR="00187476" w:rsidRPr="00D62EBF">
        <w:rPr>
          <w:rFonts w:ascii="Calibri" w:hAnsi="Calibri" w:cs="Calibri"/>
          <w:sz w:val="24"/>
          <w:szCs w:val="24"/>
        </w:rPr>
        <w:t>The  Economist</w:t>
      </w:r>
      <w:proofErr w:type="gramEnd"/>
      <w:r w:rsidR="00187476" w:rsidRPr="00D62EBF">
        <w:rPr>
          <w:rFonts w:ascii="Calibri" w:hAnsi="Calibri" w:cs="Calibri"/>
          <w:sz w:val="24"/>
          <w:szCs w:val="24"/>
        </w:rPr>
        <w:t xml:space="preserve"> will </w:t>
      </w:r>
      <w:proofErr w:type="spellStart"/>
      <w:r w:rsidR="00187476" w:rsidRPr="00D62EBF">
        <w:rPr>
          <w:rFonts w:ascii="Calibri" w:hAnsi="Calibri" w:cs="Calibri"/>
          <w:sz w:val="24"/>
          <w:szCs w:val="24"/>
        </w:rPr>
        <w:t>w</w:t>
      </w:r>
      <w:r w:rsidRPr="00D62EBF">
        <w:rPr>
          <w:rFonts w:ascii="Calibri" w:hAnsi="Calibri" w:cs="Calibri"/>
          <w:sz w:val="24"/>
          <w:szCs w:val="24"/>
        </w:rPr>
        <w:t>orkon</w:t>
      </w:r>
      <w:proofErr w:type="spellEnd"/>
      <w:r w:rsidRPr="00D62EBF">
        <w:rPr>
          <w:rFonts w:ascii="Calibri" w:hAnsi="Calibri" w:cs="Calibri"/>
          <w:sz w:val="24"/>
          <w:szCs w:val="24"/>
        </w:rPr>
        <w:t xml:space="preserve"> a day-to-day ba</w:t>
      </w:r>
      <w:r w:rsidR="00587677">
        <w:rPr>
          <w:rFonts w:ascii="Calibri" w:hAnsi="Calibri" w:cs="Calibri"/>
          <w:sz w:val="24"/>
          <w:szCs w:val="24"/>
        </w:rPr>
        <w:t>sis under the direction of the Team Leader</w:t>
      </w:r>
      <w:r w:rsidRPr="00D62EBF">
        <w:rPr>
          <w:rFonts w:ascii="Calibri" w:hAnsi="Calibri" w:cs="Calibri"/>
          <w:sz w:val="24"/>
          <w:szCs w:val="24"/>
        </w:rPr>
        <w:t xml:space="preserve"> and in coordination with the rest of the UNDP project development team</w:t>
      </w:r>
      <w:r w:rsidR="00187476" w:rsidRPr="00D62EBF">
        <w:rPr>
          <w:rFonts w:ascii="Calibri" w:hAnsi="Calibri" w:cs="Calibri"/>
          <w:sz w:val="24"/>
          <w:szCs w:val="24"/>
        </w:rPr>
        <w:t>.</w:t>
      </w:r>
    </w:p>
    <w:p w:rsidR="00187476" w:rsidRPr="00D62EBF" w:rsidRDefault="00187476" w:rsidP="00D62EBF">
      <w:pPr>
        <w:rPr>
          <w:rFonts w:cs="Calibri"/>
          <w:sz w:val="24"/>
          <w:szCs w:val="24"/>
        </w:rPr>
      </w:pPr>
    </w:p>
    <w:p w:rsidR="00187476" w:rsidRPr="00D62EBF" w:rsidRDefault="00D764AE" w:rsidP="00D62EBF">
      <w:pPr>
        <w:rPr>
          <w:rFonts w:cs="Calibri"/>
          <w:sz w:val="24"/>
          <w:szCs w:val="24"/>
        </w:rPr>
      </w:pPr>
      <w:r w:rsidRPr="00D62EBF">
        <w:rPr>
          <w:rFonts w:ascii="Calibri" w:hAnsi="Calibri" w:cs="Calibri"/>
          <w:sz w:val="24"/>
          <w:szCs w:val="24"/>
        </w:rPr>
        <w:t>Based on the recommendations set forth in Samoa’s National Recovery Plan,</w:t>
      </w:r>
      <w:r w:rsidR="0095755D">
        <w:rPr>
          <w:rFonts w:ascii="Calibri" w:hAnsi="Calibri" w:cs="Calibri"/>
          <w:sz w:val="24"/>
          <w:szCs w:val="24"/>
        </w:rPr>
        <w:t xml:space="preserve"> the relevant Agriculture and Tourism strategies as the main sources for community income</w:t>
      </w:r>
      <w:r w:rsidRPr="00D62EBF">
        <w:rPr>
          <w:rFonts w:ascii="Calibri" w:hAnsi="Calibri" w:cs="Calibri"/>
          <w:sz w:val="24"/>
          <w:szCs w:val="24"/>
        </w:rPr>
        <w:t xml:space="preserve"> </w:t>
      </w:r>
      <w:r w:rsidR="00187476" w:rsidRPr="00D62EBF">
        <w:rPr>
          <w:rFonts w:ascii="Calibri" w:hAnsi="Calibri" w:cs="Calibri"/>
          <w:sz w:val="24"/>
          <w:szCs w:val="24"/>
        </w:rPr>
        <w:t>and review of cost- effective climate-proofing technologies (international or local)and using appropriate methods considering the time available to undertake the analysis</w:t>
      </w:r>
      <w:r w:rsidR="00743EC5" w:rsidRPr="00D62EBF">
        <w:rPr>
          <w:rFonts w:ascii="Calibri" w:hAnsi="Calibri" w:cs="Calibri"/>
          <w:sz w:val="24"/>
          <w:szCs w:val="24"/>
        </w:rPr>
        <w:t>, the Economist will prepare the following reports</w:t>
      </w:r>
      <w:r w:rsidR="00187476" w:rsidRPr="00D62EBF">
        <w:rPr>
          <w:rFonts w:ascii="Calibri" w:hAnsi="Calibri" w:cs="Calibri"/>
          <w:sz w:val="24"/>
          <w:szCs w:val="24"/>
        </w:rPr>
        <w:t>:</w:t>
      </w:r>
    </w:p>
    <w:p w:rsidR="00C623ED" w:rsidRPr="00D62EBF" w:rsidRDefault="00743EC5" w:rsidP="00D62EBF">
      <w:pPr>
        <w:pStyle w:val="ListParagraph"/>
        <w:numPr>
          <w:ilvl w:val="0"/>
          <w:numId w:val="13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>A</w:t>
      </w:r>
      <w:r w:rsidR="0095755D">
        <w:rPr>
          <w:rFonts w:cs="Calibri"/>
          <w:sz w:val="24"/>
          <w:szCs w:val="24"/>
        </w:rPr>
        <w:t>n indicative</w:t>
      </w:r>
      <w:r w:rsidRPr="00D62EBF">
        <w:rPr>
          <w:rFonts w:cs="Calibri"/>
          <w:sz w:val="24"/>
          <w:szCs w:val="24"/>
        </w:rPr>
        <w:t xml:space="preserve"> </w:t>
      </w:r>
      <w:r w:rsidR="00187476" w:rsidRPr="00D62EBF">
        <w:rPr>
          <w:rFonts w:cs="Calibri"/>
          <w:sz w:val="24"/>
          <w:szCs w:val="24"/>
        </w:rPr>
        <w:t xml:space="preserve">cost-benefit analysis </w:t>
      </w:r>
      <w:r w:rsidR="00C623ED" w:rsidRPr="00D62EBF">
        <w:rPr>
          <w:rFonts w:cs="Calibri"/>
          <w:sz w:val="24"/>
          <w:szCs w:val="24"/>
        </w:rPr>
        <w:t xml:space="preserve">of the proposed adaptation interventions, including, but not limited to: </w:t>
      </w:r>
    </w:p>
    <w:p w:rsidR="00EC0A2B" w:rsidRPr="00D62EBF" w:rsidRDefault="00EC0A2B" w:rsidP="00EC0A2B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>R</w:t>
      </w:r>
      <w:r w:rsidR="00C623ED" w:rsidRPr="00D62EBF">
        <w:rPr>
          <w:rFonts w:cs="Calibri"/>
          <w:sz w:val="24"/>
          <w:szCs w:val="24"/>
        </w:rPr>
        <w:t xml:space="preserve">econstruction </w:t>
      </w:r>
      <w:r w:rsidR="00D764AE" w:rsidRPr="00D62EBF">
        <w:rPr>
          <w:rFonts w:cs="Calibri"/>
          <w:sz w:val="24"/>
          <w:szCs w:val="24"/>
        </w:rPr>
        <w:t xml:space="preserve">and retrofitting </w:t>
      </w:r>
      <w:r w:rsidR="00C623ED" w:rsidRPr="00D62EBF">
        <w:rPr>
          <w:rFonts w:cs="Calibri"/>
          <w:sz w:val="24"/>
          <w:szCs w:val="24"/>
        </w:rPr>
        <w:t xml:space="preserve">of </w:t>
      </w:r>
      <w:r w:rsidRPr="00D62EBF">
        <w:rPr>
          <w:rFonts w:cs="Calibri"/>
          <w:sz w:val="24"/>
          <w:szCs w:val="24"/>
        </w:rPr>
        <w:t xml:space="preserve">“climate-proofed” </w:t>
      </w:r>
      <w:r w:rsidR="00C623ED" w:rsidRPr="00D62EBF">
        <w:rPr>
          <w:rFonts w:cs="Calibri"/>
          <w:sz w:val="24"/>
          <w:szCs w:val="24"/>
        </w:rPr>
        <w:t>community hou</w:t>
      </w:r>
      <w:r w:rsidRPr="00D62EBF">
        <w:rPr>
          <w:rFonts w:cs="Calibri"/>
          <w:sz w:val="24"/>
          <w:szCs w:val="24"/>
        </w:rPr>
        <w:t>ses</w:t>
      </w:r>
      <w:r w:rsidR="00D764AE" w:rsidRPr="00D62EBF">
        <w:rPr>
          <w:rFonts w:cs="Calibri"/>
          <w:sz w:val="24"/>
          <w:szCs w:val="24"/>
        </w:rPr>
        <w:t>, schools, buildings (in the context of extreme weather events-induced disasters)</w:t>
      </w:r>
    </w:p>
    <w:p w:rsidR="00D764AE" w:rsidRPr="00D62EBF" w:rsidRDefault="00187476" w:rsidP="00D764AE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>C</w:t>
      </w:r>
      <w:r w:rsidR="00EC0A2B" w:rsidRPr="00D62EBF">
        <w:rPr>
          <w:rFonts w:cs="Calibri"/>
          <w:sz w:val="24"/>
          <w:szCs w:val="24"/>
        </w:rPr>
        <w:t xml:space="preserve">oastal </w:t>
      </w:r>
      <w:r w:rsidR="007E744D" w:rsidRPr="00D62EBF">
        <w:rPr>
          <w:rFonts w:cs="Calibri"/>
          <w:sz w:val="24"/>
          <w:szCs w:val="24"/>
        </w:rPr>
        <w:t xml:space="preserve">and flood-protection </w:t>
      </w:r>
      <w:r w:rsidR="00EC0A2B" w:rsidRPr="00D62EBF">
        <w:rPr>
          <w:rFonts w:cs="Calibri"/>
          <w:sz w:val="24"/>
          <w:szCs w:val="24"/>
        </w:rPr>
        <w:t xml:space="preserve">infrastructure including </w:t>
      </w:r>
      <w:r w:rsidRPr="00D62EBF">
        <w:rPr>
          <w:rFonts w:cs="Calibri"/>
          <w:sz w:val="24"/>
          <w:szCs w:val="24"/>
        </w:rPr>
        <w:t xml:space="preserve">“climate-proofed” </w:t>
      </w:r>
      <w:r w:rsidR="00EC0A2B" w:rsidRPr="00D62EBF">
        <w:rPr>
          <w:rFonts w:cs="Calibri"/>
          <w:sz w:val="24"/>
          <w:szCs w:val="24"/>
        </w:rPr>
        <w:t>coastal roads and seawalls</w:t>
      </w:r>
    </w:p>
    <w:p w:rsidR="00D764AE" w:rsidRPr="00D62EBF" w:rsidRDefault="00187476" w:rsidP="00D764AE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>I</w:t>
      </w:r>
      <w:r w:rsidR="00D764AE" w:rsidRPr="00D62EBF">
        <w:rPr>
          <w:rFonts w:cs="Calibri"/>
          <w:sz w:val="24"/>
          <w:szCs w:val="24"/>
        </w:rPr>
        <w:t xml:space="preserve">nterventions in watershed management with specific focus on </w:t>
      </w:r>
      <w:r w:rsidR="0095755D">
        <w:rPr>
          <w:rFonts w:cs="Calibri"/>
          <w:sz w:val="24"/>
          <w:szCs w:val="24"/>
        </w:rPr>
        <w:t xml:space="preserve">upland management, </w:t>
      </w:r>
      <w:r w:rsidR="00D764AE" w:rsidRPr="00D62EBF">
        <w:rPr>
          <w:rFonts w:cs="Calibri"/>
          <w:sz w:val="24"/>
          <w:szCs w:val="24"/>
        </w:rPr>
        <w:t>flood plain and critical watershed management (including climate-proofing of water supply systems)</w:t>
      </w:r>
    </w:p>
    <w:p w:rsidR="00D764AE" w:rsidRPr="00D62EBF" w:rsidRDefault="00D764AE" w:rsidP="007E744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>Climate-proofing of electricity supply and other infrastructure</w:t>
      </w:r>
    </w:p>
    <w:p w:rsidR="007E744D" w:rsidRPr="00D62EBF" w:rsidRDefault="007E744D" w:rsidP="007E744D">
      <w:pPr>
        <w:pStyle w:val="ListParagraph"/>
        <w:numPr>
          <w:ilvl w:val="0"/>
          <w:numId w:val="11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 xml:space="preserve">Identification of the most cost-effective resilient livelihood alternatives for vulnerable communities </w:t>
      </w:r>
    </w:p>
    <w:p w:rsidR="00EC0A2B" w:rsidRDefault="00743EC5" w:rsidP="00D62EBF">
      <w:pPr>
        <w:pStyle w:val="ListParagraph"/>
        <w:numPr>
          <w:ilvl w:val="0"/>
          <w:numId w:val="13"/>
        </w:numPr>
        <w:rPr>
          <w:rFonts w:cs="Calibri"/>
          <w:sz w:val="24"/>
          <w:szCs w:val="24"/>
        </w:rPr>
      </w:pPr>
      <w:r w:rsidRPr="00D62EBF">
        <w:rPr>
          <w:rFonts w:cs="Calibri"/>
          <w:sz w:val="24"/>
          <w:szCs w:val="24"/>
        </w:rPr>
        <w:t xml:space="preserve">A </w:t>
      </w:r>
      <w:r w:rsidR="007E744D" w:rsidRPr="00D62EBF">
        <w:rPr>
          <w:rFonts w:cs="Calibri"/>
          <w:sz w:val="24"/>
          <w:szCs w:val="24"/>
        </w:rPr>
        <w:t>socio-</w:t>
      </w:r>
      <w:r w:rsidR="00EC0A2B" w:rsidRPr="00D62EBF">
        <w:rPr>
          <w:rFonts w:cs="Calibri"/>
          <w:sz w:val="24"/>
          <w:szCs w:val="24"/>
        </w:rPr>
        <w:t xml:space="preserve">economic analysis in different demonstration pilot sites in Samoa (across different islands) to </w:t>
      </w:r>
      <w:r w:rsidR="00187476" w:rsidRPr="00D62EBF">
        <w:rPr>
          <w:rFonts w:cs="Calibri"/>
          <w:sz w:val="24"/>
          <w:szCs w:val="24"/>
        </w:rPr>
        <w:t xml:space="preserve">support the </w:t>
      </w:r>
      <w:r w:rsidR="00EC0A2B" w:rsidRPr="00D62EBF">
        <w:rPr>
          <w:rFonts w:cs="Calibri"/>
          <w:sz w:val="24"/>
          <w:szCs w:val="24"/>
        </w:rPr>
        <w:t>identif</w:t>
      </w:r>
      <w:r w:rsidR="00187476" w:rsidRPr="00D62EBF">
        <w:rPr>
          <w:rFonts w:cs="Calibri"/>
          <w:sz w:val="24"/>
          <w:szCs w:val="24"/>
        </w:rPr>
        <w:t>ication of</w:t>
      </w:r>
      <w:r w:rsidR="00EC0A2B" w:rsidRPr="00D62EBF">
        <w:rPr>
          <w:rFonts w:cs="Calibri"/>
          <w:sz w:val="24"/>
          <w:szCs w:val="24"/>
        </w:rPr>
        <w:t xml:space="preserve"> cost-</w:t>
      </w:r>
      <w:r w:rsidR="00187476" w:rsidRPr="00D62EBF">
        <w:rPr>
          <w:rFonts w:cs="Calibri"/>
          <w:sz w:val="24"/>
          <w:szCs w:val="24"/>
        </w:rPr>
        <w:t xml:space="preserve">effective </w:t>
      </w:r>
      <w:r w:rsidR="00EC0A2B" w:rsidRPr="00D62EBF">
        <w:rPr>
          <w:rFonts w:cs="Calibri"/>
          <w:sz w:val="24"/>
          <w:szCs w:val="24"/>
        </w:rPr>
        <w:t xml:space="preserve">pilot sites for </w:t>
      </w:r>
      <w:proofErr w:type="spellStart"/>
      <w:r w:rsidR="00187476" w:rsidRPr="00D62EBF">
        <w:rPr>
          <w:rFonts w:cs="Calibri"/>
          <w:sz w:val="24"/>
          <w:szCs w:val="24"/>
        </w:rPr>
        <w:t>programme</w:t>
      </w:r>
      <w:proofErr w:type="spellEnd"/>
      <w:r w:rsidR="00187476" w:rsidRPr="00D62EBF">
        <w:rPr>
          <w:rFonts w:cs="Calibri"/>
          <w:sz w:val="24"/>
          <w:szCs w:val="24"/>
        </w:rPr>
        <w:t xml:space="preserve"> </w:t>
      </w:r>
      <w:r w:rsidR="00EC0A2B" w:rsidRPr="00D62EBF">
        <w:rPr>
          <w:rFonts w:cs="Calibri"/>
          <w:sz w:val="24"/>
          <w:szCs w:val="24"/>
        </w:rPr>
        <w:t>intervention</w:t>
      </w:r>
      <w:r w:rsidR="00187476" w:rsidRPr="00D62EBF">
        <w:rPr>
          <w:rFonts w:cs="Calibri"/>
          <w:sz w:val="24"/>
          <w:szCs w:val="24"/>
        </w:rPr>
        <w:t>s</w:t>
      </w:r>
    </w:p>
    <w:p w:rsidR="00EC4D0A" w:rsidRDefault="00EC4D0A" w:rsidP="00EC4D0A">
      <w:pPr>
        <w:pStyle w:val="ListParagraph"/>
        <w:numPr>
          <w:ilvl w:val="0"/>
          <w:numId w:val="1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Definition of a range of mechanisms to enhance livelihood resilience based on the options described in the PIF and include them in the final proposal</w:t>
      </w:r>
    </w:p>
    <w:p w:rsidR="00EC4D0A" w:rsidRPr="00D62EBF" w:rsidRDefault="00EC4D0A" w:rsidP="00EC4D0A">
      <w:pPr>
        <w:pStyle w:val="ListParagraph"/>
        <w:numPr>
          <w:ilvl w:val="0"/>
          <w:numId w:val="1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Identify options for </w:t>
      </w:r>
      <w:r w:rsidRPr="00EC4D0A">
        <w:rPr>
          <w:rFonts w:cs="Calibri"/>
          <w:sz w:val="24"/>
          <w:szCs w:val="24"/>
        </w:rPr>
        <w:t xml:space="preserve">Community-based financial mechanisms or relief </w:t>
      </w:r>
      <w:proofErr w:type="spellStart"/>
      <w:r w:rsidRPr="00EC4D0A">
        <w:rPr>
          <w:rFonts w:cs="Calibri"/>
          <w:sz w:val="24"/>
          <w:szCs w:val="24"/>
        </w:rPr>
        <w:t>programmes</w:t>
      </w:r>
      <w:proofErr w:type="spellEnd"/>
      <w:r w:rsidRPr="00EC4D0A">
        <w:rPr>
          <w:rFonts w:cs="Calibri"/>
          <w:sz w:val="24"/>
          <w:szCs w:val="24"/>
        </w:rPr>
        <w:t xml:space="preserve"> designed to provide immediate financial support after eventual natural shocks to reduce the financial burden placed on displaced families</w:t>
      </w:r>
      <w:r w:rsidR="005C4BF3">
        <w:rPr>
          <w:rFonts w:cs="Calibri"/>
          <w:sz w:val="24"/>
          <w:szCs w:val="24"/>
        </w:rPr>
        <w:t>.</w:t>
      </w:r>
    </w:p>
    <w:p w:rsidR="00A9313D" w:rsidRPr="00725F83" w:rsidRDefault="00725F83" w:rsidP="00A9313D">
      <w:pPr>
        <w:rPr>
          <w:rFonts w:ascii="Calibri" w:hAnsi="Calibri" w:cs="Calibri"/>
          <w:sz w:val="24"/>
          <w:szCs w:val="24"/>
        </w:rPr>
      </w:pPr>
      <w:r w:rsidRPr="00725F83">
        <w:rPr>
          <w:rFonts w:ascii="Calibri" w:hAnsi="Calibri" w:cs="Calibri"/>
          <w:sz w:val="24"/>
          <w:szCs w:val="24"/>
        </w:rPr>
        <w:t>The Environmental Economist will work collaboratively with the Climate-Resilient Infrastructure Specialist</w:t>
      </w:r>
      <w:r w:rsidR="00EC4D0A">
        <w:rPr>
          <w:rFonts w:ascii="Calibri" w:hAnsi="Calibri" w:cs="Calibri"/>
          <w:sz w:val="24"/>
          <w:szCs w:val="24"/>
        </w:rPr>
        <w:t xml:space="preserve"> </w:t>
      </w:r>
      <w:r w:rsidRPr="00725F83">
        <w:rPr>
          <w:rFonts w:ascii="Calibri" w:hAnsi="Calibri" w:cs="Calibri"/>
          <w:sz w:val="24"/>
          <w:szCs w:val="24"/>
        </w:rPr>
        <w:t>to propose the most cost-effective hard adaptation measures</w:t>
      </w:r>
      <w:r w:rsidR="00EC4D0A">
        <w:rPr>
          <w:rFonts w:ascii="Calibri" w:hAnsi="Calibri" w:cs="Calibri"/>
          <w:sz w:val="24"/>
          <w:szCs w:val="24"/>
        </w:rPr>
        <w:t xml:space="preserve"> </w:t>
      </w:r>
      <w:r w:rsidRPr="00725F83">
        <w:rPr>
          <w:rFonts w:ascii="Calibri" w:hAnsi="Calibri" w:cs="Calibri"/>
          <w:sz w:val="24"/>
          <w:szCs w:val="24"/>
        </w:rPr>
        <w:t>as related to infrast</w:t>
      </w:r>
      <w:r>
        <w:rPr>
          <w:rFonts w:ascii="Calibri" w:hAnsi="Calibri" w:cs="Calibri"/>
          <w:sz w:val="24"/>
          <w:szCs w:val="24"/>
        </w:rPr>
        <w:t>ructure</w:t>
      </w:r>
      <w:proofErr w:type="gramStart"/>
      <w:r>
        <w:rPr>
          <w:rFonts w:ascii="Calibri" w:hAnsi="Calibri" w:cs="Calibri"/>
          <w:sz w:val="24"/>
          <w:szCs w:val="24"/>
        </w:rPr>
        <w:t>,</w:t>
      </w:r>
      <w:r w:rsidR="004A12A5">
        <w:rPr>
          <w:rFonts w:ascii="Calibri" w:hAnsi="Calibri" w:cs="Calibri"/>
          <w:sz w:val="24"/>
          <w:szCs w:val="24"/>
        </w:rPr>
        <w:t>(</w:t>
      </w:r>
      <w:proofErr w:type="gramEnd"/>
      <w:r w:rsidR="004A12A5">
        <w:rPr>
          <w:rFonts w:ascii="Calibri" w:hAnsi="Calibri" w:cs="Calibri"/>
          <w:sz w:val="24"/>
          <w:szCs w:val="24"/>
        </w:rPr>
        <w:t>for items A, B, C, and D under the cost-benefit analysis described above)</w:t>
      </w:r>
      <w:r w:rsidR="00EC4D0A">
        <w:rPr>
          <w:rFonts w:ascii="Calibri" w:hAnsi="Calibri" w:cs="Calibri"/>
          <w:sz w:val="24"/>
          <w:szCs w:val="24"/>
        </w:rPr>
        <w:t xml:space="preserve"> and with the Lead Specialist</w:t>
      </w:r>
      <w:r w:rsidR="004A12A5">
        <w:rPr>
          <w:rFonts w:ascii="Calibri" w:hAnsi="Calibri" w:cs="Calibri"/>
          <w:sz w:val="24"/>
          <w:szCs w:val="24"/>
        </w:rPr>
        <w:t xml:space="preserve"> </w:t>
      </w:r>
      <w:r w:rsidR="00EC4D0A">
        <w:rPr>
          <w:rFonts w:ascii="Calibri" w:hAnsi="Calibri" w:cs="Calibri"/>
          <w:sz w:val="24"/>
          <w:szCs w:val="24"/>
        </w:rPr>
        <w:t xml:space="preserve">and the Gender Specialist to work on points 2 to 4 above </w:t>
      </w:r>
      <w:r>
        <w:rPr>
          <w:rFonts w:ascii="Calibri" w:hAnsi="Calibri" w:cs="Calibri"/>
          <w:sz w:val="24"/>
          <w:szCs w:val="24"/>
        </w:rPr>
        <w:t xml:space="preserve">per the outputs under </w:t>
      </w:r>
      <w:r w:rsidRPr="00725F83">
        <w:rPr>
          <w:rFonts w:ascii="Calibri" w:hAnsi="Calibri" w:cs="Calibri"/>
          <w:sz w:val="24"/>
          <w:szCs w:val="24"/>
        </w:rPr>
        <w:t xml:space="preserve">Component 2 of the project. </w:t>
      </w:r>
    </w:p>
    <w:p w:rsidR="00725F83" w:rsidRPr="00583E9F" w:rsidRDefault="00725F83" w:rsidP="00A9313D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25" w:type="dxa"/>
        <w:shd w:val="clear" w:color="auto" w:fill="C6D9F1"/>
        <w:tblCellMar>
          <w:top w:w="144" w:type="dxa"/>
          <w:left w:w="115" w:type="dxa"/>
          <w:bottom w:w="144" w:type="dxa"/>
          <w:right w:w="115" w:type="dxa"/>
        </w:tblCellMar>
        <w:tblLook w:val="04A0"/>
      </w:tblPr>
      <w:tblGrid>
        <w:gridCol w:w="9264"/>
      </w:tblGrid>
      <w:tr w:rsidR="00A9313D" w:rsidRPr="005117FC" w:rsidTr="00707C66">
        <w:tc>
          <w:tcPr>
            <w:tcW w:w="9264" w:type="dxa"/>
            <w:shd w:val="clear" w:color="auto" w:fill="C6D9F1"/>
          </w:tcPr>
          <w:p w:rsidR="00A9313D" w:rsidRPr="005117FC" w:rsidRDefault="00A9313D" w:rsidP="00707C66">
            <w:pPr>
              <w:numPr>
                <w:ilvl w:val="0"/>
                <w:numId w:val="1"/>
              </w:numPr>
              <w:ind w:left="612"/>
              <w:rPr>
                <w:rFonts w:ascii="Calibri" w:hAnsi="Calibri" w:cs="Calibri"/>
                <w:b/>
                <w:cap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aps/>
                <w:sz w:val="24"/>
                <w:szCs w:val="24"/>
              </w:rPr>
              <w:lastRenderedPageBreak/>
              <w:t>KEY DELIVERABLES</w:t>
            </w:r>
          </w:p>
        </w:tc>
      </w:tr>
    </w:tbl>
    <w:p w:rsidR="00EC4D0A" w:rsidRDefault="00A9313D" w:rsidP="00A9313D">
      <w:pPr>
        <w:rPr>
          <w:rFonts w:ascii="Calibri" w:hAnsi="Calibri" w:cs="Calibri"/>
          <w:sz w:val="24"/>
          <w:szCs w:val="24"/>
        </w:rPr>
      </w:pPr>
      <w:r w:rsidRPr="003C5727">
        <w:rPr>
          <w:rFonts w:ascii="Calibri" w:hAnsi="Calibri" w:cs="Calibri"/>
          <w:sz w:val="24"/>
          <w:szCs w:val="24"/>
        </w:rPr>
        <w:t>The key deliverable</w:t>
      </w:r>
      <w:r>
        <w:rPr>
          <w:rFonts w:ascii="Calibri" w:hAnsi="Calibri" w:cs="Calibri"/>
          <w:sz w:val="24"/>
          <w:szCs w:val="24"/>
        </w:rPr>
        <w:t>s</w:t>
      </w:r>
      <w:r w:rsidRPr="003C5727">
        <w:rPr>
          <w:rFonts w:ascii="Calibri" w:hAnsi="Calibri" w:cs="Calibri"/>
          <w:sz w:val="24"/>
          <w:szCs w:val="24"/>
        </w:rPr>
        <w:t xml:space="preserve"> of the </w:t>
      </w:r>
      <w:r w:rsidR="00187476">
        <w:rPr>
          <w:rFonts w:ascii="Calibri" w:hAnsi="Calibri" w:cs="Calibri"/>
          <w:sz w:val="24"/>
          <w:szCs w:val="24"/>
        </w:rPr>
        <w:t>Environmental</w:t>
      </w:r>
      <w:r w:rsidR="00EC4D0A">
        <w:rPr>
          <w:rFonts w:ascii="Calibri" w:hAnsi="Calibri" w:cs="Calibri"/>
          <w:sz w:val="24"/>
          <w:szCs w:val="24"/>
        </w:rPr>
        <w:t>/Human Development</w:t>
      </w:r>
      <w:r w:rsidR="00187476">
        <w:rPr>
          <w:rFonts w:ascii="Calibri" w:hAnsi="Calibri" w:cs="Calibri"/>
          <w:sz w:val="24"/>
          <w:szCs w:val="24"/>
        </w:rPr>
        <w:t xml:space="preserve"> Economist </w:t>
      </w:r>
      <w:r w:rsidRPr="003C5727">
        <w:rPr>
          <w:rFonts w:ascii="Calibri" w:hAnsi="Calibri" w:cs="Calibri"/>
          <w:sz w:val="24"/>
          <w:szCs w:val="24"/>
        </w:rPr>
        <w:t xml:space="preserve">will be </w:t>
      </w:r>
      <w:r>
        <w:rPr>
          <w:rFonts w:ascii="Calibri" w:hAnsi="Calibri" w:cs="Calibri"/>
          <w:sz w:val="24"/>
          <w:szCs w:val="24"/>
        </w:rPr>
        <w:t xml:space="preserve">in the form of </w:t>
      </w:r>
      <w:r w:rsidR="00642430">
        <w:rPr>
          <w:rFonts w:ascii="Calibri" w:hAnsi="Calibri" w:cs="Calibri"/>
          <w:sz w:val="24"/>
          <w:szCs w:val="24"/>
        </w:rPr>
        <w:t xml:space="preserve">reports that outline the </w:t>
      </w:r>
      <w:r w:rsidR="00EC4D0A">
        <w:rPr>
          <w:rFonts w:ascii="Calibri" w:hAnsi="Calibri" w:cs="Calibri"/>
          <w:sz w:val="24"/>
          <w:szCs w:val="24"/>
        </w:rPr>
        <w:t xml:space="preserve">indicative </w:t>
      </w:r>
      <w:r w:rsidR="00642430">
        <w:rPr>
          <w:rFonts w:ascii="Calibri" w:hAnsi="Calibri" w:cs="Calibri"/>
          <w:sz w:val="24"/>
          <w:szCs w:val="24"/>
        </w:rPr>
        <w:t>CBA results for planned interventions detailed above</w:t>
      </w:r>
      <w:r w:rsidR="00EC4D0A">
        <w:rPr>
          <w:rFonts w:ascii="Calibri" w:hAnsi="Calibri" w:cs="Calibri"/>
          <w:sz w:val="24"/>
          <w:szCs w:val="24"/>
        </w:rPr>
        <w:t xml:space="preserve"> and reports on identified options for Livelihoods support interventions and </w:t>
      </w:r>
      <w:r w:rsidR="00F34B88" w:rsidRPr="00F34B88">
        <w:rPr>
          <w:rFonts w:ascii="Calibri" w:hAnsi="Calibri" w:cs="Calibri"/>
          <w:sz w:val="24"/>
          <w:szCs w:val="24"/>
        </w:rPr>
        <w:t xml:space="preserve">Community-based financial mechanisms or relief </w:t>
      </w:r>
      <w:proofErr w:type="spellStart"/>
      <w:r w:rsidR="00F34B88" w:rsidRPr="00F34B88">
        <w:rPr>
          <w:rFonts w:ascii="Calibri" w:hAnsi="Calibri" w:cs="Calibri"/>
          <w:sz w:val="24"/>
          <w:szCs w:val="24"/>
        </w:rPr>
        <w:t>programmes</w:t>
      </w:r>
      <w:proofErr w:type="spellEnd"/>
      <w:r w:rsidR="001F5B62">
        <w:rPr>
          <w:rFonts w:ascii="Calibri" w:hAnsi="Calibri" w:cs="Calibri"/>
          <w:sz w:val="24"/>
          <w:szCs w:val="24"/>
        </w:rPr>
        <w:t>.</w:t>
      </w:r>
    </w:p>
    <w:p w:rsidR="00EC4D0A" w:rsidRDefault="00EC4D0A" w:rsidP="00A9313D">
      <w:pPr>
        <w:rPr>
          <w:rFonts w:ascii="Calibri" w:hAnsi="Calibri" w:cs="Calibri"/>
          <w:sz w:val="24"/>
          <w:szCs w:val="24"/>
        </w:rPr>
      </w:pPr>
    </w:p>
    <w:p w:rsidR="00A9313D" w:rsidRDefault="00187476" w:rsidP="00A9313D">
      <w:pPr>
        <w:rPr>
          <w:ins w:id="1" w:author="marta.moneo" w:date="2013-07-18T13:11:00Z"/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</w:t>
      </w:r>
      <w:r w:rsidR="00EC4D0A">
        <w:rPr>
          <w:rFonts w:ascii="Calibri" w:hAnsi="Calibri" w:cs="Calibri"/>
          <w:sz w:val="24"/>
          <w:szCs w:val="24"/>
        </w:rPr>
        <w:t xml:space="preserve"> specialist will use the</w:t>
      </w:r>
      <w:r>
        <w:rPr>
          <w:rFonts w:ascii="Calibri" w:hAnsi="Calibri" w:cs="Calibri"/>
          <w:sz w:val="24"/>
          <w:szCs w:val="24"/>
        </w:rPr>
        <w:t xml:space="preserve"> reports including analysis and results contained </w:t>
      </w:r>
      <w:r w:rsidR="00EC4D0A">
        <w:rPr>
          <w:rFonts w:ascii="Calibri" w:hAnsi="Calibri" w:cs="Calibri"/>
          <w:sz w:val="24"/>
          <w:szCs w:val="24"/>
        </w:rPr>
        <w:t>to support</w:t>
      </w:r>
      <w:r w:rsidR="00A9313D">
        <w:rPr>
          <w:rFonts w:ascii="Calibri" w:hAnsi="Calibri" w:cs="Calibri"/>
          <w:sz w:val="24"/>
          <w:szCs w:val="24"/>
        </w:rPr>
        <w:t xml:space="preserve"> the </w:t>
      </w:r>
      <w:r w:rsidR="00496143">
        <w:rPr>
          <w:rFonts w:ascii="Calibri" w:hAnsi="Calibri" w:cs="Calibri"/>
          <w:sz w:val="24"/>
          <w:szCs w:val="24"/>
        </w:rPr>
        <w:t>Team Leader</w:t>
      </w:r>
      <w:r w:rsidR="00A9313D">
        <w:rPr>
          <w:rFonts w:ascii="Calibri" w:hAnsi="Calibri" w:cs="Calibri"/>
          <w:sz w:val="24"/>
          <w:szCs w:val="24"/>
        </w:rPr>
        <w:t xml:space="preserve"> and the Project development team </w:t>
      </w:r>
      <w:r w:rsidR="00E3034B">
        <w:rPr>
          <w:rFonts w:ascii="Calibri" w:hAnsi="Calibri" w:cs="Calibri"/>
          <w:sz w:val="24"/>
          <w:szCs w:val="24"/>
        </w:rPr>
        <w:t>in</w:t>
      </w:r>
      <w:del w:id="2" w:author="marta.moneo" w:date="2013-07-17T17:31:00Z">
        <w:r w:rsidR="00E3034B" w:rsidDel="00073FB3">
          <w:rPr>
            <w:rFonts w:ascii="Calibri" w:hAnsi="Calibri" w:cs="Calibri"/>
            <w:sz w:val="24"/>
            <w:szCs w:val="24"/>
          </w:rPr>
          <w:delText xml:space="preserve"> </w:delText>
        </w:r>
      </w:del>
      <w:r w:rsidR="00A9313D">
        <w:rPr>
          <w:rFonts w:ascii="Calibri" w:hAnsi="Calibri" w:cs="Calibri"/>
          <w:sz w:val="24"/>
          <w:szCs w:val="24"/>
        </w:rPr>
        <w:t xml:space="preserve"> the formulation of the UN</w:t>
      </w:r>
      <w:r w:rsidR="00A9313D" w:rsidRPr="003C5727">
        <w:rPr>
          <w:rFonts w:ascii="Calibri" w:hAnsi="Calibri" w:cs="Calibri"/>
          <w:sz w:val="24"/>
          <w:szCs w:val="24"/>
        </w:rPr>
        <w:t xml:space="preserve">DP/GEF LDCF project </w:t>
      </w:r>
      <w:r w:rsidR="00A9313D">
        <w:rPr>
          <w:rFonts w:ascii="Calibri" w:hAnsi="Calibri" w:cs="Calibri"/>
          <w:sz w:val="24"/>
          <w:szCs w:val="24"/>
        </w:rPr>
        <w:t xml:space="preserve">document. </w:t>
      </w:r>
    </w:p>
    <w:p w:rsidR="006A4FBB" w:rsidRDefault="006A4FBB" w:rsidP="00A9313D">
      <w:pPr>
        <w:rPr>
          <w:ins w:id="3" w:author="marta.moneo" w:date="2013-07-18T13:11:00Z"/>
          <w:rFonts w:ascii="Calibri" w:hAnsi="Calibri" w:cs="Calibri"/>
          <w:sz w:val="24"/>
          <w:szCs w:val="24"/>
        </w:rPr>
      </w:pPr>
    </w:p>
    <w:p w:rsidR="006A4FBB" w:rsidRDefault="006A4FBB" w:rsidP="006A4FBB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results of this consultancy will contribute to the main outputs of the proposal development process: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Inception report after the first scoping mission to Samoa. Including a detailed work plan for the development of the full proposal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Draft Strategic Results Framework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Baseline report and first draft of the Project Document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Complete Project Document including annexes ready for submission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Final project Document including comments from GEF</w:t>
      </w:r>
    </w:p>
    <w:p w:rsidR="006A4FBB" w:rsidRDefault="006A4FBB" w:rsidP="006A4FBB">
      <w:pPr>
        <w:rPr>
          <w:rFonts w:ascii="Calibri" w:hAnsi="Calibri" w:cs="Calibri"/>
          <w:sz w:val="24"/>
          <w:szCs w:val="24"/>
        </w:rPr>
      </w:pPr>
      <w:r w:rsidRPr="00AB0414">
        <w:rPr>
          <w:rFonts w:ascii="Calibri" w:hAnsi="Calibri" w:cs="Calibri"/>
          <w:sz w:val="24"/>
          <w:szCs w:val="24"/>
        </w:rPr>
        <w:t>The key aspects in the development of this proposal</w:t>
      </w:r>
      <w:r>
        <w:rPr>
          <w:rFonts w:ascii="Calibri" w:hAnsi="Calibri" w:cs="Calibri"/>
          <w:sz w:val="24"/>
          <w:szCs w:val="24"/>
        </w:rPr>
        <w:t xml:space="preserve"> are:</w:t>
      </w:r>
    </w:p>
    <w:p w:rsidR="006A4FBB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economy-wide approach of the proposal, taking into consideration the institutional and operational landscape of adaptation in the country and the coordination with other initiatives</w:t>
      </w:r>
    </w:p>
    <w:p w:rsidR="006A4FBB" w:rsidRPr="00AB0414" w:rsidRDefault="006A4FBB" w:rsidP="006A4FBB">
      <w:pPr>
        <w:pStyle w:val="ListParagraph"/>
        <w:numPr>
          <w:ilvl w:val="0"/>
          <w:numId w:val="14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integration of livelihoods support and gender aspects in all components of the proposal</w:t>
      </w:r>
    </w:p>
    <w:p w:rsidR="00A9313D" w:rsidRDefault="00A9313D" w:rsidP="00A9313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Payment Schedule:</w:t>
      </w:r>
    </w:p>
    <w:p w:rsidR="001F5B62" w:rsidRDefault="001F5B62" w:rsidP="00A9313D">
      <w:pPr>
        <w:pStyle w:val="ListParagraph"/>
        <w:numPr>
          <w:ilvl w:val="0"/>
          <w:numId w:val="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20% paid upon submission of detailed work plan including data collection and consultation needs</w:t>
      </w:r>
    </w:p>
    <w:p w:rsidR="00A9313D" w:rsidRDefault="001F5B62" w:rsidP="00A9313D">
      <w:pPr>
        <w:pStyle w:val="ListParagraph"/>
        <w:numPr>
          <w:ilvl w:val="0"/>
          <w:numId w:val="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20</w:t>
      </w:r>
      <w:r w:rsidR="00A9313D" w:rsidRPr="00A95D92">
        <w:rPr>
          <w:rFonts w:cs="Calibri"/>
          <w:sz w:val="24"/>
          <w:szCs w:val="24"/>
        </w:rPr>
        <w:t xml:space="preserve">%: paid upon </w:t>
      </w:r>
      <w:r w:rsidR="00187476">
        <w:rPr>
          <w:rFonts w:cs="Calibri"/>
          <w:sz w:val="24"/>
          <w:szCs w:val="24"/>
        </w:rPr>
        <w:t>submission of report</w:t>
      </w:r>
      <w:r w:rsidR="00743EC5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on identified options for Livelihoods support interventions and </w:t>
      </w:r>
      <w:r w:rsidRPr="00F34B88">
        <w:rPr>
          <w:rFonts w:cs="Calibri"/>
          <w:sz w:val="24"/>
          <w:szCs w:val="24"/>
        </w:rPr>
        <w:t xml:space="preserve">Community-based financial mechanisms or relief </w:t>
      </w:r>
      <w:proofErr w:type="spellStart"/>
      <w:r w:rsidRPr="00F34B88">
        <w:rPr>
          <w:rFonts w:cs="Calibri"/>
          <w:sz w:val="24"/>
          <w:szCs w:val="24"/>
        </w:rPr>
        <w:t>programmes</w:t>
      </w:r>
      <w:proofErr w:type="spellEnd"/>
      <w:r>
        <w:rPr>
          <w:rFonts w:cs="Calibri"/>
          <w:sz w:val="24"/>
          <w:szCs w:val="24"/>
        </w:rPr>
        <w:t>.</w:t>
      </w:r>
    </w:p>
    <w:p w:rsidR="00A9313D" w:rsidRDefault="00743EC5" w:rsidP="00A9313D">
      <w:pPr>
        <w:pStyle w:val="ListParagraph"/>
        <w:numPr>
          <w:ilvl w:val="0"/>
          <w:numId w:val="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20</w:t>
      </w:r>
      <w:r w:rsidR="00A9313D">
        <w:rPr>
          <w:rFonts w:cs="Calibri"/>
          <w:sz w:val="24"/>
          <w:szCs w:val="24"/>
        </w:rPr>
        <w:t xml:space="preserve">% paid upon </w:t>
      </w:r>
      <w:r>
        <w:rPr>
          <w:rFonts w:cs="Calibri"/>
          <w:sz w:val="24"/>
          <w:szCs w:val="24"/>
        </w:rPr>
        <w:t xml:space="preserve">submission of report </w:t>
      </w:r>
      <w:r w:rsidR="001F5B62" w:rsidRPr="001F5B62">
        <w:rPr>
          <w:rFonts w:cs="Calibri"/>
          <w:sz w:val="24"/>
          <w:szCs w:val="24"/>
        </w:rPr>
        <w:t xml:space="preserve"> </w:t>
      </w:r>
      <w:r w:rsidR="001F5B62">
        <w:rPr>
          <w:rFonts w:cs="Calibri"/>
          <w:sz w:val="24"/>
          <w:szCs w:val="24"/>
        </w:rPr>
        <w:t>outline the indicative CBA results for planned interventions</w:t>
      </w:r>
    </w:p>
    <w:p w:rsidR="00A9313D" w:rsidRPr="00BF209F" w:rsidRDefault="001F5B62" w:rsidP="008902AF">
      <w:pPr>
        <w:pStyle w:val="ListParagraph"/>
        <w:numPr>
          <w:ilvl w:val="0"/>
          <w:numId w:val="3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20</w:t>
      </w:r>
      <w:r w:rsidR="008902AF">
        <w:rPr>
          <w:rFonts w:cs="Calibri"/>
          <w:sz w:val="24"/>
          <w:szCs w:val="24"/>
        </w:rPr>
        <w:t xml:space="preserve">% paid upon </w:t>
      </w:r>
      <w:r>
        <w:rPr>
          <w:rFonts w:cs="Calibri"/>
          <w:sz w:val="24"/>
          <w:szCs w:val="24"/>
        </w:rPr>
        <w:t>integration of the results from the previous reports into the final project document and Strategic Results Framework</w:t>
      </w:r>
    </w:p>
    <w:p w:rsidR="00A9313D" w:rsidRPr="00A95D92" w:rsidRDefault="00A9313D" w:rsidP="00A9313D">
      <w:pPr>
        <w:spacing w:after="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25" w:type="dxa"/>
        <w:shd w:val="clear" w:color="auto" w:fill="C6D9F1"/>
        <w:tblCellMar>
          <w:top w:w="144" w:type="dxa"/>
          <w:left w:w="115" w:type="dxa"/>
          <w:bottom w:w="144" w:type="dxa"/>
          <w:right w:w="115" w:type="dxa"/>
        </w:tblCellMar>
        <w:tblLook w:val="04A0"/>
      </w:tblPr>
      <w:tblGrid>
        <w:gridCol w:w="9264"/>
      </w:tblGrid>
      <w:tr w:rsidR="00A9313D" w:rsidRPr="005117FC" w:rsidTr="00707C66">
        <w:tc>
          <w:tcPr>
            <w:tcW w:w="9264" w:type="dxa"/>
            <w:shd w:val="clear" w:color="auto" w:fill="C6D9F1"/>
          </w:tcPr>
          <w:p w:rsidR="00A9313D" w:rsidRPr="005117FC" w:rsidRDefault="00A9313D" w:rsidP="00707C66">
            <w:pPr>
              <w:numPr>
                <w:ilvl w:val="0"/>
                <w:numId w:val="1"/>
              </w:numPr>
              <w:ind w:left="612"/>
              <w:rPr>
                <w:rFonts w:ascii="Calibri" w:hAnsi="Calibri" w:cs="Calibri"/>
                <w:b/>
                <w:cap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aps/>
                <w:sz w:val="24"/>
                <w:szCs w:val="24"/>
              </w:rPr>
              <w:t>QUALIFICATIONS</w:t>
            </w:r>
          </w:p>
        </w:tc>
      </w:tr>
    </w:tbl>
    <w:p w:rsidR="00A9313D" w:rsidRPr="00C221F4" w:rsidRDefault="00A9313D" w:rsidP="00A9313D">
      <w:pPr>
        <w:rPr>
          <w:vanish/>
        </w:rPr>
      </w:pPr>
    </w:p>
    <w:tbl>
      <w:tblPr>
        <w:tblW w:w="0" w:type="auto"/>
        <w:tblLook w:val="04A0"/>
      </w:tblPr>
      <w:tblGrid>
        <w:gridCol w:w="1728"/>
        <w:gridCol w:w="7561"/>
      </w:tblGrid>
      <w:tr w:rsidR="00A9313D" w:rsidRPr="00C221F4" w:rsidTr="00707C66">
        <w:tc>
          <w:tcPr>
            <w:tcW w:w="1728" w:type="dxa"/>
            <w:shd w:val="clear" w:color="auto" w:fill="auto"/>
          </w:tcPr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t>Education:</w:t>
            </w:r>
          </w:p>
        </w:tc>
        <w:tc>
          <w:tcPr>
            <w:tcW w:w="7561" w:type="dxa"/>
            <w:shd w:val="clear" w:color="auto" w:fill="auto"/>
          </w:tcPr>
          <w:p w:rsidR="00A9313D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t xml:space="preserve">Master’s Degree in </w:t>
            </w:r>
            <w:r w:rsidR="00487766">
              <w:rPr>
                <w:rFonts w:ascii="Calibri" w:hAnsi="Calibri" w:cs="Calibri"/>
                <w:sz w:val="24"/>
                <w:szCs w:val="24"/>
              </w:rPr>
              <w:t>Economics, Microeconomics, or Environmental Economics.</w:t>
            </w:r>
          </w:p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9313D" w:rsidRPr="00C221F4" w:rsidTr="00707C66">
        <w:tc>
          <w:tcPr>
            <w:tcW w:w="1728" w:type="dxa"/>
            <w:shd w:val="clear" w:color="auto" w:fill="auto"/>
          </w:tcPr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t>Experience:</w:t>
            </w:r>
          </w:p>
        </w:tc>
        <w:tc>
          <w:tcPr>
            <w:tcW w:w="7561" w:type="dxa"/>
            <w:shd w:val="clear" w:color="auto" w:fill="auto"/>
          </w:tcPr>
          <w:p w:rsidR="00A9313D" w:rsidRPr="0005484F" w:rsidRDefault="00A9313D" w:rsidP="00707C66">
            <w:pPr>
              <w:suppressAutoHyphens/>
              <w:rPr>
                <w:rFonts w:ascii="Calibri" w:hAnsi="Calibri" w:cs="Calibri"/>
                <w:sz w:val="24"/>
                <w:szCs w:val="24"/>
              </w:rPr>
            </w:pPr>
            <w:r w:rsidRPr="0005484F">
              <w:rPr>
                <w:rFonts w:ascii="Calibri" w:hAnsi="Calibri" w:cs="Calibri"/>
                <w:sz w:val="24"/>
                <w:szCs w:val="24"/>
              </w:rPr>
              <w:t xml:space="preserve">At least </w:t>
            </w:r>
            <w:r w:rsidR="00743EC5">
              <w:rPr>
                <w:rFonts w:ascii="Calibri" w:hAnsi="Calibri" w:cs="Calibri"/>
                <w:sz w:val="24"/>
                <w:szCs w:val="24"/>
              </w:rPr>
              <w:t>10</w:t>
            </w:r>
            <w:r w:rsidR="00EC4D0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5484F">
              <w:rPr>
                <w:rFonts w:ascii="Calibri" w:hAnsi="Calibri" w:cs="Calibri"/>
                <w:sz w:val="24"/>
                <w:szCs w:val="24"/>
              </w:rPr>
              <w:t xml:space="preserve">years of relevant experience in </w:t>
            </w:r>
            <w:r w:rsidR="00487766">
              <w:rPr>
                <w:rFonts w:ascii="Calibri" w:hAnsi="Calibri" w:cs="Calibri"/>
                <w:sz w:val="24"/>
                <w:szCs w:val="24"/>
              </w:rPr>
              <w:t>cost-benefit analysis of development projects</w:t>
            </w:r>
            <w:r w:rsidR="008902A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C4D0A">
              <w:rPr>
                <w:rFonts w:ascii="Calibri" w:hAnsi="Calibri" w:cs="Calibri"/>
                <w:sz w:val="24"/>
                <w:szCs w:val="24"/>
              </w:rPr>
              <w:t xml:space="preserve">and livelihoods support. </w:t>
            </w:r>
            <w:r w:rsidR="008902AF">
              <w:rPr>
                <w:rFonts w:ascii="Calibri" w:hAnsi="Calibri" w:cs="Calibri"/>
                <w:sz w:val="24"/>
                <w:szCs w:val="24"/>
              </w:rPr>
              <w:t xml:space="preserve">Experience on </w:t>
            </w:r>
            <w:r>
              <w:rPr>
                <w:rFonts w:ascii="Calibri" w:hAnsi="Calibri" w:cs="Calibri"/>
                <w:sz w:val="24"/>
                <w:szCs w:val="24"/>
              </w:rPr>
              <w:t>climate</w:t>
            </w:r>
            <w:r w:rsidR="008902AF">
              <w:rPr>
                <w:rFonts w:ascii="Calibri" w:hAnsi="Calibri" w:cs="Calibri"/>
                <w:sz w:val="24"/>
                <w:szCs w:val="24"/>
              </w:rPr>
              <w:t xml:space="preserve"> change projects is advantageous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:rsidR="00A9313D" w:rsidRDefault="00A9313D" w:rsidP="00A9313D">
            <w:pPr>
              <w:numPr>
                <w:ilvl w:val="2"/>
                <w:numId w:val="4"/>
              </w:numPr>
              <w:tabs>
                <w:tab w:val="clear" w:pos="2340"/>
                <w:tab w:val="num" w:pos="174"/>
              </w:tabs>
              <w:suppressAutoHyphens/>
              <w:ind w:left="174" w:hanging="18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Demonstrated </w:t>
            </w:r>
            <w:r w:rsidR="008902AF">
              <w:rPr>
                <w:rFonts w:ascii="Calibri" w:hAnsi="Calibri" w:cs="Calibri"/>
                <w:sz w:val="24"/>
                <w:szCs w:val="24"/>
              </w:rPr>
              <w:t>experience on CBA of development projects</w:t>
            </w:r>
          </w:p>
          <w:p w:rsidR="00A9313D" w:rsidRDefault="00A9313D" w:rsidP="00A9313D">
            <w:pPr>
              <w:numPr>
                <w:ilvl w:val="2"/>
                <w:numId w:val="4"/>
              </w:numPr>
              <w:tabs>
                <w:tab w:val="clear" w:pos="2340"/>
                <w:tab w:val="num" w:pos="174"/>
              </w:tabs>
              <w:suppressAutoHyphens/>
              <w:ind w:left="174" w:hanging="18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Demonstrated experience in data collection and data analysis</w:t>
            </w:r>
          </w:p>
          <w:p w:rsidR="00A9313D" w:rsidRDefault="00A9313D" w:rsidP="00A9313D">
            <w:pPr>
              <w:numPr>
                <w:ilvl w:val="2"/>
                <w:numId w:val="4"/>
              </w:numPr>
              <w:tabs>
                <w:tab w:val="clear" w:pos="2340"/>
                <w:tab w:val="num" w:pos="174"/>
              </w:tabs>
              <w:suppressAutoHyphens/>
              <w:ind w:left="174" w:hanging="18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Demonstrated experience </w:t>
            </w:r>
            <w:r w:rsidR="008902AF">
              <w:rPr>
                <w:rFonts w:ascii="Calibri" w:hAnsi="Calibri" w:cs="Calibri"/>
                <w:sz w:val="24"/>
                <w:szCs w:val="24"/>
              </w:rPr>
              <w:t xml:space="preserve">in regression analysis </w:t>
            </w:r>
          </w:p>
          <w:p w:rsidR="00A9313D" w:rsidRPr="00C221F4" w:rsidRDefault="00A9313D" w:rsidP="00A9313D">
            <w:pPr>
              <w:numPr>
                <w:ilvl w:val="2"/>
                <w:numId w:val="4"/>
              </w:numPr>
              <w:tabs>
                <w:tab w:val="clear" w:pos="2340"/>
                <w:tab w:val="num" w:pos="162"/>
              </w:tabs>
              <w:ind w:left="162" w:hanging="180"/>
              <w:rPr>
                <w:rFonts w:ascii="Calibri" w:hAnsi="Calibri" w:cs="Calibri"/>
                <w:sz w:val="24"/>
                <w:szCs w:val="24"/>
              </w:rPr>
            </w:pPr>
            <w:r w:rsidRPr="0005484F">
              <w:rPr>
                <w:rFonts w:ascii="Calibri" w:hAnsi="Calibri" w:cs="Calibri"/>
                <w:sz w:val="24"/>
                <w:szCs w:val="24"/>
              </w:rPr>
              <w:t>Experience in the use of computers and office software packages, and in the handling of web based management systems.</w:t>
            </w:r>
          </w:p>
        </w:tc>
      </w:tr>
      <w:tr w:rsidR="00A9313D" w:rsidRPr="00C221F4" w:rsidTr="00707C66">
        <w:tc>
          <w:tcPr>
            <w:tcW w:w="1728" w:type="dxa"/>
            <w:shd w:val="clear" w:color="auto" w:fill="auto"/>
          </w:tcPr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lastRenderedPageBreak/>
              <w:t>Language requirements:</w:t>
            </w:r>
          </w:p>
        </w:tc>
        <w:tc>
          <w:tcPr>
            <w:tcW w:w="7561" w:type="dxa"/>
            <w:shd w:val="clear" w:color="auto" w:fill="auto"/>
          </w:tcPr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t>Excellent writing and oral communication skills in English required.</w:t>
            </w:r>
          </w:p>
        </w:tc>
      </w:tr>
    </w:tbl>
    <w:p w:rsidR="00A9313D" w:rsidRPr="00583E9F" w:rsidRDefault="00A9313D" w:rsidP="00A9313D">
      <w:pPr>
        <w:rPr>
          <w:rFonts w:ascii="Calibri" w:hAnsi="Calibri" w:cs="Calibri"/>
          <w:b/>
          <w:sz w:val="24"/>
          <w:szCs w:val="24"/>
        </w:rPr>
      </w:pPr>
    </w:p>
    <w:tbl>
      <w:tblPr>
        <w:tblW w:w="0" w:type="auto"/>
        <w:tblInd w:w="25" w:type="dxa"/>
        <w:shd w:val="clear" w:color="auto" w:fill="C6D9F1"/>
        <w:tblCellMar>
          <w:top w:w="144" w:type="dxa"/>
          <w:left w:w="115" w:type="dxa"/>
          <w:bottom w:w="144" w:type="dxa"/>
          <w:right w:w="115" w:type="dxa"/>
        </w:tblCellMar>
        <w:tblLook w:val="04A0"/>
      </w:tblPr>
      <w:tblGrid>
        <w:gridCol w:w="9264"/>
      </w:tblGrid>
      <w:tr w:rsidR="00A9313D" w:rsidRPr="005117FC" w:rsidTr="00707C66">
        <w:tc>
          <w:tcPr>
            <w:tcW w:w="9264" w:type="dxa"/>
            <w:shd w:val="clear" w:color="auto" w:fill="C6D9F1"/>
          </w:tcPr>
          <w:p w:rsidR="00A9313D" w:rsidRPr="005117FC" w:rsidRDefault="00A9313D" w:rsidP="00A9313D">
            <w:pPr>
              <w:numPr>
                <w:ilvl w:val="0"/>
                <w:numId w:val="5"/>
              </w:numPr>
              <w:rPr>
                <w:rFonts w:ascii="Calibri" w:hAnsi="Calibri" w:cs="Calibri"/>
                <w:b/>
                <w:cap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aps/>
                <w:sz w:val="24"/>
                <w:szCs w:val="24"/>
              </w:rPr>
              <w:t>OTHERS</w:t>
            </w:r>
          </w:p>
        </w:tc>
      </w:tr>
    </w:tbl>
    <w:p w:rsidR="00A9313D" w:rsidRPr="00C221F4" w:rsidRDefault="00A9313D" w:rsidP="00A9313D">
      <w:pPr>
        <w:rPr>
          <w:vanish/>
        </w:rPr>
      </w:pPr>
    </w:p>
    <w:tbl>
      <w:tblPr>
        <w:tblW w:w="0" w:type="auto"/>
        <w:tblLook w:val="04A0"/>
      </w:tblPr>
      <w:tblGrid>
        <w:gridCol w:w="1908"/>
        <w:gridCol w:w="7381"/>
      </w:tblGrid>
      <w:tr w:rsidR="00A9313D" w:rsidRPr="00C221F4" w:rsidTr="00707C66">
        <w:tc>
          <w:tcPr>
            <w:tcW w:w="1908" w:type="dxa"/>
            <w:shd w:val="clear" w:color="auto" w:fill="auto"/>
          </w:tcPr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  <w:r w:rsidRPr="00C221F4">
              <w:rPr>
                <w:rFonts w:ascii="Calibri" w:hAnsi="Calibri" w:cs="Calibri"/>
                <w:sz w:val="24"/>
                <w:szCs w:val="24"/>
              </w:rPr>
              <w:t>Time frame</w:t>
            </w:r>
            <w:r w:rsidR="00F562D4">
              <w:rPr>
                <w:rFonts w:ascii="Calibri" w:hAnsi="Calibri" w:cs="Calibri"/>
                <w:sz w:val="24"/>
                <w:szCs w:val="24"/>
              </w:rPr>
              <w:t xml:space="preserve"> and duty station</w:t>
            </w:r>
            <w:r w:rsidRPr="00C221F4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381" w:type="dxa"/>
            <w:shd w:val="clear" w:color="auto" w:fill="auto"/>
          </w:tcPr>
          <w:p w:rsidR="00F562D4" w:rsidRPr="00BF209F" w:rsidRDefault="00B65595" w:rsidP="00F562D4">
            <w:pPr>
              <w:rPr>
                <w:rFonts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</w:t>
            </w:r>
            <w:r w:rsidR="00DA179B">
              <w:rPr>
                <w:rFonts w:ascii="Calibri" w:hAnsi="Calibri" w:cs="Calibri"/>
                <w:sz w:val="24"/>
                <w:szCs w:val="24"/>
              </w:rPr>
              <w:t xml:space="preserve">0 </w:t>
            </w:r>
            <w:r w:rsidR="00A9313D">
              <w:rPr>
                <w:rFonts w:ascii="Calibri" w:hAnsi="Calibri" w:cs="Calibri"/>
                <w:sz w:val="24"/>
                <w:szCs w:val="24"/>
              </w:rPr>
              <w:t>working days</w:t>
            </w:r>
            <w:r w:rsidR="0089543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62EBF">
              <w:rPr>
                <w:rFonts w:ascii="Calibri" w:hAnsi="Calibri" w:cs="Calibri"/>
                <w:sz w:val="24"/>
                <w:szCs w:val="24"/>
              </w:rPr>
              <w:t xml:space="preserve">(over a period of </w:t>
            </w:r>
            <w:r w:rsidR="00895438">
              <w:rPr>
                <w:rFonts w:ascii="Calibri" w:hAnsi="Calibri" w:cs="Calibri"/>
                <w:sz w:val="24"/>
                <w:szCs w:val="24"/>
              </w:rPr>
              <w:t>6</w:t>
            </w:r>
            <w:r w:rsidR="00D62EBF">
              <w:rPr>
                <w:rFonts w:ascii="Calibri" w:hAnsi="Calibri" w:cs="Calibri"/>
                <w:sz w:val="24"/>
                <w:szCs w:val="24"/>
              </w:rPr>
              <w:t xml:space="preserve"> months)</w:t>
            </w:r>
            <w:r w:rsidR="00F562D4">
              <w:rPr>
                <w:rFonts w:ascii="Calibri" w:hAnsi="Calibri" w:cs="Calibri"/>
                <w:sz w:val="24"/>
                <w:szCs w:val="24"/>
              </w:rPr>
              <w:t>. Duty Station: Home based. T</w:t>
            </w:r>
            <w:r w:rsidR="00F562D4" w:rsidRPr="00BF209F">
              <w:rPr>
                <w:rFonts w:ascii="Calibri" w:hAnsi="Calibri" w:cs="Calibri"/>
                <w:sz w:val="24"/>
                <w:szCs w:val="24"/>
              </w:rPr>
              <w:t xml:space="preserve">he </w:t>
            </w:r>
            <w:r w:rsidR="00F562D4">
              <w:rPr>
                <w:rFonts w:ascii="Calibri" w:hAnsi="Calibri" w:cs="Calibri"/>
                <w:sz w:val="24"/>
                <w:szCs w:val="24"/>
              </w:rPr>
              <w:t xml:space="preserve">consultant will </w:t>
            </w:r>
            <w:r w:rsidR="00F562D4" w:rsidRPr="00BF209F">
              <w:rPr>
                <w:rFonts w:ascii="Calibri" w:hAnsi="Calibri" w:cs="Calibri"/>
                <w:sz w:val="24"/>
                <w:szCs w:val="24"/>
              </w:rPr>
              <w:t>undertake</w:t>
            </w:r>
            <w:r w:rsidR="00DA179B">
              <w:rPr>
                <w:rFonts w:ascii="Calibri" w:hAnsi="Calibri" w:cs="Calibri"/>
                <w:sz w:val="24"/>
                <w:szCs w:val="24"/>
              </w:rPr>
              <w:t xml:space="preserve"> also two trips to Samoa to </w:t>
            </w:r>
            <w:bookmarkStart w:id="4" w:name="_GoBack"/>
            <w:bookmarkEnd w:id="4"/>
            <w:r w:rsidR="00F562D4" w:rsidRPr="00BF209F">
              <w:rPr>
                <w:rFonts w:ascii="Calibri" w:hAnsi="Calibri" w:cs="Calibri"/>
                <w:sz w:val="24"/>
                <w:szCs w:val="24"/>
              </w:rPr>
              <w:t xml:space="preserve">domestic travel across </w:t>
            </w:r>
            <w:r w:rsidR="00F562D4">
              <w:rPr>
                <w:rFonts w:ascii="Calibri" w:hAnsi="Calibri" w:cs="Calibri"/>
                <w:sz w:val="24"/>
                <w:szCs w:val="24"/>
              </w:rPr>
              <w:t xml:space="preserve">Samoa as required by the Lead Project Development Specialist in the context of deliverables associated with the design of the project. </w:t>
            </w:r>
          </w:p>
          <w:p w:rsidR="00A9313D" w:rsidRPr="00C221F4" w:rsidRDefault="00A9313D" w:rsidP="00707C6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A9313D" w:rsidRPr="00BF209F" w:rsidRDefault="00A9313D" w:rsidP="00A9313D">
      <w:pPr>
        <w:ind w:left="1890" w:hanging="189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Inputs</w:t>
      </w:r>
      <w:r w:rsidRPr="00B04A0D">
        <w:rPr>
          <w:rFonts w:ascii="Calibri" w:hAnsi="Calibri" w:cs="Calibri"/>
          <w:sz w:val="24"/>
          <w:szCs w:val="24"/>
        </w:rPr>
        <w:t>:</w:t>
      </w:r>
      <w:r w:rsidRPr="00B04A0D">
        <w:rPr>
          <w:rFonts w:ascii="Calibri" w:hAnsi="Calibri" w:cs="Calibri"/>
          <w:sz w:val="24"/>
          <w:szCs w:val="24"/>
        </w:rPr>
        <w:tab/>
        <w:t xml:space="preserve">The </w:t>
      </w:r>
      <w:r w:rsidR="00487766">
        <w:rPr>
          <w:rFonts w:ascii="Calibri" w:hAnsi="Calibri" w:cs="Calibri"/>
          <w:sz w:val="24"/>
          <w:szCs w:val="24"/>
        </w:rPr>
        <w:t>Specialist</w:t>
      </w:r>
      <w:r w:rsidRPr="00B04A0D">
        <w:rPr>
          <w:rFonts w:ascii="Calibri" w:hAnsi="Calibri" w:cs="Calibri"/>
          <w:sz w:val="24"/>
          <w:szCs w:val="24"/>
        </w:rPr>
        <w:t xml:space="preserve"> required </w:t>
      </w:r>
      <w:proofErr w:type="gramStart"/>
      <w:r w:rsidRPr="00B04A0D">
        <w:rPr>
          <w:rFonts w:ascii="Calibri" w:hAnsi="Calibri" w:cs="Calibri"/>
          <w:sz w:val="24"/>
          <w:szCs w:val="24"/>
        </w:rPr>
        <w:t>to have</w:t>
      </w:r>
      <w:proofErr w:type="gramEnd"/>
      <w:r w:rsidRPr="00B04A0D">
        <w:rPr>
          <w:rFonts w:ascii="Calibri" w:hAnsi="Calibri" w:cs="Calibri"/>
          <w:sz w:val="24"/>
          <w:szCs w:val="24"/>
        </w:rPr>
        <w:t xml:space="preserve"> his/her own computer for the consulta</w:t>
      </w:r>
      <w:r>
        <w:rPr>
          <w:rFonts w:ascii="Calibri" w:hAnsi="Calibri" w:cs="Calibri"/>
          <w:sz w:val="24"/>
          <w:szCs w:val="24"/>
        </w:rPr>
        <w:t>ncy, and availability to travel within Samoa.</w:t>
      </w:r>
    </w:p>
    <w:p w:rsidR="00A9313D" w:rsidRDefault="00A9313D" w:rsidP="00A9313D">
      <w:pPr>
        <w:spacing w:after="60"/>
        <w:rPr>
          <w:rFonts w:asciiTheme="minorHAnsi" w:eastAsia="Times New Roman" w:hAnsiTheme="minorHAnsi" w:cstheme="minorHAnsi"/>
          <w:b/>
          <w:spacing w:val="0"/>
          <w:sz w:val="22"/>
          <w:szCs w:val="24"/>
          <w:u w:val="single"/>
          <w:lang w:val="en-GB"/>
        </w:rPr>
      </w:pPr>
    </w:p>
    <w:p w:rsidR="00A9313D" w:rsidRPr="00B04A0D" w:rsidRDefault="00A9313D" w:rsidP="00A9313D">
      <w:pPr>
        <w:spacing w:after="60"/>
        <w:rPr>
          <w:rFonts w:asciiTheme="minorHAnsi" w:eastAsia="Times New Roman" w:hAnsiTheme="minorHAnsi" w:cstheme="minorHAnsi"/>
          <w:b/>
          <w:spacing w:val="0"/>
          <w:sz w:val="22"/>
          <w:szCs w:val="24"/>
          <w:u w:val="single"/>
          <w:lang w:val="en-GB"/>
        </w:rPr>
      </w:pPr>
      <w:r w:rsidRPr="00B04A0D">
        <w:rPr>
          <w:rFonts w:asciiTheme="minorHAnsi" w:eastAsia="Times New Roman" w:hAnsiTheme="minorHAnsi" w:cstheme="minorHAnsi"/>
          <w:b/>
          <w:spacing w:val="0"/>
          <w:sz w:val="22"/>
          <w:szCs w:val="24"/>
          <w:u w:val="single"/>
          <w:lang w:val="en-GB"/>
        </w:rPr>
        <w:t>APPLICATIONS SUBMISSION</w:t>
      </w:r>
    </w:p>
    <w:p w:rsidR="00A9313D" w:rsidRPr="00B04A0D" w:rsidRDefault="00A9313D" w:rsidP="00A9313D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All applications must include a Results-Oriented Curriculum Vitae with full contact details of three referees and P-11 form to be submitted b</w:t>
      </w:r>
      <w:r w:rsidR="00DD64DF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y </w:t>
      </w:r>
      <w:r w:rsidR="00DD64DF" w:rsidRPr="00DD64DF">
        <w:rPr>
          <w:rFonts w:asciiTheme="minorHAnsi" w:eastAsia="Times New Roman" w:hAnsiTheme="minorHAnsi" w:cstheme="minorHAnsi"/>
          <w:b/>
          <w:spacing w:val="0"/>
          <w:sz w:val="22"/>
          <w:szCs w:val="24"/>
          <w:lang w:val="en-GB"/>
        </w:rPr>
        <w:t>5 September 2013</w:t>
      </w:r>
      <w:r w:rsidR="00DD64DF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, </w:t>
      </w: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either electronically to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 </w:t>
      </w:r>
      <w:r w:rsidR="00DD64DF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Sara Ferrandi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 (</w:t>
      </w:r>
      <w:hyperlink r:id="rId7" w:history="1">
        <w:r w:rsidR="00DD64DF" w:rsidRPr="00316438">
          <w:rPr>
            <w:rStyle w:val="Hyperlink"/>
            <w:rFonts w:asciiTheme="minorHAnsi" w:eastAsia="Times New Roman" w:hAnsiTheme="minorHAnsi" w:cstheme="minorHAnsi"/>
            <w:spacing w:val="0"/>
            <w:sz w:val="22"/>
            <w:szCs w:val="24"/>
            <w:lang w:val="en-GB"/>
          </w:rPr>
          <w:t>sara.ferrandi@undp.org</w:t>
        </w:r>
      </w:hyperlink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). </w:t>
      </w: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Incomplete applications will not be considered and only candidates for whom there is fur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ther interest will be contacted. </w:t>
      </w: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Further queries about the consultancy can be directed towards </w:t>
      </w:r>
      <w:r w:rsidR="00DD64DF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Sara Ferrandi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 (</w:t>
      </w:r>
      <w:hyperlink r:id="rId8" w:history="1">
        <w:r w:rsidR="00DD64DF" w:rsidRPr="00316438">
          <w:rPr>
            <w:rStyle w:val="Hyperlink"/>
            <w:rFonts w:asciiTheme="minorHAnsi" w:eastAsia="Times New Roman" w:hAnsiTheme="minorHAnsi" w:cstheme="minorHAnsi"/>
            <w:spacing w:val="0"/>
            <w:sz w:val="22"/>
            <w:szCs w:val="24"/>
            <w:lang w:val="en-GB"/>
          </w:rPr>
          <w:t>sara.ferrandi@undp.org</w:t>
        </w:r>
      </w:hyperlink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)  </w:t>
      </w:r>
    </w:p>
    <w:p w:rsidR="00A9313D" w:rsidRPr="000A7B38" w:rsidRDefault="00A9313D" w:rsidP="00A9313D">
      <w:pPr>
        <w:spacing w:after="60"/>
        <w:rPr>
          <w:rFonts w:ascii="Times New Roman" w:eastAsia="Times New Roman" w:hAnsi="Times New Roman" w:cs="Times New Roman"/>
          <w:spacing w:val="0"/>
          <w:sz w:val="22"/>
          <w:szCs w:val="22"/>
          <w:lang w:val="en-GB"/>
        </w:rPr>
      </w:pPr>
    </w:p>
    <w:p w:rsidR="00A9313D" w:rsidRPr="00487766" w:rsidRDefault="00A9313D" w:rsidP="00A9313D">
      <w:pPr>
        <w:tabs>
          <w:tab w:val="left" w:pos="-720"/>
          <w:tab w:val="left" w:pos="0"/>
          <w:tab w:val="left" w:pos="720"/>
        </w:tabs>
        <w:suppressAutoHyphens/>
        <w:spacing w:after="60"/>
        <w:outlineLvl w:val="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487766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Women candidates are encouraged to apply.</w:t>
      </w:r>
    </w:p>
    <w:p w:rsidR="00A9313D" w:rsidRDefault="00A9313D" w:rsidP="00A9313D"/>
    <w:p w:rsidR="006A4FBB" w:rsidRPr="00B04A0D" w:rsidRDefault="006A4FBB" w:rsidP="006A4FBB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Proposal Requirements</w:t>
      </w:r>
    </w:p>
    <w:p w:rsidR="006A4FBB" w:rsidRDefault="006A4FBB" w:rsidP="006A4FBB">
      <w:pPr>
        <w:autoSpaceDE w:val="0"/>
        <w:autoSpaceDN w:val="0"/>
        <w:adjustRightInd w:val="0"/>
        <w:spacing w:after="60"/>
        <w:rPr>
          <w:rFonts w:ascii="Times New Roman" w:eastAsia="Times New Roman" w:hAnsi="Times New Roman" w:cs="Times New Roman"/>
          <w:b/>
          <w:spacing w:val="0"/>
          <w:sz w:val="22"/>
          <w:szCs w:val="24"/>
          <w:u w:val="single"/>
          <w:lang w:val="en-GB"/>
        </w:rPr>
      </w:pPr>
    </w:p>
    <w:p w:rsidR="006A4FBB" w:rsidRPr="00B15330" w:rsidRDefault="006A4FBB" w:rsidP="006A4FBB">
      <w:pPr>
        <w:pStyle w:val="Memoheading"/>
        <w:keepNext/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B15330">
        <w:rPr>
          <w:rFonts w:asciiTheme="minorHAnsi" w:hAnsiTheme="minorHAnsi" w:cstheme="minorHAnsi"/>
          <w:sz w:val="22"/>
          <w:szCs w:val="22"/>
          <w:lang w:val="en-AU"/>
        </w:rPr>
        <w:t>Qualified candidates are requested to apply</w:t>
      </w:r>
      <w:r w:rsidRPr="00B15330">
        <w:rPr>
          <w:rFonts w:asciiTheme="minorHAnsi" w:hAnsiTheme="minorHAnsi" w:cstheme="minorHAnsi"/>
          <w:sz w:val="22"/>
          <w:szCs w:val="22"/>
        </w:rPr>
        <w:t xml:space="preserve"> </w:t>
      </w:r>
      <w:r w:rsidRPr="00B15330">
        <w:rPr>
          <w:rFonts w:asciiTheme="minorHAnsi" w:hAnsiTheme="minorHAnsi" w:cstheme="minorHAnsi"/>
          <w:sz w:val="22"/>
          <w:szCs w:val="22"/>
          <w:lang w:val="en-GB"/>
        </w:rPr>
        <w:t xml:space="preserve">by the </w:t>
      </w:r>
      <w:r w:rsidRPr="00DD64DF">
        <w:rPr>
          <w:rFonts w:asciiTheme="minorHAnsi" w:hAnsiTheme="minorHAnsi" w:cstheme="minorHAnsi"/>
          <w:b/>
          <w:sz w:val="22"/>
          <w:szCs w:val="22"/>
          <w:lang w:val="en-GB"/>
        </w:rPr>
        <w:t>5</w:t>
      </w:r>
      <w:r w:rsidRPr="00DD64DF">
        <w:rPr>
          <w:rFonts w:asciiTheme="minorHAnsi" w:hAnsiTheme="minorHAnsi" w:cstheme="minorHAnsi"/>
          <w:b/>
          <w:sz w:val="22"/>
          <w:szCs w:val="22"/>
          <w:vertAlign w:val="superscript"/>
          <w:lang w:val="en-GB"/>
        </w:rPr>
        <w:t>th</w:t>
      </w:r>
      <w:r w:rsidR="00DD64DF" w:rsidRPr="00DD64DF">
        <w:rPr>
          <w:rFonts w:asciiTheme="minorHAnsi" w:hAnsiTheme="minorHAnsi" w:cstheme="minorHAnsi"/>
          <w:b/>
          <w:sz w:val="22"/>
          <w:szCs w:val="22"/>
          <w:lang w:val="en-GB"/>
        </w:rPr>
        <w:t xml:space="preserve"> of September</w:t>
      </w:r>
      <w:r w:rsidRPr="00DD64DF">
        <w:rPr>
          <w:rFonts w:asciiTheme="minorHAnsi" w:hAnsiTheme="minorHAnsi" w:cstheme="minorHAnsi"/>
          <w:b/>
          <w:sz w:val="22"/>
          <w:szCs w:val="22"/>
          <w:lang w:val="en-GB"/>
        </w:rPr>
        <w:t xml:space="preserve"> 2013</w:t>
      </w:r>
      <w:r w:rsidRPr="00B15330">
        <w:rPr>
          <w:rFonts w:asciiTheme="minorHAnsi" w:hAnsiTheme="minorHAnsi" w:cstheme="minorHAnsi"/>
          <w:sz w:val="22"/>
          <w:szCs w:val="22"/>
          <w:lang w:val="en-GB"/>
        </w:rPr>
        <w:t xml:space="preserve"> by sending their application packages to </w:t>
      </w:r>
      <w:hyperlink r:id="rId9" w:history="1">
        <w:r w:rsidRPr="00B15330">
          <w:rPr>
            <w:rStyle w:val="Hyperlink"/>
            <w:rFonts w:asciiTheme="minorHAnsi" w:eastAsia="MS Mincho" w:hAnsiTheme="minorHAnsi" w:cstheme="minorHAnsi"/>
            <w:sz w:val="22"/>
            <w:szCs w:val="22"/>
          </w:rPr>
          <w:t>procurement.ws@undp.org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and </w:t>
      </w:r>
      <w:hyperlink r:id="rId10" w:history="1">
        <w:r w:rsidR="00DD64DF" w:rsidRPr="00316438">
          <w:rPr>
            <w:rStyle w:val="Hyperlink"/>
            <w:rFonts w:asciiTheme="minorHAnsi" w:hAnsiTheme="minorHAnsi" w:cstheme="minorHAnsi"/>
            <w:sz w:val="22"/>
            <w:szCs w:val="22"/>
          </w:rPr>
          <w:t>sara.ferrandi@undp.org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15330">
        <w:rPr>
          <w:rFonts w:asciiTheme="minorHAnsi" w:hAnsiTheme="minorHAnsi" w:cstheme="minorHAnsi"/>
          <w:sz w:val="22"/>
          <w:szCs w:val="22"/>
          <w:lang w:val="en-GB"/>
        </w:rPr>
        <w:t xml:space="preserve">with the subject line “UNDP/GEF </w:t>
      </w:r>
      <w:r w:rsidRPr="00BF622A">
        <w:rPr>
          <w:rFonts w:ascii="Calibri" w:hAnsi="Calibri" w:cs="Calibri"/>
          <w:szCs w:val="24"/>
        </w:rPr>
        <w:t>Economy-wide integration of CC Adaptation and DRM/DRR to reduce climate vulnerability of communities in Samoa</w:t>
      </w:r>
      <w:r w:rsidRPr="00B15330">
        <w:rPr>
          <w:rFonts w:asciiTheme="minorHAnsi" w:hAnsiTheme="minorHAnsi" w:cstheme="minorHAnsi"/>
          <w:sz w:val="22"/>
          <w:szCs w:val="22"/>
          <w:lang w:val="en-GB"/>
        </w:rPr>
        <w:t>”.</w:t>
      </w:r>
    </w:p>
    <w:p w:rsidR="006A4FBB" w:rsidRPr="00B15330" w:rsidRDefault="006A4FBB" w:rsidP="006A4FBB">
      <w:pPr>
        <w:rPr>
          <w:rFonts w:asciiTheme="minorHAnsi" w:hAnsiTheme="minorHAnsi" w:cstheme="minorHAnsi"/>
          <w:sz w:val="22"/>
          <w:szCs w:val="22"/>
          <w:lang w:val="en-GB"/>
        </w:rPr>
      </w:pPr>
    </w:p>
    <w:p w:rsidR="006A4FBB" w:rsidRPr="00B15330" w:rsidRDefault="006A4FBB" w:rsidP="006A4FBB">
      <w:pPr>
        <w:rPr>
          <w:rFonts w:asciiTheme="minorHAnsi" w:hAnsiTheme="minorHAnsi" w:cstheme="minorHAnsi"/>
          <w:sz w:val="22"/>
          <w:szCs w:val="22"/>
          <w:lang w:val="en-AU"/>
        </w:rPr>
      </w:pPr>
      <w:r w:rsidRPr="00B15330">
        <w:rPr>
          <w:rFonts w:asciiTheme="minorHAnsi" w:hAnsiTheme="minorHAnsi" w:cstheme="minorHAnsi"/>
          <w:sz w:val="22"/>
          <w:szCs w:val="22"/>
          <w:lang w:val="en-AU"/>
        </w:rPr>
        <w:t>The a</w:t>
      </w:r>
      <w:smartTag w:uri="urn:schemas-microsoft-com:office:smarttags" w:element="PersonName">
        <w:r w:rsidRPr="00B15330">
          <w:rPr>
            <w:rFonts w:asciiTheme="minorHAnsi" w:hAnsiTheme="minorHAnsi" w:cstheme="minorHAnsi"/>
            <w:sz w:val="22"/>
            <w:szCs w:val="22"/>
            <w:lang w:val="en-AU"/>
          </w:rPr>
          <w:t>pp</w:t>
        </w:r>
      </w:smartTag>
      <w:r w:rsidRPr="00B15330">
        <w:rPr>
          <w:rFonts w:asciiTheme="minorHAnsi" w:hAnsiTheme="minorHAnsi" w:cstheme="minorHAnsi"/>
          <w:sz w:val="22"/>
          <w:szCs w:val="22"/>
          <w:lang w:val="en-AU"/>
        </w:rPr>
        <w:t>lication should contain:</w:t>
      </w:r>
    </w:p>
    <w:p w:rsidR="006A4FBB" w:rsidRPr="00B15330" w:rsidRDefault="006A4FBB" w:rsidP="006A4FBB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</w:rPr>
      </w:pPr>
      <w:r w:rsidRPr="00B15330">
        <w:rPr>
          <w:rFonts w:asciiTheme="minorHAnsi" w:hAnsiTheme="minorHAnsi" w:cstheme="minorHAnsi"/>
          <w:b/>
        </w:rPr>
        <w:t>Letter of interest and availability</w:t>
      </w:r>
      <w:r w:rsidRPr="00B15330">
        <w:rPr>
          <w:rFonts w:asciiTheme="minorHAnsi" w:hAnsiTheme="minorHAnsi" w:cstheme="minorHAnsi"/>
        </w:rPr>
        <w:t xml:space="preserve"> using the standard template</w:t>
      </w:r>
    </w:p>
    <w:p w:rsidR="006A4FBB" w:rsidRPr="00B15330" w:rsidRDefault="006A4FBB" w:rsidP="006A4FBB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B15330">
        <w:rPr>
          <w:rFonts w:asciiTheme="minorHAnsi" w:hAnsiTheme="minorHAnsi" w:cstheme="minorHAnsi"/>
          <w:b/>
        </w:rPr>
        <w:t>Cover letter</w:t>
      </w:r>
      <w:r w:rsidRPr="00B15330">
        <w:rPr>
          <w:rFonts w:asciiTheme="minorHAnsi" w:hAnsiTheme="minorHAnsi" w:cstheme="minorHAnsi"/>
        </w:rPr>
        <w:t xml:space="preserve"> explaining why you are the most suitable candidate for the advertised position and a </w:t>
      </w:r>
      <w:r w:rsidRPr="00B15330">
        <w:rPr>
          <w:rFonts w:asciiTheme="minorHAnsi" w:hAnsiTheme="minorHAnsi" w:cstheme="minorHAnsi"/>
          <w:b/>
        </w:rPr>
        <w:t>brief methodology</w:t>
      </w:r>
      <w:r w:rsidRPr="00B15330">
        <w:rPr>
          <w:rFonts w:asciiTheme="minorHAnsi" w:hAnsiTheme="minorHAnsi" w:cstheme="minorHAnsi"/>
        </w:rPr>
        <w:t xml:space="preserve"> on how you will a</w:t>
      </w:r>
      <w:smartTag w:uri="urn:schemas-microsoft-com:office:smarttags" w:element="PersonName">
        <w:r w:rsidRPr="00B15330">
          <w:rPr>
            <w:rFonts w:asciiTheme="minorHAnsi" w:hAnsiTheme="minorHAnsi" w:cstheme="minorHAnsi"/>
          </w:rPr>
          <w:t>pp</w:t>
        </w:r>
      </w:smartTag>
      <w:r w:rsidRPr="00B15330">
        <w:rPr>
          <w:rFonts w:asciiTheme="minorHAnsi" w:hAnsiTheme="minorHAnsi" w:cstheme="minorHAnsi"/>
        </w:rPr>
        <w:t>roach and conduct the work (if a</w:t>
      </w:r>
      <w:smartTag w:uri="urn:schemas-microsoft-com:office:smarttags" w:element="PersonName">
        <w:r w:rsidRPr="00B15330">
          <w:rPr>
            <w:rFonts w:asciiTheme="minorHAnsi" w:hAnsiTheme="minorHAnsi" w:cstheme="minorHAnsi"/>
          </w:rPr>
          <w:t>pp</w:t>
        </w:r>
      </w:smartTag>
      <w:r w:rsidRPr="00B15330">
        <w:rPr>
          <w:rFonts w:asciiTheme="minorHAnsi" w:hAnsiTheme="minorHAnsi" w:cstheme="minorHAnsi"/>
        </w:rPr>
        <w:t>licable). Please paste the letter into the "Resume and Motivation" section of the electronic a</w:t>
      </w:r>
      <w:smartTag w:uri="urn:schemas-microsoft-com:office:smarttags" w:element="PersonName">
        <w:r w:rsidRPr="00B15330">
          <w:rPr>
            <w:rFonts w:asciiTheme="minorHAnsi" w:hAnsiTheme="minorHAnsi" w:cstheme="minorHAnsi"/>
          </w:rPr>
          <w:t>pp</w:t>
        </w:r>
      </w:smartTag>
      <w:r w:rsidRPr="00B15330">
        <w:rPr>
          <w:rFonts w:asciiTheme="minorHAnsi" w:hAnsiTheme="minorHAnsi" w:cstheme="minorHAnsi"/>
        </w:rPr>
        <w:t xml:space="preserve">lication. </w:t>
      </w:r>
    </w:p>
    <w:p w:rsidR="006A4FBB" w:rsidRPr="00B15330" w:rsidRDefault="006A4FBB" w:rsidP="006A4FBB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b/>
          <w:u w:val="single"/>
        </w:rPr>
      </w:pPr>
      <w:r w:rsidRPr="00B15330">
        <w:rPr>
          <w:rFonts w:asciiTheme="minorHAnsi" w:hAnsiTheme="minorHAnsi" w:cstheme="minorHAnsi"/>
          <w:b/>
        </w:rPr>
        <w:t>Filled P11 form</w:t>
      </w:r>
      <w:r w:rsidRPr="00B15330">
        <w:rPr>
          <w:rFonts w:asciiTheme="minorHAnsi" w:hAnsiTheme="minorHAnsi" w:cstheme="minorHAnsi"/>
        </w:rPr>
        <w:t xml:space="preserve"> including past experience in similar projects and contact details of referees, please upload the P11 instead of your CV. (a template can be downloaded from </w:t>
      </w:r>
      <w:hyperlink r:id="rId11" w:history="1">
        <w:r w:rsidRPr="00B15330">
          <w:rPr>
            <w:rStyle w:val="Hyperlink"/>
            <w:rFonts w:asciiTheme="minorHAnsi" w:hAnsiTheme="minorHAnsi" w:cstheme="minorHAnsi"/>
          </w:rPr>
          <w:t>http://europeandcis.undp.org/files/hrforms/P11_modified_for_SCs_and_ICs.doc</w:t>
        </w:r>
      </w:hyperlink>
      <w:r w:rsidRPr="00B15330">
        <w:rPr>
          <w:rFonts w:asciiTheme="minorHAnsi" w:hAnsiTheme="minorHAnsi" w:cstheme="minorHAnsi"/>
        </w:rPr>
        <w:t xml:space="preserve">  </w:t>
      </w:r>
    </w:p>
    <w:p w:rsidR="006A4FBB" w:rsidRPr="00B15330" w:rsidRDefault="006A4FBB" w:rsidP="006A4FBB">
      <w:pPr>
        <w:pStyle w:val="ListParagraph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B15330">
        <w:rPr>
          <w:rFonts w:asciiTheme="minorHAnsi" w:hAnsiTheme="minorHAnsi" w:cstheme="minorHAnsi"/>
          <w:b/>
        </w:rPr>
        <w:t>Financial Proposal*</w:t>
      </w:r>
      <w:r w:rsidRPr="00B15330">
        <w:rPr>
          <w:rFonts w:asciiTheme="minorHAnsi" w:hAnsiTheme="minorHAnsi" w:cstheme="minorHAnsi"/>
        </w:rPr>
        <w:t xml:space="preserve"> - specifying a total lump sum amount for the tasks specified in this announcement. The financial proposal shall include a breakdown of this lump sum amount (number of anticipated working days – in home office and on mission, travel – international and local, per diems and any other possible costs), preferably according to the following template.</w:t>
      </w:r>
    </w:p>
    <w:p w:rsidR="006A4FBB" w:rsidRPr="00FB7CE2" w:rsidRDefault="006A4FBB" w:rsidP="006A4FBB">
      <w:pPr>
        <w:pStyle w:val="Memoheading"/>
        <w:spacing w:after="120"/>
        <w:jc w:val="both"/>
        <w:rPr>
          <w:sz w:val="22"/>
          <w:szCs w:val="22"/>
          <w:lang w:val="en-GB"/>
        </w:rPr>
      </w:pPr>
    </w:p>
    <w:p w:rsidR="006A4FBB" w:rsidRDefault="006A4FBB" w:rsidP="006A4FBB">
      <w:pPr>
        <w:autoSpaceDE w:val="0"/>
        <w:autoSpaceDN w:val="0"/>
        <w:adjustRightInd w:val="0"/>
        <w:spacing w:after="60"/>
        <w:rPr>
          <w:rFonts w:asciiTheme="minorHAnsi" w:eastAsia="Times New Roman" w:hAnsiTheme="minorHAnsi" w:cstheme="minorHAnsi"/>
          <w:b/>
          <w:spacing w:val="0"/>
          <w:sz w:val="22"/>
          <w:szCs w:val="24"/>
          <w:u w:val="single"/>
          <w:lang w:val="en-GB"/>
        </w:rPr>
      </w:pPr>
      <w:r w:rsidRPr="00FB7CE2">
        <w:rPr>
          <w:sz w:val="22"/>
          <w:szCs w:val="22"/>
          <w:lang w:val="en-GB"/>
        </w:rPr>
        <w:object w:dxaOrig="11432" w:dyaOrig="5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42.25pt" o:ole="">
            <v:imagedata r:id="rId12" o:title=""/>
          </v:shape>
          <o:OLEObject Type="Embed" ProgID="Excel.Sheet.8" ShapeID="_x0000_i1025" DrawAspect="Content" ObjectID="_1439022996" r:id="rId13"/>
        </w:object>
      </w:r>
    </w:p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color w:val="000000"/>
          <w:spacing w:val="0"/>
          <w:sz w:val="22"/>
          <w:szCs w:val="24"/>
          <w:lang w:val="en-GB"/>
        </w:rPr>
      </w:pPr>
      <w:r w:rsidRPr="00B04A0D">
        <w:rPr>
          <w:rFonts w:asciiTheme="minorHAnsi" w:eastAsia="Times New Roman" w:hAnsiTheme="minorHAnsi" w:cstheme="minorHAnsi"/>
          <w:color w:val="000000"/>
          <w:spacing w:val="0"/>
          <w:sz w:val="22"/>
          <w:szCs w:val="24"/>
          <w:lang w:val="en-GB"/>
        </w:rPr>
        <w:t xml:space="preserve">The Project Development Specialist is expected to </w:t>
      </w:r>
      <w:r>
        <w:rPr>
          <w:rFonts w:asciiTheme="minorHAnsi" w:eastAsia="Times New Roman" w:hAnsiTheme="minorHAnsi" w:cstheme="minorHAnsi"/>
          <w:color w:val="000000"/>
          <w:spacing w:val="0"/>
          <w:sz w:val="22"/>
          <w:szCs w:val="24"/>
          <w:lang w:val="en-GB"/>
        </w:rPr>
        <w:t>work with the other national and international</w:t>
      </w:r>
      <w:r w:rsidRPr="00B04A0D">
        <w:rPr>
          <w:rFonts w:asciiTheme="minorHAnsi" w:eastAsia="Times New Roman" w:hAnsiTheme="minorHAnsi" w:cstheme="minorHAnsi"/>
          <w:color w:val="000000"/>
          <w:spacing w:val="0"/>
          <w:sz w:val="22"/>
          <w:szCs w:val="24"/>
          <w:lang w:val="en-GB"/>
        </w:rPr>
        <w:t xml:space="preserve"> specialists to produce a common plan of activities including relevant workshop programs.</w:t>
      </w:r>
    </w:p>
    <w:p w:rsidR="006A4FBB" w:rsidRPr="00B04A0D" w:rsidRDefault="006A4FBB" w:rsidP="006A4FBB">
      <w:pPr>
        <w:spacing w:after="120"/>
        <w:rPr>
          <w:rFonts w:asciiTheme="minorHAnsi" w:eastAsia="Times New Roman" w:hAnsiTheme="minorHAnsi" w:cstheme="minorHAnsi"/>
          <w:b/>
          <w:spacing w:val="0"/>
          <w:sz w:val="22"/>
          <w:szCs w:val="24"/>
          <w:lang w:val="en-GB"/>
        </w:rPr>
      </w:pPr>
    </w:p>
    <w:p w:rsidR="006A4FBB" w:rsidRDefault="006A4FBB" w:rsidP="006A4FBB">
      <w:pPr>
        <w:spacing w:after="120"/>
        <w:rPr>
          <w:rFonts w:asciiTheme="minorHAnsi" w:eastAsia="Times New Roman" w:hAnsiTheme="minorHAnsi" w:cstheme="minorHAnsi"/>
          <w:b/>
          <w:spacing w:val="0"/>
          <w:sz w:val="22"/>
          <w:szCs w:val="24"/>
          <w:lang w:val="en-GB"/>
        </w:rPr>
      </w:pPr>
    </w:p>
    <w:p w:rsidR="006A4FBB" w:rsidRPr="00B04A0D" w:rsidRDefault="006A4FBB" w:rsidP="006A4FBB">
      <w:pPr>
        <w:spacing w:after="120"/>
        <w:rPr>
          <w:rFonts w:asciiTheme="minorHAnsi" w:eastAsia="Times New Roman" w:hAnsiTheme="minorHAnsi" w:cstheme="minorHAnsi"/>
          <w:b/>
          <w:spacing w:val="0"/>
          <w:sz w:val="22"/>
          <w:szCs w:val="24"/>
          <w:lang w:val="en-GB"/>
        </w:rPr>
      </w:pPr>
      <w:r w:rsidRPr="00B04A0D">
        <w:rPr>
          <w:rFonts w:asciiTheme="minorHAnsi" w:eastAsia="Times New Roman" w:hAnsiTheme="minorHAnsi" w:cstheme="minorHAnsi"/>
          <w:b/>
          <w:spacing w:val="0"/>
          <w:sz w:val="22"/>
          <w:szCs w:val="24"/>
          <w:lang w:val="en-GB"/>
        </w:rPr>
        <w:t>Reporting Requirements:</w:t>
      </w:r>
    </w:p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The consultant will be monitored, overseen and supervised by UN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DP MCO Samoa in cooperation with UNDP APRC, MNRE, </w:t>
      </w:r>
      <w:proofErr w:type="spellStart"/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MoF</w:t>
      </w:r>
      <w:proofErr w:type="spellEnd"/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, and DMO</w:t>
      </w: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. The consultant will be held accountable to the Head of Environment Unit in </w:t>
      </w:r>
      <w:r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UNDP MCO Samoa. </w:t>
      </w:r>
    </w:p>
    <w:p w:rsidR="006A4FBB" w:rsidRDefault="006A4FBB" w:rsidP="006A4FBB">
      <w:pPr>
        <w:spacing w:after="120"/>
        <w:rPr>
          <w:rFonts w:asciiTheme="minorHAnsi" w:eastAsia="Times New Roman" w:hAnsiTheme="minorHAnsi" w:cstheme="minorHAnsi"/>
          <w:b/>
          <w:color w:val="000000"/>
          <w:spacing w:val="0"/>
          <w:sz w:val="22"/>
          <w:szCs w:val="24"/>
          <w:u w:val="single"/>
          <w:lang w:val="en-GB"/>
        </w:rPr>
      </w:pP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Progress and final reports submitted to UNDP shall be in English. </w:t>
      </w:r>
    </w:p>
    <w:p w:rsidR="006A4FBB" w:rsidRPr="00B04A0D" w:rsidRDefault="006A4FBB" w:rsidP="006A4FBB">
      <w:pPr>
        <w:spacing w:after="120"/>
        <w:rPr>
          <w:rFonts w:asciiTheme="minorHAnsi" w:eastAsia="Times New Roman" w:hAnsiTheme="minorHAnsi" w:cstheme="minorHAnsi"/>
          <w:b/>
          <w:color w:val="000000"/>
          <w:spacing w:val="0"/>
          <w:sz w:val="22"/>
          <w:szCs w:val="24"/>
          <w:u w:val="single"/>
          <w:lang w:val="en-GB"/>
        </w:rPr>
      </w:pPr>
      <w:r w:rsidRPr="00B04A0D">
        <w:rPr>
          <w:rFonts w:asciiTheme="minorHAnsi" w:eastAsia="Times New Roman" w:hAnsiTheme="minorHAnsi" w:cstheme="minorHAnsi"/>
          <w:b/>
          <w:color w:val="000000"/>
          <w:spacing w:val="0"/>
          <w:sz w:val="22"/>
          <w:szCs w:val="24"/>
          <w:u w:val="single"/>
          <w:lang w:val="en-GB"/>
        </w:rPr>
        <w:t>Evaluation Method</w:t>
      </w:r>
    </w:p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B04A0D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Individual consultants will be evaluated using the UNDP cumulative analysis method - Combination of the weighted technical and financial score to obtain the total score. </w:t>
      </w:r>
    </w:p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7759"/>
        <w:gridCol w:w="1048"/>
      </w:tblGrid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A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u w:val="single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u w:val="single"/>
                <w:lang w:val="en-GB"/>
              </w:rPr>
              <w:t>Technical</w:t>
            </w: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  <w:t>(70%)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proofErr w:type="spellStart"/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i</w:t>
            </w:r>
            <w:proofErr w:type="spellEnd"/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)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autoSpaceDE w:val="0"/>
              <w:autoSpaceDN w:val="0"/>
              <w:adjustRightInd w:val="0"/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Demonstrated experience in developing UNDP/GEF compliant project documents (experience especially in climate change adaptation is an asset)</w:t>
            </w: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2</w:t>
            </w: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0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%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ii)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autoSpaceDE w:val="0"/>
              <w:autoSpaceDN w:val="0"/>
              <w:adjustRightInd w:val="0"/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 xml:space="preserve">Relevant experience: in </w:t>
            </w: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 xml:space="preserve">mainstreaming, public finance, 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 xml:space="preserve">environmental policy, </w:t>
            </w: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 xml:space="preserve">adaptation to climate change, DRR and DRM, 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coastal zone management</w:t>
            </w: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,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 xml:space="preserve"> or natural resource management or a related field </w:t>
            </w:r>
          </w:p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30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%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iii)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autoSpaceDE w:val="0"/>
              <w:autoSpaceDN w:val="0"/>
              <w:adjustRightInd w:val="0"/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Demonstrated ability to research, analyse and present workable solutions to a range of issues affecting coastal and marine environments</w:t>
            </w:r>
          </w:p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10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%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iv)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autoSpaceDE w:val="0"/>
              <w:autoSpaceDN w:val="0"/>
              <w:adjustRightInd w:val="0"/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Demonstrated experience in negotiating and interacting with both internal and external stakeholders on complex natural resource management issues</w:t>
            </w:r>
          </w:p>
          <w:p w:rsidR="006A4FBB" w:rsidRPr="00B04A0D" w:rsidRDefault="006A4FBB" w:rsidP="00D0286A">
            <w:pPr>
              <w:spacing w:after="120"/>
              <w:jc w:val="left"/>
              <w:rPr>
                <w:rFonts w:asciiTheme="minorHAnsi" w:eastAsia="Times New Roman" w:hAnsiTheme="minorHAnsi" w:cstheme="minorHAnsi"/>
                <w:color w:val="000000"/>
                <w:spacing w:val="0"/>
                <w:sz w:val="22"/>
                <w:szCs w:val="24"/>
                <w:lang w:val="en-GB"/>
              </w:rPr>
            </w:pP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5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%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lastRenderedPageBreak/>
              <w:t>vi)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autoSpaceDE w:val="0"/>
              <w:autoSpaceDN w:val="0"/>
              <w:adjustRightInd w:val="0"/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High level facilitation, communication and presentation skills</w:t>
            </w:r>
          </w:p>
          <w:p w:rsidR="006A4FBB" w:rsidRPr="00B04A0D" w:rsidRDefault="006A4FBB" w:rsidP="00D0286A">
            <w:pPr>
              <w:spacing w:after="12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5</w:t>
            </w: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%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  <w:t>B</w:t>
            </w: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u w:val="single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u w:val="single"/>
                <w:lang w:val="en-GB"/>
              </w:rPr>
              <w:t xml:space="preserve">Financial </w:t>
            </w: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  <w:t>(30%)</w:t>
            </w:r>
          </w:p>
        </w:tc>
      </w:tr>
      <w:tr w:rsidR="006A4FBB" w:rsidRPr="00B04A0D" w:rsidTr="00D0286A">
        <w:tc>
          <w:tcPr>
            <w:tcW w:w="473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spacing w:val="0"/>
                <w:sz w:val="22"/>
                <w:szCs w:val="24"/>
                <w:lang w:val="en-GB"/>
              </w:rPr>
            </w:pPr>
          </w:p>
        </w:tc>
        <w:tc>
          <w:tcPr>
            <w:tcW w:w="7759" w:type="dxa"/>
            <w:shd w:val="clear" w:color="auto" w:fill="auto"/>
          </w:tcPr>
          <w:p w:rsidR="006A4FBB" w:rsidRPr="00B04A0D" w:rsidRDefault="006A4FBB" w:rsidP="00D0286A">
            <w:pPr>
              <w:spacing w:after="60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  <w:t>Total</w:t>
            </w:r>
          </w:p>
        </w:tc>
        <w:tc>
          <w:tcPr>
            <w:tcW w:w="1048" w:type="dxa"/>
            <w:shd w:val="clear" w:color="auto" w:fill="auto"/>
          </w:tcPr>
          <w:p w:rsidR="006A4FBB" w:rsidRPr="00B04A0D" w:rsidRDefault="006A4FBB" w:rsidP="00D0286A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</w:pPr>
            <w:r w:rsidRPr="00B04A0D">
              <w:rPr>
                <w:rFonts w:asciiTheme="minorHAnsi" w:eastAsia="Times New Roman" w:hAnsiTheme="minorHAnsi" w:cstheme="minorHAnsi"/>
                <w:b/>
                <w:spacing w:val="0"/>
                <w:sz w:val="22"/>
                <w:szCs w:val="24"/>
                <w:lang w:val="en-GB"/>
              </w:rPr>
              <w:t>(100%)</w:t>
            </w:r>
          </w:p>
        </w:tc>
      </w:tr>
    </w:tbl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</w:p>
    <w:p w:rsidR="006A4FBB" w:rsidRPr="003209F5" w:rsidRDefault="006A4FBB" w:rsidP="006A4FBB">
      <w:pPr>
        <w:spacing w:after="60"/>
        <w:jc w:val="left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The award of the contract will be made to the individual consultant whose offer has been evaluated and determined as</w:t>
      </w:r>
      <w:proofErr w:type="gramStart"/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:</w:t>
      </w:r>
      <w:proofErr w:type="gramEnd"/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br/>
        <w:t>a) responsive/compliant/acceptable, and</w:t>
      </w:r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br/>
        <w:t>b) having received the highest score out of a pre-determined set of weighted technical and financial criteria specific to the solicitation.</w:t>
      </w:r>
    </w:p>
    <w:p w:rsidR="006A4FBB" w:rsidRPr="003209F5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</w:p>
    <w:p w:rsidR="006A4FBB" w:rsidRPr="003209F5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>Only technically qualified proposals will be further considered for financial evaluation.</w:t>
      </w:r>
    </w:p>
    <w:p w:rsidR="006A4FBB" w:rsidRPr="003209F5" w:rsidRDefault="006A4FBB" w:rsidP="006A4FBB">
      <w:pPr>
        <w:spacing w:after="60"/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</w:pPr>
      <w:r w:rsidRPr="003209F5">
        <w:rPr>
          <w:rFonts w:asciiTheme="minorHAnsi" w:eastAsia="Times New Roman" w:hAnsiTheme="minorHAnsi" w:cstheme="minorHAnsi"/>
          <w:spacing w:val="0"/>
          <w:sz w:val="22"/>
          <w:szCs w:val="24"/>
          <w:lang w:val="en-GB"/>
        </w:rPr>
        <w:t xml:space="preserve">The designated weights for the technical and financial criteria are 70% and 30% respectively. </w:t>
      </w:r>
    </w:p>
    <w:p w:rsidR="006A4FBB" w:rsidRPr="00B04A0D" w:rsidRDefault="006A4FBB" w:rsidP="006A4FBB">
      <w:pPr>
        <w:spacing w:after="60"/>
        <w:rPr>
          <w:rFonts w:asciiTheme="minorHAnsi" w:eastAsia="Times New Roman" w:hAnsiTheme="minorHAnsi" w:cstheme="minorHAnsi"/>
          <w:b/>
          <w:color w:val="000000"/>
          <w:spacing w:val="0"/>
          <w:sz w:val="22"/>
          <w:szCs w:val="24"/>
          <w:u w:val="single"/>
          <w:lang w:val="en-GB" w:eastAsia="ko-KR"/>
        </w:rPr>
      </w:pPr>
    </w:p>
    <w:p w:rsidR="00A9313D" w:rsidRPr="006A4FBB" w:rsidRDefault="00A9313D" w:rsidP="00A9313D">
      <w:pPr>
        <w:rPr>
          <w:rFonts w:ascii="Calibri" w:hAnsi="Calibri" w:cs="Calibri"/>
          <w:b/>
          <w:sz w:val="24"/>
          <w:szCs w:val="24"/>
          <w:lang w:val="en-GB"/>
        </w:rPr>
      </w:pP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743EC5" w:rsidRDefault="00743EC5" w:rsidP="00D62EBF">
      <w:pPr>
        <w:spacing w:after="200" w:line="276" w:lineRule="auto"/>
        <w:jc w:val="left"/>
        <w:rPr>
          <w:rFonts w:ascii="Calibri" w:hAnsi="Calibri" w:cs="Calibri"/>
          <w:b/>
          <w:sz w:val="24"/>
          <w:szCs w:val="24"/>
        </w:rPr>
      </w:pPr>
    </w:p>
    <w:p w:rsidR="00F562D4" w:rsidRDefault="00F562D4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Annex A. </w:t>
      </w:r>
      <w:r w:rsidR="00743EC5">
        <w:rPr>
          <w:rFonts w:ascii="Calibri" w:hAnsi="Calibri" w:cs="Calibri"/>
          <w:b/>
          <w:sz w:val="24"/>
          <w:szCs w:val="24"/>
        </w:rPr>
        <w:t xml:space="preserve">Summary of the Proposed </w:t>
      </w:r>
      <w:proofErr w:type="spellStart"/>
      <w:r w:rsidR="00743EC5">
        <w:rPr>
          <w:rFonts w:ascii="Calibri" w:hAnsi="Calibri" w:cs="Calibri"/>
          <w:b/>
          <w:sz w:val="24"/>
          <w:szCs w:val="24"/>
        </w:rPr>
        <w:t>Programme</w:t>
      </w:r>
      <w:proofErr w:type="spellEnd"/>
      <w:r w:rsidR="00743EC5">
        <w:rPr>
          <w:rFonts w:ascii="Calibri" w:hAnsi="Calibri" w:cs="Calibri"/>
          <w:b/>
          <w:sz w:val="24"/>
          <w:szCs w:val="24"/>
        </w:rPr>
        <w:t xml:space="preserve"> in Samoa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Pr="00661A08" w:rsidRDefault="00A9313D" w:rsidP="00A9313D">
      <w:pPr>
        <w:pStyle w:val="Footer"/>
        <w:tabs>
          <w:tab w:val="clear" w:pos="4320"/>
          <w:tab w:val="clear" w:pos="8640"/>
        </w:tabs>
        <w:ind w:left="-540"/>
        <w:rPr>
          <w:b/>
          <w:caps/>
          <w:color w:val="00B0F0"/>
          <w:sz w:val="22"/>
          <w:szCs w:val="22"/>
          <w:u w:val="single"/>
        </w:rPr>
      </w:pPr>
      <w:r w:rsidRPr="00661A08">
        <w:rPr>
          <w:b/>
          <w:caps/>
          <w:color w:val="00B0F0"/>
          <w:sz w:val="22"/>
          <w:szCs w:val="22"/>
          <w:u w:val="single"/>
        </w:rPr>
        <w:t>PART I: Project I</w:t>
      </w:r>
      <w:r>
        <w:rPr>
          <w:b/>
          <w:caps/>
          <w:color w:val="00B0F0"/>
          <w:sz w:val="22"/>
          <w:szCs w:val="22"/>
          <w:u w:val="single"/>
        </w:rPr>
        <w:t>nformation</w:t>
      </w:r>
    </w:p>
    <w:tbl>
      <w:tblPr>
        <w:tblW w:w="5465" w:type="pct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1"/>
        <w:gridCol w:w="3056"/>
        <w:gridCol w:w="2358"/>
        <w:gridCol w:w="2278"/>
      </w:tblGrid>
      <w:tr w:rsidR="00A9313D" w:rsidRPr="007E3AFB" w:rsidTr="00707C66">
        <w:tc>
          <w:tcPr>
            <w:tcW w:w="1212" w:type="pct"/>
          </w:tcPr>
          <w:p w:rsidR="00A9313D" w:rsidRPr="007E3AFB" w:rsidRDefault="00A9313D" w:rsidP="00707C66">
            <w:r w:rsidRPr="007E3AFB">
              <w:t>Project Title:</w:t>
            </w:r>
          </w:p>
        </w:tc>
        <w:tc>
          <w:tcPr>
            <w:tcW w:w="3788" w:type="pct"/>
            <w:gridSpan w:val="3"/>
          </w:tcPr>
          <w:p w:rsidR="00A9313D" w:rsidRPr="00B50CE9" w:rsidRDefault="00A9313D" w:rsidP="00707C66">
            <w:pPr>
              <w:rPr>
                <w:sz w:val="22"/>
                <w:szCs w:val="22"/>
              </w:rPr>
            </w:pPr>
            <w:r w:rsidRPr="00B50CE9">
              <w:rPr>
                <w:sz w:val="22"/>
                <w:szCs w:val="22"/>
              </w:rPr>
              <w:t>Economy-wide integration of CC Adaptation and DRM/DRR to reduce climate vulnerability of communities in Samoa</w:t>
            </w:r>
          </w:p>
        </w:tc>
      </w:tr>
      <w:tr w:rsidR="00A9313D" w:rsidRPr="007E3AFB" w:rsidTr="00707C66">
        <w:tc>
          <w:tcPr>
            <w:tcW w:w="1212" w:type="pct"/>
          </w:tcPr>
          <w:p w:rsidR="00A9313D" w:rsidRPr="007E3AFB" w:rsidRDefault="00A9313D" w:rsidP="00707C66">
            <w:r w:rsidRPr="007E3AFB">
              <w:t>Country(</w:t>
            </w:r>
            <w:proofErr w:type="spellStart"/>
            <w:r w:rsidRPr="007E3AFB">
              <w:t>ies</w:t>
            </w:r>
            <w:proofErr w:type="spellEnd"/>
            <w:r w:rsidRPr="007E3AFB">
              <w:t>):</w:t>
            </w:r>
          </w:p>
        </w:tc>
        <w:tc>
          <w:tcPr>
            <w:tcW w:w="1505" w:type="pct"/>
          </w:tcPr>
          <w:p w:rsidR="00A9313D" w:rsidRPr="007E3AFB" w:rsidRDefault="00A9313D" w:rsidP="00707C66">
            <w:r>
              <w:t>Samoa</w:t>
            </w:r>
          </w:p>
        </w:tc>
        <w:tc>
          <w:tcPr>
            <w:tcW w:w="1161" w:type="pct"/>
          </w:tcPr>
          <w:p w:rsidR="00A9313D" w:rsidRPr="007E3AFB" w:rsidRDefault="00A9313D" w:rsidP="00707C66">
            <w:r w:rsidRPr="007E3AFB">
              <w:t>GEF Project ID:</w:t>
            </w:r>
            <w:r w:rsidRPr="007E3AFB">
              <w:rPr>
                <w:vertAlign w:val="superscript"/>
              </w:rPr>
              <w:footnoteReference w:id="1"/>
            </w:r>
          </w:p>
        </w:tc>
        <w:bookmarkStart w:id="5" w:name="GEF_ID"/>
        <w:tc>
          <w:tcPr>
            <w:tcW w:w="1121" w:type="pct"/>
          </w:tcPr>
          <w:p w:rsidR="00A9313D" w:rsidRPr="007E3AFB" w:rsidRDefault="00067971" w:rsidP="00707C66">
            <w:r>
              <w:fldChar w:fldCharType="begin">
                <w:ffData>
                  <w:name w:val="GEF_ID"/>
                  <w:enabled/>
                  <w:calcOnExit w:val="0"/>
                  <w:helpText w:type="text" w:val="GEF Project ID: Leave this blank. This will be provided by GEFSEC and automatically generated by the PMIS. In case of resubmitting the proposal, be sure to include this number if already known"/>
                  <w:textInput>
                    <w:type w:val="number"/>
                  </w:textInput>
                </w:ffData>
              </w:fldChar>
            </w:r>
            <w:r w:rsidR="00A9313D">
              <w:instrText xml:space="preserve"> FORMTEXT </w:instrText>
            </w:r>
            <w:r>
              <w:fldChar w:fldCharType="separate"/>
            </w:r>
            <w:r w:rsidR="00A9313D">
              <w:rPr>
                <w:noProof/>
              </w:rPr>
              <w:t> </w:t>
            </w:r>
            <w:r w:rsidR="00A9313D">
              <w:rPr>
                <w:noProof/>
              </w:rPr>
              <w:t> </w:t>
            </w:r>
            <w:r w:rsidR="00A9313D">
              <w:rPr>
                <w:noProof/>
              </w:rPr>
              <w:t> </w:t>
            </w:r>
            <w:r w:rsidR="00A9313D">
              <w:rPr>
                <w:noProof/>
              </w:rPr>
              <w:t> </w:t>
            </w:r>
            <w:r w:rsidR="00A9313D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9313D" w:rsidRPr="007E3AFB" w:rsidTr="00707C66">
        <w:tc>
          <w:tcPr>
            <w:tcW w:w="1212" w:type="pct"/>
          </w:tcPr>
          <w:p w:rsidR="00A9313D" w:rsidRPr="007E3AFB" w:rsidRDefault="00A9313D" w:rsidP="00707C66">
            <w:r w:rsidRPr="007E3AFB">
              <w:t>GEF Agency(</w:t>
            </w:r>
            <w:proofErr w:type="spellStart"/>
            <w:r w:rsidRPr="007E3AFB">
              <w:t>ies</w:t>
            </w:r>
            <w:proofErr w:type="spellEnd"/>
            <w:r w:rsidRPr="007E3AFB">
              <w:t>):</w:t>
            </w:r>
          </w:p>
        </w:tc>
        <w:tc>
          <w:tcPr>
            <w:tcW w:w="1505" w:type="pct"/>
          </w:tcPr>
          <w:p w:rsidR="00A9313D" w:rsidRPr="007E3AFB" w:rsidRDefault="00A9313D" w:rsidP="00707C66">
            <w:r>
              <w:t>UNDP</w:t>
            </w:r>
          </w:p>
        </w:tc>
        <w:tc>
          <w:tcPr>
            <w:tcW w:w="1161" w:type="pct"/>
          </w:tcPr>
          <w:p w:rsidR="00A9313D" w:rsidRPr="007E3AFB" w:rsidRDefault="00A9313D" w:rsidP="00707C66">
            <w:r w:rsidRPr="007E3AFB">
              <w:t>GEF Agency Project ID:</w:t>
            </w:r>
          </w:p>
        </w:tc>
        <w:tc>
          <w:tcPr>
            <w:tcW w:w="1121" w:type="pct"/>
          </w:tcPr>
          <w:p w:rsidR="00A9313D" w:rsidRPr="007E3AFB" w:rsidRDefault="00A9313D" w:rsidP="00707C66">
            <w:r>
              <w:t>5264</w:t>
            </w:r>
          </w:p>
        </w:tc>
      </w:tr>
      <w:tr w:rsidR="00A9313D" w:rsidRPr="007E3AFB" w:rsidTr="00707C66">
        <w:tc>
          <w:tcPr>
            <w:tcW w:w="1212" w:type="pct"/>
          </w:tcPr>
          <w:p w:rsidR="00A9313D" w:rsidRPr="007E3AFB" w:rsidRDefault="00A9313D" w:rsidP="00707C66">
            <w:r w:rsidRPr="007E3AFB">
              <w:t>Other Executing Partner(s):</w:t>
            </w:r>
          </w:p>
        </w:tc>
        <w:tc>
          <w:tcPr>
            <w:tcW w:w="1505" w:type="pct"/>
          </w:tcPr>
          <w:p w:rsidR="00A9313D" w:rsidRPr="007E3AFB" w:rsidRDefault="00A9313D" w:rsidP="00707C66">
            <w:r>
              <w:t xml:space="preserve">MNRE and </w:t>
            </w:r>
            <w:proofErr w:type="spellStart"/>
            <w:r>
              <w:t>MoF</w:t>
            </w:r>
            <w:proofErr w:type="spellEnd"/>
          </w:p>
        </w:tc>
        <w:tc>
          <w:tcPr>
            <w:tcW w:w="1161" w:type="pct"/>
          </w:tcPr>
          <w:p w:rsidR="00A9313D" w:rsidRPr="007E3AFB" w:rsidRDefault="00A9313D" w:rsidP="00707C66">
            <w:r w:rsidRPr="007E3AFB">
              <w:t>Submission Date:</w:t>
            </w:r>
          </w:p>
        </w:tc>
        <w:tc>
          <w:tcPr>
            <w:tcW w:w="1121" w:type="pct"/>
          </w:tcPr>
          <w:p w:rsidR="00A9313D" w:rsidRPr="007E3AFB" w:rsidRDefault="00A9313D" w:rsidP="00707C66">
            <w:r>
              <w:t>April 19, 2013</w:t>
            </w:r>
          </w:p>
        </w:tc>
      </w:tr>
      <w:tr w:rsidR="00A9313D" w:rsidRPr="007E3AFB" w:rsidTr="00707C66">
        <w:tc>
          <w:tcPr>
            <w:tcW w:w="1212" w:type="pct"/>
          </w:tcPr>
          <w:p w:rsidR="00A9313D" w:rsidRPr="002F1560" w:rsidRDefault="00A9313D" w:rsidP="00707C66">
            <w:r w:rsidRPr="002F1560">
              <w:t>GEF Focal Area (s):</w:t>
            </w:r>
          </w:p>
        </w:tc>
        <w:tc>
          <w:tcPr>
            <w:tcW w:w="1505" w:type="pct"/>
          </w:tcPr>
          <w:p w:rsidR="00A9313D" w:rsidRPr="002F1560" w:rsidRDefault="00A9313D" w:rsidP="00707C66">
            <w:r>
              <w:t>Climate Change</w:t>
            </w:r>
          </w:p>
        </w:tc>
        <w:tc>
          <w:tcPr>
            <w:tcW w:w="1161" w:type="pct"/>
          </w:tcPr>
          <w:p w:rsidR="00A9313D" w:rsidRPr="007E3AFB" w:rsidRDefault="00A9313D" w:rsidP="00707C66">
            <w:r w:rsidRPr="007E3AFB">
              <w:t>Project Duration(Months)</w:t>
            </w:r>
          </w:p>
        </w:tc>
        <w:tc>
          <w:tcPr>
            <w:tcW w:w="1121" w:type="pct"/>
          </w:tcPr>
          <w:p w:rsidR="00A9313D" w:rsidRPr="007E3AFB" w:rsidRDefault="00A9313D" w:rsidP="00707C66">
            <w:r>
              <w:t>72 months</w:t>
            </w:r>
          </w:p>
        </w:tc>
      </w:tr>
      <w:tr w:rsidR="00A9313D" w:rsidRPr="007E3AFB" w:rsidTr="00707C66">
        <w:tc>
          <w:tcPr>
            <w:tcW w:w="1212" w:type="pct"/>
          </w:tcPr>
          <w:p w:rsidR="00A9313D" w:rsidRPr="007E3AFB" w:rsidRDefault="00A9313D" w:rsidP="00707C66">
            <w:r w:rsidRPr="007E3AFB">
              <w:t xml:space="preserve">Name of parent </w:t>
            </w:r>
            <w:proofErr w:type="spellStart"/>
            <w:r w:rsidRPr="007E3AFB">
              <w:t>program</w:t>
            </w:r>
            <w:r>
              <w:t>me</w:t>
            </w:r>
            <w:proofErr w:type="spellEnd"/>
            <w:r w:rsidRPr="007E3AFB">
              <w:t xml:space="preserve"> (if applicable):</w:t>
            </w:r>
          </w:p>
          <w:p w:rsidR="00A9313D" w:rsidRDefault="00A9313D" w:rsidP="00A9313D">
            <w:pPr>
              <w:numPr>
                <w:ilvl w:val="0"/>
                <w:numId w:val="8"/>
              </w:numPr>
              <w:ind w:left="270" w:hanging="270"/>
              <w:jc w:val="left"/>
            </w:pPr>
            <w:r w:rsidRPr="007E3AFB">
              <w:t>For SFM</w:t>
            </w:r>
            <w:r>
              <w:t>/REDD+</w:t>
            </w:r>
            <w:bookmarkStart w:id="6" w:name="CheckSFM"/>
            <w:r w:rsidR="00067971" w:rsidRPr="007E3AFB">
              <w:fldChar w:fldCharType="begin">
                <w:ffData>
                  <w:name w:val="CheckSF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3AFB">
              <w:instrText xml:space="preserve"> FORMCHECKBOX </w:instrText>
            </w:r>
            <w:r w:rsidR="00067971">
              <w:fldChar w:fldCharType="separate"/>
            </w:r>
            <w:r w:rsidR="00067971" w:rsidRPr="007E3AFB">
              <w:fldChar w:fldCharType="end"/>
            </w:r>
            <w:bookmarkEnd w:id="6"/>
          </w:p>
          <w:p w:rsidR="00A9313D" w:rsidRPr="007E3AFB" w:rsidRDefault="00A9313D" w:rsidP="00A9313D">
            <w:pPr>
              <w:numPr>
                <w:ilvl w:val="0"/>
                <w:numId w:val="8"/>
              </w:numPr>
              <w:ind w:left="270" w:hanging="270"/>
              <w:jc w:val="left"/>
            </w:pPr>
            <w:r>
              <w:t xml:space="preserve">For SGP                </w:t>
            </w:r>
            <w:r w:rsidR="00067971" w:rsidRPr="007E3AFB">
              <w:fldChar w:fldCharType="begin">
                <w:ffData>
                  <w:name w:val="CheckSF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3AFB">
              <w:instrText xml:space="preserve"> FORMCHECKBOX </w:instrText>
            </w:r>
            <w:r w:rsidR="00067971">
              <w:fldChar w:fldCharType="separate"/>
            </w:r>
            <w:r w:rsidR="00067971" w:rsidRPr="007E3AFB">
              <w:fldChar w:fldCharType="end"/>
            </w:r>
          </w:p>
        </w:tc>
        <w:tc>
          <w:tcPr>
            <w:tcW w:w="1505" w:type="pct"/>
          </w:tcPr>
          <w:p w:rsidR="00A9313D" w:rsidRPr="007E3AFB" w:rsidRDefault="00A9313D" w:rsidP="00707C66">
            <w:r>
              <w:t>N/A</w:t>
            </w:r>
          </w:p>
        </w:tc>
        <w:tc>
          <w:tcPr>
            <w:tcW w:w="1161" w:type="pct"/>
          </w:tcPr>
          <w:p w:rsidR="00A9313D" w:rsidRPr="007E3AFB" w:rsidRDefault="00A9313D" w:rsidP="00707C66">
            <w:r w:rsidRPr="007E3AFB">
              <w:t>Agency Fee</w:t>
            </w:r>
            <w:r>
              <w:t xml:space="preserve"> ($)</w:t>
            </w:r>
            <w:r w:rsidRPr="007E3AFB">
              <w:t>:</w:t>
            </w:r>
          </w:p>
        </w:tc>
        <w:tc>
          <w:tcPr>
            <w:tcW w:w="1121" w:type="pct"/>
          </w:tcPr>
          <w:p w:rsidR="00A9313D" w:rsidRPr="007E3AFB" w:rsidRDefault="00A9313D" w:rsidP="00707C66">
            <w:r>
              <w:t>1,109,064</w:t>
            </w:r>
          </w:p>
        </w:tc>
      </w:tr>
    </w:tbl>
    <w:p w:rsidR="00A9313D" w:rsidRPr="007E3AFB" w:rsidRDefault="00A9313D" w:rsidP="00A9313D">
      <w:pPr>
        <w:pStyle w:val="Footer"/>
        <w:tabs>
          <w:tab w:val="clear" w:pos="4320"/>
          <w:tab w:val="clear" w:pos="8640"/>
        </w:tabs>
        <w:spacing w:before="120" w:after="80"/>
        <w:ind w:left="-540"/>
        <w:rPr>
          <w:b/>
          <w:smallCaps/>
        </w:rPr>
      </w:pPr>
      <w:r>
        <w:rPr>
          <w:b/>
          <w:smallCaps/>
          <w:sz w:val="22"/>
          <w:szCs w:val="22"/>
        </w:rPr>
        <w:t xml:space="preserve">A. </w:t>
      </w:r>
      <w:r w:rsidRPr="00BC472A">
        <w:rPr>
          <w:b/>
          <w:smallCaps/>
          <w:sz w:val="22"/>
          <w:szCs w:val="22"/>
        </w:rPr>
        <w:t xml:space="preserve">indicative </w:t>
      </w:r>
      <w:hyperlink r:id="rId14" w:history="1">
        <w:r w:rsidRPr="00BC472A">
          <w:rPr>
            <w:rStyle w:val="Hyperlink"/>
            <w:b/>
            <w:smallCaps/>
            <w:sz w:val="22"/>
            <w:szCs w:val="22"/>
          </w:rPr>
          <w:t>Focal AREA STRATEGY Framework</w:t>
        </w:r>
      </w:hyperlink>
      <w:r w:rsidRPr="007E3AFB">
        <w:rPr>
          <w:rStyle w:val="FootnoteReference"/>
          <w:b/>
          <w:smallCaps/>
        </w:rPr>
        <w:footnoteReference w:id="2"/>
      </w:r>
      <w:r w:rsidRPr="007E3AFB">
        <w:rPr>
          <w:b/>
          <w:smallCaps/>
        </w:rPr>
        <w:t>:</w:t>
      </w:r>
    </w:p>
    <w:tbl>
      <w:tblPr>
        <w:tblW w:w="5345" w:type="pct"/>
        <w:jc w:val="center"/>
        <w:tblInd w:w="-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590"/>
        <w:gridCol w:w="1333"/>
        <w:gridCol w:w="1585"/>
        <w:gridCol w:w="1398"/>
        <w:gridCol w:w="24"/>
      </w:tblGrid>
      <w:tr w:rsidR="00A9313D" w:rsidRPr="007E3AFB" w:rsidTr="00707C66">
        <w:trPr>
          <w:gridAfter w:val="1"/>
          <w:wAfter w:w="12" w:type="pct"/>
          <w:trHeight w:val="260"/>
          <w:jc w:val="center"/>
        </w:trPr>
        <w:tc>
          <w:tcPr>
            <w:tcW w:w="2815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ind w:left="72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Focal Area Objectives</w:t>
            </w:r>
          </w:p>
        </w:tc>
        <w:tc>
          <w:tcPr>
            <w:tcW w:w="671" w:type="pct"/>
            <w:shd w:val="clear" w:color="auto" w:fill="FFFFFF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Trust Fund</w:t>
            </w:r>
          </w:p>
        </w:tc>
        <w:tc>
          <w:tcPr>
            <w:tcW w:w="798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Indicative  </w:t>
            </w:r>
          </w:p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Grant Amount</w:t>
            </w:r>
          </w:p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($) </w:t>
            </w:r>
          </w:p>
        </w:tc>
        <w:tc>
          <w:tcPr>
            <w:tcW w:w="704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Indicative Co-financing</w:t>
            </w:r>
          </w:p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($) </w:t>
            </w:r>
          </w:p>
        </w:tc>
      </w:tr>
      <w:tr w:rsidR="00A9313D" w:rsidRPr="007E3AFB" w:rsidTr="00707C66">
        <w:trPr>
          <w:gridAfter w:val="1"/>
          <w:wAfter w:w="12" w:type="pct"/>
          <w:jc w:val="center"/>
        </w:trPr>
        <w:tc>
          <w:tcPr>
            <w:tcW w:w="2815" w:type="pct"/>
            <w:shd w:val="clear" w:color="auto" w:fill="FFFFFF"/>
          </w:tcPr>
          <w:p w:rsidR="00A9313D" w:rsidRPr="007E3AFB" w:rsidRDefault="00A9313D" w:rsidP="00707C66">
            <w:r>
              <w:t>CCA-1</w:t>
            </w:r>
          </w:p>
        </w:tc>
        <w:tc>
          <w:tcPr>
            <w:tcW w:w="671" w:type="pct"/>
            <w:shd w:val="clear" w:color="auto" w:fill="FFFFFF"/>
          </w:tcPr>
          <w:p w:rsidR="00A9313D" w:rsidRPr="002F1560" w:rsidRDefault="00A9313D" w:rsidP="00707C66">
            <w:r>
              <w:t>LDCF</w:t>
            </w:r>
          </w:p>
        </w:tc>
        <w:tc>
          <w:tcPr>
            <w:tcW w:w="798" w:type="pct"/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4,132,936</w:t>
            </w:r>
          </w:p>
        </w:tc>
        <w:tc>
          <w:tcPr>
            <w:tcW w:w="704" w:type="pct"/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102,150,000</w:t>
            </w:r>
          </w:p>
        </w:tc>
      </w:tr>
      <w:tr w:rsidR="00A9313D" w:rsidRPr="007E3AFB" w:rsidTr="00707C66">
        <w:trPr>
          <w:gridAfter w:val="1"/>
          <w:wAfter w:w="12" w:type="pct"/>
          <w:jc w:val="center"/>
        </w:trPr>
        <w:tc>
          <w:tcPr>
            <w:tcW w:w="2815" w:type="pct"/>
            <w:shd w:val="clear" w:color="auto" w:fill="FFFFFF"/>
          </w:tcPr>
          <w:p w:rsidR="00A9313D" w:rsidRPr="007E3AFB" w:rsidRDefault="00A9313D" w:rsidP="00707C66">
            <w:r>
              <w:t>CCA-2</w:t>
            </w:r>
          </w:p>
        </w:tc>
        <w:tc>
          <w:tcPr>
            <w:tcW w:w="671" w:type="pct"/>
            <w:shd w:val="clear" w:color="auto" w:fill="FFFFFF"/>
          </w:tcPr>
          <w:p w:rsidR="00A9313D" w:rsidRDefault="00A9313D" w:rsidP="00707C66">
            <w:r>
              <w:t>LDCF</w:t>
            </w:r>
          </w:p>
        </w:tc>
        <w:tc>
          <w:tcPr>
            <w:tcW w:w="798" w:type="pct"/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3,990,000</w:t>
            </w:r>
          </w:p>
        </w:tc>
        <w:tc>
          <w:tcPr>
            <w:tcW w:w="704" w:type="pct"/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16,800,000</w:t>
            </w:r>
          </w:p>
        </w:tc>
      </w:tr>
      <w:tr w:rsidR="00A9313D" w:rsidRPr="007E3AFB" w:rsidTr="00707C66">
        <w:trPr>
          <w:gridAfter w:val="1"/>
          <w:wAfter w:w="12" w:type="pct"/>
          <w:jc w:val="center"/>
        </w:trPr>
        <w:tc>
          <w:tcPr>
            <w:tcW w:w="2815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7E3AFB" w:rsidRDefault="00A9313D" w:rsidP="00707C66">
            <w:r>
              <w:t>CCA-3</w:t>
            </w:r>
          </w:p>
        </w:tc>
        <w:tc>
          <w:tcPr>
            <w:tcW w:w="671" w:type="pct"/>
            <w:shd w:val="clear" w:color="auto" w:fill="FFFFFF"/>
          </w:tcPr>
          <w:p w:rsidR="00A9313D" w:rsidRDefault="00A9313D" w:rsidP="00707C66">
            <w:r>
              <w:t>LDCF</w:t>
            </w:r>
          </w:p>
        </w:tc>
        <w:tc>
          <w:tcPr>
            <w:tcW w:w="798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4,200,000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64,050,000</w:t>
            </w:r>
          </w:p>
        </w:tc>
      </w:tr>
      <w:tr w:rsidR="00A9313D" w:rsidRPr="007E3AFB" w:rsidTr="00707C66">
        <w:trPr>
          <w:jc w:val="center"/>
        </w:trPr>
        <w:tc>
          <w:tcPr>
            <w:tcW w:w="28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2F1560" w:rsidRDefault="00A9313D" w:rsidP="00707C66">
            <w:pPr>
              <w:jc w:val="right"/>
            </w:pPr>
            <w:r>
              <w:t>Total Project Cost</w:t>
            </w: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2F1560" w:rsidRDefault="00A9313D" w:rsidP="00707C66">
            <w:pPr>
              <w:jc w:val="right"/>
            </w:pPr>
          </w:p>
        </w:tc>
        <w:tc>
          <w:tcPr>
            <w:tcW w:w="79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12,322,936</w:t>
            </w:r>
          </w:p>
        </w:tc>
        <w:tc>
          <w:tcPr>
            <w:tcW w:w="716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7E3AFB" w:rsidRDefault="00A9313D" w:rsidP="00707C66">
            <w:pPr>
              <w:jc w:val="right"/>
            </w:pPr>
            <w:r>
              <w:t>183,000,000</w:t>
            </w:r>
          </w:p>
        </w:tc>
      </w:tr>
    </w:tbl>
    <w:p w:rsidR="00A9313D" w:rsidRPr="005B6ABF" w:rsidRDefault="00A9313D" w:rsidP="00A9313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before="120" w:after="80"/>
        <w:ind w:hanging="1350"/>
        <w:jc w:val="left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 xml:space="preserve">indicative </w:t>
      </w:r>
      <w:r w:rsidRPr="005B6ABF">
        <w:rPr>
          <w:b/>
          <w:smallCaps/>
          <w:sz w:val="22"/>
          <w:szCs w:val="22"/>
        </w:rPr>
        <w:t>Project Framework</w:t>
      </w:r>
    </w:p>
    <w:tbl>
      <w:tblPr>
        <w:tblW w:w="5467" w:type="pct"/>
        <w:jc w:val="center"/>
        <w:tblInd w:w="-2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028"/>
        <w:gridCol w:w="835"/>
        <w:gridCol w:w="2084"/>
        <w:gridCol w:w="2023"/>
        <w:gridCol w:w="835"/>
        <w:gridCol w:w="1166"/>
        <w:gridCol w:w="1186"/>
      </w:tblGrid>
      <w:tr w:rsidR="00A9313D" w:rsidRPr="007E3AFB" w:rsidTr="00707C66">
        <w:trPr>
          <w:trHeight w:val="260"/>
          <w:jc w:val="center"/>
        </w:trPr>
        <w:tc>
          <w:tcPr>
            <w:tcW w:w="5000" w:type="pct"/>
            <w:gridSpan w:val="7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lastRenderedPageBreak/>
              <w:t xml:space="preserve">Project Objective:  </w:t>
            </w:r>
            <w:r w:rsidRPr="00C54C36">
              <w:rPr>
                <w:b w:val="0"/>
                <w:bCs w:val="0"/>
                <w:iCs/>
                <w:color w:val="000000"/>
                <w:sz w:val="20"/>
                <w:szCs w:val="20"/>
              </w:rPr>
              <w:t xml:space="preserve">This project will establish an </w:t>
            </w:r>
            <w:r w:rsidRPr="00C54C36">
              <w:rPr>
                <w:b w:val="0"/>
                <w:sz w:val="20"/>
                <w:szCs w:val="20"/>
              </w:rPr>
              <w:t>economy-wide approach to climate change adaptation in Samoa, aimed for efficient integration and management of adaptation and DRR/DRM into national development planning and programming and enhancing the resilience of communities</w:t>
            </w:r>
            <w:r>
              <w:rPr>
                <w:b w:val="0"/>
                <w:sz w:val="20"/>
                <w:szCs w:val="20"/>
              </w:rPr>
              <w:t>’</w:t>
            </w:r>
            <w:r w:rsidRPr="00C54C36">
              <w:rPr>
                <w:b w:val="0"/>
                <w:sz w:val="20"/>
                <w:szCs w:val="20"/>
              </w:rPr>
              <w:t xml:space="preserve"> physical assets and livelihoods across Samoa, to CC and natural disasters</w:t>
            </w:r>
            <w:r w:rsidRPr="00C54C36">
              <w:rPr>
                <w:b w:val="0"/>
                <w:bCs w:val="0"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A9313D" w:rsidRPr="007E3AFB" w:rsidTr="00707C66">
        <w:trPr>
          <w:trHeight w:val="260"/>
          <w:jc w:val="center"/>
        </w:trPr>
        <w:tc>
          <w:tcPr>
            <w:tcW w:w="998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ind w:left="72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Project Component</w:t>
            </w:r>
          </w:p>
        </w:tc>
        <w:tc>
          <w:tcPr>
            <w:tcW w:w="411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ind w:left="72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Grant Type</w:t>
            </w:r>
            <w:r w:rsidRPr="00C54C36">
              <w:rPr>
                <w:rStyle w:val="FootnoteReference"/>
                <w:bCs w:val="0"/>
                <w:iCs/>
                <w:color w:val="000000"/>
                <w:sz w:val="20"/>
                <w:szCs w:val="20"/>
              </w:rPr>
              <w:footnoteReference w:id="3"/>
            </w:r>
          </w:p>
          <w:p w:rsidR="00A9313D" w:rsidRPr="00C54C36" w:rsidRDefault="00A9313D" w:rsidP="00707C66">
            <w:pPr>
              <w:pStyle w:val="Heading3"/>
              <w:ind w:left="72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shd w:val="clear" w:color="auto" w:fill="FFFFFF"/>
            <w:vAlign w:val="center"/>
          </w:tcPr>
          <w:p w:rsidR="00A9313D" w:rsidRPr="00C54C36" w:rsidRDefault="00A9313D" w:rsidP="00707C66">
            <w:pPr>
              <w:pStyle w:val="Heading3"/>
              <w:ind w:left="72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Expected Outcomes</w:t>
            </w:r>
          </w:p>
        </w:tc>
        <w:tc>
          <w:tcPr>
            <w:tcW w:w="996" w:type="pct"/>
            <w:shd w:val="clear" w:color="auto" w:fill="FFFFFF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</w:p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Expected Outputs</w:t>
            </w:r>
          </w:p>
        </w:tc>
        <w:tc>
          <w:tcPr>
            <w:tcW w:w="411" w:type="pct"/>
            <w:shd w:val="clear" w:color="auto" w:fill="FFFFFF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>Trust Fund</w:t>
            </w:r>
          </w:p>
        </w:tc>
        <w:tc>
          <w:tcPr>
            <w:tcW w:w="574" w:type="pct"/>
            <w:shd w:val="clear" w:color="auto" w:fill="FFFFFF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Indicative </w:t>
            </w:r>
          </w:p>
          <w:p w:rsidR="00A9313D" w:rsidRPr="00C54C36" w:rsidRDefault="00A9313D" w:rsidP="00707C66">
            <w:pPr>
              <w:pStyle w:val="Heading3"/>
              <w:jc w:val="center"/>
              <w:rPr>
                <w:b w:val="0"/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Grant Amount ($) </w:t>
            </w:r>
          </w:p>
        </w:tc>
        <w:tc>
          <w:tcPr>
            <w:tcW w:w="584" w:type="pct"/>
            <w:shd w:val="clear" w:color="auto" w:fill="FFFFFF"/>
          </w:tcPr>
          <w:p w:rsidR="00A9313D" w:rsidRPr="00C54C36" w:rsidRDefault="00A9313D" w:rsidP="00707C66">
            <w:pPr>
              <w:pStyle w:val="Heading3"/>
              <w:jc w:val="center"/>
              <w:rPr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Indicative </w:t>
            </w:r>
            <w:proofErr w:type="spellStart"/>
            <w:r w:rsidRPr="00C54C36">
              <w:rPr>
                <w:bCs w:val="0"/>
                <w:iCs/>
                <w:color w:val="000000"/>
                <w:sz w:val="20"/>
                <w:szCs w:val="20"/>
              </w:rPr>
              <w:t>Cofinancing</w:t>
            </w:r>
            <w:proofErr w:type="spellEnd"/>
          </w:p>
          <w:p w:rsidR="00A9313D" w:rsidRPr="00C54C36" w:rsidRDefault="00A9313D" w:rsidP="00707C66">
            <w:pPr>
              <w:pStyle w:val="Heading3"/>
              <w:jc w:val="center"/>
              <w:rPr>
                <w:b w:val="0"/>
                <w:bCs w:val="0"/>
                <w:iCs/>
                <w:color w:val="000000"/>
                <w:sz w:val="20"/>
                <w:szCs w:val="20"/>
              </w:rPr>
            </w:pPr>
            <w:r w:rsidRPr="00C54C36">
              <w:rPr>
                <w:bCs w:val="0"/>
                <w:iCs/>
                <w:color w:val="000000"/>
                <w:sz w:val="20"/>
                <w:szCs w:val="20"/>
              </w:rPr>
              <w:t xml:space="preserve">($) </w:t>
            </w:r>
          </w:p>
        </w:tc>
      </w:tr>
      <w:tr w:rsidR="00A9313D" w:rsidRPr="007E3AFB" w:rsidTr="00707C66">
        <w:trPr>
          <w:jc w:val="center"/>
        </w:trPr>
        <w:tc>
          <w:tcPr>
            <w:tcW w:w="998" w:type="pct"/>
            <w:shd w:val="clear" w:color="auto" w:fill="FFFFFF"/>
          </w:tcPr>
          <w:p w:rsidR="00A9313D" w:rsidRDefault="00A9313D" w:rsidP="00707C66">
            <w:r>
              <w:t xml:space="preserve">Strategic integration of climate change adaptation and DRM in national policy frameworks and development planning through an economy-wide approach. </w:t>
            </w:r>
          </w:p>
          <w:p w:rsidR="00A9313D" w:rsidRPr="000E58F5" w:rsidRDefault="00A9313D" w:rsidP="00707C66"/>
        </w:tc>
        <w:tc>
          <w:tcPr>
            <w:tcW w:w="411" w:type="pct"/>
            <w:shd w:val="clear" w:color="auto" w:fill="FFFFFF"/>
          </w:tcPr>
          <w:p w:rsidR="00A9313D" w:rsidRPr="000E58F5" w:rsidRDefault="00A9313D" w:rsidP="00707C66">
            <w:r>
              <w:t>TA</w:t>
            </w:r>
          </w:p>
        </w:tc>
        <w:tc>
          <w:tcPr>
            <w:tcW w:w="1026" w:type="pct"/>
            <w:shd w:val="clear" w:color="auto" w:fill="FFFFFF"/>
          </w:tcPr>
          <w:p w:rsidR="00A9313D" w:rsidRDefault="00A9313D" w:rsidP="00707C66">
            <w:r>
              <w:rPr>
                <w:u w:val="single"/>
              </w:rPr>
              <w:t xml:space="preserve">Outcome 1.1: </w:t>
            </w:r>
            <w:proofErr w:type="spellStart"/>
            <w:r w:rsidRPr="006470A5">
              <w:rPr>
                <w:u w:val="single"/>
              </w:rPr>
              <w:t>PolicyStrategies</w:t>
            </w:r>
            <w:proofErr w:type="spellEnd"/>
            <w:r>
              <w:rPr>
                <w:u w:val="single"/>
              </w:rPr>
              <w:t>/ Institutional Strengthening:</w:t>
            </w:r>
            <w:r>
              <w:t xml:space="preserve"> CC Adaptation, DRR, and DRM mainstreamed in relevant policies, </w:t>
            </w:r>
            <w:proofErr w:type="spellStart"/>
            <w:r>
              <w:t>sectoral</w:t>
            </w:r>
            <w:proofErr w:type="spellEnd"/>
            <w:r>
              <w:t xml:space="preserve"> strategies, sub-national </w:t>
            </w:r>
            <w:r w:rsidRPr="00885039">
              <w:t>strategies</w:t>
            </w:r>
            <w:r w:rsidRPr="00885039">
              <w:rPr>
                <w:rStyle w:val="FootnoteReference"/>
              </w:rPr>
              <w:footnoteReference w:id="4"/>
            </w:r>
            <w:r>
              <w:t>and budgeting processes through enhanced coordination of government institutions</w:t>
            </w:r>
          </w:p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>
            <w:r>
              <w:t xml:space="preserve">Outcome 1.2.: </w:t>
            </w:r>
            <w:r w:rsidRPr="00B873A6">
              <w:rPr>
                <w:u w:val="single"/>
              </w:rPr>
              <w:t>Public fin</w:t>
            </w:r>
            <w:r>
              <w:rPr>
                <w:u w:val="single"/>
              </w:rPr>
              <w:t xml:space="preserve">ance management at the national, district, </w:t>
            </w:r>
            <w:r w:rsidRPr="00B873A6">
              <w:rPr>
                <w:u w:val="single"/>
              </w:rPr>
              <w:t>and village level</w:t>
            </w:r>
          </w:p>
          <w:p w:rsidR="00A9313D" w:rsidRDefault="00A9313D" w:rsidP="00707C66">
            <w:r>
              <w:t xml:space="preserve">Capacity to access, manage, implement and monitor use of climate change funds is enhanced at the national and village level </w:t>
            </w:r>
          </w:p>
          <w:p w:rsidR="00A9313D" w:rsidRPr="000E58F5" w:rsidRDefault="00A9313D" w:rsidP="00707C66"/>
        </w:tc>
        <w:tc>
          <w:tcPr>
            <w:tcW w:w="996" w:type="pct"/>
            <w:shd w:val="clear" w:color="auto" w:fill="FFFFFF"/>
          </w:tcPr>
          <w:p w:rsidR="00A9313D" w:rsidRDefault="00A9313D" w:rsidP="00707C66">
            <w:r>
              <w:t xml:space="preserve">Output 1.1.1. Climate change adaptation strategies developed for transport, water management, land management, urban planning and energy, and integrated into relevant </w:t>
            </w:r>
            <w:proofErr w:type="spellStart"/>
            <w:r>
              <w:t>sectoral</w:t>
            </w:r>
            <w:proofErr w:type="spellEnd"/>
            <w:r>
              <w:t xml:space="preserve"> plans</w:t>
            </w:r>
          </w:p>
          <w:p w:rsidR="00A9313D" w:rsidRDefault="00A9313D" w:rsidP="00707C66"/>
          <w:p w:rsidR="00A9313D" w:rsidRDefault="00A9313D" w:rsidP="00707C66">
            <w:r>
              <w:t xml:space="preserve">Output1.1.2. Management arrangements of existing and on-going CC/DRR/DRM/adaptation </w:t>
            </w:r>
            <w:proofErr w:type="spellStart"/>
            <w:r>
              <w:t>programmes</w:t>
            </w:r>
            <w:proofErr w:type="spellEnd"/>
            <w:r>
              <w:t xml:space="preserve"> are revised</w:t>
            </w:r>
          </w:p>
          <w:p w:rsidR="00A9313D" w:rsidRDefault="00A9313D" w:rsidP="00707C66"/>
          <w:p w:rsidR="00A9313D" w:rsidRDefault="00A9313D" w:rsidP="00707C66">
            <w:r>
              <w:t xml:space="preserve">Output 1.1.3. Existing coordination mechanisms among MNRE, </w:t>
            </w:r>
            <w:proofErr w:type="spellStart"/>
            <w:r>
              <w:t>MoF</w:t>
            </w:r>
            <w:proofErr w:type="spellEnd"/>
            <w:r>
              <w:t>, MWTI, DMO and other relevant ministries and agencies are strengthened to enhance operational efficiency and coordinated responses to increasing impacts of CC</w:t>
            </w:r>
          </w:p>
          <w:p w:rsidR="00A9313D" w:rsidRDefault="00A9313D" w:rsidP="00707C66"/>
          <w:p w:rsidR="00A9313D" w:rsidRDefault="00A9313D" w:rsidP="00707C66"/>
          <w:p w:rsidR="00A9313D" w:rsidRDefault="00A9313D" w:rsidP="00707C66">
            <w:r>
              <w:t xml:space="preserve">Output 1.2.1. Capacity on climate finance is built on </w:t>
            </w:r>
            <w:proofErr w:type="spellStart"/>
            <w:r>
              <w:t>MoF</w:t>
            </w:r>
            <w:proofErr w:type="spellEnd"/>
            <w:r>
              <w:t>, CC units, and CDC secretariat, as well as within the village governance structure</w:t>
            </w:r>
          </w:p>
          <w:p w:rsidR="00A9313D" w:rsidRDefault="00A9313D" w:rsidP="00707C66"/>
          <w:p w:rsidR="00A9313D" w:rsidRPr="000E58F5" w:rsidRDefault="00A9313D" w:rsidP="00707C66">
            <w:r>
              <w:t xml:space="preserve">Output 1.2.2. Climate change fiscal framework developed to optimize the </w:t>
            </w:r>
            <w:r>
              <w:lastRenderedPageBreak/>
              <w:t>utilization of CC funds</w:t>
            </w:r>
          </w:p>
        </w:tc>
        <w:tc>
          <w:tcPr>
            <w:tcW w:w="411" w:type="pct"/>
            <w:shd w:val="clear" w:color="auto" w:fill="FFFFFF"/>
          </w:tcPr>
          <w:p w:rsidR="00A9313D" w:rsidRDefault="00A9313D" w:rsidP="00707C66">
            <w:r>
              <w:lastRenderedPageBreak/>
              <w:t>LDCF</w:t>
            </w:r>
          </w:p>
        </w:tc>
        <w:tc>
          <w:tcPr>
            <w:tcW w:w="574" w:type="pct"/>
            <w:shd w:val="clear" w:color="auto" w:fill="FFFFFF"/>
          </w:tcPr>
          <w:p w:rsidR="00A9313D" w:rsidRDefault="00A9313D" w:rsidP="00707C66">
            <w:pPr>
              <w:jc w:val="right"/>
            </w:pPr>
            <w:r>
              <w:t>936,129</w:t>
            </w: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  <w:r>
              <w:t>900,000</w:t>
            </w:r>
          </w:p>
          <w:p w:rsidR="00A9313D" w:rsidRDefault="00A9313D" w:rsidP="00707C66">
            <w:pPr>
              <w:jc w:val="right"/>
            </w:pPr>
          </w:p>
          <w:p w:rsidR="00A9313D" w:rsidRPr="000E58F5" w:rsidRDefault="00A9313D" w:rsidP="00707C66">
            <w:pPr>
              <w:jc w:val="right"/>
            </w:pPr>
          </w:p>
        </w:tc>
        <w:tc>
          <w:tcPr>
            <w:tcW w:w="584" w:type="pct"/>
            <w:shd w:val="clear" w:color="auto" w:fill="FFFFFF"/>
          </w:tcPr>
          <w:p w:rsidR="00A9313D" w:rsidRDefault="00A9313D" w:rsidP="00707C66">
            <w:pPr>
              <w:jc w:val="right"/>
            </w:pPr>
            <w:r>
              <w:t>11,285,714</w:t>
            </w: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  <w:r>
              <w:t>10,000,000</w:t>
            </w: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Pr="000E58F5" w:rsidRDefault="00A9313D" w:rsidP="00707C66">
            <w:pPr>
              <w:jc w:val="right"/>
            </w:pPr>
          </w:p>
        </w:tc>
      </w:tr>
      <w:tr w:rsidR="00A9313D" w:rsidRPr="007E3AFB" w:rsidTr="00707C66">
        <w:trPr>
          <w:jc w:val="center"/>
        </w:trPr>
        <w:tc>
          <w:tcPr>
            <w:tcW w:w="998" w:type="pct"/>
            <w:shd w:val="clear" w:color="auto" w:fill="FFFFFF"/>
          </w:tcPr>
          <w:p w:rsidR="00A9313D" w:rsidRPr="000E58F5" w:rsidRDefault="00A9313D" w:rsidP="00707C66">
            <w:r>
              <w:lastRenderedPageBreak/>
              <w:t xml:space="preserve">Enhance resilience of communities as first responders of climate change-induced hazards </w:t>
            </w:r>
          </w:p>
          <w:p w:rsidR="00A9313D" w:rsidRPr="000E58F5" w:rsidRDefault="00A9313D" w:rsidP="00707C66"/>
        </w:tc>
        <w:tc>
          <w:tcPr>
            <w:tcW w:w="411" w:type="pct"/>
            <w:shd w:val="clear" w:color="auto" w:fill="FFFFFF"/>
          </w:tcPr>
          <w:p w:rsidR="00A9313D" w:rsidRDefault="00A9313D" w:rsidP="00707C66">
            <w:r>
              <w:t>INV</w:t>
            </w:r>
          </w:p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>
            <w:r>
              <w:t>TA</w:t>
            </w:r>
          </w:p>
          <w:p w:rsidR="00A9313D" w:rsidRDefault="00A9313D" w:rsidP="00707C66"/>
          <w:p w:rsidR="00A9313D" w:rsidRDefault="00A9313D" w:rsidP="00707C66"/>
          <w:p w:rsidR="00A9313D" w:rsidRPr="000E58F5" w:rsidRDefault="00A9313D" w:rsidP="00707C66"/>
        </w:tc>
        <w:tc>
          <w:tcPr>
            <w:tcW w:w="1026" w:type="pct"/>
            <w:shd w:val="clear" w:color="auto" w:fill="FFFFFF"/>
          </w:tcPr>
          <w:p w:rsidR="00A9313D" w:rsidRDefault="00A9313D" w:rsidP="00707C66">
            <w:r>
              <w:t xml:space="preserve">Outcome 2.1. </w:t>
            </w:r>
            <w:r>
              <w:rPr>
                <w:u w:val="single"/>
              </w:rPr>
              <w:t>Protection of communities’ physical asset</w:t>
            </w:r>
            <w:r w:rsidRPr="00A84B68">
              <w:rPr>
                <w:u w:val="single"/>
              </w:rPr>
              <w:t>s</w:t>
            </w:r>
            <w:r>
              <w:rPr>
                <w:u w:val="single"/>
              </w:rPr>
              <w:t xml:space="preserve"> and livelihoods</w:t>
            </w:r>
          </w:p>
          <w:p w:rsidR="00A9313D" w:rsidRDefault="00A9313D" w:rsidP="00707C66">
            <w:r>
              <w:t xml:space="preserve">Increased </w:t>
            </w:r>
            <w:r w:rsidRPr="000717E5">
              <w:t>resilience, and decrease</w:t>
            </w:r>
            <w:r>
              <w:t>d</w:t>
            </w:r>
            <w:r w:rsidRPr="000717E5">
              <w:t xml:space="preserve"> exposure and susceptibility of communities to climate change and natural disasters by protection of household and community assets</w:t>
            </w:r>
            <w:r>
              <w:t xml:space="preserve"> and promoting resilient livelihoods  </w:t>
            </w:r>
          </w:p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/>
          <w:p w:rsidR="00A9313D" w:rsidRDefault="00A9313D" w:rsidP="00707C66">
            <w:r>
              <w:t xml:space="preserve">Outcome 2.2. </w:t>
            </w:r>
            <w:r w:rsidRPr="004F374E">
              <w:rPr>
                <w:u w:val="single"/>
              </w:rPr>
              <w:t>CCA/DRR plans and implementation:</w:t>
            </w:r>
            <w:r>
              <w:t xml:space="preserve"> Increased adaptive capacity of communities for implementation of effective risk management and protection of household and community assets </w:t>
            </w:r>
          </w:p>
          <w:p w:rsidR="00A9313D" w:rsidRDefault="00A9313D" w:rsidP="00707C66"/>
          <w:p w:rsidR="00A9313D" w:rsidRPr="000E58F5" w:rsidRDefault="00A9313D" w:rsidP="00707C66"/>
        </w:tc>
        <w:tc>
          <w:tcPr>
            <w:tcW w:w="996" w:type="pct"/>
            <w:shd w:val="clear" w:color="auto" w:fill="FFFFFF"/>
          </w:tcPr>
          <w:p w:rsidR="00A9313D" w:rsidRDefault="00A9313D" w:rsidP="00707C66">
            <w:r>
              <w:t xml:space="preserve">Output 2.1.1.Post-cyclone </w:t>
            </w:r>
            <w:r w:rsidRPr="0030394D">
              <w:t xml:space="preserve">infrastructure reconstruction </w:t>
            </w:r>
            <w:r>
              <w:t>activities aligned with “building-back-better” standards and updated management plans, regulations, and codes (including household assets, houses, community buildings, roads, coastal infrastructure, water shed management, etc.), implemented using best available technology and building household-level capacity</w:t>
            </w:r>
          </w:p>
          <w:p w:rsidR="00A9313D" w:rsidRDefault="00A9313D" w:rsidP="00707C66"/>
          <w:p w:rsidR="00A9313D" w:rsidRDefault="00A9313D" w:rsidP="00707C66">
            <w:r>
              <w:t>Output 2.1.2. Development of micro-businesses (business incubators for youth/women; business hubs for youth; etc.) on agro-food, manufacture and tourism with a sustainable and resilient value chain approach, to promote diversified livelihoods</w:t>
            </w:r>
          </w:p>
          <w:p w:rsidR="00A9313D" w:rsidRDefault="00A9313D" w:rsidP="00707C66"/>
          <w:p w:rsidR="00A9313D" w:rsidRDefault="00A9313D" w:rsidP="00707C66">
            <w:r>
              <w:t>Output 2.2.1. Building on the work of DMO</w:t>
            </w:r>
            <w:r>
              <w:rPr>
                <w:rStyle w:val="FootnoteReference"/>
              </w:rPr>
              <w:footnoteReference w:id="5"/>
            </w:r>
            <w:r>
              <w:t>, village plans designed and implemented to develop the capacities of  200 communities to prepare, respond, recover and manage CC risks</w:t>
            </w:r>
          </w:p>
          <w:p w:rsidR="00A9313D" w:rsidRDefault="00A9313D" w:rsidP="00707C66"/>
          <w:p w:rsidR="00A9313D" w:rsidRDefault="00A9313D" w:rsidP="00707C66">
            <w:r>
              <w:t xml:space="preserve">Output 2.2.2 Community-based financial mechanisms or relief </w:t>
            </w:r>
            <w:proofErr w:type="spellStart"/>
            <w:r>
              <w:t>programmes</w:t>
            </w:r>
            <w:proofErr w:type="spellEnd"/>
            <w:r>
              <w:t xml:space="preserve"> designed to optimize funds to provide immediate financial </w:t>
            </w:r>
            <w:r>
              <w:lastRenderedPageBreak/>
              <w:t>support after eventual natural shocks to reduce financial burden placed on displaced families.</w:t>
            </w:r>
          </w:p>
          <w:p w:rsidR="00A9313D" w:rsidRDefault="00A9313D" w:rsidP="00707C66"/>
          <w:p w:rsidR="00A9313D" w:rsidRPr="000E58F5" w:rsidRDefault="00A9313D" w:rsidP="00707C66"/>
        </w:tc>
        <w:tc>
          <w:tcPr>
            <w:tcW w:w="411" w:type="pct"/>
            <w:shd w:val="clear" w:color="auto" w:fill="FFFFFF"/>
          </w:tcPr>
          <w:p w:rsidR="00A9313D" w:rsidRDefault="00A9313D" w:rsidP="00707C66">
            <w:r>
              <w:lastRenderedPageBreak/>
              <w:t>LDCF</w:t>
            </w:r>
          </w:p>
        </w:tc>
        <w:tc>
          <w:tcPr>
            <w:tcW w:w="574" w:type="pct"/>
            <w:shd w:val="clear" w:color="auto" w:fill="FFFFFF"/>
          </w:tcPr>
          <w:p w:rsidR="00A9313D" w:rsidRDefault="00A9313D" w:rsidP="00707C66">
            <w:pPr>
              <w:jc w:val="right"/>
            </w:pPr>
            <w:r>
              <w:t>8,000,000</w:t>
            </w: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Pr="000E58F5" w:rsidRDefault="00A9313D" w:rsidP="00707C66">
            <w:pPr>
              <w:jc w:val="right"/>
            </w:pPr>
            <w:r>
              <w:t>1,500,000</w:t>
            </w:r>
          </w:p>
        </w:tc>
        <w:tc>
          <w:tcPr>
            <w:tcW w:w="584" w:type="pct"/>
            <w:shd w:val="clear" w:color="auto" w:fill="FFFFFF"/>
          </w:tcPr>
          <w:p w:rsidR="00A9313D" w:rsidRDefault="00A9313D" w:rsidP="00707C66">
            <w:pPr>
              <w:jc w:val="right"/>
            </w:pPr>
            <w:r>
              <w:t>122,000,000</w:t>
            </w: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</w:p>
          <w:p w:rsidR="00A9313D" w:rsidRDefault="00A9313D" w:rsidP="00707C66">
            <w:pPr>
              <w:jc w:val="right"/>
            </w:pPr>
            <w:r>
              <w:t>25,000,000</w:t>
            </w:r>
          </w:p>
          <w:p w:rsidR="00A9313D" w:rsidRPr="000E58F5" w:rsidRDefault="00A9313D" w:rsidP="00707C66">
            <w:pPr>
              <w:jc w:val="right"/>
            </w:pPr>
          </w:p>
        </w:tc>
      </w:tr>
      <w:tr w:rsidR="00A9313D" w:rsidRPr="007E3AFB" w:rsidTr="00707C66">
        <w:trPr>
          <w:jc w:val="center"/>
        </w:trPr>
        <w:tc>
          <w:tcPr>
            <w:tcW w:w="998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r>
              <w:lastRenderedPageBreak/>
              <w:t>Monitoring and Evaluation and Knowledge Management</w:t>
            </w:r>
          </w:p>
        </w:tc>
        <w:tc>
          <w:tcPr>
            <w:tcW w:w="411" w:type="pct"/>
            <w:shd w:val="clear" w:color="auto" w:fill="FFFFFF"/>
          </w:tcPr>
          <w:p w:rsidR="00A9313D" w:rsidRPr="000E58F5" w:rsidRDefault="00A9313D" w:rsidP="00707C66">
            <w:r>
              <w:t>TA</w:t>
            </w:r>
          </w:p>
        </w:tc>
        <w:tc>
          <w:tcPr>
            <w:tcW w:w="1026" w:type="pct"/>
            <w:shd w:val="clear" w:color="auto" w:fill="FFFFFF"/>
          </w:tcPr>
          <w:p w:rsidR="00A9313D" w:rsidRDefault="00A9313D" w:rsidP="00707C66">
            <w:r>
              <w:t>Outcome 3.1</w:t>
            </w:r>
          </w:p>
          <w:p w:rsidR="00A9313D" w:rsidRPr="000E58F5" w:rsidRDefault="00A9313D" w:rsidP="00707C66">
            <w:r>
              <w:t>Knowledge about CCA and DRR is captured and shared at the regional and global level</w:t>
            </w:r>
          </w:p>
        </w:tc>
        <w:tc>
          <w:tcPr>
            <w:tcW w:w="996" w:type="pct"/>
            <w:shd w:val="clear" w:color="auto" w:fill="FFFFFF"/>
          </w:tcPr>
          <w:p w:rsidR="00A9313D" w:rsidRDefault="00A9313D" w:rsidP="00707C66">
            <w:r>
              <w:t xml:space="preserve">Output 3.1.1. Knowledge management strategy developed and implemented, including awareness campaigns, with a regional reach, (feed into R2R </w:t>
            </w:r>
            <w:proofErr w:type="spellStart"/>
            <w:r>
              <w:t>programme</w:t>
            </w:r>
            <w:proofErr w:type="spellEnd"/>
            <w:r>
              <w:t xml:space="preserve">). </w:t>
            </w:r>
          </w:p>
          <w:p w:rsidR="00A9313D" w:rsidRDefault="00A9313D" w:rsidP="00707C66"/>
          <w:p w:rsidR="00A9313D" w:rsidRDefault="00A9313D" w:rsidP="00707C66">
            <w:r>
              <w:t>Output 3.1.2. Results on the ground and information are shared in a systematic way through the existing international platforms and new multimedia platforms</w:t>
            </w:r>
          </w:p>
          <w:p w:rsidR="00A9313D" w:rsidRDefault="00A9313D" w:rsidP="00707C66"/>
          <w:p w:rsidR="00A9313D" w:rsidRDefault="00A9313D" w:rsidP="00707C66">
            <w:r>
              <w:t>Output 3.1.3. Establish a M&amp;E system to strengthen institutional coordination and enhance the effectiveness  of the interventions on adaptation  with an economy wide approach</w:t>
            </w:r>
          </w:p>
          <w:p w:rsidR="00A9313D" w:rsidRPr="000E58F5" w:rsidRDefault="00A9313D" w:rsidP="00707C66"/>
        </w:tc>
        <w:tc>
          <w:tcPr>
            <w:tcW w:w="411" w:type="pct"/>
            <w:shd w:val="clear" w:color="auto" w:fill="FFFFFF"/>
          </w:tcPr>
          <w:p w:rsidR="00A9313D" w:rsidRDefault="00A9313D" w:rsidP="00707C66">
            <w:r>
              <w:t>LDCF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400,000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6,000,000</w:t>
            </w:r>
          </w:p>
        </w:tc>
      </w:tr>
      <w:tr w:rsidR="00A9313D" w:rsidRPr="007E3AFB" w:rsidTr="00707C66">
        <w:trPr>
          <w:jc w:val="center"/>
        </w:trPr>
        <w:tc>
          <w:tcPr>
            <w:tcW w:w="2435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Subtotal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11,736,129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174,285,714</w:t>
            </w:r>
          </w:p>
        </w:tc>
      </w:tr>
      <w:tr w:rsidR="00A9313D" w:rsidRPr="007E3AFB" w:rsidTr="00707C66">
        <w:trPr>
          <w:jc w:val="center"/>
        </w:trPr>
        <w:tc>
          <w:tcPr>
            <w:tcW w:w="2435" w:type="pct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:rsidR="00A9313D" w:rsidRPr="00FA48C4" w:rsidRDefault="00A9313D" w:rsidP="00707C66">
            <w:pPr>
              <w:jc w:val="right"/>
            </w:pPr>
            <w:r>
              <w:t>Project Management Cost (PMC)</w:t>
            </w:r>
            <w:r>
              <w:rPr>
                <w:rStyle w:val="FootnoteReference"/>
              </w:rPr>
              <w:footnoteReference w:id="6"/>
            </w:r>
          </w:p>
        </w:tc>
        <w:tc>
          <w:tcPr>
            <w:tcW w:w="99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A9313D" w:rsidRDefault="00A9313D" w:rsidP="00707C66"/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r>
              <w:t>LDCF</w:t>
            </w: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r>
              <w:t xml:space="preserve">      586,807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8,714,286</w:t>
            </w:r>
          </w:p>
        </w:tc>
      </w:tr>
      <w:tr w:rsidR="00A9313D" w:rsidRPr="007E3AFB" w:rsidTr="00707C66">
        <w:trPr>
          <w:jc w:val="center"/>
        </w:trPr>
        <w:tc>
          <w:tcPr>
            <w:tcW w:w="24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Total Project Cost</w:t>
            </w:r>
          </w:p>
        </w:tc>
        <w:tc>
          <w:tcPr>
            <w:tcW w:w="99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</w:p>
        </w:tc>
        <w:tc>
          <w:tcPr>
            <w:tcW w:w="41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</w:p>
        </w:tc>
        <w:tc>
          <w:tcPr>
            <w:tcW w:w="57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12,322,936</w:t>
            </w:r>
          </w:p>
        </w:tc>
        <w:tc>
          <w:tcPr>
            <w:tcW w:w="58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A9313D" w:rsidRPr="000E58F5" w:rsidRDefault="00A9313D" w:rsidP="00707C66">
            <w:pPr>
              <w:jc w:val="right"/>
            </w:pPr>
            <w:r>
              <w:t>183,000,000</w:t>
            </w:r>
          </w:p>
        </w:tc>
      </w:tr>
    </w:tbl>
    <w:p w:rsidR="00A9313D" w:rsidRDefault="00A9313D" w:rsidP="00A9313D">
      <w:pPr>
        <w:ind w:right="-547"/>
        <w:rPr>
          <w:b/>
        </w:rPr>
      </w:pPr>
    </w:p>
    <w:p w:rsidR="00A9313D" w:rsidRDefault="00A9313D" w:rsidP="00A9313D">
      <w:pPr>
        <w:ind w:right="-547"/>
        <w:rPr>
          <w:b/>
        </w:rPr>
      </w:pPr>
    </w:p>
    <w:p w:rsidR="00A9313D" w:rsidRPr="007E3AFB" w:rsidRDefault="00A9313D" w:rsidP="00A9313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before="240" w:after="80"/>
        <w:ind w:hanging="1440"/>
        <w:jc w:val="left"/>
        <w:rPr>
          <w:b/>
          <w:smallCaps/>
        </w:rPr>
      </w:pPr>
      <w:r w:rsidRPr="007E3AFB">
        <w:rPr>
          <w:b/>
          <w:smallCaps/>
        </w:rPr>
        <w:t xml:space="preserve">Indicative </w:t>
      </w:r>
      <w:hyperlink r:id="rId15" w:history="1">
        <w:r w:rsidRPr="007E3AFB">
          <w:rPr>
            <w:b/>
            <w:smallCaps/>
          </w:rPr>
          <w:t>Co-financing</w:t>
        </w:r>
      </w:hyperlink>
      <w:r w:rsidRPr="007E3AFB">
        <w:rPr>
          <w:b/>
          <w:smallCaps/>
        </w:rPr>
        <w:t xml:space="preserve"> for the project by source and by name if available, ($)</w:t>
      </w:r>
    </w:p>
    <w:tbl>
      <w:tblPr>
        <w:tblW w:w="5499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3006"/>
        <w:gridCol w:w="2147"/>
        <w:gridCol w:w="1304"/>
      </w:tblGrid>
      <w:tr w:rsidR="00A9313D" w:rsidRPr="007E3AFB" w:rsidTr="00707C66">
        <w:trPr>
          <w:cantSplit/>
        </w:trPr>
        <w:tc>
          <w:tcPr>
            <w:tcW w:w="1840" w:type="pct"/>
            <w:vAlign w:val="center"/>
          </w:tcPr>
          <w:p w:rsidR="00A9313D" w:rsidRPr="007E3AFB" w:rsidRDefault="00A9313D" w:rsidP="00707C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Sources of </w:t>
            </w:r>
            <w:proofErr w:type="spellStart"/>
            <w:r>
              <w:rPr>
                <w:b/>
                <w:sz w:val="22"/>
                <w:szCs w:val="22"/>
              </w:rPr>
              <w:t>Co</w:t>
            </w:r>
            <w:r w:rsidRPr="007E3AFB">
              <w:rPr>
                <w:b/>
                <w:sz w:val="22"/>
                <w:szCs w:val="22"/>
              </w:rPr>
              <w:t>financing</w:t>
            </w:r>
            <w:proofErr w:type="spellEnd"/>
          </w:p>
        </w:tc>
        <w:tc>
          <w:tcPr>
            <w:tcW w:w="1471" w:type="pct"/>
            <w:vAlign w:val="center"/>
          </w:tcPr>
          <w:p w:rsidR="00A9313D" w:rsidRPr="007E3AFB" w:rsidRDefault="00A9313D" w:rsidP="00707C66">
            <w:pPr>
              <w:jc w:val="center"/>
              <w:rPr>
                <w:b/>
                <w:sz w:val="22"/>
                <w:szCs w:val="22"/>
              </w:rPr>
            </w:pPr>
            <w:r w:rsidRPr="007E3AFB">
              <w:rPr>
                <w:b/>
                <w:sz w:val="22"/>
                <w:szCs w:val="22"/>
              </w:rPr>
              <w:t>Na</w:t>
            </w:r>
            <w:r>
              <w:rPr>
                <w:b/>
                <w:sz w:val="22"/>
                <w:szCs w:val="22"/>
              </w:rPr>
              <w:t xml:space="preserve">me of </w:t>
            </w:r>
            <w:proofErr w:type="spellStart"/>
            <w:r>
              <w:rPr>
                <w:b/>
                <w:sz w:val="22"/>
                <w:szCs w:val="22"/>
              </w:rPr>
              <w:t>Co</w:t>
            </w:r>
            <w:r w:rsidRPr="007E3AFB">
              <w:rPr>
                <w:b/>
                <w:sz w:val="22"/>
                <w:szCs w:val="22"/>
              </w:rPr>
              <w:t>financier</w:t>
            </w:r>
            <w:proofErr w:type="spellEnd"/>
          </w:p>
        </w:tc>
        <w:tc>
          <w:tcPr>
            <w:tcW w:w="1051" w:type="pct"/>
            <w:shd w:val="clear" w:color="auto" w:fill="auto"/>
            <w:vAlign w:val="center"/>
          </w:tcPr>
          <w:p w:rsidR="00A9313D" w:rsidRPr="007E3AFB" w:rsidRDefault="00A9313D" w:rsidP="00707C66">
            <w:pPr>
              <w:ind w:left="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Type of </w:t>
            </w:r>
            <w:proofErr w:type="spellStart"/>
            <w:r>
              <w:rPr>
                <w:b/>
                <w:sz w:val="22"/>
                <w:szCs w:val="22"/>
              </w:rPr>
              <w:t>Co</w:t>
            </w:r>
            <w:r w:rsidRPr="007E3AFB">
              <w:rPr>
                <w:b/>
                <w:sz w:val="22"/>
                <w:szCs w:val="22"/>
              </w:rPr>
              <w:t>financing</w:t>
            </w:r>
            <w:proofErr w:type="spellEnd"/>
          </w:p>
        </w:tc>
        <w:tc>
          <w:tcPr>
            <w:tcW w:w="638" w:type="pct"/>
            <w:vAlign w:val="center"/>
          </w:tcPr>
          <w:p w:rsidR="00A9313D" w:rsidRPr="007E3AFB" w:rsidRDefault="00A9313D" w:rsidP="00707C66">
            <w:pPr>
              <w:ind w:left="-6"/>
              <w:jc w:val="center"/>
              <w:rPr>
                <w:b/>
                <w:sz w:val="22"/>
                <w:szCs w:val="22"/>
              </w:rPr>
            </w:pPr>
            <w:r w:rsidRPr="007E3AFB">
              <w:rPr>
                <w:b/>
                <w:sz w:val="22"/>
                <w:szCs w:val="22"/>
              </w:rPr>
              <w:t>Amount ($)</w:t>
            </w:r>
          </w:p>
        </w:tc>
      </w:tr>
      <w:tr w:rsidR="00A9313D" w:rsidRPr="007E3AFB" w:rsidTr="00707C66">
        <w:trPr>
          <w:cantSplit/>
        </w:trPr>
        <w:tc>
          <w:tcPr>
            <w:tcW w:w="1840" w:type="pct"/>
          </w:tcPr>
          <w:p w:rsidR="00A9313D" w:rsidRPr="00B22AB7" w:rsidRDefault="00A9313D" w:rsidP="00707C66">
            <w:r>
              <w:t>National Government</w:t>
            </w:r>
          </w:p>
        </w:tc>
        <w:tc>
          <w:tcPr>
            <w:tcW w:w="1471" w:type="pct"/>
          </w:tcPr>
          <w:p w:rsidR="00A9313D" w:rsidRPr="007E3AFB" w:rsidRDefault="00A9313D" w:rsidP="00707C66">
            <w:r>
              <w:t>National Recovery Plan</w:t>
            </w:r>
          </w:p>
        </w:tc>
        <w:tc>
          <w:tcPr>
            <w:tcW w:w="1051" w:type="pct"/>
            <w:shd w:val="clear" w:color="auto" w:fill="auto"/>
          </w:tcPr>
          <w:p w:rsidR="00A9313D" w:rsidRPr="007E3AFB" w:rsidRDefault="00A9313D" w:rsidP="00707C66">
            <w:pPr>
              <w:ind w:left="5"/>
            </w:pPr>
            <w:r>
              <w:t>Investment</w:t>
            </w:r>
          </w:p>
        </w:tc>
        <w:tc>
          <w:tcPr>
            <w:tcW w:w="638" w:type="pct"/>
          </w:tcPr>
          <w:p w:rsidR="00A9313D" w:rsidRPr="007E3AFB" w:rsidRDefault="00A9313D" w:rsidP="00707C66">
            <w:pPr>
              <w:ind w:left="-6"/>
              <w:jc w:val="right"/>
            </w:pPr>
            <w:r>
              <w:t>165,000,000</w:t>
            </w:r>
          </w:p>
        </w:tc>
      </w:tr>
      <w:tr w:rsidR="00A9313D" w:rsidRPr="007E3AFB" w:rsidTr="00707C66">
        <w:trPr>
          <w:cantSplit/>
        </w:trPr>
        <w:tc>
          <w:tcPr>
            <w:tcW w:w="1840" w:type="pct"/>
          </w:tcPr>
          <w:p w:rsidR="00A9313D" w:rsidRPr="00B22AB7" w:rsidRDefault="00A9313D" w:rsidP="00707C66">
            <w:r>
              <w:t>GEF Agency</w:t>
            </w:r>
          </w:p>
        </w:tc>
        <w:tc>
          <w:tcPr>
            <w:tcW w:w="1471" w:type="pct"/>
          </w:tcPr>
          <w:p w:rsidR="00A9313D" w:rsidRPr="007E3AFB" w:rsidRDefault="00A9313D" w:rsidP="00707C66">
            <w:r>
              <w:t xml:space="preserve">Samoa Agriculture Competitiveness Enhancement </w:t>
            </w:r>
            <w:proofErr w:type="spellStart"/>
            <w:r>
              <w:t>Programme</w:t>
            </w:r>
            <w:proofErr w:type="spellEnd"/>
            <w:r>
              <w:t xml:space="preserve"> (World Bank)</w:t>
            </w:r>
          </w:p>
        </w:tc>
        <w:tc>
          <w:tcPr>
            <w:tcW w:w="1051" w:type="pct"/>
            <w:shd w:val="clear" w:color="auto" w:fill="auto"/>
          </w:tcPr>
          <w:p w:rsidR="00A9313D" w:rsidRPr="007E3AFB" w:rsidRDefault="00A9313D" w:rsidP="00707C66">
            <w:pPr>
              <w:ind w:left="5"/>
            </w:pPr>
            <w:r>
              <w:t>Investment</w:t>
            </w:r>
          </w:p>
        </w:tc>
        <w:tc>
          <w:tcPr>
            <w:tcW w:w="638" w:type="pct"/>
          </w:tcPr>
          <w:p w:rsidR="00A9313D" w:rsidRPr="007E3AFB" w:rsidRDefault="00A9313D" w:rsidP="00707C66">
            <w:pPr>
              <w:ind w:left="-6"/>
              <w:jc w:val="right"/>
            </w:pPr>
            <w:r>
              <w:t>18,000,000</w:t>
            </w:r>
          </w:p>
        </w:tc>
      </w:tr>
      <w:tr w:rsidR="00A9313D" w:rsidRPr="007E3AFB" w:rsidTr="00707C66">
        <w:trPr>
          <w:cantSplit/>
          <w:hidden/>
        </w:trPr>
        <w:tc>
          <w:tcPr>
            <w:tcW w:w="1840" w:type="pct"/>
          </w:tcPr>
          <w:p w:rsidR="00A9313D" w:rsidRPr="007E3AFB" w:rsidRDefault="00067971" w:rsidP="00707C66">
            <w:pPr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srcCofin_05"/>
                  <w:enabled/>
                  <w:calcOnExit w:val="0"/>
                  <w:ddList>
                    <w:listEntry w:val="(select)"/>
                    <w:listEntry w:val="Bilateral Aid Agency (ies)"/>
                    <w:listEntry w:val="Foundation"/>
                    <w:listEntry w:val="Local Government"/>
                    <w:listEntry w:val="Multilateral Agency (ies)"/>
                    <w:listEntry w:val="National Government"/>
                    <w:listEntry w:val="NGO"/>
                    <w:listEntry w:val="Private Sector"/>
                    <w:listEntry w:val="Others"/>
                  </w:ddList>
                </w:ffData>
              </w:fldChar>
            </w:r>
            <w:r w:rsidR="00A9313D" w:rsidRPr="007E3AFB">
              <w:rPr>
                <w:vanish/>
              </w:rPr>
              <w:instrText xml:space="preserve"> FORMDROPDOWN </w:instrText>
            </w:r>
            <w:r>
              <w:rPr>
                <w:vanish/>
              </w:rPr>
            </w:r>
            <w:r>
              <w:rPr>
                <w:vanish/>
              </w:rPr>
              <w:fldChar w:fldCharType="separate"/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1471" w:type="pct"/>
          </w:tcPr>
          <w:p w:rsidR="00A9313D" w:rsidRPr="007E3AFB" w:rsidRDefault="00067971" w:rsidP="00707C66">
            <w:pPr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nameOfCofin_05"/>
                  <w:enabled/>
                  <w:calcOnExit w:val="0"/>
                  <w:textInput/>
                </w:ffData>
              </w:fldChar>
            </w:r>
            <w:r w:rsidR="00A9313D" w:rsidRPr="007E3AFB">
              <w:rPr>
                <w:vanish/>
              </w:rPr>
              <w:instrText xml:space="preserve"> FORMTEXT </w:instrText>
            </w:r>
            <w:r w:rsidRPr="007E3AFB">
              <w:rPr>
                <w:vanish/>
              </w:rPr>
            </w:r>
            <w:r w:rsidRPr="007E3AFB">
              <w:rPr>
                <w:vanish/>
              </w:rPr>
              <w:fldChar w:fldCharType="separate"/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1051" w:type="pct"/>
            <w:shd w:val="clear" w:color="auto" w:fill="auto"/>
          </w:tcPr>
          <w:p w:rsidR="00A9313D" w:rsidRPr="007E3AFB" w:rsidRDefault="00067971" w:rsidP="00707C66">
            <w:pPr>
              <w:ind w:left="5"/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CofinType_05"/>
                  <w:enabled/>
                  <w:calcOnExit w:val="0"/>
                  <w:ddList>
                    <w:listEntry w:val="(select)"/>
                    <w:listEntry w:val="Grant"/>
                    <w:listEntry w:val="Soft Loan"/>
                    <w:listEntry w:val="Hard Loan"/>
                    <w:listEntry w:val="Guarantee"/>
                    <w:listEntry w:val="In-kind"/>
                    <w:listEntry w:val="Unknown at this stage"/>
                  </w:ddList>
                </w:ffData>
              </w:fldChar>
            </w:r>
            <w:r w:rsidR="00A9313D" w:rsidRPr="007E3AFB">
              <w:rPr>
                <w:vanish/>
              </w:rPr>
              <w:instrText xml:space="preserve"> FORMDROPDOWN </w:instrText>
            </w:r>
            <w:r>
              <w:rPr>
                <w:vanish/>
              </w:rPr>
            </w:r>
            <w:r>
              <w:rPr>
                <w:vanish/>
              </w:rPr>
              <w:fldChar w:fldCharType="separate"/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638" w:type="pct"/>
          </w:tcPr>
          <w:p w:rsidR="00A9313D" w:rsidRPr="007E3AFB" w:rsidRDefault="00067971" w:rsidP="00707C66">
            <w:pPr>
              <w:ind w:left="-6"/>
              <w:jc w:val="right"/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CofinTotal_0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A9313D" w:rsidRPr="007E3AFB">
              <w:rPr>
                <w:vanish/>
              </w:rPr>
              <w:instrText xml:space="preserve"> FORMTEXT </w:instrText>
            </w:r>
            <w:r w:rsidRPr="007E3AFB">
              <w:rPr>
                <w:vanish/>
              </w:rPr>
            </w:r>
            <w:r w:rsidRPr="007E3AFB">
              <w:rPr>
                <w:vanish/>
              </w:rPr>
              <w:fldChar w:fldCharType="separate"/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Pr="007E3AFB">
              <w:rPr>
                <w:vanish/>
              </w:rPr>
              <w:fldChar w:fldCharType="end"/>
            </w:r>
          </w:p>
        </w:tc>
      </w:tr>
      <w:tr w:rsidR="00A9313D" w:rsidRPr="007E3AFB" w:rsidTr="00707C66">
        <w:trPr>
          <w:cantSplit/>
          <w:hidden/>
        </w:trPr>
        <w:tc>
          <w:tcPr>
            <w:tcW w:w="1840" w:type="pct"/>
          </w:tcPr>
          <w:p w:rsidR="00A9313D" w:rsidRPr="007E3AFB" w:rsidRDefault="00067971" w:rsidP="00707C66">
            <w:pPr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srcCofin_06"/>
                  <w:enabled/>
                  <w:calcOnExit w:val="0"/>
                  <w:ddList>
                    <w:listEntry w:val="(select)"/>
                    <w:listEntry w:val="Bilateral Aid Agency (ies)"/>
                    <w:listEntry w:val="Foundation"/>
                    <w:listEntry w:val="Local Government"/>
                    <w:listEntry w:val="Multilateral Agency (ies)"/>
                    <w:listEntry w:val="National Government"/>
                    <w:listEntry w:val="NGO"/>
                    <w:listEntry w:val="Private Sector"/>
                    <w:listEntry w:val="Others"/>
                  </w:ddList>
                </w:ffData>
              </w:fldChar>
            </w:r>
            <w:r w:rsidR="00A9313D" w:rsidRPr="007E3AFB">
              <w:rPr>
                <w:vanish/>
              </w:rPr>
              <w:instrText xml:space="preserve"> FORMDROPDOWN </w:instrText>
            </w:r>
            <w:r>
              <w:rPr>
                <w:vanish/>
              </w:rPr>
            </w:r>
            <w:r>
              <w:rPr>
                <w:vanish/>
              </w:rPr>
              <w:fldChar w:fldCharType="separate"/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1471" w:type="pct"/>
          </w:tcPr>
          <w:p w:rsidR="00A9313D" w:rsidRPr="007E3AFB" w:rsidRDefault="00067971" w:rsidP="00707C66">
            <w:pPr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nameOfCofin_06"/>
                  <w:enabled/>
                  <w:calcOnExit w:val="0"/>
                  <w:textInput/>
                </w:ffData>
              </w:fldChar>
            </w:r>
            <w:r w:rsidR="00A9313D" w:rsidRPr="007E3AFB">
              <w:rPr>
                <w:vanish/>
              </w:rPr>
              <w:instrText xml:space="preserve"> FORMTEXT </w:instrText>
            </w:r>
            <w:r w:rsidRPr="007E3AFB">
              <w:rPr>
                <w:vanish/>
              </w:rPr>
            </w:r>
            <w:r w:rsidRPr="007E3AFB">
              <w:rPr>
                <w:vanish/>
              </w:rPr>
              <w:fldChar w:fldCharType="separate"/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1051" w:type="pct"/>
            <w:shd w:val="clear" w:color="auto" w:fill="auto"/>
          </w:tcPr>
          <w:p w:rsidR="00A9313D" w:rsidRPr="007E3AFB" w:rsidRDefault="00067971" w:rsidP="00707C66">
            <w:pPr>
              <w:ind w:left="5"/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CofinType_06"/>
                  <w:enabled/>
                  <w:calcOnExit w:val="0"/>
                  <w:ddList>
                    <w:listEntry w:val="(select)"/>
                    <w:listEntry w:val="Grant"/>
                    <w:listEntry w:val="Soft Loan"/>
                    <w:listEntry w:val="Hard Loan"/>
                    <w:listEntry w:val="Guarantee"/>
                    <w:listEntry w:val="In-kind"/>
                    <w:listEntry w:val="Unknown at this stage"/>
                  </w:ddList>
                </w:ffData>
              </w:fldChar>
            </w:r>
            <w:r w:rsidR="00A9313D" w:rsidRPr="007E3AFB">
              <w:rPr>
                <w:vanish/>
              </w:rPr>
              <w:instrText xml:space="preserve"> FORMDROPDOWN </w:instrText>
            </w:r>
            <w:r>
              <w:rPr>
                <w:vanish/>
              </w:rPr>
            </w:r>
            <w:r>
              <w:rPr>
                <w:vanish/>
              </w:rPr>
              <w:fldChar w:fldCharType="separate"/>
            </w:r>
            <w:r w:rsidRPr="007E3AFB">
              <w:rPr>
                <w:vanish/>
              </w:rPr>
              <w:fldChar w:fldCharType="end"/>
            </w:r>
          </w:p>
        </w:tc>
        <w:tc>
          <w:tcPr>
            <w:tcW w:w="638" w:type="pct"/>
          </w:tcPr>
          <w:p w:rsidR="00A9313D" w:rsidRPr="007E3AFB" w:rsidRDefault="00067971" w:rsidP="00707C66">
            <w:pPr>
              <w:ind w:left="-6"/>
              <w:jc w:val="right"/>
              <w:rPr>
                <w:vanish/>
              </w:rPr>
            </w:pPr>
            <w:r w:rsidRPr="007E3AFB">
              <w:rPr>
                <w:vanish/>
              </w:rPr>
              <w:fldChar w:fldCharType="begin">
                <w:ffData>
                  <w:name w:val="CofinTotal_0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A9313D" w:rsidRPr="007E3AFB">
              <w:rPr>
                <w:vanish/>
              </w:rPr>
              <w:instrText xml:space="preserve"> FORMTEXT </w:instrText>
            </w:r>
            <w:r w:rsidRPr="007E3AFB">
              <w:rPr>
                <w:vanish/>
              </w:rPr>
            </w:r>
            <w:r w:rsidRPr="007E3AFB">
              <w:rPr>
                <w:vanish/>
              </w:rPr>
              <w:fldChar w:fldCharType="separate"/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="00A9313D" w:rsidRPr="007E3AFB">
              <w:rPr>
                <w:noProof/>
                <w:vanish/>
              </w:rPr>
              <w:t> </w:t>
            </w:r>
            <w:r w:rsidRPr="007E3AFB">
              <w:rPr>
                <w:vanish/>
              </w:rPr>
              <w:fldChar w:fldCharType="end"/>
            </w:r>
          </w:p>
        </w:tc>
      </w:tr>
      <w:tr w:rsidR="00A9313D" w:rsidRPr="007E3AFB" w:rsidTr="00707C66">
        <w:trPr>
          <w:cantSplit/>
        </w:trPr>
        <w:tc>
          <w:tcPr>
            <w:tcW w:w="1840" w:type="pct"/>
            <w:tcBorders>
              <w:top w:val="double" w:sz="4" w:space="0" w:color="auto"/>
              <w:bottom w:val="double" w:sz="4" w:space="0" w:color="auto"/>
            </w:tcBorders>
          </w:tcPr>
          <w:p w:rsidR="00A9313D" w:rsidRPr="007E3AFB" w:rsidRDefault="00A9313D" w:rsidP="00707C6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Total </w:t>
            </w:r>
            <w:proofErr w:type="spellStart"/>
            <w:r>
              <w:rPr>
                <w:b/>
              </w:rPr>
              <w:t>Co</w:t>
            </w:r>
            <w:r w:rsidRPr="007E3AFB">
              <w:rPr>
                <w:b/>
              </w:rPr>
              <w:t>financing</w:t>
            </w:r>
            <w:proofErr w:type="spellEnd"/>
          </w:p>
        </w:tc>
        <w:tc>
          <w:tcPr>
            <w:tcW w:w="1471" w:type="pct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A9313D" w:rsidRPr="007E3AFB" w:rsidRDefault="00A9313D" w:rsidP="00707C66">
            <w:pPr>
              <w:jc w:val="right"/>
            </w:pPr>
          </w:p>
        </w:tc>
        <w:tc>
          <w:tcPr>
            <w:tcW w:w="1051" w:type="pct"/>
            <w:tcBorders>
              <w:top w:val="double" w:sz="4" w:space="0" w:color="auto"/>
              <w:bottom w:val="double" w:sz="4" w:space="0" w:color="auto"/>
            </w:tcBorders>
            <w:shd w:val="clear" w:color="auto" w:fill="CCCCCC"/>
          </w:tcPr>
          <w:p w:rsidR="00A9313D" w:rsidRPr="007E3AFB" w:rsidRDefault="00A9313D" w:rsidP="00707C66">
            <w:pPr>
              <w:ind w:left="5"/>
              <w:jc w:val="right"/>
            </w:pPr>
          </w:p>
        </w:tc>
        <w:tc>
          <w:tcPr>
            <w:tcW w:w="638" w:type="pct"/>
            <w:tcBorders>
              <w:top w:val="double" w:sz="4" w:space="0" w:color="auto"/>
              <w:bottom w:val="double" w:sz="4" w:space="0" w:color="auto"/>
            </w:tcBorders>
          </w:tcPr>
          <w:p w:rsidR="00A9313D" w:rsidRPr="007E3AFB" w:rsidRDefault="00A9313D" w:rsidP="00707C66">
            <w:pPr>
              <w:ind w:left="-6"/>
              <w:jc w:val="right"/>
            </w:pPr>
            <w:r>
              <w:t>183,000,000</w:t>
            </w:r>
          </w:p>
        </w:tc>
      </w:tr>
    </w:tbl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A9313D" w:rsidRPr="00577CBD" w:rsidRDefault="00A9313D" w:rsidP="00A9313D">
      <w:pPr>
        <w:rPr>
          <w:rFonts w:ascii="Calibri" w:hAnsi="Calibri" w:cs="Calibri"/>
          <w:b/>
          <w:sz w:val="24"/>
          <w:szCs w:val="24"/>
        </w:rPr>
      </w:pPr>
    </w:p>
    <w:p w:rsidR="00F434BA" w:rsidRDefault="002A68F6"/>
    <w:sectPr w:rsidR="00F434BA" w:rsidSect="00731C11">
      <w:headerReference w:type="default" r:id="rId16"/>
      <w:footerReference w:type="default" r:id="rId17"/>
      <w:headerReference w:type="first" r:id="rId18"/>
      <w:pgSz w:w="11909" w:h="16834" w:code="9"/>
      <w:pgMar w:top="851" w:right="1418" w:bottom="1134" w:left="1418" w:header="964" w:footer="96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8F6" w:rsidRDefault="002A68F6" w:rsidP="00A9313D">
      <w:r>
        <w:separator/>
      </w:r>
    </w:p>
  </w:endnote>
  <w:endnote w:type="continuationSeparator" w:id="0">
    <w:p w:rsidR="002A68F6" w:rsidRDefault="002A68F6" w:rsidP="00A93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B85" w:rsidRPr="00D72B85" w:rsidRDefault="00067971">
    <w:pPr>
      <w:pStyle w:val="Footer"/>
      <w:jc w:val="right"/>
      <w:rPr>
        <w:rFonts w:ascii="Times New Roman" w:hAnsi="Times New Roman" w:cs="Times New Roman"/>
      </w:rPr>
    </w:pPr>
    <w:r w:rsidRPr="00D72B85">
      <w:rPr>
        <w:rFonts w:ascii="Times New Roman" w:hAnsi="Times New Roman" w:cs="Times New Roman"/>
      </w:rPr>
      <w:fldChar w:fldCharType="begin"/>
    </w:r>
    <w:r w:rsidR="001D76C2" w:rsidRPr="00D72B85">
      <w:rPr>
        <w:rFonts w:ascii="Times New Roman" w:hAnsi="Times New Roman" w:cs="Times New Roman"/>
      </w:rPr>
      <w:instrText xml:space="preserve"> PAGE   \* MERGEFORMAT </w:instrText>
    </w:r>
    <w:r w:rsidRPr="00D72B85">
      <w:rPr>
        <w:rFonts w:ascii="Times New Roman" w:hAnsi="Times New Roman" w:cs="Times New Roman"/>
      </w:rPr>
      <w:fldChar w:fldCharType="separate"/>
    </w:r>
    <w:r w:rsidR="00DD64DF">
      <w:rPr>
        <w:rFonts w:ascii="Times New Roman" w:hAnsi="Times New Roman" w:cs="Times New Roman"/>
        <w:noProof/>
      </w:rPr>
      <w:t>4</w:t>
    </w:r>
    <w:r w:rsidRPr="00D72B85">
      <w:rPr>
        <w:rFonts w:ascii="Times New Roman" w:hAnsi="Times New Roman" w:cs="Times New Roman"/>
      </w:rPr>
      <w:fldChar w:fldCharType="end"/>
    </w:r>
  </w:p>
  <w:p w:rsidR="00D72B85" w:rsidRDefault="002A68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8F6" w:rsidRDefault="002A68F6" w:rsidP="00A9313D">
      <w:r>
        <w:separator/>
      </w:r>
    </w:p>
  </w:footnote>
  <w:footnote w:type="continuationSeparator" w:id="0">
    <w:p w:rsidR="002A68F6" w:rsidRDefault="002A68F6" w:rsidP="00A9313D">
      <w:r>
        <w:continuationSeparator/>
      </w:r>
    </w:p>
  </w:footnote>
  <w:footnote w:id="1">
    <w:p w:rsidR="00A9313D" w:rsidRPr="00C64A2C" w:rsidRDefault="00A9313D" w:rsidP="00A9313D">
      <w:pPr>
        <w:pStyle w:val="FootnoteText"/>
        <w:ind w:left="-720"/>
        <w:rPr>
          <w:sz w:val="18"/>
          <w:szCs w:val="18"/>
        </w:rPr>
      </w:pPr>
      <w:r w:rsidRPr="00C64A2C">
        <w:rPr>
          <w:rStyle w:val="FootnoteReference"/>
          <w:sz w:val="18"/>
          <w:szCs w:val="18"/>
        </w:rPr>
        <w:footnoteRef/>
      </w:r>
      <w:r w:rsidRPr="005A41F8">
        <w:rPr>
          <w:color w:val="000000"/>
          <w:sz w:val="16"/>
          <w:szCs w:val="16"/>
        </w:rPr>
        <w:t>Project ID number will be assigned by GEFSEC</w:t>
      </w:r>
      <w:r w:rsidRPr="00C64A2C">
        <w:rPr>
          <w:color w:val="000000"/>
          <w:sz w:val="18"/>
          <w:szCs w:val="18"/>
        </w:rPr>
        <w:t>.</w:t>
      </w:r>
    </w:p>
  </w:footnote>
  <w:footnote w:id="2">
    <w:p w:rsidR="00A9313D" w:rsidRPr="00CD005B" w:rsidRDefault="00A9313D" w:rsidP="00A9313D">
      <w:pPr>
        <w:pStyle w:val="FootnoteText"/>
        <w:ind w:left="-720"/>
        <w:rPr>
          <w:sz w:val="18"/>
          <w:szCs w:val="18"/>
        </w:rPr>
      </w:pPr>
      <w:r>
        <w:rPr>
          <w:rStyle w:val="FootnoteReference"/>
        </w:rPr>
        <w:footnoteRef/>
      </w:r>
      <w:r w:rsidRPr="00CD005B">
        <w:rPr>
          <w:sz w:val="18"/>
          <w:szCs w:val="18"/>
        </w:rPr>
        <w:t xml:space="preserve">Refer to the reference attached on the </w:t>
      </w:r>
      <w:hyperlink r:id="rId1" w:history="1">
        <w:r w:rsidRPr="002F5BEB">
          <w:rPr>
            <w:rStyle w:val="Hyperlink"/>
            <w:sz w:val="18"/>
            <w:szCs w:val="18"/>
          </w:rPr>
          <w:t>Focal Area Results Framework</w:t>
        </w:r>
      </w:hyperlink>
      <w:r w:rsidRPr="00CD005B">
        <w:rPr>
          <w:sz w:val="18"/>
          <w:szCs w:val="18"/>
        </w:rPr>
        <w:t xml:space="preserve"> when </w:t>
      </w:r>
      <w:r>
        <w:rPr>
          <w:sz w:val="18"/>
          <w:szCs w:val="18"/>
        </w:rPr>
        <w:t xml:space="preserve">completing Table </w:t>
      </w:r>
      <w:r w:rsidRPr="00CD005B">
        <w:rPr>
          <w:sz w:val="18"/>
          <w:szCs w:val="18"/>
        </w:rPr>
        <w:t>A.</w:t>
      </w:r>
    </w:p>
  </w:footnote>
  <w:footnote w:id="3">
    <w:p w:rsidR="00A9313D" w:rsidRDefault="00A9313D" w:rsidP="00A9313D">
      <w:pPr>
        <w:pStyle w:val="FootnoteText"/>
        <w:ind w:left="-450" w:hanging="270"/>
      </w:pPr>
      <w:r>
        <w:rPr>
          <w:rStyle w:val="FootnoteReference"/>
        </w:rPr>
        <w:footnoteRef/>
      </w:r>
      <w:r>
        <w:t xml:space="preserve">   TA includes capacity building, and research and development.</w:t>
      </w:r>
    </w:p>
  </w:footnote>
  <w:footnote w:id="4">
    <w:p w:rsidR="00A9313D" w:rsidRDefault="00A9313D" w:rsidP="00A9313D">
      <w:pPr>
        <w:pStyle w:val="FootnoteText"/>
      </w:pPr>
      <w:r>
        <w:rPr>
          <w:rStyle w:val="FootnoteReference"/>
        </w:rPr>
        <w:footnoteRef/>
      </w:r>
      <w:r>
        <w:t xml:space="preserve">   Sub-national strategies include district/village strategies and a strategy for Apia</w:t>
      </w:r>
    </w:p>
  </w:footnote>
  <w:footnote w:id="5">
    <w:p w:rsidR="00A9313D" w:rsidRDefault="00A9313D" w:rsidP="00A9313D">
      <w:pPr>
        <w:pStyle w:val="FootnoteText"/>
      </w:pPr>
      <w:r>
        <w:rPr>
          <w:rStyle w:val="FootnoteReference"/>
        </w:rPr>
        <w:footnoteRef/>
      </w:r>
      <w:proofErr w:type="gramStart"/>
      <w:r>
        <w:t>Disaster Management Office of Samoa.</w:t>
      </w:r>
      <w:proofErr w:type="gramEnd"/>
    </w:p>
  </w:footnote>
  <w:footnote w:id="6">
    <w:p w:rsidR="00A9313D" w:rsidRDefault="00A9313D" w:rsidP="00A9313D">
      <w:pPr>
        <w:pStyle w:val="FootnoteText"/>
        <w:ind w:left="-720"/>
      </w:pPr>
      <w:r>
        <w:rPr>
          <w:rStyle w:val="FootnoteReference"/>
        </w:rPr>
        <w:footnoteRef/>
      </w:r>
      <w:r>
        <w:t xml:space="preserve">   To be calculated as percent of subtotal.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048" w:rsidRDefault="002A68F6">
    <w:pPr>
      <w:pStyle w:val="Header"/>
      <w:jc w:val="center"/>
    </w:pPr>
  </w:p>
  <w:p w:rsidR="006F3048" w:rsidRDefault="002A68F6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048" w:rsidRPr="00C221F4" w:rsidRDefault="001D76C2">
    <w:pPr>
      <w:pStyle w:val="Header"/>
      <w:ind w:right="28"/>
      <w:rPr>
        <w:rFonts w:ascii="Calibri" w:hAnsi="Calibri" w:cs="Calibri"/>
        <w:b/>
        <w:bCs/>
        <w:spacing w:val="-4"/>
        <w:sz w:val="22"/>
      </w:rPr>
    </w:pPr>
    <w:r w:rsidRPr="00C221F4">
      <w:rPr>
        <w:rFonts w:ascii="Calibri" w:hAnsi="Calibri" w:cs="Calibri"/>
        <w:b/>
        <w:bCs/>
        <w:spacing w:val="-4"/>
        <w:sz w:val="22"/>
      </w:rPr>
      <w:t xml:space="preserve">United Nations Development </w:t>
    </w:r>
    <w:proofErr w:type="spellStart"/>
    <w:r w:rsidRPr="00C221F4">
      <w:rPr>
        <w:rFonts w:ascii="Calibri" w:hAnsi="Calibri" w:cs="Calibri"/>
        <w:b/>
        <w:bCs/>
        <w:spacing w:val="-4"/>
        <w:sz w:val="22"/>
      </w:rPr>
      <w:t>Programme</w:t>
    </w:r>
    <w:proofErr w:type="spellEnd"/>
  </w:p>
  <w:p w:rsidR="006F3048" w:rsidRPr="00C221F4" w:rsidRDefault="001D76C2">
    <w:pPr>
      <w:pStyle w:val="Header"/>
      <w:ind w:right="28"/>
      <w:jc w:val="right"/>
      <w:rPr>
        <w:rFonts w:ascii="Calibri" w:hAnsi="Calibri" w:cs="Calibri"/>
      </w:rPr>
    </w:pPr>
    <w:r>
      <w:rPr>
        <w:rFonts w:ascii="Calibri" w:hAnsi="Calibri" w:cs="Calibri"/>
        <w:noProof/>
      </w:rPr>
      <w:drawing>
        <wp:inline distT="0" distB="0" distL="0" distR="0">
          <wp:extent cx="552450" cy="1104900"/>
          <wp:effectExtent l="0" t="0" r="0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3048" w:rsidRDefault="002A68F6">
    <w:pPr>
      <w:spacing w:after="140"/>
      <w:jc w:val="right"/>
      <w:rPr>
        <w:rFonts w:ascii="Myriad Pro" w:hAnsi="Myriad Pro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705A"/>
    <w:multiLevelType w:val="hybridMultilevel"/>
    <w:tmpl w:val="EDE02A6C"/>
    <w:lvl w:ilvl="0" w:tplc="D8946898">
      <w:start w:val="2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B0DC9"/>
    <w:multiLevelType w:val="hybridMultilevel"/>
    <w:tmpl w:val="359E3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E33DE"/>
    <w:multiLevelType w:val="hybridMultilevel"/>
    <w:tmpl w:val="0E80B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D403F"/>
    <w:multiLevelType w:val="hybridMultilevel"/>
    <w:tmpl w:val="5B927E7E"/>
    <w:lvl w:ilvl="0" w:tplc="9A16D4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D468B"/>
    <w:multiLevelType w:val="hybridMultilevel"/>
    <w:tmpl w:val="5798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8DE7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10105"/>
    <w:multiLevelType w:val="hybridMultilevel"/>
    <w:tmpl w:val="C7FC8EF4"/>
    <w:lvl w:ilvl="0" w:tplc="CF78D848">
      <w:start w:val="9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663D1"/>
    <w:multiLevelType w:val="hybridMultilevel"/>
    <w:tmpl w:val="5740C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F2C72"/>
    <w:multiLevelType w:val="hybridMultilevel"/>
    <w:tmpl w:val="828E0188"/>
    <w:lvl w:ilvl="0" w:tplc="0A62D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C05F67"/>
    <w:multiLevelType w:val="hybridMultilevel"/>
    <w:tmpl w:val="DA849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26362"/>
    <w:multiLevelType w:val="hybridMultilevel"/>
    <w:tmpl w:val="81A056C4"/>
    <w:lvl w:ilvl="0" w:tplc="15966238">
      <w:start w:val="100"/>
      <w:numFmt w:val="bullet"/>
      <w:lvlText w:val="-"/>
      <w:lvlJc w:val="left"/>
      <w:pPr>
        <w:ind w:left="36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396361"/>
    <w:multiLevelType w:val="hybridMultilevel"/>
    <w:tmpl w:val="B54CC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A50EB"/>
    <w:multiLevelType w:val="hybridMultilevel"/>
    <w:tmpl w:val="13A613D6"/>
    <w:lvl w:ilvl="0" w:tplc="250A6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C1503E"/>
    <w:multiLevelType w:val="hybridMultilevel"/>
    <w:tmpl w:val="8F0AEC34"/>
    <w:lvl w:ilvl="0" w:tplc="2FFC27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334155"/>
    <w:multiLevelType w:val="hybridMultilevel"/>
    <w:tmpl w:val="4ABA4DFA"/>
    <w:lvl w:ilvl="0" w:tplc="08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0000009">
      <w:start w:val="1"/>
      <w:numFmt w:val="bullet"/>
      <w:lvlText w:val=""/>
      <w:lvlJc w:val="left"/>
      <w:pPr>
        <w:tabs>
          <w:tab w:val="num" w:pos="1512"/>
        </w:tabs>
        <w:ind w:left="1512" w:hanging="432"/>
      </w:pPr>
      <w:rPr>
        <w:rFonts w:ascii="Wingdings" w:hAnsi="Wingdings"/>
        <w:sz w:val="16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C55300"/>
    <w:multiLevelType w:val="hybridMultilevel"/>
    <w:tmpl w:val="5B927E7E"/>
    <w:lvl w:ilvl="0" w:tplc="9A16D4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13"/>
  </w:num>
  <w:num w:numId="5">
    <w:abstractNumId w:val="3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13D"/>
    <w:rsid w:val="00020069"/>
    <w:rsid w:val="00067971"/>
    <w:rsid w:val="00073FB3"/>
    <w:rsid w:val="000A24F7"/>
    <w:rsid w:val="00187476"/>
    <w:rsid w:val="001D76C2"/>
    <w:rsid w:val="001F5B62"/>
    <w:rsid w:val="002751AB"/>
    <w:rsid w:val="002A68F6"/>
    <w:rsid w:val="002B267C"/>
    <w:rsid w:val="002F6BB1"/>
    <w:rsid w:val="0037082B"/>
    <w:rsid w:val="00376FAA"/>
    <w:rsid w:val="00381D9F"/>
    <w:rsid w:val="004807AA"/>
    <w:rsid w:val="00487766"/>
    <w:rsid w:val="00496143"/>
    <w:rsid w:val="004A12A5"/>
    <w:rsid w:val="00587677"/>
    <w:rsid w:val="005C4BF3"/>
    <w:rsid w:val="00642430"/>
    <w:rsid w:val="00677A99"/>
    <w:rsid w:val="006862F5"/>
    <w:rsid w:val="006A4FBB"/>
    <w:rsid w:val="00725F83"/>
    <w:rsid w:val="00743EC5"/>
    <w:rsid w:val="007A014F"/>
    <w:rsid w:val="007E744D"/>
    <w:rsid w:val="00851C1F"/>
    <w:rsid w:val="00864547"/>
    <w:rsid w:val="008902AF"/>
    <w:rsid w:val="00895438"/>
    <w:rsid w:val="00936795"/>
    <w:rsid w:val="0095755D"/>
    <w:rsid w:val="00A43749"/>
    <w:rsid w:val="00A9313D"/>
    <w:rsid w:val="00B65595"/>
    <w:rsid w:val="00B82E29"/>
    <w:rsid w:val="00C623ED"/>
    <w:rsid w:val="00D62EBF"/>
    <w:rsid w:val="00D764AE"/>
    <w:rsid w:val="00DA179B"/>
    <w:rsid w:val="00DD64DF"/>
    <w:rsid w:val="00E13AA6"/>
    <w:rsid w:val="00E3034B"/>
    <w:rsid w:val="00E6261A"/>
    <w:rsid w:val="00E7656B"/>
    <w:rsid w:val="00E87513"/>
    <w:rsid w:val="00EA1031"/>
    <w:rsid w:val="00EC0A2B"/>
    <w:rsid w:val="00EC4D0A"/>
    <w:rsid w:val="00F34B88"/>
    <w:rsid w:val="00F562D4"/>
    <w:rsid w:val="00F92B3E"/>
    <w:rsid w:val="00FD6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13D"/>
    <w:pPr>
      <w:spacing w:after="0" w:line="240" w:lineRule="auto"/>
      <w:jc w:val="both"/>
    </w:pPr>
    <w:rPr>
      <w:rFonts w:ascii="Arial" w:eastAsia="MS Mincho" w:hAnsi="Arial" w:cs="Angsana New"/>
      <w:spacing w:val="-5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313D"/>
    <w:pPr>
      <w:keepNext/>
      <w:jc w:val="left"/>
      <w:outlineLvl w:val="2"/>
    </w:pPr>
    <w:rPr>
      <w:rFonts w:ascii="Times New Roman" w:eastAsia="Times New Roman" w:hAnsi="Times New Roman" w:cs="Times New Roman"/>
      <w:b/>
      <w:bCs/>
      <w:spacing w:val="0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313D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Header">
    <w:name w:val="header"/>
    <w:basedOn w:val="Normal"/>
    <w:link w:val="HeaderChar"/>
    <w:rsid w:val="00A931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313D"/>
    <w:rPr>
      <w:rFonts w:ascii="Arial" w:eastAsia="MS Mincho" w:hAnsi="Arial" w:cs="Angsana New"/>
      <w:spacing w:val="-5"/>
      <w:sz w:val="20"/>
      <w:szCs w:val="20"/>
    </w:rPr>
  </w:style>
  <w:style w:type="paragraph" w:styleId="Footer">
    <w:name w:val="footer"/>
    <w:basedOn w:val="Normal"/>
    <w:link w:val="FooterChar"/>
    <w:uiPriority w:val="99"/>
    <w:rsid w:val="00A931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13D"/>
    <w:rPr>
      <w:rFonts w:ascii="Arial" w:eastAsia="MS Mincho" w:hAnsi="Arial" w:cs="Angsana New"/>
      <w:spacing w:val="-5"/>
      <w:sz w:val="20"/>
      <w:szCs w:val="20"/>
    </w:rPr>
  </w:style>
  <w:style w:type="paragraph" w:styleId="ListParagraph">
    <w:name w:val="List Paragraph"/>
    <w:basedOn w:val="Normal"/>
    <w:uiPriority w:val="99"/>
    <w:qFormat/>
    <w:rsid w:val="00A9313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pacing w:val="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9313D"/>
    <w:rPr>
      <w:color w:val="0000FF" w:themeColor="hyperlink"/>
      <w:u w:val="single"/>
    </w:rPr>
  </w:style>
  <w:style w:type="paragraph" w:styleId="FootnoteText">
    <w:name w:val="footnote text"/>
    <w:aliases w:val="Geneva 9,Font: Geneva 9,Boston 10,f"/>
    <w:basedOn w:val="Normal"/>
    <w:link w:val="FootnoteTextChar"/>
    <w:uiPriority w:val="99"/>
    <w:rsid w:val="00A9313D"/>
    <w:pPr>
      <w:jc w:val="left"/>
    </w:pPr>
    <w:rPr>
      <w:rFonts w:ascii="Times New Roman" w:eastAsia="Times New Roman" w:hAnsi="Times New Roman" w:cs="Times New Roman"/>
      <w:spacing w:val="0"/>
    </w:rPr>
  </w:style>
  <w:style w:type="character" w:customStyle="1" w:styleId="FootnoteTextChar">
    <w:name w:val="Footnote Text Char"/>
    <w:aliases w:val="Geneva 9 Char,Font: Geneva 9 Char,Boston 10 Char,f Char"/>
    <w:basedOn w:val="DefaultParagraphFont"/>
    <w:link w:val="FootnoteText"/>
    <w:uiPriority w:val="99"/>
    <w:rsid w:val="00A9313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16 Point,Superscript 6 Point"/>
    <w:uiPriority w:val="99"/>
    <w:rsid w:val="00A9313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13D"/>
    <w:rPr>
      <w:rFonts w:ascii="Tahoma" w:eastAsia="MS Mincho" w:hAnsi="Tahoma" w:cs="Tahoma"/>
      <w:spacing w:val="-5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74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47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476"/>
    <w:rPr>
      <w:rFonts w:ascii="Arial" w:eastAsia="MS Mincho" w:hAnsi="Arial" w:cs="Angsana New"/>
      <w:spacing w:val="-5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4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476"/>
    <w:rPr>
      <w:rFonts w:ascii="Arial" w:eastAsia="MS Mincho" w:hAnsi="Arial" w:cs="Angsana New"/>
      <w:b/>
      <w:bCs/>
      <w:spacing w:val="-5"/>
      <w:sz w:val="20"/>
      <w:szCs w:val="20"/>
    </w:rPr>
  </w:style>
  <w:style w:type="paragraph" w:customStyle="1" w:styleId="Memoheading">
    <w:name w:val="Memo heading"/>
    <w:basedOn w:val="Normal"/>
    <w:rsid w:val="006A4FBB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pacing w:val="0"/>
      <w:sz w:val="24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13D"/>
    <w:pPr>
      <w:spacing w:after="0" w:line="240" w:lineRule="auto"/>
      <w:jc w:val="both"/>
    </w:pPr>
    <w:rPr>
      <w:rFonts w:ascii="Arial" w:eastAsia="MS Mincho" w:hAnsi="Arial" w:cs="Angsana New"/>
      <w:spacing w:val="-5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A9313D"/>
    <w:pPr>
      <w:keepNext/>
      <w:jc w:val="left"/>
      <w:outlineLvl w:val="2"/>
    </w:pPr>
    <w:rPr>
      <w:rFonts w:ascii="Times New Roman" w:eastAsia="Times New Roman" w:hAnsi="Times New Roman" w:cs="Times New Roman"/>
      <w:b/>
      <w:bCs/>
      <w:spacing w:val="0"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9313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rsid w:val="00A931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313D"/>
    <w:rPr>
      <w:rFonts w:ascii="Arial" w:eastAsia="MS Mincho" w:hAnsi="Arial" w:cs="Angsana New"/>
      <w:spacing w:val="-5"/>
      <w:sz w:val="20"/>
      <w:szCs w:val="20"/>
    </w:rPr>
  </w:style>
  <w:style w:type="paragraph" w:styleId="Footer">
    <w:name w:val="footer"/>
    <w:basedOn w:val="Normal"/>
    <w:link w:val="FooterChar"/>
    <w:uiPriority w:val="99"/>
    <w:rsid w:val="00A931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13D"/>
    <w:rPr>
      <w:rFonts w:ascii="Arial" w:eastAsia="MS Mincho" w:hAnsi="Arial" w:cs="Angsana New"/>
      <w:spacing w:val="-5"/>
      <w:sz w:val="20"/>
      <w:szCs w:val="20"/>
    </w:rPr>
  </w:style>
  <w:style w:type="paragraph" w:styleId="ListParagraph">
    <w:name w:val="List Paragraph"/>
    <w:basedOn w:val="Normal"/>
    <w:uiPriority w:val="99"/>
    <w:qFormat/>
    <w:rsid w:val="00A9313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pacing w:val="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9313D"/>
    <w:rPr>
      <w:color w:val="0000FF" w:themeColor="hyperlink"/>
      <w:u w:val="single"/>
    </w:rPr>
  </w:style>
  <w:style w:type="paragraph" w:styleId="FootnoteText">
    <w:name w:val="footnote text"/>
    <w:aliases w:val="Geneva 9,Font: Geneva 9,Boston 10,f"/>
    <w:basedOn w:val="Normal"/>
    <w:link w:val="FootnoteTextChar"/>
    <w:uiPriority w:val="99"/>
    <w:rsid w:val="00A9313D"/>
    <w:pPr>
      <w:jc w:val="left"/>
    </w:pPr>
    <w:rPr>
      <w:rFonts w:ascii="Times New Roman" w:eastAsia="Times New Roman" w:hAnsi="Times New Roman" w:cs="Times New Roman"/>
      <w:spacing w:val="0"/>
    </w:rPr>
  </w:style>
  <w:style w:type="character" w:customStyle="1" w:styleId="FootnoteTextChar">
    <w:name w:val="Footnote Text Char"/>
    <w:aliases w:val="Geneva 9 Char,Font: Geneva 9 Char,Boston 10 Char,f Char"/>
    <w:basedOn w:val="DefaultParagraphFont"/>
    <w:link w:val="FootnoteText"/>
    <w:uiPriority w:val="99"/>
    <w:rsid w:val="00A9313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16 Point,Superscript 6 Point"/>
    <w:uiPriority w:val="99"/>
    <w:rsid w:val="00A9313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13D"/>
    <w:rPr>
      <w:rFonts w:ascii="Tahoma" w:eastAsia="MS Mincho" w:hAnsi="Tahoma" w:cs="Tahoma"/>
      <w:spacing w:val="-5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74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47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476"/>
    <w:rPr>
      <w:rFonts w:ascii="Arial" w:eastAsia="MS Mincho" w:hAnsi="Arial" w:cs="Angsana New"/>
      <w:spacing w:val="-5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4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476"/>
    <w:rPr>
      <w:rFonts w:ascii="Arial" w:eastAsia="MS Mincho" w:hAnsi="Arial" w:cs="Angsana New"/>
      <w:b/>
      <w:bCs/>
      <w:spacing w:val="-5"/>
      <w:sz w:val="20"/>
      <w:szCs w:val="20"/>
    </w:rPr>
  </w:style>
  <w:style w:type="paragraph" w:customStyle="1" w:styleId="Memoheading">
    <w:name w:val="Memo heading"/>
    <w:basedOn w:val="Normal"/>
    <w:rsid w:val="006A4FBB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pacing w:val="0"/>
      <w:sz w:val="24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ferrandi@undp.org" TargetMode="External"/><Relationship Id="rId13" Type="http://schemas.openxmlformats.org/officeDocument/2006/relationships/oleObject" Target="embeddings/Microsoft_Office_Excel_97-2003_Worksheet1.xls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mailto:sara.ferrandi@undp.org" TargetMode="Externa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eandcis.undp.org/files/hrforms/P11_modified_for_SCs_and_ICs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efweb.org/Documents/Council_Documents/GEF_C21/C.20.6.Rev.1.pdf" TargetMode="External"/><Relationship Id="rId10" Type="http://schemas.openxmlformats.org/officeDocument/2006/relationships/hyperlink" Target="mailto:sara.ferrandi@undp.or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ocurement.ws@undp.org" TargetMode="External"/><Relationship Id="rId14" Type="http://schemas.openxmlformats.org/officeDocument/2006/relationships/hyperlink" Target="http://www.thegef.org/gef/sites/thegef.org/files/documents/document/GEF5-Template%20Reference%20Guide%209-14-10rev11-18-2010.doc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gef.org/gef/sites/thegef.org/files/documents/document/GEF5-Template%20Reference%20Guide%209-14-10rev11-18-2010.doc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Ortiz</dc:creator>
  <cp:lastModifiedBy>sara</cp:lastModifiedBy>
  <cp:revision>3</cp:revision>
  <dcterms:created xsi:type="dcterms:W3CDTF">2013-07-31T02:46:00Z</dcterms:created>
  <dcterms:modified xsi:type="dcterms:W3CDTF">2013-08-25T22:50:00Z</dcterms:modified>
</cp:coreProperties>
</file>