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09AFF" w14:textId="77777777" w:rsidR="002A7774" w:rsidRDefault="002A7774" w:rsidP="002A7774">
      <w:pPr>
        <w:jc w:val="center"/>
        <w:rPr>
          <w:rFonts w:ascii="Arial Narrow" w:hAnsi="Arial Narrow" w:cs="Arial"/>
          <w:b/>
          <w:noProof/>
          <w:color w:val="1F497D"/>
          <w:sz w:val="48"/>
          <w:szCs w:val="48"/>
          <w:lang w:val="en-US"/>
        </w:rPr>
      </w:pPr>
    </w:p>
    <w:p w14:paraId="4FE71668" w14:textId="77777777" w:rsidR="002F6568" w:rsidRDefault="002F6568" w:rsidP="002A7774">
      <w:pPr>
        <w:jc w:val="center"/>
        <w:rPr>
          <w:rFonts w:ascii="Arial Narrow" w:hAnsi="Arial Narrow" w:cs="Arial"/>
          <w:b/>
          <w:noProof/>
          <w:color w:val="1F497D"/>
          <w:sz w:val="48"/>
          <w:szCs w:val="48"/>
          <w:lang w:val="en-US"/>
        </w:rPr>
      </w:pPr>
    </w:p>
    <w:p w14:paraId="6F5371AA" w14:textId="77777777" w:rsidR="002F6568" w:rsidRDefault="002F6568" w:rsidP="002A7774">
      <w:pPr>
        <w:jc w:val="center"/>
        <w:rPr>
          <w:rFonts w:ascii="Arial Narrow" w:hAnsi="Arial Narrow" w:cs="Arial"/>
          <w:b/>
          <w:noProof/>
          <w:color w:val="1F497D"/>
          <w:sz w:val="48"/>
          <w:szCs w:val="48"/>
          <w:lang w:val="en-US"/>
        </w:rPr>
      </w:pPr>
    </w:p>
    <w:p w14:paraId="6F3C7773" w14:textId="77777777" w:rsidR="002F6568" w:rsidRDefault="002F6568" w:rsidP="002A7774">
      <w:pPr>
        <w:jc w:val="center"/>
        <w:rPr>
          <w:rFonts w:ascii="Arial Narrow" w:hAnsi="Arial Narrow" w:cs="Arial"/>
          <w:b/>
          <w:noProof/>
          <w:color w:val="1F497D"/>
          <w:sz w:val="48"/>
          <w:szCs w:val="48"/>
          <w:lang w:val="en-US"/>
        </w:rPr>
      </w:pPr>
    </w:p>
    <w:p w14:paraId="7DBF57CE" w14:textId="77777777" w:rsidR="002F6568" w:rsidRDefault="002F6568" w:rsidP="002A7774">
      <w:pPr>
        <w:jc w:val="center"/>
        <w:rPr>
          <w:rFonts w:ascii="Arial Narrow" w:hAnsi="Arial Narrow" w:cs="Arial"/>
          <w:b/>
          <w:noProof/>
          <w:color w:val="1F497D"/>
          <w:sz w:val="48"/>
          <w:szCs w:val="48"/>
          <w:lang w:val="en-US"/>
        </w:rPr>
      </w:pPr>
    </w:p>
    <w:p w14:paraId="309882BB" w14:textId="77777777" w:rsidR="002F6568" w:rsidRDefault="002F6568" w:rsidP="002A7774">
      <w:pPr>
        <w:jc w:val="center"/>
        <w:rPr>
          <w:rFonts w:ascii="Arial Narrow" w:hAnsi="Arial Narrow" w:cs="Arial"/>
          <w:b/>
          <w:noProof/>
          <w:color w:val="1F497D"/>
          <w:sz w:val="48"/>
          <w:szCs w:val="48"/>
          <w:lang w:val="en-US"/>
        </w:rPr>
      </w:pPr>
    </w:p>
    <w:p w14:paraId="65DC1460" w14:textId="77777777" w:rsidR="002F6568" w:rsidRDefault="002F6568" w:rsidP="002A7774">
      <w:pPr>
        <w:jc w:val="center"/>
        <w:rPr>
          <w:rFonts w:ascii="Arial Narrow" w:hAnsi="Arial Narrow" w:cs="Arial"/>
          <w:b/>
          <w:noProof/>
          <w:color w:val="1F497D"/>
          <w:sz w:val="48"/>
          <w:szCs w:val="48"/>
          <w:lang w:val="en-US"/>
        </w:rPr>
      </w:pPr>
    </w:p>
    <w:p w14:paraId="47069BEA" w14:textId="77777777" w:rsidR="002F6568" w:rsidRPr="00703706" w:rsidRDefault="002F6568" w:rsidP="002A7774">
      <w:pPr>
        <w:jc w:val="center"/>
        <w:rPr>
          <w:rFonts w:ascii="Arial Narrow" w:hAnsi="Arial Narrow" w:cs="Arial"/>
          <w:b/>
          <w:color w:val="1F497D"/>
          <w:sz w:val="48"/>
          <w:szCs w:val="48"/>
          <w:lang w:val="en-GB"/>
        </w:rPr>
      </w:pPr>
    </w:p>
    <w:p w14:paraId="63982F35" w14:textId="77777777" w:rsidR="002A7774" w:rsidRPr="00703706" w:rsidRDefault="002A7774" w:rsidP="002A7774">
      <w:pPr>
        <w:jc w:val="center"/>
        <w:rPr>
          <w:rFonts w:ascii="Arial Narrow" w:hAnsi="Arial Narrow" w:cs="Arial"/>
          <w:b/>
          <w:color w:val="1F497D"/>
          <w:sz w:val="48"/>
          <w:szCs w:val="48"/>
          <w:lang w:val="en-GB"/>
        </w:rPr>
      </w:pPr>
    </w:p>
    <w:p w14:paraId="6057DDDE" w14:textId="77777777" w:rsidR="009E03A8" w:rsidRPr="00703706" w:rsidRDefault="009E03A8" w:rsidP="007F1F27">
      <w:pPr>
        <w:jc w:val="center"/>
        <w:rPr>
          <w:rFonts w:asciiTheme="minorHAnsi" w:hAnsiTheme="minorHAnsi" w:cstheme="minorHAnsi"/>
          <w:b/>
          <w:color w:val="1F497D"/>
          <w:szCs w:val="28"/>
          <w:lang w:val="en-GB"/>
        </w:rPr>
      </w:pPr>
    </w:p>
    <w:p w14:paraId="25E770C8" w14:textId="77777777" w:rsidR="009E03A8" w:rsidRPr="00703706" w:rsidRDefault="009E03A8" w:rsidP="007F1F27">
      <w:pPr>
        <w:jc w:val="center"/>
        <w:rPr>
          <w:rFonts w:asciiTheme="minorHAnsi" w:hAnsiTheme="minorHAnsi" w:cstheme="minorHAnsi"/>
          <w:b/>
          <w:color w:val="1F497D"/>
          <w:szCs w:val="28"/>
          <w:lang w:val="en-GB"/>
        </w:rPr>
      </w:pPr>
    </w:p>
    <w:p w14:paraId="3ADE680C" w14:textId="77777777" w:rsidR="009E03A8" w:rsidRPr="00703706" w:rsidRDefault="009E03A8" w:rsidP="007F1F27">
      <w:pPr>
        <w:jc w:val="center"/>
        <w:rPr>
          <w:rFonts w:asciiTheme="minorHAnsi" w:hAnsiTheme="minorHAnsi" w:cstheme="minorHAnsi"/>
          <w:b/>
          <w:color w:val="1F497D"/>
          <w:szCs w:val="28"/>
          <w:lang w:val="en-GB"/>
        </w:rPr>
      </w:pPr>
    </w:p>
    <w:p w14:paraId="014A6177" w14:textId="77777777" w:rsidR="009E03A8" w:rsidRPr="00D410C4" w:rsidRDefault="002F6568" w:rsidP="007F1F27">
      <w:pPr>
        <w:jc w:val="center"/>
        <w:rPr>
          <w:rFonts w:ascii="Arial" w:hAnsi="Arial" w:cs="Arial"/>
          <w:b/>
          <w:i/>
          <w:color w:val="1F497D"/>
          <w:sz w:val="36"/>
          <w:szCs w:val="36"/>
          <w:lang w:val="en-GB"/>
        </w:rPr>
      </w:pPr>
      <w:r>
        <w:rPr>
          <w:rFonts w:ascii="Arial" w:hAnsi="Arial" w:cs="Arial"/>
          <w:b/>
          <w:i/>
          <w:color w:val="1F497D"/>
          <w:sz w:val="36"/>
          <w:szCs w:val="36"/>
          <w:lang w:val="en-GB"/>
        </w:rPr>
        <w:t>Country-led environmental and climate change mainstreaming (specialist course)</w:t>
      </w:r>
    </w:p>
    <w:p w14:paraId="1D89C230" w14:textId="77777777" w:rsidR="009E03A8" w:rsidRPr="00703706" w:rsidRDefault="009E03A8" w:rsidP="007F1F27">
      <w:pPr>
        <w:jc w:val="center"/>
        <w:rPr>
          <w:rFonts w:asciiTheme="minorHAnsi" w:hAnsiTheme="minorHAnsi" w:cstheme="minorHAnsi"/>
          <w:b/>
          <w:color w:val="1F497D"/>
          <w:szCs w:val="28"/>
          <w:lang w:val="en-GB"/>
        </w:rPr>
      </w:pPr>
    </w:p>
    <w:p w14:paraId="48EB6881" w14:textId="77777777" w:rsidR="009E03A8" w:rsidRPr="00703706" w:rsidRDefault="009E03A8" w:rsidP="007F1F27">
      <w:pPr>
        <w:jc w:val="center"/>
        <w:rPr>
          <w:rFonts w:asciiTheme="minorHAnsi" w:hAnsiTheme="minorHAnsi" w:cstheme="minorHAnsi"/>
          <w:b/>
          <w:color w:val="1F497D"/>
          <w:szCs w:val="28"/>
          <w:lang w:val="en-GB"/>
        </w:rPr>
      </w:pPr>
    </w:p>
    <w:p w14:paraId="0A1503A2" w14:textId="77777777" w:rsidR="002A7774" w:rsidRPr="00703706" w:rsidRDefault="002A7774" w:rsidP="007F1F27">
      <w:pPr>
        <w:jc w:val="center"/>
        <w:rPr>
          <w:rFonts w:asciiTheme="minorHAnsi" w:hAnsiTheme="minorHAnsi" w:cstheme="minorHAnsi"/>
          <w:b/>
          <w:color w:val="1F497D"/>
          <w:szCs w:val="28"/>
          <w:lang w:val="en-GB"/>
        </w:rPr>
      </w:pPr>
    </w:p>
    <w:p w14:paraId="633902B7" w14:textId="77777777" w:rsidR="002A7774" w:rsidRPr="00703706" w:rsidRDefault="002A7774" w:rsidP="007F1F27">
      <w:pPr>
        <w:jc w:val="center"/>
        <w:rPr>
          <w:rFonts w:asciiTheme="minorHAnsi" w:hAnsiTheme="minorHAnsi" w:cstheme="minorHAnsi"/>
          <w:b/>
          <w:color w:val="1F497D"/>
          <w:szCs w:val="28"/>
          <w:lang w:val="en-GB"/>
        </w:rPr>
      </w:pPr>
    </w:p>
    <w:p w14:paraId="1D2A0E69" w14:textId="77777777" w:rsidR="002A7774" w:rsidRPr="00703706" w:rsidRDefault="002A7774" w:rsidP="007F1F27">
      <w:pPr>
        <w:jc w:val="center"/>
        <w:rPr>
          <w:rFonts w:asciiTheme="minorHAnsi" w:hAnsiTheme="minorHAnsi" w:cstheme="minorHAnsi"/>
          <w:b/>
          <w:color w:val="1F497D"/>
          <w:szCs w:val="28"/>
          <w:lang w:val="en-GB"/>
        </w:rPr>
      </w:pPr>
    </w:p>
    <w:p w14:paraId="71778325" w14:textId="77777777" w:rsidR="002A7774" w:rsidRPr="00D410C4" w:rsidRDefault="002A7774" w:rsidP="009E03A8">
      <w:pPr>
        <w:jc w:val="center"/>
        <w:rPr>
          <w:rFonts w:ascii="Arial" w:hAnsi="Arial" w:cs="Arial"/>
          <w:b/>
          <w:caps/>
          <w:sz w:val="36"/>
          <w:szCs w:val="36"/>
          <w:lang w:val="en-GB"/>
        </w:rPr>
      </w:pPr>
      <w:r w:rsidRPr="00D410C4">
        <w:rPr>
          <w:rFonts w:ascii="Arial" w:hAnsi="Arial" w:cs="Arial"/>
          <w:b/>
          <w:caps/>
          <w:sz w:val="36"/>
          <w:szCs w:val="36"/>
          <w:lang w:val="en-GB"/>
        </w:rPr>
        <w:t>Handout for participants</w:t>
      </w:r>
    </w:p>
    <w:p w14:paraId="10EF1AB4" w14:textId="77777777" w:rsidR="002A7774" w:rsidRPr="00703706" w:rsidRDefault="002A7774" w:rsidP="009E03A8">
      <w:pPr>
        <w:jc w:val="center"/>
        <w:rPr>
          <w:rFonts w:ascii="Arial" w:hAnsi="Arial" w:cs="Arial"/>
          <w:b/>
          <w:sz w:val="40"/>
          <w:szCs w:val="40"/>
          <w:lang w:val="en-GB"/>
        </w:rPr>
      </w:pPr>
    </w:p>
    <w:p w14:paraId="3FE03366" w14:textId="77777777" w:rsidR="002A7774" w:rsidRPr="00703706" w:rsidRDefault="002A7774" w:rsidP="002A7774">
      <w:pPr>
        <w:jc w:val="center"/>
        <w:rPr>
          <w:rFonts w:asciiTheme="minorHAnsi" w:hAnsiTheme="minorHAnsi" w:cstheme="minorHAnsi"/>
          <w:b/>
          <w:szCs w:val="28"/>
          <w:lang w:val="en-GB"/>
        </w:rPr>
      </w:pPr>
      <w:r w:rsidRPr="00703706">
        <w:rPr>
          <w:rFonts w:asciiTheme="minorHAnsi" w:hAnsiTheme="minorHAnsi" w:cstheme="minorHAnsi"/>
          <w:b/>
          <w:szCs w:val="28"/>
          <w:lang w:val="en-GB"/>
        </w:rPr>
        <w:t>---</w:t>
      </w:r>
    </w:p>
    <w:p w14:paraId="172098E3" w14:textId="77777777" w:rsidR="002A7774" w:rsidRPr="00703706" w:rsidRDefault="002A7774" w:rsidP="009E03A8">
      <w:pPr>
        <w:jc w:val="center"/>
        <w:rPr>
          <w:rFonts w:ascii="Arial" w:hAnsi="Arial" w:cs="Arial"/>
          <w:b/>
          <w:sz w:val="40"/>
          <w:szCs w:val="40"/>
          <w:lang w:val="en-GB"/>
        </w:rPr>
      </w:pPr>
    </w:p>
    <w:p w14:paraId="58960538" w14:textId="77777777" w:rsidR="00541080" w:rsidRPr="00D410C4" w:rsidRDefault="00541080" w:rsidP="009E03A8">
      <w:pPr>
        <w:jc w:val="center"/>
        <w:rPr>
          <w:rFonts w:ascii="Arial" w:hAnsi="Arial" w:cs="Arial"/>
          <w:b/>
          <w:sz w:val="36"/>
          <w:szCs w:val="36"/>
          <w:lang w:val="en-GB"/>
        </w:rPr>
      </w:pPr>
      <w:r w:rsidRPr="00D410C4">
        <w:rPr>
          <w:rFonts w:ascii="Arial" w:hAnsi="Arial" w:cs="Arial"/>
          <w:b/>
          <w:sz w:val="36"/>
          <w:szCs w:val="36"/>
          <w:lang w:val="en-GB"/>
        </w:rPr>
        <w:t xml:space="preserve">MODULE </w:t>
      </w:r>
      <w:r w:rsidR="0029116A">
        <w:rPr>
          <w:rFonts w:ascii="Arial" w:hAnsi="Arial" w:cs="Arial"/>
          <w:b/>
          <w:sz w:val="36"/>
          <w:szCs w:val="36"/>
          <w:lang w:val="en-GB"/>
        </w:rPr>
        <w:t>5</w:t>
      </w:r>
      <w:r w:rsidRPr="00D410C4">
        <w:rPr>
          <w:rFonts w:ascii="Arial" w:hAnsi="Arial" w:cs="Arial"/>
          <w:b/>
          <w:sz w:val="36"/>
          <w:szCs w:val="36"/>
          <w:lang w:val="en-GB"/>
        </w:rPr>
        <w:t xml:space="preserve"> </w:t>
      </w:r>
    </w:p>
    <w:p w14:paraId="0E531D7F" w14:textId="77777777" w:rsidR="009E03A8" w:rsidRPr="00D410C4" w:rsidRDefault="0029116A" w:rsidP="00541080">
      <w:pPr>
        <w:spacing w:before="120"/>
        <w:jc w:val="center"/>
        <w:rPr>
          <w:rFonts w:ascii="Arial" w:hAnsi="Arial" w:cs="Arial"/>
          <w:b/>
          <w:sz w:val="36"/>
          <w:szCs w:val="36"/>
          <w:lang w:val="en-GB"/>
        </w:rPr>
      </w:pPr>
      <w:r>
        <w:rPr>
          <w:rFonts w:ascii="Arial" w:hAnsi="Arial" w:cs="Arial"/>
          <w:b/>
          <w:sz w:val="36"/>
          <w:szCs w:val="36"/>
          <w:lang w:val="en-GB"/>
        </w:rPr>
        <w:t>Raising awareness and building partnerships</w:t>
      </w:r>
    </w:p>
    <w:p w14:paraId="259F570C" w14:textId="77777777" w:rsidR="009E03A8" w:rsidRPr="00703706" w:rsidRDefault="009E03A8" w:rsidP="007F1F27">
      <w:pPr>
        <w:jc w:val="center"/>
        <w:rPr>
          <w:rFonts w:asciiTheme="minorHAnsi" w:hAnsiTheme="minorHAnsi" w:cstheme="minorHAnsi"/>
          <w:b/>
          <w:color w:val="1F497D"/>
          <w:szCs w:val="28"/>
          <w:lang w:val="en-GB"/>
        </w:rPr>
      </w:pPr>
    </w:p>
    <w:p w14:paraId="6CDB2CE4" w14:textId="77777777" w:rsidR="009E03A8" w:rsidRPr="00703706" w:rsidRDefault="009E03A8" w:rsidP="007F1F27">
      <w:pPr>
        <w:jc w:val="center"/>
        <w:rPr>
          <w:rFonts w:asciiTheme="minorHAnsi" w:hAnsiTheme="minorHAnsi" w:cstheme="minorHAnsi"/>
          <w:b/>
          <w:color w:val="1F497D"/>
          <w:szCs w:val="28"/>
          <w:lang w:val="en-GB"/>
        </w:rPr>
        <w:sectPr w:rsidR="009E03A8" w:rsidRPr="00703706" w:rsidSect="00D410C4">
          <w:headerReference w:type="default" r:id="rId12"/>
          <w:footerReference w:type="default" r:id="rId13"/>
          <w:pgSz w:w="11906" w:h="16838" w:code="9"/>
          <w:pgMar w:top="1418" w:right="1247" w:bottom="1418" w:left="1418" w:header="709" w:footer="709" w:gutter="0"/>
          <w:cols w:space="708"/>
          <w:docGrid w:linePitch="360"/>
        </w:sectPr>
      </w:pPr>
    </w:p>
    <w:p w14:paraId="2F56163F" w14:textId="77777777" w:rsidR="007F1F27" w:rsidRPr="00703706" w:rsidRDefault="00790943" w:rsidP="00C0293F">
      <w:pPr>
        <w:jc w:val="center"/>
        <w:rPr>
          <w:rFonts w:asciiTheme="minorHAnsi" w:hAnsiTheme="minorHAnsi" w:cstheme="minorHAnsi"/>
          <w:b/>
          <w:color w:val="17365D" w:themeColor="text2" w:themeShade="BF"/>
          <w:szCs w:val="28"/>
          <w:lang w:val="en-GB"/>
        </w:rPr>
      </w:pPr>
      <w:r w:rsidRPr="00703706">
        <w:rPr>
          <w:rFonts w:asciiTheme="minorHAnsi" w:hAnsiTheme="minorHAnsi" w:cstheme="minorHAnsi"/>
          <w:b/>
          <w:color w:val="17365D" w:themeColor="text2" w:themeShade="BF"/>
          <w:szCs w:val="28"/>
          <w:lang w:val="en-GB"/>
        </w:rPr>
        <w:lastRenderedPageBreak/>
        <w:t xml:space="preserve">MODULE </w:t>
      </w:r>
      <w:r w:rsidR="0029116A">
        <w:rPr>
          <w:rFonts w:asciiTheme="minorHAnsi" w:hAnsiTheme="minorHAnsi" w:cstheme="minorHAnsi"/>
          <w:b/>
          <w:color w:val="17365D" w:themeColor="text2" w:themeShade="BF"/>
          <w:szCs w:val="28"/>
          <w:lang w:val="en-GB"/>
        </w:rPr>
        <w:t>5</w:t>
      </w:r>
      <w:r w:rsidR="009B74C8" w:rsidRPr="00703706">
        <w:rPr>
          <w:rFonts w:asciiTheme="minorHAnsi" w:hAnsiTheme="minorHAnsi" w:cstheme="minorHAnsi"/>
          <w:b/>
          <w:color w:val="17365D" w:themeColor="text2" w:themeShade="BF"/>
          <w:szCs w:val="28"/>
          <w:lang w:val="en-GB"/>
        </w:rPr>
        <w:t xml:space="preserve"> –</w:t>
      </w:r>
      <w:r w:rsidR="007F1F27" w:rsidRPr="00703706">
        <w:rPr>
          <w:rFonts w:asciiTheme="minorHAnsi" w:hAnsiTheme="minorHAnsi" w:cstheme="minorHAnsi"/>
          <w:b/>
          <w:color w:val="17365D" w:themeColor="text2" w:themeShade="BF"/>
          <w:szCs w:val="28"/>
          <w:lang w:val="en-GB"/>
        </w:rPr>
        <w:t xml:space="preserve"> </w:t>
      </w:r>
      <w:r w:rsidR="0029116A">
        <w:rPr>
          <w:rFonts w:asciiTheme="minorHAnsi" w:hAnsiTheme="minorHAnsi" w:cstheme="minorHAnsi"/>
          <w:b/>
          <w:color w:val="17365D" w:themeColor="text2" w:themeShade="BF"/>
          <w:szCs w:val="28"/>
          <w:lang w:val="en-GB"/>
        </w:rPr>
        <w:t>Raising awareness and building partnerships</w:t>
      </w:r>
    </w:p>
    <w:p w14:paraId="14A04CA0" w14:textId="77777777" w:rsidR="007F1F27" w:rsidRPr="00703706" w:rsidRDefault="007F1F27" w:rsidP="00C0293F">
      <w:pPr>
        <w:rPr>
          <w:rFonts w:asciiTheme="minorHAnsi" w:hAnsiTheme="minorHAnsi" w:cstheme="minorHAnsi"/>
          <w:sz w:val="22"/>
          <w:szCs w:val="22"/>
          <w:lang w:val="en-GB"/>
        </w:rPr>
      </w:pPr>
    </w:p>
    <w:p w14:paraId="64A85284" w14:textId="77777777" w:rsidR="007F1F27" w:rsidRPr="00703706" w:rsidRDefault="007F1F27" w:rsidP="00C0293F">
      <w:pPr>
        <w:rPr>
          <w:rFonts w:asciiTheme="minorHAnsi" w:hAnsiTheme="minorHAnsi" w:cstheme="minorHAnsi"/>
          <w:sz w:val="22"/>
          <w:szCs w:val="22"/>
          <w:lang w:val="en-GB"/>
        </w:rPr>
      </w:pPr>
    </w:p>
    <w:p w14:paraId="28727B3B" w14:textId="77777777" w:rsidR="007F1F27" w:rsidRPr="00703706" w:rsidRDefault="007F1F27" w:rsidP="00C0293F">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Topics</w:t>
      </w:r>
      <w:r w:rsidR="003D092F">
        <w:rPr>
          <w:rFonts w:asciiTheme="minorHAnsi" w:hAnsiTheme="minorHAnsi" w:cstheme="minorHAnsi"/>
          <w:b/>
          <w:smallCaps/>
          <w:sz w:val="22"/>
          <w:szCs w:val="22"/>
          <w:lang w:val="en-GB"/>
        </w:rPr>
        <w:t xml:space="preserve"> covered by the module</w:t>
      </w:r>
      <w:r w:rsidRPr="00703706">
        <w:rPr>
          <w:rFonts w:asciiTheme="minorHAnsi" w:hAnsiTheme="minorHAnsi" w:cstheme="minorHAnsi"/>
          <w:b/>
          <w:smallCaps/>
          <w:sz w:val="22"/>
          <w:szCs w:val="22"/>
          <w:lang w:val="en-GB"/>
        </w:rPr>
        <w:t>:</w:t>
      </w:r>
    </w:p>
    <w:p w14:paraId="4AEE41C7" w14:textId="77777777" w:rsidR="007F1F27" w:rsidRPr="00703706" w:rsidRDefault="007F1F27" w:rsidP="00C0293F">
      <w:pPr>
        <w:rPr>
          <w:rFonts w:asciiTheme="minorHAnsi" w:hAnsiTheme="minorHAnsi" w:cstheme="minorHAnsi"/>
          <w:sz w:val="22"/>
          <w:szCs w:val="22"/>
          <w:lang w:val="en-GB"/>
        </w:rPr>
      </w:pPr>
    </w:p>
    <w:p w14:paraId="315E43BD" w14:textId="77777777" w:rsidR="009E5E67" w:rsidRDefault="005B46B8" w:rsidP="00C0293F">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Overall a</w:t>
      </w:r>
      <w:r w:rsidR="004A53AA">
        <w:rPr>
          <w:rFonts w:asciiTheme="minorHAnsi" w:hAnsiTheme="minorHAnsi" w:cstheme="minorHAnsi"/>
          <w:sz w:val="22"/>
          <w:szCs w:val="22"/>
          <w:lang w:val="en-GB"/>
        </w:rPr>
        <w:t>ppr</w:t>
      </w:r>
      <w:r w:rsidR="005276D0">
        <w:rPr>
          <w:rFonts w:asciiTheme="minorHAnsi" w:hAnsiTheme="minorHAnsi" w:cstheme="minorHAnsi"/>
          <w:sz w:val="22"/>
          <w:szCs w:val="22"/>
          <w:lang w:val="en-GB"/>
        </w:rPr>
        <w:t>oach</w:t>
      </w:r>
      <w:r w:rsidR="004A53AA">
        <w:rPr>
          <w:rFonts w:asciiTheme="minorHAnsi" w:hAnsiTheme="minorHAnsi" w:cstheme="minorHAnsi"/>
          <w:sz w:val="22"/>
          <w:szCs w:val="22"/>
          <w:lang w:val="en-GB"/>
        </w:rPr>
        <w:t xml:space="preserve"> </w:t>
      </w:r>
      <w:r>
        <w:rPr>
          <w:rFonts w:asciiTheme="minorHAnsi" w:hAnsiTheme="minorHAnsi" w:cstheme="minorHAnsi"/>
          <w:sz w:val="22"/>
          <w:szCs w:val="22"/>
          <w:lang w:val="en-GB"/>
        </w:rPr>
        <w:t>to raising</w:t>
      </w:r>
      <w:r w:rsidR="0029116A">
        <w:rPr>
          <w:rFonts w:asciiTheme="minorHAnsi" w:hAnsiTheme="minorHAnsi" w:cstheme="minorHAnsi"/>
          <w:sz w:val="22"/>
          <w:szCs w:val="22"/>
          <w:lang w:val="en-GB"/>
        </w:rPr>
        <w:t xml:space="preserve"> awareness and </w:t>
      </w:r>
      <w:r w:rsidR="00F92135">
        <w:rPr>
          <w:rFonts w:asciiTheme="minorHAnsi" w:hAnsiTheme="minorHAnsi" w:cstheme="minorHAnsi"/>
          <w:sz w:val="22"/>
          <w:szCs w:val="22"/>
          <w:lang w:val="en-GB"/>
        </w:rPr>
        <w:t>building</w:t>
      </w:r>
      <w:r>
        <w:rPr>
          <w:rFonts w:asciiTheme="minorHAnsi" w:hAnsiTheme="minorHAnsi" w:cstheme="minorHAnsi"/>
          <w:sz w:val="22"/>
          <w:szCs w:val="22"/>
          <w:lang w:val="en-GB"/>
        </w:rPr>
        <w:t xml:space="preserve"> partnerships</w:t>
      </w:r>
      <w:r w:rsidR="00F92135">
        <w:rPr>
          <w:rFonts w:asciiTheme="minorHAnsi" w:hAnsiTheme="minorHAnsi" w:cstheme="minorHAnsi"/>
          <w:sz w:val="22"/>
          <w:szCs w:val="22"/>
          <w:lang w:val="en-GB"/>
        </w:rPr>
        <w:t>.</w:t>
      </w:r>
    </w:p>
    <w:p w14:paraId="08597857" w14:textId="77777777" w:rsidR="005B46B8" w:rsidRDefault="005B46B8" w:rsidP="00CD2E27">
      <w:pPr>
        <w:pStyle w:val="ListParagraph"/>
        <w:numPr>
          <w:ilvl w:val="0"/>
          <w:numId w:val="1"/>
        </w:numPr>
        <w:spacing w:before="80"/>
        <w:ind w:left="284"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Assessing evi</w:t>
      </w:r>
      <w:r w:rsidR="006156EC">
        <w:rPr>
          <w:rFonts w:asciiTheme="minorHAnsi" w:hAnsiTheme="minorHAnsi" w:cstheme="minorHAnsi"/>
          <w:sz w:val="22"/>
          <w:szCs w:val="22"/>
          <w:lang w:val="en-GB"/>
        </w:rPr>
        <w:t>dence: key tools and approaches</w:t>
      </w:r>
      <w:r w:rsidR="00080C7F">
        <w:rPr>
          <w:rFonts w:asciiTheme="minorHAnsi" w:hAnsiTheme="minorHAnsi" w:cstheme="minorHAnsi"/>
          <w:sz w:val="22"/>
          <w:szCs w:val="22"/>
          <w:lang w:val="en-GB"/>
        </w:rPr>
        <w:t>:</w:t>
      </w:r>
    </w:p>
    <w:p w14:paraId="13D29B79" w14:textId="11A31E24" w:rsidR="00317AD8" w:rsidRDefault="00317AD8" w:rsidP="006156EC">
      <w:pPr>
        <w:numPr>
          <w:ilvl w:val="0"/>
          <w:numId w:val="33"/>
        </w:numPr>
        <w:spacing w:before="60"/>
        <w:ind w:left="568" w:hanging="284"/>
        <w:rPr>
          <w:rFonts w:asciiTheme="minorHAnsi" w:hAnsiTheme="minorHAnsi" w:cstheme="minorHAnsi"/>
          <w:sz w:val="22"/>
          <w:szCs w:val="22"/>
          <w:lang w:val="en-GB"/>
        </w:rPr>
      </w:pPr>
      <w:r>
        <w:rPr>
          <w:rFonts w:asciiTheme="minorHAnsi" w:hAnsiTheme="minorHAnsi" w:cstheme="minorHAnsi"/>
          <w:sz w:val="22"/>
          <w:szCs w:val="22"/>
          <w:lang w:val="en-GB"/>
        </w:rPr>
        <w:t>Integrated ecosystem assessment</w:t>
      </w:r>
    </w:p>
    <w:p w14:paraId="6B6A4A70" w14:textId="77777777" w:rsidR="006156EC" w:rsidRDefault="006156EC" w:rsidP="006156EC">
      <w:pPr>
        <w:numPr>
          <w:ilvl w:val="0"/>
          <w:numId w:val="33"/>
        </w:numPr>
        <w:spacing w:before="60"/>
        <w:ind w:left="568" w:hanging="284"/>
        <w:rPr>
          <w:rFonts w:asciiTheme="minorHAnsi" w:hAnsiTheme="minorHAnsi" w:cstheme="minorHAnsi"/>
          <w:sz w:val="22"/>
          <w:szCs w:val="22"/>
          <w:lang w:val="en-GB"/>
        </w:rPr>
      </w:pPr>
      <w:r>
        <w:rPr>
          <w:rFonts w:asciiTheme="minorHAnsi" w:hAnsiTheme="minorHAnsi" w:cstheme="minorHAnsi"/>
          <w:sz w:val="22"/>
          <w:szCs w:val="22"/>
          <w:lang w:val="en-GB"/>
        </w:rPr>
        <w:t>Vulnerability and adaptation assessment</w:t>
      </w:r>
    </w:p>
    <w:p w14:paraId="67B6AAAA" w14:textId="77777777" w:rsidR="006156EC" w:rsidRDefault="006156EC" w:rsidP="006156EC">
      <w:pPr>
        <w:numPr>
          <w:ilvl w:val="0"/>
          <w:numId w:val="33"/>
        </w:numPr>
        <w:ind w:left="567" w:hanging="283"/>
        <w:rPr>
          <w:rFonts w:asciiTheme="minorHAnsi" w:hAnsiTheme="minorHAnsi" w:cstheme="minorHAnsi"/>
          <w:sz w:val="22"/>
          <w:szCs w:val="22"/>
          <w:lang w:val="en-GB"/>
        </w:rPr>
      </w:pPr>
      <w:r>
        <w:rPr>
          <w:rFonts w:asciiTheme="minorHAnsi" w:hAnsiTheme="minorHAnsi" w:cstheme="minorHAnsi"/>
          <w:sz w:val="22"/>
          <w:szCs w:val="22"/>
          <w:lang w:val="en-GB"/>
        </w:rPr>
        <w:t>Economic analysis</w:t>
      </w:r>
    </w:p>
    <w:p w14:paraId="65BE1EE3" w14:textId="77777777" w:rsidR="006156EC" w:rsidRDefault="006156EC" w:rsidP="006156EC">
      <w:pPr>
        <w:numPr>
          <w:ilvl w:val="0"/>
          <w:numId w:val="33"/>
        </w:numPr>
        <w:ind w:left="567" w:hanging="283"/>
        <w:rPr>
          <w:rFonts w:asciiTheme="minorHAnsi" w:hAnsiTheme="minorHAnsi" w:cstheme="minorHAnsi"/>
          <w:sz w:val="22"/>
          <w:szCs w:val="22"/>
          <w:lang w:val="en-GB"/>
        </w:rPr>
      </w:pPr>
      <w:r>
        <w:rPr>
          <w:rFonts w:asciiTheme="minorHAnsi" w:hAnsiTheme="minorHAnsi" w:cstheme="minorHAnsi"/>
          <w:sz w:val="22"/>
          <w:szCs w:val="22"/>
          <w:lang w:val="en-GB"/>
        </w:rPr>
        <w:t>Demonstration or pilot projects</w:t>
      </w:r>
    </w:p>
    <w:p w14:paraId="49B3D038" w14:textId="77777777" w:rsidR="00820EE1" w:rsidRDefault="004A53AA" w:rsidP="00CD2E27">
      <w:pPr>
        <w:pStyle w:val="ListParagraph"/>
        <w:numPr>
          <w:ilvl w:val="0"/>
          <w:numId w:val="1"/>
        </w:numPr>
        <w:spacing w:before="80"/>
        <w:ind w:left="284"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Communication and advocacy strategy</w:t>
      </w:r>
      <w:r w:rsidR="00820EE1">
        <w:rPr>
          <w:rFonts w:asciiTheme="minorHAnsi" w:hAnsiTheme="minorHAnsi" w:cstheme="minorHAnsi"/>
          <w:sz w:val="22"/>
          <w:szCs w:val="22"/>
          <w:lang w:val="en-GB"/>
        </w:rPr>
        <w:t>.</w:t>
      </w:r>
    </w:p>
    <w:p w14:paraId="1247C173" w14:textId="77777777" w:rsidR="005B46B8" w:rsidRDefault="00EB1C20" w:rsidP="00CD2E27">
      <w:pPr>
        <w:pStyle w:val="ListParagraph"/>
        <w:numPr>
          <w:ilvl w:val="0"/>
          <w:numId w:val="1"/>
        </w:numPr>
        <w:spacing w:before="80"/>
        <w:ind w:left="284"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Mobilisation</w:t>
      </w:r>
      <w:r w:rsidR="0030242E">
        <w:rPr>
          <w:rFonts w:asciiTheme="minorHAnsi" w:hAnsiTheme="minorHAnsi" w:cstheme="minorHAnsi"/>
          <w:sz w:val="22"/>
          <w:szCs w:val="22"/>
          <w:lang w:val="en-GB"/>
        </w:rPr>
        <w:t xml:space="preserve"> of key actors and partnership building</w:t>
      </w:r>
      <w:r w:rsidR="005B46B8">
        <w:rPr>
          <w:rFonts w:asciiTheme="minorHAnsi" w:hAnsiTheme="minorHAnsi" w:cstheme="minorHAnsi"/>
          <w:sz w:val="22"/>
          <w:szCs w:val="22"/>
          <w:lang w:val="en-GB"/>
        </w:rPr>
        <w:t>.</w:t>
      </w:r>
    </w:p>
    <w:p w14:paraId="65D508BB" w14:textId="77777777" w:rsidR="00220F81" w:rsidRPr="00220F81" w:rsidRDefault="00220F81" w:rsidP="00CD2E27">
      <w:pPr>
        <w:pStyle w:val="ListParagraph"/>
        <w:numPr>
          <w:ilvl w:val="0"/>
          <w:numId w:val="1"/>
        </w:numPr>
        <w:spacing w:before="80"/>
        <w:ind w:left="284" w:hanging="284"/>
        <w:contextualSpacing w:val="0"/>
        <w:rPr>
          <w:rFonts w:asciiTheme="minorHAnsi" w:hAnsiTheme="minorHAnsi" w:cstheme="minorHAnsi"/>
          <w:sz w:val="22"/>
          <w:szCs w:val="22"/>
          <w:lang w:val="en-GB"/>
        </w:rPr>
      </w:pPr>
      <w:r w:rsidRPr="00220F81">
        <w:rPr>
          <w:rFonts w:asciiTheme="minorHAnsi" w:hAnsiTheme="minorHAnsi" w:cstheme="minorHAnsi"/>
          <w:sz w:val="22"/>
          <w:szCs w:val="22"/>
          <w:lang w:val="en-GB"/>
        </w:rPr>
        <w:t>Illustration: macroeconomic analysis in support of awareness raising</w:t>
      </w:r>
      <w:r w:rsidR="002B23D7">
        <w:rPr>
          <w:rFonts w:asciiTheme="minorHAnsi" w:hAnsiTheme="minorHAnsi" w:cstheme="minorHAnsi"/>
          <w:sz w:val="22"/>
          <w:szCs w:val="22"/>
          <w:lang w:val="en-GB"/>
        </w:rPr>
        <w:t xml:space="preserve"> and </w:t>
      </w:r>
      <w:r w:rsidR="004817AE">
        <w:rPr>
          <w:rFonts w:asciiTheme="minorHAnsi" w:hAnsiTheme="minorHAnsi" w:cstheme="minorHAnsi"/>
          <w:sz w:val="22"/>
          <w:szCs w:val="22"/>
          <w:lang w:val="en-GB"/>
        </w:rPr>
        <w:t>mainstreaming</w:t>
      </w:r>
      <w:r w:rsidR="00AC46C7">
        <w:rPr>
          <w:rFonts w:asciiTheme="minorHAnsi" w:hAnsiTheme="minorHAnsi" w:cstheme="minorHAnsi"/>
          <w:sz w:val="22"/>
          <w:szCs w:val="22"/>
          <w:lang w:val="en-GB"/>
        </w:rPr>
        <w:t>.</w:t>
      </w:r>
    </w:p>
    <w:p w14:paraId="38BCD15D" w14:textId="77777777" w:rsidR="007F1F27" w:rsidRPr="00703706" w:rsidRDefault="007F1F27" w:rsidP="00C0293F">
      <w:pPr>
        <w:pBdr>
          <w:bottom w:val="single" w:sz="6" w:space="1" w:color="auto"/>
        </w:pBdr>
        <w:rPr>
          <w:rFonts w:asciiTheme="minorHAnsi" w:hAnsiTheme="minorHAnsi" w:cstheme="minorHAnsi"/>
          <w:sz w:val="22"/>
          <w:szCs w:val="22"/>
          <w:lang w:val="en-GB"/>
        </w:rPr>
      </w:pPr>
    </w:p>
    <w:p w14:paraId="3EB8B80C" w14:textId="77777777" w:rsidR="00D02036" w:rsidRPr="00D02036" w:rsidRDefault="00D02036" w:rsidP="00D02036">
      <w:pPr>
        <w:rPr>
          <w:rFonts w:asciiTheme="minorHAnsi" w:hAnsiTheme="minorHAnsi" w:cstheme="minorHAnsi"/>
          <w:sz w:val="22"/>
          <w:szCs w:val="22"/>
          <w:lang w:val="en-GB"/>
        </w:rPr>
      </w:pPr>
    </w:p>
    <w:p w14:paraId="4F798757" w14:textId="77777777" w:rsidR="00D02036" w:rsidRPr="0083270D" w:rsidRDefault="00D02036" w:rsidP="00D02036">
      <w:pPr>
        <w:rPr>
          <w:rFonts w:asciiTheme="minorHAnsi" w:hAnsiTheme="minorHAnsi" w:cstheme="minorHAnsi"/>
          <w:b/>
          <w:smallCaps/>
          <w:sz w:val="22"/>
          <w:szCs w:val="22"/>
          <w:lang w:val="en-GB"/>
        </w:rPr>
      </w:pPr>
      <w:r w:rsidRPr="0083270D">
        <w:rPr>
          <w:rFonts w:asciiTheme="minorHAnsi" w:hAnsiTheme="minorHAnsi" w:cstheme="minorHAnsi"/>
          <w:b/>
          <w:smallCaps/>
          <w:sz w:val="22"/>
          <w:szCs w:val="22"/>
          <w:lang w:val="en-GB"/>
        </w:rPr>
        <w:t>Key tool</w:t>
      </w:r>
      <w:r w:rsidR="0029116A" w:rsidRPr="0083270D">
        <w:rPr>
          <w:rFonts w:asciiTheme="minorHAnsi" w:hAnsiTheme="minorHAnsi" w:cstheme="minorHAnsi"/>
          <w:b/>
          <w:smallCaps/>
          <w:sz w:val="22"/>
          <w:szCs w:val="22"/>
          <w:lang w:val="en-GB"/>
        </w:rPr>
        <w:t>s</w:t>
      </w:r>
      <w:r w:rsidR="00836463">
        <w:rPr>
          <w:rFonts w:asciiTheme="minorHAnsi" w:hAnsiTheme="minorHAnsi" w:cstheme="minorHAnsi"/>
          <w:b/>
          <w:smallCaps/>
          <w:sz w:val="22"/>
          <w:szCs w:val="22"/>
          <w:lang w:val="en-GB"/>
        </w:rPr>
        <w:t xml:space="preserve"> and approaches</w:t>
      </w:r>
      <w:r w:rsidRPr="0083270D">
        <w:rPr>
          <w:rFonts w:asciiTheme="minorHAnsi" w:hAnsiTheme="minorHAnsi" w:cstheme="minorHAnsi"/>
          <w:b/>
          <w:smallCaps/>
          <w:sz w:val="22"/>
          <w:szCs w:val="22"/>
          <w:lang w:val="en-GB"/>
        </w:rPr>
        <w:t>:</w:t>
      </w:r>
    </w:p>
    <w:p w14:paraId="0449EC6D" w14:textId="77777777" w:rsidR="00D02036" w:rsidRPr="00D02036" w:rsidRDefault="00D02036" w:rsidP="00D02036">
      <w:pPr>
        <w:rPr>
          <w:rFonts w:asciiTheme="minorHAnsi" w:hAnsiTheme="minorHAnsi" w:cstheme="minorHAnsi"/>
          <w:sz w:val="22"/>
          <w:szCs w:val="22"/>
          <w:lang w:val="en-GB"/>
        </w:rPr>
      </w:pPr>
    </w:p>
    <w:p w14:paraId="18D2EC45" w14:textId="4EA1C354" w:rsidR="00EB129F" w:rsidRDefault="00EB129F" w:rsidP="00EB129F">
      <w:pPr>
        <w:pStyle w:val="ListParagraph"/>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UNDP-UNEP Poverty-Environment Initiative framework for mainstreaming</w:t>
      </w:r>
      <w:r w:rsidR="00EF5DBB">
        <w:rPr>
          <w:rFonts w:asciiTheme="minorHAnsi" w:hAnsiTheme="minorHAnsi" w:cstheme="minorHAnsi"/>
          <w:sz w:val="22"/>
          <w:szCs w:val="22"/>
          <w:lang w:val="en-GB"/>
        </w:rPr>
        <w:t xml:space="preserve"> (see Module 3)</w:t>
      </w:r>
      <w:r>
        <w:rPr>
          <w:rFonts w:asciiTheme="minorHAnsi" w:hAnsiTheme="minorHAnsi" w:cstheme="minorHAnsi"/>
          <w:sz w:val="22"/>
          <w:szCs w:val="22"/>
          <w:lang w:val="en-GB"/>
        </w:rPr>
        <w:t>.</w:t>
      </w:r>
    </w:p>
    <w:p w14:paraId="63070E9F" w14:textId="77777777" w:rsidR="00EB129F" w:rsidRDefault="00EB129F" w:rsidP="00B46BB9">
      <w:pPr>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Integrated ecosystem assessment</w:t>
      </w:r>
    </w:p>
    <w:p w14:paraId="20C8DD3A" w14:textId="77777777" w:rsidR="00EB129F" w:rsidRDefault="00EB129F" w:rsidP="00B46BB9">
      <w:pPr>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Vulnerability and adaptation assessment</w:t>
      </w:r>
    </w:p>
    <w:p w14:paraId="54DBD063" w14:textId="77777777" w:rsidR="00EB129F" w:rsidRDefault="00EB129F" w:rsidP="00B46BB9">
      <w:pPr>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Economic analysis</w:t>
      </w:r>
    </w:p>
    <w:p w14:paraId="0FD64966" w14:textId="77777777" w:rsidR="00EB129F" w:rsidRDefault="00EB129F" w:rsidP="00B46BB9">
      <w:pPr>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Demonstration or pilot projects</w:t>
      </w:r>
    </w:p>
    <w:p w14:paraId="22FFC094" w14:textId="77777777" w:rsidR="005B46B8" w:rsidRPr="00D02036" w:rsidRDefault="005B46B8" w:rsidP="00D02036">
      <w:pPr>
        <w:numPr>
          <w:ilvl w:val="0"/>
          <w:numId w:val="1"/>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Communication and advocacy strategy.</w:t>
      </w:r>
    </w:p>
    <w:p w14:paraId="488BC355" w14:textId="77777777" w:rsidR="00D02036" w:rsidRPr="00703706" w:rsidRDefault="00D02036" w:rsidP="00D02036">
      <w:pPr>
        <w:pBdr>
          <w:bottom w:val="single" w:sz="6" w:space="1" w:color="auto"/>
        </w:pBdr>
        <w:rPr>
          <w:rFonts w:asciiTheme="minorHAnsi" w:hAnsiTheme="minorHAnsi" w:cstheme="minorHAnsi"/>
          <w:sz w:val="22"/>
          <w:szCs w:val="22"/>
          <w:lang w:val="en-GB"/>
        </w:rPr>
      </w:pPr>
    </w:p>
    <w:p w14:paraId="34D17E5A" w14:textId="77777777" w:rsidR="00D02036" w:rsidRPr="00D02036" w:rsidRDefault="00D02036" w:rsidP="00D02036">
      <w:pPr>
        <w:rPr>
          <w:rFonts w:asciiTheme="minorHAnsi" w:hAnsiTheme="minorHAnsi" w:cstheme="minorHAnsi"/>
          <w:sz w:val="22"/>
          <w:szCs w:val="22"/>
          <w:lang w:val="en-GB"/>
        </w:rPr>
      </w:pPr>
    </w:p>
    <w:p w14:paraId="63E920CE" w14:textId="77777777" w:rsidR="007F1F27" w:rsidRPr="00703706" w:rsidRDefault="007F1F27" w:rsidP="00C0293F">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 xml:space="preserve">Key </w:t>
      </w:r>
      <w:r w:rsidR="003D092F">
        <w:rPr>
          <w:rFonts w:asciiTheme="minorHAnsi" w:hAnsiTheme="minorHAnsi" w:cstheme="minorHAnsi"/>
          <w:b/>
          <w:smallCaps/>
          <w:sz w:val="22"/>
          <w:szCs w:val="22"/>
          <w:lang w:val="en-GB"/>
        </w:rPr>
        <w:t xml:space="preserve">concepts and </w:t>
      </w:r>
      <w:r w:rsidR="00CF63FE" w:rsidRPr="00703706">
        <w:rPr>
          <w:rFonts w:asciiTheme="minorHAnsi" w:hAnsiTheme="minorHAnsi" w:cstheme="minorHAnsi"/>
          <w:b/>
          <w:smallCaps/>
          <w:sz w:val="22"/>
          <w:szCs w:val="22"/>
          <w:lang w:val="en-GB"/>
        </w:rPr>
        <w:t>messages</w:t>
      </w:r>
      <w:r w:rsidRPr="00703706">
        <w:rPr>
          <w:rFonts w:asciiTheme="minorHAnsi" w:hAnsiTheme="minorHAnsi" w:cstheme="minorHAnsi"/>
          <w:b/>
          <w:smallCaps/>
          <w:sz w:val="22"/>
          <w:szCs w:val="22"/>
          <w:lang w:val="en-GB"/>
        </w:rPr>
        <w:t>:</w:t>
      </w:r>
    </w:p>
    <w:p w14:paraId="019C5E13" w14:textId="77777777" w:rsidR="00D252AC" w:rsidRDefault="00D252AC" w:rsidP="00D252AC">
      <w:pPr>
        <w:rPr>
          <w:rFonts w:asciiTheme="minorHAnsi" w:hAnsiTheme="minorHAnsi" w:cstheme="minorHAnsi"/>
          <w:sz w:val="22"/>
          <w:szCs w:val="22"/>
          <w:lang w:val="en-GB"/>
        </w:rPr>
      </w:pPr>
    </w:p>
    <w:p w14:paraId="66D1AD35" w14:textId="77777777" w:rsidR="005276D0" w:rsidRPr="005276D0" w:rsidRDefault="005B46B8" w:rsidP="00D252AC">
      <w:pPr>
        <w:rPr>
          <w:rFonts w:asciiTheme="minorHAnsi" w:hAnsiTheme="minorHAnsi" w:cstheme="minorHAnsi"/>
          <w:i/>
          <w:sz w:val="22"/>
          <w:szCs w:val="22"/>
          <w:lang w:val="en-GB"/>
        </w:rPr>
      </w:pPr>
      <w:r>
        <w:rPr>
          <w:rFonts w:asciiTheme="minorHAnsi" w:hAnsiTheme="minorHAnsi" w:cstheme="minorHAnsi"/>
          <w:i/>
          <w:sz w:val="22"/>
          <w:szCs w:val="22"/>
          <w:lang w:val="en-GB"/>
        </w:rPr>
        <w:t>Overall a</w:t>
      </w:r>
      <w:r w:rsidR="005276D0">
        <w:rPr>
          <w:rFonts w:asciiTheme="minorHAnsi" w:hAnsiTheme="minorHAnsi" w:cstheme="minorHAnsi"/>
          <w:i/>
          <w:sz w:val="22"/>
          <w:szCs w:val="22"/>
          <w:lang w:val="en-GB"/>
        </w:rPr>
        <w:t>pproach</w:t>
      </w:r>
      <w:r w:rsidR="005276D0" w:rsidRPr="005276D0">
        <w:rPr>
          <w:rFonts w:asciiTheme="minorHAnsi" w:hAnsiTheme="minorHAnsi" w:cstheme="minorHAnsi"/>
          <w:i/>
          <w:sz w:val="22"/>
          <w:szCs w:val="22"/>
          <w:lang w:val="en-GB"/>
        </w:rPr>
        <w:t xml:space="preserve"> </w:t>
      </w:r>
      <w:r>
        <w:rPr>
          <w:rFonts w:asciiTheme="minorHAnsi" w:hAnsiTheme="minorHAnsi" w:cstheme="minorHAnsi"/>
          <w:i/>
          <w:sz w:val="22"/>
          <w:szCs w:val="22"/>
          <w:lang w:val="en-GB"/>
        </w:rPr>
        <w:t>to</w:t>
      </w:r>
      <w:r w:rsidR="005276D0" w:rsidRPr="005276D0">
        <w:rPr>
          <w:rFonts w:asciiTheme="minorHAnsi" w:hAnsiTheme="minorHAnsi" w:cstheme="minorHAnsi"/>
          <w:i/>
          <w:sz w:val="22"/>
          <w:szCs w:val="22"/>
          <w:lang w:val="en-GB"/>
        </w:rPr>
        <w:t xml:space="preserve"> raising awareness and building partnerships</w:t>
      </w:r>
    </w:p>
    <w:p w14:paraId="14EEADD6" w14:textId="77777777" w:rsidR="005276D0" w:rsidRPr="00703706" w:rsidRDefault="005276D0" w:rsidP="00D252AC">
      <w:pPr>
        <w:rPr>
          <w:rFonts w:asciiTheme="minorHAnsi" w:hAnsiTheme="minorHAnsi" w:cstheme="minorHAnsi"/>
          <w:sz w:val="22"/>
          <w:szCs w:val="22"/>
          <w:lang w:val="en-GB"/>
        </w:rPr>
      </w:pPr>
    </w:p>
    <w:p w14:paraId="238FB90B" w14:textId="310A3FA0" w:rsidR="00D252AC" w:rsidRPr="002F083A" w:rsidRDefault="00C74260" w:rsidP="00D252AC">
      <w:pPr>
        <w:pStyle w:val="ListParagraph"/>
        <w:numPr>
          <w:ilvl w:val="0"/>
          <w:numId w:val="9"/>
        </w:numPr>
        <w:ind w:left="426" w:hanging="426"/>
        <w:rPr>
          <w:rFonts w:asciiTheme="minorHAnsi" w:hAnsiTheme="minorHAnsi" w:cstheme="minorHAnsi"/>
          <w:sz w:val="22"/>
          <w:szCs w:val="22"/>
          <w:lang w:val="en-GB"/>
        </w:rPr>
      </w:pPr>
      <w:r w:rsidRPr="00C74260">
        <w:rPr>
          <w:rFonts w:asciiTheme="minorHAnsi" w:hAnsiTheme="minorHAnsi" w:cstheme="minorHAnsi"/>
          <w:i/>
          <w:sz w:val="22"/>
          <w:szCs w:val="22"/>
          <w:lang w:val="en-GB"/>
        </w:rPr>
        <w:t>Communication and advocacy</w:t>
      </w:r>
      <w:r w:rsidRPr="00C74260">
        <w:rPr>
          <w:rFonts w:asciiTheme="minorHAnsi" w:hAnsiTheme="minorHAnsi" w:cstheme="minorHAnsi"/>
          <w:sz w:val="22"/>
          <w:szCs w:val="22"/>
          <w:lang w:val="en-GB"/>
        </w:rPr>
        <w:t xml:space="preserve"> </w:t>
      </w:r>
      <w:r w:rsidR="005276D0">
        <w:rPr>
          <w:rFonts w:asciiTheme="minorHAnsi" w:hAnsiTheme="minorHAnsi" w:cstheme="minorHAnsi"/>
          <w:sz w:val="22"/>
          <w:szCs w:val="22"/>
          <w:lang w:val="en-GB"/>
        </w:rPr>
        <w:t xml:space="preserve">and </w:t>
      </w:r>
      <w:r w:rsidR="005276D0">
        <w:rPr>
          <w:rFonts w:asciiTheme="minorHAnsi" w:hAnsiTheme="minorHAnsi" w:cstheme="minorHAnsi"/>
          <w:i/>
          <w:sz w:val="22"/>
          <w:szCs w:val="22"/>
          <w:lang w:val="en-GB"/>
        </w:rPr>
        <w:t xml:space="preserve">partnership </w:t>
      </w:r>
      <w:r w:rsidRPr="00C74260">
        <w:rPr>
          <w:rFonts w:asciiTheme="minorHAnsi" w:hAnsiTheme="minorHAnsi" w:cstheme="minorHAnsi"/>
          <w:i/>
          <w:sz w:val="22"/>
          <w:szCs w:val="22"/>
          <w:lang w:val="en-GB"/>
        </w:rPr>
        <w:t>building</w:t>
      </w:r>
      <w:r w:rsidRPr="00C74260">
        <w:rPr>
          <w:rFonts w:asciiTheme="minorHAnsi" w:hAnsiTheme="minorHAnsi" w:cstheme="minorHAnsi"/>
          <w:sz w:val="22"/>
          <w:szCs w:val="22"/>
          <w:lang w:val="en-GB"/>
        </w:rPr>
        <w:t xml:space="preserve"> are required to build a national consensus on and commitment to </w:t>
      </w:r>
      <w:r w:rsidR="00317AD8">
        <w:rPr>
          <w:rFonts w:asciiTheme="minorHAnsi" w:hAnsiTheme="minorHAnsi" w:cstheme="minorHAnsi"/>
          <w:sz w:val="22"/>
          <w:szCs w:val="22"/>
          <w:lang w:val="en-GB"/>
        </w:rPr>
        <w:t xml:space="preserve">environmental mainstreaming and </w:t>
      </w:r>
      <w:r w:rsidRPr="00C74260">
        <w:rPr>
          <w:rFonts w:asciiTheme="minorHAnsi" w:hAnsiTheme="minorHAnsi" w:cstheme="minorHAnsi"/>
          <w:sz w:val="22"/>
          <w:szCs w:val="22"/>
          <w:lang w:val="en-GB"/>
        </w:rPr>
        <w:t>climate-resilient, low-emission development</w:t>
      </w:r>
      <w:r>
        <w:rPr>
          <w:rFonts w:asciiTheme="minorHAnsi" w:hAnsiTheme="minorHAnsi" w:cstheme="minorHAnsi"/>
          <w:sz w:val="22"/>
          <w:szCs w:val="22"/>
          <w:lang w:val="en-GB"/>
        </w:rPr>
        <w:t xml:space="preserve"> (UNDP-UNEP </w:t>
      </w:r>
      <w:r w:rsidR="00317AD8">
        <w:rPr>
          <w:rFonts w:asciiTheme="minorHAnsi" w:hAnsiTheme="minorHAnsi" w:cstheme="minorHAnsi"/>
          <w:sz w:val="22"/>
          <w:szCs w:val="22"/>
          <w:lang w:val="en-GB"/>
        </w:rPr>
        <w:t xml:space="preserve">2009 and </w:t>
      </w:r>
      <w:r>
        <w:rPr>
          <w:rFonts w:asciiTheme="minorHAnsi" w:hAnsiTheme="minorHAnsi" w:cstheme="minorHAnsi"/>
          <w:sz w:val="22"/>
          <w:szCs w:val="22"/>
          <w:lang w:val="en-GB"/>
        </w:rPr>
        <w:t>201</w:t>
      </w:r>
      <w:r w:rsidR="001505AB">
        <w:rPr>
          <w:rFonts w:asciiTheme="minorHAnsi" w:hAnsiTheme="minorHAnsi" w:cstheme="minorHAnsi"/>
          <w:sz w:val="22"/>
          <w:szCs w:val="22"/>
          <w:lang w:val="en-GB"/>
        </w:rPr>
        <w:t>1</w:t>
      </w:r>
      <w:r>
        <w:rPr>
          <w:rFonts w:asciiTheme="minorHAnsi" w:hAnsiTheme="minorHAnsi" w:cstheme="minorHAnsi"/>
          <w:sz w:val="22"/>
          <w:szCs w:val="22"/>
          <w:lang w:val="en-GB"/>
        </w:rPr>
        <w:t>).</w:t>
      </w:r>
      <w:r w:rsidR="00EE6139">
        <w:rPr>
          <w:rFonts w:asciiTheme="minorHAnsi" w:hAnsiTheme="minorHAnsi" w:cstheme="minorHAnsi"/>
          <w:sz w:val="22"/>
          <w:szCs w:val="22"/>
          <w:lang w:val="en-GB"/>
        </w:rPr>
        <w:t xml:space="preserve">  </w:t>
      </w:r>
    </w:p>
    <w:p w14:paraId="5BBAADB7" w14:textId="77777777" w:rsidR="00CA4BF0" w:rsidRPr="0013748E" w:rsidRDefault="00CA4BF0" w:rsidP="00CA4BF0">
      <w:pPr>
        <w:rPr>
          <w:rFonts w:asciiTheme="minorHAnsi" w:hAnsiTheme="minorHAnsi" w:cstheme="minorHAnsi"/>
          <w:sz w:val="22"/>
          <w:szCs w:val="22"/>
          <w:lang w:val="en-GB"/>
        </w:rPr>
      </w:pPr>
    </w:p>
    <w:p w14:paraId="6AF6F49E" w14:textId="0485729E" w:rsidR="007D7F4D" w:rsidRDefault="007D7F4D" w:rsidP="00CA4BF0">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Preliminary assessments on the environment</w:t>
      </w:r>
      <w:r w:rsidR="00C07348">
        <w:rPr>
          <w:rFonts w:asciiTheme="minorHAnsi" w:hAnsiTheme="minorHAnsi" w:cstheme="minorHAnsi"/>
          <w:sz w:val="22"/>
          <w:szCs w:val="22"/>
          <w:lang w:val="en-GB"/>
        </w:rPr>
        <w:t>—climate change-</w:t>
      </w:r>
      <w:r>
        <w:rPr>
          <w:rFonts w:asciiTheme="minorHAnsi" w:hAnsiTheme="minorHAnsi" w:cstheme="minorHAnsi"/>
          <w:sz w:val="22"/>
          <w:szCs w:val="22"/>
          <w:lang w:val="en-GB"/>
        </w:rPr>
        <w:t>development linkages, as well as on the governmental, institutional and political contexts form a basis on which to build a case for environmental and climate change mainstreaming; one which must then be strengthened via communication and advocacy and partnership building.</w:t>
      </w:r>
    </w:p>
    <w:p w14:paraId="1F134B29" w14:textId="77777777" w:rsidR="007D7F4D" w:rsidRPr="007D7F4D" w:rsidRDefault="007D7F4D" w:rsidP="007D7F4D">
      <w:pPr>
        <w:rPr>
          <w:rFonts w:asciiTheme="minorHAnsi" w:hAnsiTheme="minorHAnsi" w:cstheme="minorHAnsi"/>
          <w:sz w:val="22"/>
          <w:szCs w:val="22"/>
          <w:lang w:val="en-GB"/>
        </w:rPr>
      </w:pPr>
    </w:p>
    <w:p w14:paraId="23A733B4" w14:textId="564B6072" w:rsidR="005276D0" w:rsidRDefault="00EE6139" w:rsidP="00CA4BF0">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A pre-requisite for informing</w:t>
      </w:r>
      <w:r w:rsidR="005276D0">
        <w:rPr>
          <w:rFonts w:asciiTheme="minorHAnsi" w:hAnsiTheme="minorHAnsi" w:cstheme="minorHAnsi"/>
          <w:sz w:val="22"/>
          <w:szCs w:val="22"/>
          <w:lang w:val="en-GB"/>
        </w:rPr>
        <w:t xml:space="preserve"> and implementing</w:t>
      </w:r>
      <w:r w:rsidR="007D7F4D">
        <w:rPr>
          <w:rFonts w:asciiTheme="minorHAnsi" w:hAnsiTheme="minorHAnsi" w:cstheme="minorHAnsi"/>
          <w:sz w:val="22"/>
          <w:szCs w:val="22"/>
          <w:lang w:val="en-GB"/>
        </w:rPr>
        <w:t xml:space="preserve"> a</w:t>
      </w:r>
      <w:r>
        <w:rPr>
          <w:rFonts w:asciiTheme="minorHAnsi" w:hAnsiTheme="minorHAnsi" w:cstheme="minorHAnsi"/>
          <w:sz w:val="22"/>
          <w:szCs w:val="22"/>
          <w:lang w:val="en-GB"/>
        </w:rPr>
        <w:t xml:space="preserve"> communication and advocacy strategy, and engaging/mobilising key actors in view of building partnerships, is </w:t>
      </w:r>
      <w:r w:rsidR="005276D0">
        <w:rPr>
          <w:rFonts w:asciiTheme="minorHAnsi" w:hAnsiTheme="minorHAnsi" w:cstheme="minorHAnsi"/>
          <w:sz w:val="22"/>
          <w:szCs w:val="22"/>
          <w:lang w:val="en-GB"/>
        </w:rPr>
        <w:t>collecting, assessing and communicating</w:t>
      </w:r>
      <w:r>
        <w:rPr>
          <w:rFonts w:asciiTheme="minorHAnsi" w:hAnsiTheme="minorHAnsi" w:cstheme="minorHAnsi"/>
          <w:sz w:val="22"/>
          <w:szCs w:val="22"/>
          <w:lang w:val="en-GB"/>
        </w:rPr>
        <w:t xml:space="preserve"> the </w:t>
      </w:r>
      <w:r w:rsidRPr="005276D0">
        <w:rPr>
          <w:rFonts w:asciiTheme="minorHAnsi" w:hAnsiTheme="minorHAnsi" w:cstheme="minorHAnsi"/>
          <w:i/>
          <w:sz w:val="22"/>
          <w:szCs w:val="22"/>
          <w:lang w:val="en-GB"/>
        </w:rPr>
        <w:t xml:space="preserve">available </w:t>
      </w:r>
      <w:r w:rsidR="00C07348">
        <w:rPr>
          <w:rFonts w:asciiTheme="minorHAnsi" w:hAnsiTheme="minorHAnsi" w:cstheme="minorHAnsi"/>
          <w:i/>
          <w:sz w:val="22"/>
          <w:szCs w:val="22"/>
          <w:lang w:val="en-GB"/>
        </w:rPr>
        <w:t xml:space="preserve">country-specific </w:t>
      </w:r>
      <w:r w:rsidRPr="005276D0">
        <w:rPr>
          <w:rFonts w:asciiTheme="minorHAnsi" w:hAnsiTheme="minorHAnsi" w:cstheme="minorHAnsi"/>
          <w:i/>
          <w:sz w:val="22"/>
          <w:szCs w:val="22"/>
          <w:lang w:val="en-GB"/>
        </w:rPr>
        <w:t>evidence</w:t>
      </w:r>
      <w:r>
        <w:rPr>
          <w:rFonts w:asciiTheme="minorHAnsi" w:hAnsiTheme="minorHAnsi" w:cstheme="minorHAnsi"/>
          <w:sz w:val="22"/>
          <w:szCs w:val="22"/>
          <w:lang w:val="en-GB"/>
        </w:rPr>
        <w:t xml:space="preserve"> on</w:t>
      </w:r>
      <w:r w:rsidR="007D7F4D">
        <w:rPr>
          <w:rFonts w:asciiTheme="minorHAnsi" w:hAnsiTheme="minorHAnsi" w:cstheme="minorHAnsi"/>
          <w:sz w:val="22"/>
          <w:szCs w:val="22"/>
          <w:lang w:val="en-GB"/>
        </w:rPr>
        <w:t xml:space="preserve"> the links between environment and development, on</w:t>
      </w:r>
      <w:r>
        <w:rPr>
          <w:rFonts w:asciiTheme="minorHAnsi" w:hAnsiTheme="minorHAnsi" w:cstheme="minorHAnsi"/>
          <w:sz w:val="22"/>
          <w:szCs w:val="22"/>
          <w:lang w:val="en-GB"/>
        </w:rPr>
        <w:t xml:space="preserve"> climate change vulnerabilities and impacts, and on the relevance, effectiveness, efficiency and overall sustainability of possible responses</w:t>
      </w:r>
      <w:r w:rsidR="005276D0">
        <w:rPr>
          <w:rFonts w:asciiTheme="minorHAnsi" w:hAnsiTheme="minorHAnsi" w:cstheme="minorHAnsi"/>
          <w:sz w:val="22"/>
          <w:szCs w:val="22"/>
          <w:lang w:val="en-GB"/>
        </w:rPr>
        <w:t xml:space="preserve"> (UNDP-UNEP </w:t>
      </w:r>
      <w:r w:rsidR="007D7F4D">
        <w:rPr>
          <w:rFonts w:asciiTheme="minorHAnsi" w:hAnsiTheme="minorHAnsi" w:cstheme="minorHAnsi"/>
          <w:sz w:val="22"/>
          <w:szCs w:val="22"/>
          <w:lang w:val="en-GB"/>
        </w:rPr>
        <w:t xml:space="preserve">2009 and </w:t>
      </w:r>
      <w:r w:rsidR="005276D0">
        <w:rPr>
          <w:rFonts w:asciiTheme="minorHAnsi" w:hAnsiTheme="minorHAnsi" w:cstheme="minorHAnsi"/>
          <w:sz w:val="22"/>
          <w:szCs w:val="22"/>
          <w:lang w:val="en-GB"/>
        </w:rPr>
        <w:t>2011)</w:t>
      </w:r>
      <w:r>
        <w:rPr>
          <w:rFonts w:asciiTheme="minorHAnsi" w:hAnsiTheme="minorHAnsi" w:cstheme="minorHAnsi"/>
          <w:sz w:val="22"/>
          <w:szCs w:val="22"/>
          <w:lang w:val="en-GB"/>
        </w:rPr>
        <w:t xml:space="preserve">. </w:t>
      </w:r>
    </w:p>
    <w:p w14:paraId="60773B48" w14:textId="77777777" w:rsidR="005276D0" w:rsidRPr="005276D0" w:rsidRDefault="005276D0" w:rsidP="005276D0">
      <w:pPr>
        <w:pStyle w:val="ListParagraph"/>
        <w:rPr>
          <w:rFonts w:asciiTheme="minorHAnsi" w:hAnsiTheme="minorHAnsi" w:cstheme="minorHAnsi"/>
          <w:sz w:val="22"/>
          <w:szCs w:val="22"/>
          <w:lang w:val="en-GB"/>
        </w:rPr>
      </w:pPr>
    </w:p>
    <w:p w14:paraId="592A3084" w14:textId="77777777" w:rsidR="00CA4BF0" w:rsidRPr="0013748E" w:rsidRDefault="00EE6139" w:rsidP="00CA4BF0">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The information contained in existing studies and reports should thus be assessed </w:t>
      </w:r>
      <w:r w:rsidR="005276D0">
        <w:rPr>
          <w:rFonts w:asciiTheme="minorHAnsi" w:hAnsiTheme="minorHAnsi" w:cstheme="minorHAnsi"/>
          <w:sz w:val="22"/>
          <w:szCs w:val="22"/>
          <w:lang w:val="en-GB"/>
        </w:rPr>
        <w:t xml:space="preserve">as a first step, and complemented by additional studies as needed. </w:t>
      </w:r>
      <w:r>
        <w:rPr>
          <w:rFonts w:asciiTheme="minorHAnsi" w:hAnsiTheme="minorHAnsi" w:cstheme="minorHAnsi"/>
          <w:sz w:val="22"/>
          <w:szCs w:val="22"/>
          <w:lang w:val="en-GB"/>
        </w:rPr>
        <w:t xml:space="preserve"> </w:t>
      </w:r>
      <w:r w:rsidR="005276D0">
        <w:rPr>
          <w:rFonts w:asciiTheme="minorHAnsi" w:hAnsiTheme="minorHAnsi" w:cstheme="minorHAnsi"/>
          <w:sz w:val="22"/>
          <w:szCs w:val="22"/>
          <w:lang w:val="en-GB"/>
        </w:rPr>
        <w:t>A</w:t>
      </w:r>
      <w:r>
        <w:rPr>
          <w:rFonts w:asciiTheme="minorHAnsi" w:hAnsiTheme="minorHAnsi" w:cstheme="minorHAnsi"/>
          <w:sz w:val="22"/>
          <w:szCs w:val="22"/>
          <w:lang w:val="en-GB"/>
        </w:rPr>
        <w:t xml:space="preserve"> number of tools can be of pa</w:t>
      </w:r>
      <w:r w:rsidR="005276D0">
        <w:rPr>
          <w:rFonts w:asciiTheme="minorHAnsi" w:hAnsiTheme="minorHAnsi" w:cstheme="minorHAnsi"/>
          <w:sz w:val="22"/>
          <w:szCs w:val="22"/>
          <w:lang w:val="en-GB"/>
        </w:rPr>
        <w:t>rticular relevance to this and subsequent</w:t>
      </w:r>
      <w:r>
        <w:rPr>
          <w:rFonts w:asciiTheme="minorHAnsi" w:hAnsiTheme="minorHAnsi" w:cstheme="minorHAnsi"/>
          <w:sz w:val="22"/>
          <w:szCs w:val="22"/>
          <w:lang w:val="en-GB"/>
        </w:rPr>
        <w:t xml:space="preserve"> </w:t>
      </w:r>
      <w:r w:rsidR="005276D0">
        <w:rPr>
          <w:rFonts w:asciiTheme="minorHAnsi" w:hAnsiTheme="minorHAnsi" w:cstheme="minorHAnsi"/>
          <w:sz w:val="22"/>
          <w:szCs w:val="22"/>
          <w:lang w:val="en-GB"/>
        </w:rPr>
        <w:t xml:space="preserve">stages </w:t>
      </w:r>
      <w:r>
        <w:rPr>
          <w:rFonts w:asciiTheme="minorHAnsi" w:hAnsiTheme="minorHAnsi" w:cstheme="minorHAnsi"/>
          <w:sz w:val="22"/>
          <w:szCs w:val="22"/>
          <w:lang w:val="en-GB"/>
        </w:rPr>
        <w:t>of the mainstreaming process</w:t>
      </w:r>
      <w:r w:rsidR="005276D0">
        <w:rPr>
          <w:rFonts w:asciiTheme="minorHAnsi" w:hAnsiTheme="minorHAnsi" w:cstheme="minorHAnsi"/>
          <w:sz w:val="22"/>
          <w:szCs w:val="22"/>
          <w:lang w:val="en-GB"/>
        </w:rPr>
        <w:t xml:space="preserve"> (see Module 6 in particular</w:t>
      </w:r>
      <w:r w:rsidR="007C5454">
        <w:rPr>
          <w:rFonts w:asciiTheme="minorHAnsi" w:hAnsiTheme="minorHAnsi" w:cstheme="minorHAnsi"/>
          <w:sz w:val="22"/>
          <w:szCs w:val="22"/>
          <w:lang w:val="en-GB"/>
        </w:rPr>
        <w:t>)</w:t>
      </w:r>
      <w:r w:rsidR="00CA4BF0">
        <w:rPr>
          <w:rFonts w:asciiTheme="minorHAnsi" w:hAnsiTheme="minorHAnsi" w:cstheme="minorHAnsi"/>
          <w:sz w:val="22"/>
          <w:szCs w:val="22"/>
          <w:lang w:val="en-GB"/>
        </w:rPr>
        <w:t>:</w:t>
      </w:r>
    </w:p>
    <w:p w14:paraId="2F2964A4" w14:textId="0E8ADA8A" w:rsidR="007D7F4D" w:rsidRDefault="003444D2" w:rsidP="00CA4BF0">
      <w:pPr>
        <w:numPr>
          <w:ilvl w:val="1"/>
          <w:numId w:val="3"/>
        </w:numPr>
        <w:spacing w:before="120"/>
        <w:ind w:left="709" w:hanging="284"/>
        <w:contextualSpacing/>
        <w:rPr>
          <w:rFonts w:asciiTheme="minorHAnsi" w:hAnsiTheme="minorHAnsi" w:cstheme="minorHAnsi"/>
          <w:sz w:val="22"/>
          <w:szCs w:val="22"/>
          <w:lang w:val="en-GB"/>
        </w:rPr>
      </w:pPr>
      <w:proofErr w:type="gramStart"/>
      <w:r>
        <w:rPr>
          <w:rFonts w:asciiTheme="minorHAnsi" w:hAnsiTheme="minorHAnsi" w:cstheme="minorHAnsi"/>
          <w:sz w:val="22"/>
          <w:szCs w:val="22"/>
          <w:lang w:val="en-GB"/>
        </w:rPr>
        <w:t>i</w:t>
      </w:r>
      <w:r w:rsidR="007D7F4D">
        <w:rPr>
          <w:rFonts w:asciiTheme="minorHAnsi" w:hAnsiTheme="minorHAnsi" w:cstheme="minorHAnsi"/>
          <w:sz w:val="22"/>
          <w:szCs w:val="22"/>
          <w:lang w:val="en-GB"/>
        </w:rPr>
        <w:t>ntegrated</w:t>
      </w:r>
      <w:proofErr w:type="gramEnd"/>
      <w:r w:rsidR="007D7F4D">
        <w:rPr>
          <w:rFonts w:asciiTheme="minorHAnsi" w:hAnsiTheme="minorHAnsi" w:cstheme="minorHAnsi"/>
          <w:sz w:val="22"/>
          <w:szCs w:val="22"/>
          <w:lang w:val="en-GB"/>
        </w:rPr>
        <w:t xml:space="preserve"> ecosystem assessments;</w:t>
      </w:r>
    </w:p>
    <w:p w14:paraId="42941F5B" w14:textId="77777777" w:rsidR="00CA4BF0" w:rsidRPr="00CA4BF0" w:rsidRDefault="00CA4BF0" w:rsidP="00CA4BF0">
      <w:pPr>
        <w:numPr>
          <w:ilvl w:val="1"/>
          <w:numId w:val="3"/>
        </w:numPr>
        <w:spacing w:before="120"/>
        <w:ind w:left="709" w:hanging="284"/>
        <w:contextualSpacing/>
        <w:rPr>
          <w:rFonts w:asciiTheme="minorHAnsi" w:hAnsiTheme="minorHAnsi" w:cstheme="minorHAnsi"/>
          <w:sz w:val="22"/>
          <w:szCs w:val="22"/>
          <w:lang w:val="en-GB"/>
        </w:rPr>
      </w:pPr>
      <w:proofErr w:type="gramStart"/>
      <w:r w:rsidRPr="00CA4BF0">
        <w:rPr>
          <w:rFonts w:asciiTheme="minorHAnsi" w:hAnsiTheme="minorHAnsi" w:cstheme="minorHAnsi"/>
          <w:sz w:val="22"/>
          <w:szCs w:val="22"/>
          <w:lang w:val="en-GB"/>
        </w:rPr>
        <w:t>vulnerability</w:t>
      </w:r>
      <w:proofErr w:type="gramEnd"/>
      <w:r w:rsidRPr="00CA4BF0">
        <w:rPr>
          <w:rFonts w:asciiTheme="minorHAnsi" w:hAnsiTheme="minorHAnsi" w:cstheme="minorHAnsi"/>
          <w:sz w:val="22"/>
          <w:szCs w:val="22"/>
          <w:lang w:val="en-GB"/>
        </w:rPr>
        <w:t xml:space="preserve"> and adaptation assessments;</w:t>
      </w:r>
    </w:p>
    <w:p w14:paraId="4783B303" w14:textId="77777777" w:rsidR="00CA4BF0" w:rsidRPr="00CA4BF0" w:rsidRDefault="00CA4BF0" w:rsidP="00CA4BF0">
      <w:pPr>
        <w:numPr>
          <w:ilvl w:val="1"/>
          <w:numId w:val="3"/>
        </w:numPr>
        <w:spacing w:before="120"/>
        <w:ind w:left="709" w:hanging="284"/>
        <w:contextualSpacing/>
        <w:rPr>
          <w:rFonts w:asciiTheme="minorHAnsi" w:hAnsiTheme="minorHAnsi" w:cstheme="minorHAnsi"/>
          <w:sz w:val="22"/>
          <w:szCs w:val="22"/>
          <w:lang w:val="en-GB"/>
        </w:rPr>
      </w:pPr>
      <w:proofErr w:type="gramStart"/>
      <w:r w:rsidRPr="00CA4BF0">
        <w:rPr>
          <w:rFonts w:asciiTheme="minorHAnsi" w:hAnsiTheme="minorHAnsi" w:cstheme="minorHAnsi"/>
          <w:sz w:val="22"/>
          <w:szCs w:val="22"/>
          <w:lang w:val="en-GB"/>
        </w:rPr>
        <w:lastRenderedPageBreak/>
        <w:t>economic</w:t>
      </w:r>
      <w:proofErr w:type="gramEnd"/>
      <w:r w:rsidRPr="00CA4BF0">
        <w:rPr>
          <w:rFonts w:asciiTheme="minorHAnsi" w:hAnsiTheme="minorHAnsi" w:cstheme="minorHAnsi"/>
          <w:sz w:val="22"/>
          <w:szCs w:val="22"/>
          <w:lang w:val="en-GB"/>
        </w:rPr>
        <w:t xml:space="preserve"> analysis</w:t>
      </w:r>
      <w:r w:rsidR="001505AB">
        <w:rPr>
          <w:rFonts w:asciiTheme="minorHAnsi" w:hAnsiTheme="minorHAnsi" w:cstheme="minorHAnsi"/>
          <w:sz w:val="22"/>
          <w:szCs w:val="22"/>
          <w:lang w:val="en-GB"/>
        </w:rPr>
        <w:t xml:space="preserve"> (at the macro and </w:t>
      </w:r>
      <w:proofErr w:type="spellStart"/>
      <w:r w:rsidR="001505AB">
        <w:rPr>
          <w:rFonts w:asciiTheme="minorHAnsi" w:hAnsiTheme="minorHAnsi" w:cstheme="minorHAnsi"/>
          <w:sz w:val="22"/>
          <w:szCs w:val="22"/>
          <w:lang w:val="en-GB"/>
        </w:rPr>
        <w:t>meso</w:t>
      </w:r>
      <w:proofErr w:type="spellEnd"/>
      <w:r w:rsidR="001505AB">
        <w:rPr>
          <w:rFonts w:asciiTheme="minorHAnsi" w:hAnsiTheme="minorHAnsi" w:cstheme="minorHAnsi"/>
          <w:sz w:val="22"/>
          <w:szCs w:val="22"/>
          <w:lang w:val="en-GB"/>
        </w:rPr>
        <w:t xml:space="preserve"> levels)</w:t>
      </w:r>
      <w:r w:rsidRPr="00CA4BF0">
        <w:rPr>
          <w:rFonts w:asciiTheme="minorHAnsi" w:hAnsiTheme="minorHAnsi" w:cstheme="minorHAnsi"/>
          <w:sz w:val="22"/>
          <w:szCs w:val="22"/>
          <w:lang w:val="en-GB"/>
        </w:rPr>
        <w:t>;</w:t>
      </w:r>
    </w:p>
    <w:p w14:paraId="22774279" w14:textId="649CD647" w:rsidR="00CA4BF0" w:rsidRPr="00CA4BF0" w:rsidRDefault="007C5454" w:rsidP="00CA4BF0">
      <w:pPr>
        <w:numPr>
          <w:ilvl w:val="1"/>
          <w:numId w:val="3"/>
        </w:numPr>
        <w:spacing w:before="120"/>
        <w:ind w:left="709" w:hanging="284"/>
        <w:contextualSpacing/>
        <w:rPr>
          <w:rFonts w:asciiTheme="minorHAnsi" w:hAnsiTheme="minorHAnsi" w:cstheme="minorHAnsi"/>
          <w:sz w:val="22"/>
          <w:szCs w:val="22"/>
          <w:lang w:val="en-GB"/>
        </w:rPr>
      </w:pPr>
      <w:proofErr w:type="gramStart"/>
      <w:r>
        <w:rPr>
          <w:rFonts w:asciiTheme="minorHAnsi" w:hAnsiTheme="minorHAnsi" w:cstheme="minorHAnsi"/>
          <w:sz w:val="22"/>
          <w:szCs w:val="22"/>
          <w:lang w:val="en-GB"/>
        </w:rPr>
        <w:t>demonstration</w:t>
      </w:r>
      <w:proofErr w:type="gramEnd"/>
      <w:r w:rsidR="00CA4BF0" w:rsidRPr="00CA4BF0">
        <w:rPr>
          <w:rFonts w:asciiTheme="minorHAnsi" w:hAnsiTheme="minorHAnsi" w:cstheme="minorHAnsi"/>
          <w:sz w:val="22"/>
          <w:szCs w:val="22"/>
          <w:lang w:val="en-GB"/>
        </w:rPr>
        <w:t xml:space="preserve"> </w:t>
      </w:r>
      <w:r w:rsidR="003E633E">
        <w:rPr>
          <w:rFonts w:asciiTheme="minorHAnsi" w:hAnsiTheme="minorHAnsi" w:cstheme="minorHAnsi"/>
          <w:sz w:val="22"/>
          <w:szCs w:val="22"/>
          <w:lang w:val="en-GB"/>
        </w:rPr>
        <w:t xml:space="preserve">or pilot </w:t>
      </w:r>
      <w:r w:rsidR="00CA4BF0" w:rsidRPr="00CA4BF0">
        <w:rPr>
          <w:rFonts w:asciiTheme="minorHAnsi" w:hAnsiTheme="minorHAnsi" w:cstheme="minorHAnsi"/>
          <w:sz w:val="22"/>
          <w:szCs w:val="22"/>
          <w:lang w:val="en-GB"/>
        </w:rPr>
        <w:t>projects</w:t>
      </w:r>
      <w:r w:rsidR="006451D0">
        <w:rPr>
          <w:rFonts w:asciiTheme="minorHAnsi" w:hAnsiTheme="minorHAnsi" w:cstheme="minorHAnsi"/>
          <w:sz w:val="22"/>
          <w:szCs w:val="22"/>
          <w:lang w:val="en-GB"/>
        </w:rPr>
        <w:t xml:space="preserve"> (UNDP-UNEP </w:t>
      </w:r>
      <w:r w:rsidR="007D7F4D">
        <w:rPr>
          <w:rFonts w:asciiTheme="minorHAnsi" w:hAnsiTheme="minorHAnsi" w:cstheme="minorHAnsi"/>
          <w:sz w:val="22"/>
          <w:szCs w:val="22"/>
          <w:lang w:val="en-GB"/>
        </w:rPr>
        <w:t xml:space="preserve">2009 and </w:t>
      </w:r>
      <w:r w:rsidR="006451D0">
        <w:rPr>
          <w:rFonts w:asciiTheme="minorHAnsi" w:hAnsiTheme="minorHAnsi" w:cstheme="minorHAnsi"/>
          <w:sz w:val="22"/>
          <w:szCs w:val="22"/>
          <w:lang w:val="en-GB"/>
        </w:rPr>
        <w:t>201</w:t>
      </w:r>
      <w:r w:rsidR="001505AB">
        <w:rPr>
          <w:rFonts w:asciiTheme="minorHAnsi" w:hAnsiTheme="minorHAnsi" w:cstheme="minorHAnsi"/>
          <w:sz w:val="22"/>
          <w:szCs w:val="22"/>
          <w:lang w:val="en-GB"/>
        </w:rPr>
        <w:t>1</w:t>
      </w:r>
      <w:r w:rsidR="006451D0">
        <w:rPr>
          <w:rFonts w:asciiTheme="minorHAnsi" w:hAnsiTheme="minorHAnsi" w:cstheme="minorHAnsi"/>
          <w:sz w:val="22"/>
          <w:szCs w:val="22"/>
          <w:lang w:val="en-GB"/>
        </w:rPr>
        <w:t>)</w:t>
      </w:r>
      <w:r w:rsidR="00CA4BF0" w:rsidRPr="00CA4BF0">
        <w:rPr>
          <w:rFonts w:asciiTheme="minorHAnsi" w:hAnsiTheme="minorHAnsi" w:cstheme="minorHAnsi"/>
          <w:sz w:val="22"/>
          <w:szCs w:val="22"/>
          <w:lang w:val="en-GB"/>
        </w:rPr>
        <w:t>.</w:t>
      </w:r>
    </w:p>
    <w:p w14:paraId="543DE144" w14:textId="77777777" w:rsidR="005276D0" w:rsidRPr="00B31F24" w:rsidRDefault="005276D0" w:rsidP="005276D0">
      <w:pPr>
        <w:rPr>
          <w:rFonts w:asciiTheme="minorHAnsi" w:hAnsiTheme="minorHAnsi" w:cstheme="minorHAnsi"/>
          <w:sz w:val="22"/>
          <w:szCs w:val="22"/>
          <w:lang w:val="en-GB"/>
        </w:rPr>
      </w:pPr>
    </w:p>
    <w:p w14:paraId="64F7C837" w14:textId="77777777" w:rsidR="005276D0" w:rsidRDefault="005276D0" w:rsidP="005276D0">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Raising awareness and building partnerships relies on three ‘pillars’:</w:t>
      </w:r>
    </w:p>
    <w:p w14:paraId="10C8D002" w14:textId="77777777" w:rsidR="005276D0" w:rsidRDefault="005276D0" w:rsidP="005276D0">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assessing</w:t>
      </w:r>
      <w:proofErr w:type="gramEnd"/>
      <w:r>
        <w:rPr>
          <w:rFonts w:asciiTheme="minorHAnsi" w:hAnsiTheme="minorHAnsi" w:cstheme="minorHAnsi"/>
          <w:sz w:val="22"/>
          <w:szCs w:val="22"/>
          <w:lang w:val="en-GB"/>
        </w:rPr>
        <w:t xml:space="preserve"> available evidence, using the findings of relevant studies and demonstration</w:t>
      </w:r>
      <w:r w:rsidR="003E633E">
        <w:rPr>
          <w:rFonts w:asciiTheme="minorHAnsi" w:hAnsiTheme="minorHAnsi" w:cstheme="minorHAnsi"/>
          <w:sz w:val="22"/>
          <w:szCs w:val="22"/>
          <w:lang w:val="en-GB"/>
        </w:rPr>
        <w:t>/pilot</w:t>
      </w:r>
      <w:r>
        <w:rPr>
          <w:rFonts w:asciiTheme="minorHAnsi" w:hAnsiTheme="minorHAnsi" w:cstheme="minorHAnsi"/>
          <w:sz w:val="22"/>
          <w:szCs w:val="22"/>
          <w:lang w:val="en-GB"/>
        </w:rPr>
        <w:t xml:space="preserve"> projects;</w:t>
      </w:r>
    </w:p>
    <w:p w14:paraId="02E09108" w14:textId="77777777" w:rsidR="005276D0" w:rsidRDefault="005276D0" w:rsidP="005276D0">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engaging</w:t>
      </w:r>
      <w:proofErr w:type="gramEnd"/>
      <w:r>
        <w:rPr>
          <w:rFonts w:asciiTheme="minorHAnsi" w:hAnsiTheme="minorHAnsi" w:cstheme="minorHAnsi"/>
          <w:sz w:val="22"/>
          <w:szCs w:val="22"/>
          <w:lang w:val="en-GB"/>
        </w:rPr>
        <w:t xml:space="preserve"> key actors;</w:t>
      </w:r>
    </w:p>
    <w:p w14:paraId="7C288B23" w14:textId="77777777" w:rsidR="005276D0" w:rsidRDefault="005276D0" w:rsidP="005276D0">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and</w:t>
      </w:r>
      <w:proofErr w:type="gramEnd"/>
      <w:r>
        <w:rPr>
          <w:rFonts w:asciiTheme="minorHAnsi" w:hAnsiTheme="minorHAnsi" w:cstheme="minorHAnsi"/>
          <w:sz w:val="22"/>
          <w:szCs w:val="22"/>
          <w:lang w:val="en-GB"/>
        </w:rPr>
        <w:t xml:space="preserve"> d</w:t>
      </w:r>
      <w:r w:rsidRPr="00686DAB">
        <w:rPr>
          <w:rFonts w:asciiTheme="minorHAnsi" w:hAnsiTheme="minorHAnsi" w:cstheme="minorHAnsi"/>
          <w:sz w:val="22"/>
          <w:szCs w:val="22"/>
          <w:lang w:val="en-GB"/>
        </w:rPr>
        <w:t>eveloping and implementing a communication and advocacy strategy in support of mainstreaming</w:t>
      </w:r>
      <w:r>
        <w:rPr>
          <w:rFonts w:asciiTheme="minorHAnsi" w:hAnsiTheme="minorHAnsi" w:cstheme="minorHAnsi"/>
          <w:sz w:val="22"/>
          <w:szCs w:val="22"/>
          <w:lang w:val="en-GB"/>
        </w:rPr>
        <w:t xml:space="preserve"> (World Bank </w:t>
      </w:r>
      <w:proofErr w:type="spellStart"/>
      <w:r>
        <w:rPr>
          <w:rFonts w:asciiTheme="minorHAnsi" w:hAnsiTheme="minorHAnsi" w:cstheme="minorHAnsi"/>
          <w:sz w:val="22"/>
          <w:szCs w:val="22"/>
          <w:lang w:val="en-GB"/>
        </w:rPr>
        <w:t>n.d</w:t>
      </w:r>
      <w:proofErr w:type="spellEnd"/>
      <w:r>
        <w:rPr>
          <w:rFonts w:asciiTheme="minorHAnsi" w:hAnsiTheme="minorHAnsi" w:cstheme="minorHAnsi"/>
          <w:sz w:val="22"/>
          <w:szCs w:val="22"/>
          <w:lang w:val="en-GB"/>
        </w:rPr>
        <w:t xml:space="preserve"> Guidance Note #1, UNDP-UNEP 2009 &amp; 2011).</w:t>
      </w:r>
    </w:p>
    <w:p w14:paraId="3A6EB681" w14:textId="77777777" w:rsidR="009A6F4E" w:rsidRPr="009A6F4E" w:rsidRDefault="009A6F4E" w:rsidP="00C0293F">
      <w:pPr>
        <w:rPr>
          <w:rFonts w:asciiTheme="minorHAnsi" w:hAnsiTheme="minorHAnsi" w:cstheme="minorHAnsi"/>
          <w:sz w:val="22"/>
          <w:szCs w:val="22"/>
          <w:lang w:val="en-GB"/>
        </w:rPr>
      </w:pPr>
    </w:p>
    <w:p w14:paraId="445C35ED" w14:textId="5BBD7EA4" w:rsidR="004E613F" w:rsidRPr="00117461" w:rsidRDefault="005B46B8" w:rsidP="00C0293F">
      <w:pPr>
        <w:rPr>
          <w:rFonts w:asciiTheme="minorHAnsi" w:hAnsiTheme="minorHAnsi" w:cstheme="minorHAnsi"/>
          <w:i/>
          <w:sz w:val="22"/>
          <w:szCs w:val="22"/>
          <w:lang w:val="en-GB"/>
        </w:rPr>
      </w:pPr>
      <w:r>
        <w:rPr>
          <w:rFonts w:asciiTheme="minorHAnsi" w:hAnsiTheme="minorHAnsi" w:cstheme="minorHAnsi"/>
          <w:i/>
          <w:sz w:val="22"/>
          <w:szCs w:val="22"/>
          <w:lang w:val="en-GB"/>
        </w:rPr>
        <w:t xml:space="preserve">Assessing evidence: </w:t>
      </w:r>
      <w:r w:rsidR="00DB65D9">
        <w:rPr>
          <w:rFonts w:asciiTheme="minorHAnsi" w:hAnsiTheme="minorHAnsi" w:cstheme="minorHAnsi"/>
          <w:i/>
          <w:sz w:val="22"/>
          <w:szCs w:val="22"/>
          <w:lang w:val="en-GB"/>
        </w:rPr>
        <w:t xml:space="preserve">integrated ecosystem assessments, and </w:t>
      </w:r>
      <w:r w:rsidR="0030242E">
        <w:rPr>
          <w:rFonts w:asciiTheme="minorHAnsi" w:hAnsiTheme="minorHAnsi" w:cstheme="minorHAnsi"/>
          <w:i/>
          <w:sz w:val="22"/>
          <w:szCs w:val="22"/>
          <w:lang w:val="en-GB"/>
        </w:rPr>
        <w:t>vulnerability and adaptation assessments</w:t>
      </w:r>
    </w:p>
    <w:p w14:paraId="208D8E61" w14:textId="77777777" w:rsidR="006451D0" w:rsidRPr="00703706" w:rsidRDefault="006451D0" w:rsidP="006451D0">
      <w:pPr>
        <w:rPr>
          <w:rFonts w:asciiTheme="minorHAnsi" w:hAnsiTheme="minorHAnsi" w:cstheme="minorHAnsi"/>
          <w:sz w:val="22"/>
          <w:szCs w:val="22"/>
          <w:lang w:val="en-GB"/>
        </w:rPr>
      </w:pPr>
    </w:p>
    <w:p w14:paraId="76BDB520" w14:textId="5451CF17" w:rsidR="007D7F4D" w:rsidRDefault="007D7F4D" w:rsidP="006451D0">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To inform and convince decision makers, the findings of </w:t>
      </w:r>
      <w:r>
        <w:rPr>
          <w:rFonts w:asciiTheme="minorHAnsi" w:hAnsiTheme="minorHAnsi" w:cstheme="minorHAnsi"/>
          <w:i/>
          <w:sz w:val="22"/>
          <w:szCs w:val="22"/>
          <w:lang w:val="en-GB"/>
        </w:rPr>
        <w:t>integrated ecosystem assessments</w:t>
      </w:r>
      <w:r>
        <w:rPr>
          <w:rFonts w:asciiTheme="minorHAnsi" w:hAnsiTheme="minorHAnsi" w:cstheme="minorHAnsi"/>
          <w:sz w:val="22"/>
          <w:szCs w:val="22"/>
          <w:lang w:val="en-GB"/>
        </w:rPr>
        <w:t xml:space="preserve"> can be useful, as they provide scientific information on the consequences of ecosystem change for human </w:t>
      </w:r>
      <w:proofErr w:type="gramStart"/>
      <w:r>
        <w:rPr>
          <w:rFonts w:asciiTheme="minorHAnsi" w:hAnsiTheme="minorHAnsi" w:cstheme="minorHAnsi"/>
          <w:sz w:val="22"/>
          <w:szCs w:val="22"/>
          <w:lang w:val="en-GB"/>
        </w:rPr>
        <w:t>well-being</w:t>
      </w:r>
      <w:proofErr w:type="gramEnd"/>
      <w:r>
        <w:rPr>
          <w:rFonts w:asciiTheme="minorHAnsi" w:hAnsiTheme="minorHAnsi" w:cstheme="minorHAnsi"/>
          <w:sz w:val="22"/>
          <w:szCs w:val="22"/>
          <w:lang w:val="en-GB"/>
        </w:rPr>
        <w:t xml:space="preserve"> in a form relevant for policy-making and implementation. </w:t>
      </w:r>
      <w:r w:rsidR="0059021B">
        <w:rPr>
          <w:rFonts w:asciiTheme="minorHAnsi" w:hAnsiTheme="minorHAnsi" w:cstheme="minorHAnsi"/>
          <w:sz w:val="22"/>
          <w:szCs w:val="22"/>
          <w:lang w:val="en-GB"/>
        </w:rPr>
        <w:t xml:space="preserve">Sometimes economic quantification can be made, which can strengthen the power to influence decision-making. </w:t>
      </w:r>
      <w:r>
        <w:rPr>
          <w:rFonts w:asciiTheme="minorHAnsi" w:hAnsiTheme="minorHAnsi" w:cstheme="minorHAnsi"/>
          <w:sz w:val="22"/>
          <w:szCs w:val="22"/>
          <w:lang w:val="en-GB"/>
        </w:rPr>
        <w:t>They act as a bridge between science and policy. Ecosystem assessments can provide the following:</w:t>
      </w:r>
    </w:p>
    <w:p w14:paraId="4B072AD4" w14:textId="62A9A8B6" w:rsidR="007D7F4D" w:rsidRDefault="007D7F4D" w:rsidP="007D7F4D">
      <w:pPr>
        <w:numPr>
          <w:ilvl w:val="0"/>
          <w:numId w:val="30"/>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Identify </w:t>
      </w:r>
      <w:r w:rsidRPr="007D7F4D">
        <w:rPr>
          <w:rFonts w:asciiTheme="minorHAnsi" w:hAnsiTheme="minorHAnsi" w:cstheme="minorHAnsi"/>
          <w:sz w:val="22"/>
          <w:szCs w:val="22"/>
          <w:lang w:val="en-GB"/>
        </w:rPr>
        <w:t>priorities</w:t>
      </w:r>
      <w:r>
        <w:rPr>
          <w:rFonts w:asciiTheme="minorHAnsi" w:hAnsiTheme="minorHAnsi" w:cstheme="minorHAnsi"/>
          <w:sz w:val="22"/>
          <w:szCs w:val="22"/>
          <w:lang w:val="en-GB"/>
        </w:rPr>
        <w:t xml:space="preserve"> for action and analyse </w:t>
      </w:r>
      <w:r w:rsidRPr="007D7F4D">
        <w:rPr>
          <w:rFonts w:asciiTheme="minorHAnsi" w:hAnsiTheme="minorHAnsi" w:cstheme="minorHAnsi"/>
          <w:sz w:val="22"/>
          <w:szCs w:val="22"/>
          <w:lang w:val="en-GB"/>
        </w:rPr>
        <w:t>trade-offs</w:t>
      </w:r>
      <w:r>
        <w:rPr>
          <w:rFonts w:asciiTheme="minorHAnsi" w:hAnsiTheme="minorHAnsi" w:cstheme="minorHAnsi"/>
          <w:sz w:val="22"/>
          <w:szCs w:val="22"/>
          <w:lang w:val="en-GB"/>
        </w:rPr>
        <w:t>, showing how gains in some services may be achieved at the expense of losses in others;</w:t>
      </w:r>
    </w:p>
    <w:p w14:paraId="6FC7E503" w14:textId="797BB865" w:rsidR="007D7F4D" w:rsidRDefault="007D7F4D" w:rsidP="007D7F4D">
      <w:pPr>
        <w:numPr>
          <w:ilvl w:val="0"/>
          <w:numId w:val="30"/>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Provide foresight concerning the likely </w:t>
      </w:r>
      <w:r w:rsidRPr="00804FBF">
        <w:rPr>
          <w:rFonts w:asciiTheme="minorHAnsi" w:hAnsiTheme="minorHAnsi" w:cstheme="minorHAnsi"/>
          <w:i/>
          <w:sz w:val="22"/>
          <w:szCs w:val="22"/>
          <w:lang w:val="en-GB"/>
        </w:rPr>
        <w:t>consequences of decisions</w:t>
      </w:r>
      <w:r>
        <w:rPr>
          <w:rFonts w:asciiTheme="minorHAnsi" w:hAnsiTheme="minorHAnsi" w:cstheme="minorHAnsi"/>
          <w:sz w:val="22"/>
          <w:szCs w:val="22"/>
          <w:lang w:val="en-GB"/>
        </w:rPr>
        <w:t xml:space="preserve"> affecting ecosystems;</w:t>
      </w:r>
    </w:p>
    <w:p w14:paraId="7C919E88" w14:textId="0C50BE7F" w:rsidR="007D7F4D" w:rsidRDefault="007D7F4D" w:rsidP="007D7F4D">
      <w:pPr>
        <w:numPr>
          <w:ilvl w:val="0"/>
          <w:numId w:val="30"/>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Identify </w:t>
      </w:r>
      <w:r w:rsidRPr="00804FBF">
        <w:rPr>
          <w:rFonts w:asciiTheme="minorHAnsi" w:hAnsiTheme="minorHAnsi" w:cstheme="minorHAnsi"/>
          <w:i/>
          <w:sz w:val="22"/>
          <w:szCs w:val="22"/>
          <w:lang w:val="en-GB"/>
        </w:rPr>
        <w:t>response options</w:t>
      </w:r>
      <w:r>
        <w:rPr>
          <w:rFonts w:asciiTheme="minorHAnsi" w:hAnsiTheme="minorHAnsi" w:cstheme="minorHAnsi"/>
          <w:sz w:val="22"/>
          <w:szCs w:val="22"/>
          <w:lang w:val="en-GB"/>
        </w:rPr>
        <w:t xml:space="preserve"> to achieve human development and sustainability goals;</w:t>
      </w:r>
    </w:p>
    <w:p w14:paraId="1DC792A0" w14:textId="35D9E80A" w:rsidR="007D7F4D" w:rsidRDefault="007D7F4D" w:rsidP="007D7F4D">
      <w:pPr>
        <w:numPr>
          <w:ilvl w:val="0"/>
          <w:numId w:val="30"/>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Provide a </w:t>
      </w:r>
      <w:r w:rsidRPr="00804FBF">
        <w:rPr>
          <w:rFonts w:asciiTheme="minorHAnsi" w:hAnsiTheme="minorHAnsi" w:cstheme="minorHAnsi"/>
          <w:i/>
          <w:sz w:val="22"/>
          <w:szCs w:val="22"/>
          <w:lang w:val="en-GB"/>
        </w:rPr>
        <w:t>framework</w:t>
      </w:r>
      <w:r>
        <w:rPr>
          <w:rFonts w:asciiTheme="minorHAnsi" w:hAnsiTheme="minorHAnsi" w:cstheme="minorHAnsi"/>
          <w:sz w:val="22"/>
          <w:szCs w:val="22"/>
          <w:lang w:val="en-GB"/>
        </w:rPr>
        <w:t xml:space="preserve"> and source of tools for assessment, planning and management;</w:t>
      </w:r>
    </w:p>
    <w:p w14:paraId="6FD53BDB" w14:textId="4F8EC42C" w:rsidR="007D7F4D" w:rsidRPr="007D7F4D" w:rsidRDefault="007D7F4D" w:rsidP="007D7F4D">
      <w:pPr>
        <w:numPr>
          <w:ilvl w:val="0"/>
          <w:numId w:val="30"/>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Act as a </w:t>
      </w:r>
      <w:r w:rsidRPr="00804FBF">
        <w:rPr>
          <w:rFonts w:asciiTheme="minorHAnsi" w:hAnsiTheme="minorHAnsi" w:cstheme="minorHAnsi"/>
          <w:i/>
          <w:sz w:val="22"/>
          <w:szCs w:val="22"/>
          <w:lang w:val="en-GB"/>
        </w:rPr>
        <w:t>benchmark</w:t>
      </w:r>
      <w:r>
        <w:rPr>
          <w:rFonts w:asciiTheme="minorHAnsi" w:hAnsiTheme="minorHAnsi" w:cstheme="minorHAnsi"/>
          <w:sz w:val="22"/>
          <w:szCs w:val="22"/>
          <w:lang w:val="en-GB"/>
        </w:rPr>
        <w:t xml:space="preserve"> for future assessments and guide future research. </w:t>
      </w:r>
      <w:r w:rsidRPr="007D7F4D">
        <w:rPr>
          <w:rFonts w:asciiTheme="minorHAnsi" w:hAnsiTheme="minorHAnsi" w:cstheme="minorHAnsi"/>
          <w:sz w:val="22"/>
          <w:szCs w:val="22"/>
          <w:lang w:val="en-GB"/>
        </w:rPr>
        <w:t>UNDP-UNEP (2009).</w:t>
      </w:r>
    </w:p>
    <w:p w14:paraId="406A595F" w14:textId="77777777" w:rsidR="007D7F4D" w:rsidRDefault="007D7F4D" w:rsidP="007D7F4D">
      <w:pPr>
        <w:pStyle w:val="ListParagraph"/>
        <w:ind w:left="426"/>
        <w:rPr>
          <w:rFonts w:asciiTheme="minorHAnsi" w:hAnsiTheme="minorHAnsi" w:cstheme="minorHAnsi"/>
          <w:sz w:val="22"/>
          <w:szCs w:val="22"/>
          <w:lang w:val="en-GB"/>
        </w:rPr>
      </w:pPr>
    </w:p>
    <w:p w14:paraId="4FA243BC" w14:textId="6DFA30AA" w:rsidR="0059021B" w:rsidRPr="006B6AA8" w:rsidRDefault="0059021B" w:rsidP="0059021B">
      <w:pPr>
        <w:ind w:left="426"/>
        <w:jc w:val="center"/>
        <w:rPr>
          <w:rFonts w:asciiTheme="minorHAnsi" w:hAnsiTheme="minorHAnsi" w:cstheme="minorHAnsi"/>
          <w:b/>
          <w:sz w:val="20"/>
          <w:szCs w:val="20"/>
          <w:lang w:val="en-GB"/>
        </w:rPr>
      </w:pPr>
      <w:r>
        <w:rPr>
          <w:rFonts w:asciiTheme="minorHAnsi" w:hAnsiTheme="minorHAnsi" w:cstheme="minorHAnsi"/>
          <w:b/>
          <w:sz w:val="20"/>
          <w:szCs w:val="20"/>
          <w:lang w:val="en-GB"/>
        </w:rPr>
        <w:t>Figure 5.1</w:t>
      </w:r>
      <w:r w:rsidRPr="006B6AA8">
        <w:rPr>
          <w:rFonts w:asciiTheme="minorHAnsi" w:hAnsiTheme="minorHAnsi" w:cstheme="minorHAnsi"/>
          <w:b/>
          <w:sz w:val="20"/>
          <w:szCs w:val="20"/>
          <w:lang w:val="en-GB"/>
        </w:rPr>
        <w:t xml:space="preserve"> – </w:t>
      </w:r>
      <w:r>
        <w:rPr>
          <w:rFonts w:asciiTheme="minorHAnsi" w:hAnsiTheme="minorHAnsi" w:cstheme="minorHAnsi"/>
          <w:b/>
          <w:sz w:val="20"/>
          <w:szCs w:val="20"/>
          <w:lang w:val="en-GB"/>
        </w:rPr>
        <w:t>Logical flow in an ecosystem assessment (source: Millennium Ecosystem Assessment, 2005)</w:t>
      </w:r>
    </w:p>
    <w:p w14:paraId="627B8945" w14:textId="77777777" w:rsidR="0059021B" w:rsidRDefault="0059021B" w:rsidP="007D7F4D">
      <w:pPr>
        <w:pStyle w:val="ListParagraph"/>
        <w:ind w:left="426"/>
        <w:rPr>
          <w:rFonts w:asciiTheme="minorHAnsi" w:hAnsiTheme="minorHAnsi" w:cstheme="minorHAnsi"/>
          <w:sz w:val="22"/>
          <w:szCs w:val="22"/>
          <w:lang w:val="en-GB"/>
        </w:rPr>
      </w:pPr>
    </w:p>
    <w:p w14:paraId="68F9AA71" w14:textId="4373F8AD" w:rsidR="0059021B" w:rsidRDefault="0059021B" w:rsidP="007D7F4D">
      <w:pPr>
        <w:pStyle w:val="ListParagraph"/>
        <w:ind w:left="426"/>
        <w:rPr>
          <w:rFonts w:asciiTheme="minorHAnsi" w:hAnsiTheme="minorHAnsi" w:cstheme="minorHAnsi"/>
          <w:sz w:val="22"/>
          <w:szCs w:val="22"/>
          <w:lang w:val="en-GB"/>
        </w:rPr>
      </w:pPr>
      <w:r>
        <w:rPr>
          <w:rFonts w:asciiTheme="minorHAnsi" w:hAnsiTheme="minorHAnsi" w:cstheme="minorHAnsi"/>
          <w:noProof/>
          <w:sz w:val="22"/>
          <w:szCs w:val="22"/>
          <w:lang w:val="en-US"/>
        </w:rPr>
        <w:drawing>
          <wp:inline distT="0" distB="0" distL="0" distR="0" wp14:anchorId="5317D94A" wp14:editId="01B39C30">
            <wp:extent cx="5682039" cy="2084812"/>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EA.png"/>
                    <pic:cNvPicPr/>
                  </pic:nvPicPr>
                  <pic:blipFill>
                    <a:blip r:embed="rId14">
                      <a:extLst>
                        <a:ext uri="{28A0092B-C50C-407E-A947-70E740481C1C}">
                          <a14:useLocalDpi xmlns:a14="http://schemas.microsoft.com/office/drawing/2010/main" val="0"/>
                        </a:ext>
                      </a:extLst>
                    </a:blip>
                    <a:stretch>
                      <a:fillRect/>
                    </a:stretch>
                  </pic:blipFill>
                  <pic:spPr>
                    <a:xfrm>
                      <a:off x="0" y="0"/>
                      <a:ext cx="5682039" cy="2084812"/>
                    </a:xfrm>
                    <a:prstGeom prst="rect">
                      <a:avLst/>
                    </a:prstGeom>
                  </pic:spPr>
                </pic:pic>
              </a:graphicData>
            </a:graphic>
          </wp:inline>
        </w:drawing>
      </w:r>
    </w:p>
    <w:p w14:paraId="4D0CB24E" w14:textId="77777777" w:rsidR="0059021B" w:rsidRDefault="0059021B" w:rsidP="007D7F4D">
      <w:pPr>
        <w:pStyle w:val="ListParagraph"/>
        <w:ind w:left="426"/>
        <w:rPr>
          <w:rFonts w:asciiTheme="minorHAnsi" w:hAnsiTheme="minorHAnsi" w:cstheme="minorHAnsi"/>
          <w:sz w:val="22"/>
          <w:szCs w:val="22"/>
          <w:lang w:val="en-GB"/>
        </w:rPr>
      </w:pPr>
    </w:p>
    <w:p w14:paraId="3308ADB1" w14:textId="4CD2E2B3" w:rsidR="007D7F4D" w:rsidRDefault="0059021B" w:rsidP="006451D0">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Key steps in undertaking an ecosystem assessment generally include:</w:t>
      </w:r>
    </w:p>
    <w:p w14:paraId="71D328D8" w14:textId="7D7E7974" w:rsidR="0059021B" w:rsidRDefault="0059021B" w:rsidP="0059021B">
      <w:pPr>
        <w:numPr>
          <w:ilvl w:val="0"/>
          <w:numId w:val="30"/>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Assessment of conditions and trends in ecosystems and their services;</w:t>
      </w:r>
    </w:p>
    <w:p w14:paraId="514FCD29" w14:textId="72FD566D" w:rsidR="0059021B" w:rsidRDefault="0059021B" w:rsidP="0059021B">
      <w:pPr>
        <w:numPr>
          <w:ilvl w:val="0"/>
          <w:numId w:val="30"/>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Development of future scenarios;</w:t>
      </w:r>
    </w:p>
    <w:p w14:paraId="630286E1" w14:textId="4BEBE4CE" w:rsidR="0059021B" w:rsidRDefault="0059021B" w:rsidP="0059021B">
      <w:pPr>
        <w:numPr>
          <w:ilvl w:val="0"/>
          <w:numId w:val="30"/>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Consideration of response options.</w:t>
      </w:r>
    </w:p>
    <w:p w14:paraId="7BE99AFD" w14:textId="77777777" w:rsidR="0059021B" w:rsidRDefault="0059021B" w:rsidP="0059021B">
      <w:pPr>
        <w:spacing w:before="120"/>
        <w:rPr>
          <w:rFonts w:asciiTheme="minorHAnsi" w:hAnsiTheme="minorHAnsi" w:cstheme="minorHAnsi"/>
          <w:sz w:val="22"/>
          <w:szCs w:val="22"/>
          <w:lang w:val="en-GB"/>
        </w:rPr>
      </w:pPr>
    </w:p>
    <w:p w14:paraId="719BEB70" w14:textId="11E92C5B" w:rsidR="006451D0" w:rsidRPr="002F083A" w:rsidRDefault="00E50D55" w:rsidP="006451D0">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With regards to climate change, t</w:t>
      </w:r>
      <w:r w:rsidR="006451D0" w:rsidRPr="006451D0">
        <w:rPr>
          <w:rFonts w:asciiTheme="minorHAnsi" w:hAnsiTheme="minorHAnsi" w:cstheme="minorHAnsi"/>
          <w:sz w:val="22"/>
          <w:szCs w:val="22"/>
          <w:lang w:val="en-GB"/>
        </w:rPr>
        <w:t xml:space="preserve">o </w:t>
      </w:r>
      <w:r w:rsidR="005276D0">
        <w:rPr>
          <w:rFonts w:asciiTheme="minorHAnsi" w:hAnsiTheme="minorHAnsi" w:cstheme="minorHAnsi"/>
          <w:sz w:val="22"/>
          <w:szCs w:val="22"/>
          <w:lang w:val="en-GB"/>
        </w:rPr>
        <w:t>inform and convince decision makers</w:t>
      </w:r>
      <w:r w:rsidR="006451D0" w:rsidRPr="006451D0">
        <w:rPr>
          <w:rFonts w:asciiTheme="minorHAnsi" w:hAnsiTheme="minorHAnsi" w:cstheme="minorHAnsi"/>
          <w:sz w:val="22"/>
          <w:szCs w:val="22"/>
          <w:lang w:val="en-GB"/>
        </w:rPr>
        <w:t>,</w:t>
      </w:r>
      <w:r w:rsidR="005276D0">
        <w:rPr>
          <w:rFonts w:asciiTheme="minorHAnsi" w:hAnsiTheme="minorHAnsi" w:cstheme="minorHAnsi"/>
          <w:sz w:val="22"/>
          <w:szCs w:val="22"/>
          <w:lang w:val="en-GB"/>
        </w:rPr>
        <w:t xml:space="preserve"> the findings of</w:t>
      </w:r>
      <w:r w:rsidR="006451D0" w:rsidRPr="006451D0">
        <w:rPr>
          <w:rFonts w:asciiTheme="minorHAnsi" w:hAnsiTheme="minorHAnsi" w:cstheme="minorHAnsi"/>
          <w:sz w:val="22"/>
          <w:szCs w:val="22"/>
          <w:lang w:val="en-GB"/>
        </w:rPr>
        <w:t xml:space="preserve"> </w:t>
      </w:r>
      <w:r w:rsidR="006451D0" w:rsidRPr="006451D0">
        <w:rPr>
          <w:rFonts w:asciiTheme="minorHAnsi" w:hAnsiTheme="minorHAnsi" w:cstheme="minorHAnsi"/>
          <w:i/>
          <w:sz w:val="22"/>
          <w:szCs w:val="22"/>
          <w:lang w:val="en-GB"/>
        </w:rPr>
        <w:t>vulnerability and adaptation assessments</w:t>
      </w:r>
      <w:r w:rsidR="006451D0" w:rsidRPr="006451D0">
        <w:rPr>
          <w:rFonts w:asciiTheme="minorHAnsi" w:hAnsiTheme="minorHAnsi" w:cstheme="minorHAnsi"/>
          <w:sz w:val="22"/>
          <w:szCs w:val="22"/>
          <w:lang w:val="en-GB"/>
        </w:rPr>
        <w:t xml:space="preserve"> </w:t>
      </w:r>
      <w:r w:rsidR="00240D4F">
        <w:rPr>
          <w:rFonts w:asciiTheme="minorHAnsi" w:hAnsiTheme="minorHAnsi" w:cstheme="minorHAnsi"/>
          <w:sz w:val="22"/>
          <w:szCs w:val="22"/>
          <w:lang w:val="en-GB"/>
        </w:rPr>
        <w:t>(also known as ‘impact, vulnerability and adaptation assessments</w:t>
      </w:r>
      <w:r w:rsidR="00EE674D">
        <w:rPr>
          <w:rFonts w:asciiTheme="minorHAnsi" w:hAnsiTheme="minorHAnsi" w:cstheme="minorHAnsi"/>
          <w:sz w:val="22"/>
          <w:szCs w:val="22"/>
          <w:lang w:val="en-GB"/>
        </w:rPr>
        <w:t>’</w:t>
      </w:r>
      <w:r w:rsidR="00240D4F">
        <w:rPr>
          <w:rFonts w:asciiTheme="minorHAnsi" w:hAnsiTheme="minorHAnsi" w:cstheme="minorHAnsi"/>
          <w:sz w:val="22"/>
          <w:szCs w:val="22"/>
          <w:lang w:val="en-GB"/>
        </w:rPr>
        <w:t>)</w:t>
      </w:r>
      <w:r w:rsidR="005276D0">
        <w:rPr>
          <w:rFonts w:asciiTheme="minorHAnsi" w:hAnsiTheme="minorHAnsi" w:cstheme="minorHAnsi"/>
          <w:sz w:val="22"/>
          <w:szCs w:val="22"/>
          <w:lang w:val="en-GB"/>
        </w:rPr>
        <w:t xml:space="preserve"> can be useful.</w:t>
      </w:r>
      <w:r w:rsidR="00240D4F">
        <w:rPr>
          <w:rFonts w:asciiTheme="minorHAnsi" w:hAnsiTheme="minorHAnsi" w:cstheme="minorHAnsi"/>
          <w:sz w:val="22"/>
          <w:szCs w:val="22"/>
          <w:lang w:val="en-GB"/>
        </w:rPr>
        <w:t xml:space="preserve"> </w:t>
      </w:r>
      <w:r w:rsidR="005276D0">
        <w:rPr>
          <w:rFonts w:asciiTheme="minorHAnsi" w:hAnsiTheme="minorHAnsi" w:cstheme="minorHAnsi"/>
          <w:sz w:val="22"/>
          <w:szCs w:val="22"/>
          <w:lang w:val="en-GB"/>
        </w:rPr>
        <w:t xml:space="preserve">Such assessments </w:t>
      </w:r>
      <w:r w:rsidR="006451D0" w:rsidRPr="006451D0">
        <w:rPr>
          <w:rFonts w:asciiTheme="minorHAnsi" w:hAnsiTheme="minorHAnsi" w:cstheme="minorHAnsi"/>
          <w:sz w:val="22"/>
          <w:szCs w:val="22"/>
          <w:lang w:val="en-GB"/>
        </w:rPr>
        <w:t xml:space="preserve">should </w:t>
      </w:r>
      <w:r w:rsidR="005276D0">
        <w:rPr>
          <w:rFonts w:asciiTheme="minorHAnsi" w:hAnsiTheme="minorHAnsi" w:cstheme="minorHAnsi"/>
          <w:sz w:val="22"/>
          <w:szCs w:val="22"/>
          <w:lang w:val="en-GB"/>
        </w:rPr>
        <w:t>consider</w:t>
      </w:r>
      <w:r w:rsidR="006451D0" w:rsidRPr="006451D0">
        <w:rPr>
          <w:rFonts w:asciiTheme="minorHAnsi" w:hAnsiTheme="minorHAnsi" w:cstheme="minorHAnsi"/>
          <w:sz w:val="22"/>
          <w:szCs w:val="22"/>
          <w:lang w:val="en-GB"/>
        </w:rPr>
        <w:t xml:space="preserve"> both current and future </w:t>
      </w:r>
      <w:r w:rsidR="006451D0" w:rsidRPr="006451D0">
        <w:rPr>
          <w:rFonts w:asciiTheme="minorHAnsi" w:hAnsiTheme="minorHAnsi" w:cstheme="minorHAnsi"/>
          <w:sz w:val="22"/>
          <w:szCs w:val="22"/>
          <w:lang w:val="en-GB"/>
        </w:rPr>
        <w:lastRenderedPageBreak/>
        <w:t>vulnerability t</w:t>
      </w:r>
      <w:r w:rsidR="005276D0">
        <w:rPr>
          <w:rFonts w:asciiTheme="minorHAnsi" w:hAnsiTheme="minorHAnsi" w:cstheme="minorHAnsi"/>
          <w:sz w:val="22"/>
          <w:szCs w:val="22"/>
          <w:lang w:val="en-GB"/>
        </w:rPr>
        <w:t>o the effects of climate change</w:t>
      </w:r>
      <w:r w:rsidR="006451D0" w:rsidRPr="006451D0">
        <w:rPr>
          <w:rFonts w:asciiTheme="minorHAnsi" w:hAnsiTheme="minorHAnsi" w:cstheme="minorHAnsi"/>
          <w:sz w:val="22"/>
          <w:szCs w:val="22"/>
          <w:lang w:val="en-GB"/>
        </w:rPr>
        <w:t xml:space="preserve">. They should typically focus on </w:t>
      </w:r>
      <w:r w:rsidR="00EE674D">
        <w:rPr>
          <w:rFonts w:asciiTheme="minorHAnsi" w:hAnsiTheme="minorHAnsi" w:cstheme="minorHAnsi"/>
          <w:sz w:val="22"/>
          <w:szCs w:val="22"/>
          <w:lang w:val="en-GB"/>
        </w:rPr>
        <w:t>three</w:t>
      </w:r>
      <w:r w:rsidR="006451D0" w:rsidRPr="006451D0">
        <w:rPr>
          <w:rFonts w:asciiTheme="minorHAnsi" w:hAnsiTheme="minorHAnsi" w:cstheme="minorHAnsi"/>
          <w:sz w:val="22"/>
          <w:szCs w:val="22"/>
          <w:lang w:val="en-GB"/>
        </w:rPr>
        <w:t xml:space="preserve"> units of analysis</w:t>
      </w:r>
      <w:r w:rsidR="00EE674D">
        <w:rPr>
          <w:rFonts w:asciiTheme="minorHAnsi" w:hAnsiTheme="minorHAnsi" w:cstheme="minorHAnsi"/>
          <w:sz w:val="22"/>
          <w:szCs w:val="22"/>
          <w:lang w:val="en-GB"/>
        </w:rPr>
        <w:t>, at the appropriate geographical level and time horizon</w:t>
      </w:r>
      <w:r w:rsidR="006451D0" w:rsidRPr="006451D0">
        <w:rPr>
          <w:rFonts w:asciiTheme="minorHAnsi" w:hAnsiTheme="minorHAnsi" w:cstheme="minorHAnsi"/>
          <w:sz w:val="22"/>
          <w:szCs w:val="22"/>
          <w:lang w:val="en-GB"/>
        </w:rPr>
        <w:t>:</w:t>
      </w:r>
    </w:p>
    <w:p w14:paraId="05A41D7B" w14:textId="77777777" w:rsidR="006451D0" w:rsidRPr="006451D0" w:rsidRDefault="006451D0" w:rsidP="006451D0">
      <w:pPr>
        <w:numPr>
          <w:ilvl w:val="0"/>
          <w:numId w:val="30"/>
        </w:numPr>
        <w:spacing w:before="120"/>
        <w:ind w:left="709" w:hanging="284"/>
        <w:rPr>
          <w:rFonts w:asciiTheme="minorHAnsi" w:hAnsiTheme="minorHAnsi" w:cstheme="minorHAnsi"/>
          <w:sz w:val="22"/>
          <w:szCs w:val="22"/>
          <w:lang w:val="en-GB"/>
        </w:rPr>
      </w:pPr>
      <w:proofErr w:type="gramStart"/>
      <w:r w:rsidRPr="006451D0">
        <w:rPr>
          <w:rFonts w:asciiTheme="minorHAnsi" w:hAnsiTheme="minorHAnsi" w:cstheme="minorHAnsi"/>
          <w:sz w:val="22"/>
          <w:szCs w:val="22"/>
          <w:lang w:val="en-GB"/>
        </w:rPr>
        <w:t>places</w:t>
      </w:r>
      <w:proofErr w:type="gramEnd"/>
      <w:r w:rsidRPr="006451D0">
        <w:rPr>
          <w:rFonts w:asciiTheme="minorHAnsi" w:hAnsiTheme="minorHAnsi" w:cstheme="minorHAnsi"/>
          <w:sz w:val="22"/>
          <w:szCs w:val="22"/>
          <w:lang w:val="en-GB"/>
        </w:rPr>
        <w:t>: land, water, ecosystems, ‘natural capital’ and ‘built infrastructure’;</w:t>
      </w:r>
    </w:p>
    <w:p w14:paraId="040B997B" w14:textId="77777777" w:rsidR="006451D0" w:rsidRPr="006451D0" w:rsidRDefault="006451D0" w:rsidP="006451D0">
      <w:pPr>
        <w:numPr>
          <w:ilvl w:val="0"/>
          <w:numId w:val="30"/>
        </w:numPr>
        <w:spacing w:before="120"/>
        <w:ind w:left="709" w:hanging="284"/>
        <w:rPr>
          <w:rFonts w:asciiTheme="minorHAnsi" w:hAnsiTheme="minorHAnsi" w:cstheme="minorHAnsi"/>
          <w:sz w:val="22"/>
          <w:szCs w:val="22"/>
          <w:lang w:val="en-GB"/>
        </w:rPr>
      </w:pPr>
      <w:proofErr w:type="gramStart"/>
      <w:r w:rsidRPr="006451D0">
        <w:rPr>
          <w:rFonts w:asciiTheme="minorHAnsi" w:hAnsiTheme="minorHAnsi" w:cstheme="minorHAnsi"/>
          <w:sz w:val="22"/>
          <w:szCs w:val="22"/>
          <w:lang w:val="en-GB"/>
        </w:rPr>
        <w:t>people</w:t>
      </w:r>
      <w:proofErr w:type="gramEnd"/>
      <w:r w:rsidRPr="006451D0">
        <w:rPr>
          <w:rFonts w:asciiTheme="minorHAnsi" w:hAnsiTheme="minorHAnsi" w:cstheme="minorHAnsi"/>
          <w:sz w:val="22"/>
          <w:szCs w:val="22"/>
          <w:lang w:val="en-GB"/>
        </w:rPr>
        <w:t>: individuals, communities, ‘human capital’, livelihoods;</w:t>
      </w:r>
    </w:p>
    <w:p w14:paraId="4C0BB416" w14:textId="77777777" w:rsidR="006451D0" w:rsidRPr="006451D0" w:rsidRDefault="006451D0" w:rsidP="006451D0">
      <w:pPr>
        <w:numPr>
          <w:ilvl w:val="0"/>
          <w:numId w:val="30"/>
        </w:numPr>
        <w:spacing w:before="120"/>
        <w:ind w:left="709" w:hanging="284"/>
        <w:rPr>
          <w:rFonts w:asciiTheme="minorHAnsi" w:hAnsiTheme="minorHAnsi" w:cstheme="minorHAnsi"/>
          <w:sz w:val="22"/>
          <w:szCs w:val="22"/>
          <w:lang w:val="en-GB"/>
        </w:rPr>
      </w:pPr>
      <w:proofErr w:type="gramStart"/>
      <w:r w:rsidRPr="006451D0">
        <w:rPr>
          <w:rFonts w:asciiTheme="minorHAnsi" w:hAnsiTheme="minorHAnsi" w:cstheme="minorHAnsi"/>
          <w:sz w:val="22"/>
          <w:szCs w:val="22"/>
          <w:lang w:val="en-GB"/>
        </w:rPr>
        <w:t>institutions</w:t>
      </w:r>
      <w:proofErr w:type="gramEnd"/>
      <w:r w:rsidRPr="006451D0">
        <w:rPr>
          <w:rFonts w:asciiTheme="minorHAnsi" w:hAnsiTheme="minorHAnsi" w:cstheme="minorHAnsi"/>
          <w:sz w:val="22"/>
          <w:szCs w:val="22"/>
          <w:lang w:val="en-GB"/>
        </w:rPr>
        <w:t xml:space="preserve">: sectors, organisations, how they relate to each other, ‘social capital’ </w:t>
      </w:r>
      <w:r w:rsidR="001505AB">
        <w:rPr>
          <w:rFonts w:asciiTheme="minorHAnsi" w:hAnsiTheme="minorHAnsi" w:cstheme="minorHAnsi"/>
          <w:sz w:val="22"/>
          <w:szCs w:val="22"/>
          <w:lang w:val="en-GB"/>
        </w:rPr>
        <w:t xml:space="preserve">(Downing &amp; </w:t>
      </w:r>
      <w:proofErr w:type="spellStart"/>
      <w:r w:rsidR="001505AB">
        <w:rPr>
          <w:rFonts w:asciiTheme="minorHAnsi" w:hAnsiTheme="minorHAnsi" w:cstheme="minorHAnsi"/>
          <w:sz w:val="22"/>
          <w:szCs w:val="22"/>
          <w:lang w:val="en-GB"/>
        </w:rPr>
        <w:t>Patwardhan</w:t>
      </w:r>
      <w:proofErr w:type="spellEnd"/>
      <w:r w:rsidR="001505AB">
        <w:rPr>
          <w:rFonts w:asciiTheme="minorHAnsi" w:hAnsiTheme="minorHAnsi" w:cstheme="minorHAnsi"/>
          <w:sz w:val="22"/>
          <w:szCs w:val="22"/>
          <w:lang w:val="en-GB"/>
        </w:rPr>
        <w:t xml:space="preserve"> 2004</w:t>
      </w:r>
      <w:r w:rsidR="00D24A95">
        <w:rPr>
          <w:rFonts w:asciiTheme="minorHAnsi" w:hAnsiTheme="minorHAnsi" w:cstheme="minorHAnsi"/>
          <w:sz w:val="22"/>
          <w:szCs w:val="22"/>
          <w:lang w:val="en-GB"/>
        </w:rPr>
        <w:t>, UNDP-UNEP 2011</w:t>
      </w:r>
      <w:r w:rsidR="00A65371" w:rsidRPr="006451D0">
        <w:rPr>
          <w:rFonts w:asciiTheme="minorHAnsi" w:hAnsiTheme="minorHAnsi" w:cstheme="minorHAnsi"/>
          <w:sz w:val="22"/>
          <w:szCs w:val="22"/>
          <w:lang w:val="en-GB"/>
        </w:rPr>
        <w:t>)</w:t>
      </w:r>
      <w:r w:rsidRPr="006451D0">
        <w:rPr>
          <w:rFonts w:asciiTheme="minorHAnsi" w:hAnsiTheme="minorHAnsi" w:cstheme="minorHAnsi"/>
          <w:sz w:val="22"/>
          <w:szCs w:val="22"/>
          <w:lang w:val="en-GB"/>
        </w:rPr>
        <w:t>.</w:t>
      </w:r>
    </w:p>
    <w:p w14:paraId="780896DE" w14:textId="77777777" w:rsidR="006451D0" w:rsidRPr="00703706" w:rsidRDefault="006451D0" w:rsidP="006451D0">
      <w:pPr>
        <w:rPr>
          <w:rFonts w:asciiTheme="minorHAnsi" w:hAnsiTheme="minorHAnsi" w:cstheme="minorHAnsi"/>
          <w:sz w:val="22"/>
          <w:szCs w:val="22"/>
          <w:lang w:val="en-GB"/>
        </w:rPr>
      </w:pPr>
    </w:p>
    <w:p w14:paraId="7C90AB8B" w14:textId="77777777" w:rsidR="00426A1E" w:rsidRDefault="006451D0" w:rsidP="006451D0">
      <w:pPr>
        <w:pStyle w:val="ListParagraph"/>
        <w:numPr>
          <w:ilvl w:val="0"/>
          <w:numId w:val="9"/>
        </w:numPr>
        <w:ind w:left="426" w:hanging="426"/>
        <w:rPr>
          <w:rFonts w:asciiTheme="minorHAnsi" w:hAnsiTheme="minorHAnsi" w:cstheme="minorHAnsi"/>
          <w:sz w:val="22"/>
          <w:szCs w:val="22"/>
          <w:lang w:val="en-GB"/>
        </w:rPr>
      </w:pPr>
      <w:r w:rsidRPr="00426A1E">
        <w:rPr>
          <w:rFonts w:asciiTheme="minorHAnsi" w:hAnsiTheme="minorHAnsi" w:cstheme="minorHAnsi"/>
          <w:sz w:val="22"/>
          <w:szCs w:val="22"/>
          <w:lang w:val="en-GB"/>
        </w:rPr>
        <w:t xml:space="preserve">Vulnerability and adaptation assessments rely on a mix of </w:t>
      </w:r>
      <w:r w:rsidRPr="00426A1E">
        <w:rPr>
          <w:rFonts w:asciiTheme="minorHAnsi" w:hAnsiTheme="minorHAnsi" w:cstheme="minorHAnsi"/>
          <w:i/>
          <w:sz w:val="22"/>
          <w:szCs w:val="22"/>
          <w:lang w:val="en-GB"/>
        </w:rPr>
        <w:t>climate science</w:t>
      </w:r>
      <w:r w:rsidRPr="00426A1E">
        <w:rPr>
          <w:rFonts w:asciiTheme="minorHAnsi" w:hAnsiTheme="minorHAnsi" w:cstheme="minorHAnsi"/>
          <w:sz w:val="22"/>
          <w:szCs w:val="22"/>
          <w:lang w:val="en-GB"/>
        </w:rPr>
        <w:t xml:space="preserve"> (documentation of current exposure to climate risks, assessment of future changes in exposure) and </w:t>
      </w:r>
      <w:r w:rsidRPr="00426A1E">
        <w:rPr>
          <w:rFonts w:asciiTheme="minorHAnsi" w:hAnsiTheme="minorHAnsi" w:cstheme="minorHAnsi"/>
          <w:i/>
          <w:sz w:val="22"/>
          <w:szCs w:val="22"/>
          <w:lang w:val="en-GB"/>
        </w:rPr>
        <w:t>social science</w:t>
      </w:r>
      <w:r w:rsidRPr="00426A1E">
        <w:rPr>
          <w:rFonts w:asciiTheme="minorHAnsi" w:hAnsiTheme="minorHAnsi" w:cstheme="minorHAnsi"/>
          <w:sz w:val="22"/>
          <w:szCs w:val="22"/>
          <w:lang w:val="en-GB"/>
        </w:rPr>
        <w:t xml:space="preserve"> (assessment of current and future vulnerabilities and adaptive capacity) (IPCC 2007c).</w:t>
      </w:r>
      <w:r w:rsidR="00240D4F" w:rsidRPr="00426A1E">
        <w:rPr>
          <w:rFonts w:asciiTheme="minorHAnsi" w:hAnsiTheme="minorHAnsi" w:cstheme="minorHAnsi"/>
          <w:sz w:val="22"/>
          <w:szCs w:val="22"/>
          <w:lang w:val="en-GB"/>
        </w:rPr>
        <w:t xml:space="preserve"> </w:t>
      </w:r>
      <w:r w:rsidR="00426A1E" w:rsidRPr="00426A1E">
        <w:rPr>
          <w:rFonts w:asciiTheme="minorHAnsi" w:hAnsiTheme="minorHAnsi" w:cstheme="minorHAnsi"/>
          <w:sz w:val="22"/>
          <w:szCs w:val="22"/>
          <w:lang w:val="en-GB"/>
        </w:rPr>
        <w:t>The information required for building the assessments</w:t>
      </w:r>
      <w:r w:rsidR="00240D4F" w:rsidRPr="00426A1E">
        <w:rPr>
          <w:rFonts w:asciiTheme="minorHAnsi" w:hAnsiTheme="minorHAnsi" w:cstheme="minorHAnsi"/>
          <w:sz w:val="22"/>
          <w:szCs w:val="22"/>
          <w:lang w:val="en-GB"/>
        </w:rPr>
        <w:t xml:space="preserve"> can </w:t>
      </w:r>
      <w:r w:rsidR="00426A1E" w:rsidRPr="00426A1E">
        <w:rPr>
          <w:rFonts w:asciiTheme="minorHAnsi" w:hAnsiTheme="minorHAnsi" w:cstheme="minorHAnsi"/>
          <w:sz w:val="22"/>
          <w:szCs w:val="22"/>
          <w:lang w:val="en-GB"/>
        </w:rPr>
        <w:t>be collected using</w:t>
      </w:r>
      <w:r w:rsidR="00240D4F" w:rsidRPr="00426A1E">
        <w:rPr>
          <w:rFonts w:asciiTheme="minorHAnsi" w:hAnsiTheme="minorHAnsi" w:cstheme="minorHAnsi"/>
          <w:sz w:val="22"/>
          <w:szCs w:val="22"/>
          <w:lang w:val="en-GB"/>
        </w:rPr>
        <w:t xml:space="preserve"> of a variety of technique</w:t>
      </w:r>
      <w:r w:rsidR="00426A1E" w:rsidRPr="00426A1E">
        <w:rPr>
          <w:rFonts w:asciiTheme="minorHAnsi" w:hAnsiTheme="minorHAnsi" w:cstheme="minorHAnsi"/>
          <w:sz w:val="22"/>
          <w:szCs w:val="22"/>
          <w:lang w:val="en-GB"/>
        </w:rPr>
        <w:t>s</w:t>
      </w:r>
      <w:r w:rsidR="00240D4F" w:rsidRPr="00426A1E">
        <w:rPr>
          <w:rFonts w:asciiTheme="minorHAnsi" w:hAnsiTheme="minorHAnsi" w:cstheme="minorHAnsi"/>
          <w:sz w:val="22"/>
          <w:szCs w:val="22"/>
          <w:lang w:val="en-GB"/>
        </w:rPr>
        <w:t xml:space="preserve">, including </w:t>
      </w:r>
      <w:r w:rsidR="00426A1E" w:rsidRPr="00426A1E">
        <w:rPr>
          <w:rFonts w:asciiTheme="minorHAnsi" w:hAnsiTheme="minorHAnsi" w:cstheme="minorHAnsi"/>
          <w:sz w:val="22"/>
          <w:szCs w:val="22"/>
          <w:lang w:val="en-GB"/>
        </w:rPr>
        <w:t xml:space="preserve">simulation modelling, expert judgment, impact assessments, scenario analysis, </w:t>
      </w:r>
      <w:r w:rsidR="000F6AFA">
        <w:rPr>
          <w:rFonts w:asciiTheme="minorHAnsi" w:hAnsiTheme="minorHAnsi" w:cstheme="minorHAnsi"/>
          <w:sz w:val="22"/>
          <w:szCs w:val="22"/>
          <w:lang w:val="en-GB"/>
        </w:rPr>
        <w:t xml:space="preserve">workshops, </w:t>
      </w:r>
      <w:r w:rsidR="00426A1E" w:rsidRPr="00426A1E">
        <w:rPr>
          <w:rFonts w:asciiTheme="minorHAnsi" w:hAnsiTheme="minorHAnsi" w:cstheme="minorHAnsi"/>
          <w:sz w:val="22"/>
          <w:szCs w:val="22"/>
          <w:lang w:val="en-GB"/>
        </w:rPr>
        <w:t>focus groups and stakeholder consultations (</w:t>
      </w:r>
      <w:r w:rsidR="00426A1E">
        <w:rPr>
          <w:rFonts w:asciiTheme="minorHAnsi" w:hAnsiTheme="minorHAnsi" w:cstheme="minorHAnsi"/>
          <w:sz w:val="22"/>
          <w:szCs w:val="22"/>
          <w:lang w:val="en-GB"/>
        </w:rPr>
        <w:t xml:space="preserve">Downing &amp; </w:t>
      </w:r>
      <w:proofErr w:type="spellStart"/>
      <w:r w:rsidR="00426A1E">
        <w:rPr>
          <w:rFonts w:asciiTheme="minorHAnsi" w:hAnsiTheme="minorHAnsi" w:cstheme="minorHAnsi"/>
          <w:sz w:val="22"/>
          <w:szCs w:val="22"/>
          <w:lang w:val="en-GB"/>
        </w:rPr>
        <w:t>Patward</w:t>
      </w:r>
      <w:r w:rsidR="00426A1E" w:rsidRPr="00426A1E">
        <w:rPr>
          <w:rFonts w:asciiTheme="minorHAnsi" w:hAnsiTheme="minorHAnsi" w:cstheme="minorHAnsi"/>
          <w:sz w:val="22"/>
          <w:szCs w:val="22"/>
          <w:lang w:val="en-GB"/>
        </w:rPr>
        <w:t>han</w:t>
      </w:r>
      <w:proofErr w:type="spellEnd"/>
      <w:r w:rsidR="00426A1E" w:rsidRPr="00426A1E">
        <w:rPr>
          <w:rFonts w:asciiTheme="minorHAnsi" w:hAnsiTheme="minorHAnsi" w:cstheme="minorHAnsi"/>
          <w:sz w:val="22"/>
          <w:szCs w:val="22"/>
          <w:lang w:val="en-GB"/>
        </w:rPr>
        <w:t xml:space="preserve"> </w:t>
      </w:r>
      <w:r w:rsidR="00426A1E">
        <w:rPr>
          <w:rFonts w:asciiTheme="minorHAnsi" w:hAnsiTheme="minorHAnsi" w:cstheme="minorHAnsi"/>
          <w:sz w:val="22"/>
          <w:szCs w:val="22"/>
          <w:lang w:val="en-GB"/>
        </w:rPr>
        <w:t>2004</w:t>
      </w:r>
      <w:r w:rsidR="000F6AFA">
        <w:rPr>
          <w:rFonts w:asciiTheme="minorHAnsi" w:hAnsiTheme="minorHAnsi" w:cstheme="minorHAnsi"/>
          <w:sz w:val="22"/>
          <w:szCs w:val="22"/>
          <w:lang w:val="en-GB"/>
        </w:rPr>
        <w:t>, World Bank 2010e</w:t>
      </w:r>
      <w:r w:rsidR="00426A1E" w:rsidRPr="00426A1E">
        <w:rPr>
          <w:rFonts w:asciiTheme="minorHAnsi" w:hAnsiTheme="minorHAnsi" w:cstheme="minorHAnsi"/>
          <w:sz w:val="22"/>
          <w:szCs w:val="22"/>
          <w:lang w:val="en-GB"/>
        </w:rPr>
        <w:t>)</w:t>
      </w:r>
      <w:r w:rsidR="00426A1E">
        <w:rPr>
          <w:rFonts w:asciiTheme="minorHAnsi" w:hAnsiTheme="minorHAnsi" w:cstheme="minorHAnsi"/>
          <w:sz w:val="22"/>
          <w:szCs w:val="22"/>
          <w:lang w:val="en-GB"/>
        </w:rPr>
        <w:t>.</w:t>
      </w:r>
    </w:p>
    <w:p w14:paraId="5511FF16" w14:textId="77777777" w:rsidR="007C14AA" w:rsidRPr="007C14AA" w:rsidRDefault="007C14AA" w:rsidP="007C14AA">
      <w:pPr>
        <w:rPr>
          <w:rFonts w:asciiTheme="minorHAnsi" w:hAnsiTheme="minorHAnsi" w:cstheme="minorHAnsi"/>
          <w:sz w:val="22"/>
          <w:szCs w:val="22"/>
          <w:lang w:val="en-GB"/>
        </w:rPr>
      </w:pPr>
    </w:p>
    <w:p w14:paraId="2E73D81E" w14:textId="77777777" w:rsidR="007C14AA" w:rsidRDefault="007C14AA" w:rsidP="006451D0">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A model of Terms of Reference for a vulnerability and adaptation assessment is provided in </w:t>
      </w:r>
      <w:r w:rsidRPr="007C14AA">
        <w:rPr>
          <w:rFonts w:asciiTheme="minorHAnsi" w:hAnsiTheme="minorHAnsi" w:cstheme="minorHAnsi"/>
          <w:b/>
          <w:sz w:val="22"/>
          <w:szCs w:val="22"/>
          <w:lang w:val="en-GB"/>
        </w:rPr>
        <w:t>Annex 5.1</w:t>
      </w:r>
      <w:r>
        <w:rPr>
          <w:rFonts w:asciiTheme="minorHAnsi" w:hAnsiTheme="minorHAnsi" w:cstheme="minorHAnsi"/>
          <w:sz w:val="22"/>
          <w:szCs w:val="22"/>
          <w:lang w:val="en-GB"/>
        </w:rPr>
        <w:t>.</w:t>
      </w:r>
    </w:p>
    <w:p w14:paraId="2D36CAAB" w14:textId="77777777" w:rsidR="00426A1E" w:rsidRPr="00426A1E" w:rsidRDefault="00426A1E" w:rsidP="00426A1E">
      <w:pPr>
        <w:rPr>
          <w:rFonts w:asciiTheme="minorHAnsi" w:hAnsiTheme="minorHAnsi" w:cstheme="minorHAnsi"/>
          <w:sz w:val="22"/>
          <w:szCs w:val="22"/>
          <w:lang w:val="en-GB"/>
        </w:rPr>
      </w:pPr>
    </w:p>
    <w:p w14:paraId="2A09DECF" w14:textId="77777777" w:rsidR="009B04B7" w:rsidRPr="00426A1E" w:rsidRDefault="009B04B7" w:rsidP="006451D0">
      <w:pPr>
        <w:pStyle w:val="ListParagraph"/>
        <w:numPr>
          <w:ilvl w:val="0"/>
          <w:numId w:val="9"/>
        </w:numPr>
        <w:ind w:left="426" w:hanging="426"/>
        <w:rPr>
          <w:rFonts w:asciiTheme="minorHAnsi" w:hAnsiTheme="minorHAnsi" w:cstheme="minorHAnsi"/>
          <w:sz w:val="22"/>
          <w:szCs w:val="22"/>
          <w:lang w:val="en-GB"/>
        </w:rPr>
      </w:pPr>
      <w:r w:rsidRPr="00426A1E">
        <w:rPr>
          <w:rFonts w:asciiTheme="minorHAnsi" w:hAnsiTheme="minorHAnsi" w:cstheme="minorHAnsi"/>
          <w:i/>
          <w:sz w:val="22"/>
          <w:szCs w:val="22"/>
          <w:lang w:val="en-GB"/>
        </w:rPr>
        <w:t>Geographical Information Systems</w:t>
      </w:r>
      <w:r w:rsidRPr="00426A1E">
        <w:rPr>
          <w:rFonts w:asciiTheme="minorHAnsi" w:hAnsiTheme="minorHAnsi" w:cstheme="minorHAnsi"/>
          <w:sz w:val="22"/>
          <w:szCs w:val="22"/>
          <w:lang w:val="en-GB"/>
        </w:rPr>
        <w:t xml:space="preserve"> (GIS</w:t>
      </w:r>
      <w:r w:rsidR="005276D0">
        <w:rPr>
          <w:rFonts w:asciiTheme="minorHAnsi" w:hAnsiTheme="minorHAnsi" w:cstheme="minorHAnsi"/>
          <w:sz w:val="22"/>
          <w:szCs w:val="22"/>
          <w:lang w:val="en-GB"/>
        </w:rPr>
        <w:t>) tools</w:t>
      </w:r>
      <w:r w:rsidRPr="00426A1E">
        <w:rPr>
          <w:rFonts w:asciiTheme="minorHAnsi" w:hAnsiTheme="minorHAnsi" w:cstheme="minorHAnsi"/>
          <w:sz w:val="22"/>
          <w:szCs w:val="22"/>
          <w:lang w:val="en-GB"/>
        </w:rPr>
        <w:t xml:space="preserve"> support vulnerability assessment</w:t>
      </w:r>
      <w:r w:rsidR="005276D0">
        <w:rPr>
          <w:rFonts w:asciiTheme="minorHAnsi" w:hAnsiTheme="minorHAnsi" w:cstheme="minorHAnsi"/>
          <w:sz w:val="22"/>
          <w:szCs w:val="22"/>
          <w:lang w:val="en-GB"/>
        </w:rPr>
        <w:t>s</w:t>
      </w:r>
      <w:r w:rsidRPr="00426A1E">
        <w:rPr>
          <w:rFonts w:asciiTheme="minorHAnsi" w:hAnsiTheme="minorHAnsi" w:cstheme="minorHAnsi"/>
          <w:sz w:val="22"/>
          <w:szCs w:val="22"/>
          <w:lang w:val="en-GB"/>
        </w:rPr>
        <w:t xml:space="preserve"> by </w:t>
      </w:r>
      <w:r w:rsidR="00426A1E">
        <w:rPr>
          <w:rFonts w:asciiTheme="minorHAnsi" w:hAnsiTheme="minorHAnsi" w:cstheme="minorHAnsi"/>
          <w:sz w:val="22"/>
          <w:szCs w:val="22"/>
          <w:lang w:val="en-GB"/>
        </w:rPr>
        <w:t xml:space="preserve">allowing the </w:t>
      </w:r>
      <w:r w:rsidRPr="00426A1E">
        <w:rPr>
          <w:rFonts w:asciiTheme="minorHAnsi" w:hAnsiTheme="minorHAnsi" w:cstheme="minorHAnsi"/>
          <w:sz w:val="22"/>
          <w:szCs w:val="22"/>
          <w:lang w:val="en-GB"/>
        </w:rPr>
        <w:t xml:space="preserve">mapping </w:t>
      </w:r>
      <w:r w:rsidR="00426A1E">
        <w:rPr>
          <w:rFonts w:asciiTheme="minorHAnsi" w:hAnsiTheme="minorHAnsi" w:cstheme="minorHAnsi"/>
          <w:sz w:val="22"/>
          <w:szCs w:val="22"/>
          <w:lang w:val="en-GB"/>
        </w:rPr>
        <w:t xml:space="preserve">of </w:t>
      </w:r>
      <w:r w:rsidRPr="00426A1E">
        <w:rPr>
          <w:rFonts w:asciiTheme="minorHAnsi" w:hAnsiTheme="minorHAnsi" w:cstheme="minorHAnsi"/>
          <w:sz w:val="22"/>
          <w:szCs w:val="22"/>
          <w:lang w:val="en-GB"/>
        </w:rPr>
        <w:t>vulnerability factors</w:t>
      </w:r>
      <w:r w:rsidR="002B7DCF">
        <w:rPr>
          <w:rFonts w:asciiTheme="minorHAnsi" w:hAnsiTheme="minorHAnsi" w:cstheme="minorHAnsi"/>
          <w:sz w:val="22"/>
          <w:szCs w:val="22"/>
          <w:lang w:val="en-GB"/>
        </w:rPr>
        <w:t xml:space="preserve"> (Economics of Climate Adaptation Working Group 2009, UNDP-UNEP 201</w:t>
      </w:r>
      <w:r w:rsidR="001505AB">
        <w:rPr>
          <w:rFonts w:asciiTheme="minorHAnsi" w:hAnsiTheme="minorHAnsi" w:cstheme="minorHAnsi"/>
          <w:sz w:val="22"/>
          <w:szCs w:val="22"/>
          <w:lang w:val="en-GB"/>
        </w:rPr>
        <w:t>1</w:t>
      </w:r>
      <w:r w:rsidR="002B7DCF">
        <w:rPr>
          <w:rFonts w:asciiTheme="minorHAnsi" w:hAnsiTheme="minorHAnsi" w:cstheme="minorHAnsi"/>
          <w:sz w:val="22"/>
          <w:szCs w:val="22"/>
          <w:lang w:val="en-GB"/>
        </w:rPr>
        <w:t>)</w:t>
      </w:r>
      <w:r w:rsidRPr="00426A1E">
        <w:rPr>
          <w:rFonts w:asciiTheme="minorHAnsi" w:hAnsiTheme="minorHAnsi" w:cstheme="minorHAnsi"/>
          <w:sz w:val="22"/>
          <w:szCs w:val="22"/>
          <w:lang w:val="en-GB"/>
        </w:rPr>
        <w:t xml:space="preserve">. Combining several vulnerability factors on a map helps visualise their location and assess possible synergies between </w:t>
      </w:r>
      <w:r w:rsidR="005276D0">
        <w:rPr>
          <w:rFonts w:asciiTheme="minorHAnsi" w:hAnsiTheme="minorHAnsi" w:cstheme="minorHAnsi"/>
          <w:sz w:val="22"/>
          <w:szCs w:val="22"/>
          <w:lang w:val="en-GB"/>
        </w:rPr>
        <w:t xml:space="preserve">them </w:t>
      </w:r>
      <w:r w:rsidRPr="00426A1E">
        <w:rPr>
          <w:rFonts w:asciiTheme="minorHAnsi" w:hAnsiTheme="minorHAnsi" w:cstheme="minorHAnsi"/>
          <w:sz w:val="22"/>
          <w:szCs w:val="22"/>
          <w:lang w:val="en-GB"/>
        </w:rPr>
        <w:t>in specific locations</w:t>
      </w:r>
      <w:r w:rsidR="007C5454">
        <w:rPr>
          <w:rFonts w:asciiTheme="minorHAnsi" w:hAnsiTheme="minorHAnsi" w:cstheme="minorHAnsi"/>
          <w:sz w:val="22"/>
          <w:szCs w:val="22"/>
          <w:lang w:val="en-GB"/>
        </w:rPr>
        <w:t>;</w:t>
      </w:r>
      <w:r w:rsidRPr="00426A1E">
        <w:rPr>
          <w:rFonts w:asciiTheme="minorHAnsi" w:hAnsiTheme="minorHAnsi" w:cstheme="minorHAnsi"/>
          <w:sz w:val="22"/>
          <w:szCs w:val="22"/>
          <w:lang w:val="en-GB"/>
        </w:rPr>
        <w:t xml:space="preserve"> </w:t>
      </w:r>
      <w:r w:rsidR="007C5454">
        <w:rPr>
          <w:rFonts w:asciiTheme="minorHAnsi" w:hAnsiTheme="minorHAnsi" w:cstheme="minorHAnsi"/>
          <w:sz w:val="22"/>
          <w:szCs w:val="22"/>
          <w:lang w:val="en-GB"/>
        </w:rPr>
        <w:t xml:space="preserve">this </w:t>
      </w:r>
      <w:r w:rsidRPr="00426A1E">
        <w:rPr>
          <w:rFonts w:asciiTheme="minorHAnsi" w:hAnsiTheme="minorHAnsi" w:cstheme="minorHAnsi"/>
          <w:sz w:val="22"/>
          <w:szCs w:val="22"/>
          <w:lang w:val="en-GB"/>
        </w:rPr>
        <w:t>support</w:t>
      </w:r>
      <w:r w:rsidR="007C5454">
        <w:rPr>
          <w:rFonts w:asciiTheme="minorHAnsi" w:hAnsiTheme="minorHAnsi" w:cstheme="minorHAnsi"/>
          <w:sz w:val="22"/>
          <w:szCs w:val="22"/>
          <w:lang w:val="en-GB"/>
        </w:rPr>
        <w:t>s</w:t>
      </w:r>
      <w:r w:rsidRPr="00426A1E">
        <w:rPr>
          <w:rFonts w:asciiTheme="minorHAnsi" w:hAnsiTheme="minorHAnsi" w:cstheme="minorHAnsi"/>
          <w:sz w:val="22"/>
          <w:szCs w:val="22"/>
          <w:lang w:val="en-GB"/>
        </w:rPr>
        <w:t xml:space="preserve"> the identification of ‘high-risk’ areas and the development and prioritisation of </w:t>
      </w:r>
      <w:r w:rsidR="005276D0">
        <w:rPr>
          <w:rFonts w:asciiTheme="minorHAnsi" w:hAnsiTheme="minorHAnsi" w:cstheme="minorHAnsi"/>
          <w:sz w:val="22"/>
          <w:szCs w:val="22"/>
          <w:lang w:val="en-GB"/>
        </w:rPr>
        <w:t xml:space="preserve">adaptation </w:t>
      </w:r>
      <w:r w:rsidRPr="00426A1E">
        <w:rPr>
          <w:rFonts w:asciiTheme="minorHAnsi" w:hAnsiTheme="minorHAnsi" w:cstheme="minorHAnsi"/>
          <w:sz w:val="22"/>
          <w:szCs w:val="22"/>
          <w:lang w:val="en-GB"/>
        </w:rPr>
        <w:t>measures.</w:t>
      </w:r>
      <w:r w:rsidR="006B6AA8">
        <w:rPr>
          <w:rFonts w:asciiTheme="minorHAnsi" w:hAnsiTheme="minorHAnsi" w:cstheme="minorHAnsi"/>
          <w:sz w:val="22"/>
          <w:szCs w:val="22"/>
          <w:lang w:val="en-GB"/>
        </w:rPr>
        <w:t xml:space="preserve"> </w:t>
      </w:r>
      <w:r w:rsidR="006B6AA8" w:rsidRPr="006B6AA8">
        <w:rPr>
          <w:rFonts w:asciiTheme="minorHAnsi" w:hAnsiTheme="minorHAnsi" w:cstheme="minorHAnsi"/>
          <w:b/>
          <w:sz w:val="22"/>
          <w:szCs w:val="22"/>
          <w:lang w:val="en-GB"/>
        </w:rPr>
        <w:t>Figure 5.1</w:t>
      </w:r>
      <w:r w:rsidR="006B6AA8">
        <w:rPr>
          <w:rFonts w:asciiTheme="minorHAnsi" w:hAnsiTheme="minorHAnsi" w:cstheme="minorHAnsi"/>
          <w:sz w:val="22"/>
          <w:szCs w:val="22"/>
          <w:lang w:val="en-GB"/>
        </w:rPr>
        <w:t xml:space="preserve"> provides an illustration of the use of GIS to map assets vulnerable to sea level rise and coastal flooding in the capital of Samoa.</w:t>
      </w:r>
    </w:p>
    <w:p w14:paraId="57B57920" w14:textId="77777777" w:rsidR="006451D0" w:rsidRDefault="006451D0" w:rsidP="00201C48">
      <w:pPr>
        <w:rPr>
          <w:rFonts w:asciiTheme="minorHAnsi" w:hAnsiTheme="minorHAnsi" w:cstheme="minorHAnsi"/>
          <w:sz w:val="16"/>
          <w:szCs w:val="16"/>
          <w:lang w:val="en-GB"/>
        </w:rPr>
      </w:pPr>
    </w:p>
    <w:p w14:paraId="67F496DE" w14:textId="77777777" w:rsidR="007C14AA" w:rsidRDefault="007C14AA" w:rsidP="007C14AA">
      <w:pPr>
        <w:rPr>
          <w:rFonts w:asciiTheme="minorHAnsi" w:hAnsiTheme="minorHAnsi" w:cstheme="minorHAnsi"/>
          <w:i/>
          <w:sz w:val="22"/>
          <w:szCs w:val="22"/>
          <w:lang w:val="en-GB"/>
        </w:rPr>
      </w:pPr>
      <w:r>
        <w:rPr>
          <w:rFonts w:asciiTheme="minorHAnsi" w:hAnsiTheme="minorHAnsi" w:cstheme="minorHAnsi"/>
          <w:i/>
          <w:sz w:val="22"/>
          <w:szCs w:val="22"/>
          <w:lang w:val="en-GB"/>
        </w:rPr>
        <w:t xml:space="preserve">Assessing evidence: macro and </w:t>
      </w:r>
      <w:proofErr w:type="spellStart"/>
      <w:r>
        <w:rPr>
          <w:rFonts w:asciiTheme="minorHAnsi" w:hAnsiTheme="minorHAnsi" w:cstheme="minorHAnsi"/>
          <w:i/>
          <w:sz w:val="22"/>
          <w:szCs w:val="22"/>
          <w:lang w:val="en-GB"/>
        </w:rPr>
        <w:t>meso</w:t>
      </w:r>
      <w:proofErr w:type="spellEnd"/>
      <w:r>
        <w:rPr>
          <w:rFonts w:asciiTheme="minorHAnsi" w:hAnsiTheme="minorHAnsi" w:cstheme="minorHAnsi"/>
          <w:i/>
          <w:sz w:val="22"/>
          <w:szCs w:val="22"/>
          <w:lang w:val="en-GB"/>
        </w:rPr>
        <w:t xml:space="preserve"> economic analysis</w:t>
      </w:r>
    </w:p>
    <w:p w14:paraId="2D4C9F1D" w14:textId="77777777" w:rsidR="007C14AA" w:rsidRPr="0030242E" w:rsidRDefault="007C14AA" w:rsidP="007C14AA">
      <w:pPr>
        <w:rPr>
          <w:rFonts w:asciiTheme="minorHAnsi" w:hAnsiTheme="minorHAnsi" w:cstheme="minorHAnsi"/>
          <w:sz w:val="22"/>
          <w:szCs w:val="22"/>
          <w:lang w:val="en-GB"/>
        </w:rPr>
      </w:pPr>
    </w:p>
    <w:p w14:paraId="6F80D48E" w14:textId="77777777" w:rsidR="007C14AA" w:rsidRPr="002F083A" w:rsidRDefault="007C14AA" w:rsidP="007C14AA">
      <w:pPr>
        <w:pStyle w:val="ListParagraph"/>
        <w:numPr>
          <w:ilvl w:val="0"/>
          <w:numId w:val="9"/>
        </w:numPr>
        <w:ind w:left="426" w:hanging="426"/>
        <w:rPr>
          <w:rFonts w:asciiTheme="minorHAnsi" w:hAnsiTheme="minorHAnsi" w:cstheme="minorHAnsi"/>
          <w:sz w:val="22"/>
          <w:szCs w:val="22"/>
          <w:lang w:val="en-GB"/>
        </w:rPr>
      </w:pPr>
      <w:r w:rsidRPr="00D51B46">
        <w:rPr>
          <w:rFonts w:asciiTheme="minorHAnsi" w:hAnsiTheme="minorHAnsi" w:cstheme="minorHAnsi"/>
          <w:i/>
          <w:sz w:val="22"/>
          <w:szCs w:val="22"/>
          <w:lang w:val="en-GB"/>
        </w:rPr>
        <w:t>Economic analysis</w:t>
      </w:r>
      <w:r w:rsidRPr="00D51B46">
        <w:rPr>
          <w:rFonts w:asciiTheme="minorHAnsi" w:hAnsiTheme="minorHAnsi" w:cstheme="minorHAnsi"/>
          <w:sz w:val="22"/>
          <w:szCs w:val="22"/>
          <w:lang w:val="en-GB"/>
        </w:rPr>
        <w:t xml:space="preserve"> may </w:t>
      </w:r>
      <w:r>
        <w:rPr>
          <w:rFonts w:asciiTheme="minorHAnsi" w:hAnsiTheme="minorHAnsi" w:cstheme="minorHAnsi"/>
          <w:sz w:val="22"/>
          <w:szCs w:val="22"/>
          <w:lang w:val="en-GB"/>
        </w:rPr>
        <w:t xml:space="preserve">also </w:t>
      </w:r>
      <w:r w:rsidRPr="00D51B46">
        <w:rPr>
          <w:rFonts w:asciiTheme="minorHAnsi" w:hAnsiTheme="minorHAnsi" w:cstheme="minorHAnsi"/>
          <w:sz w:val="22"/>
          <w:szCs w:val="22"/>
          <w:lang w:val="en-GB"/>
        </w:rPr>
        <w:t xml:space="preserve">be a powerful tool for motivating policy makers to take action. </w:t>
      </w:r>
      <w:r>
        <w:rPr>
          <w:rFonts w:asciiTheme="minorHAnsi" w:hAnsiTheme="minorHAnsi" w:cstheme="minorHAnsi"/>
          <w:sz w:val="22"/>
          <w:szCs w:val="22"/>
          <w:lang w:val="en-GB"/>
        </w:rPr>
        <w:t>E</w:t>
      </w:r>
      <w:r w:rsidRPr="00D51B46">
        <w:rPr>
          <w:rFonts w:asciiTheme="minorHAnsi" w:hAnsiTheme="minorHAnsi" w:cstheme="minorHAnsi"/>
          <w:sz w:val="22"/>
          <w:szCs w:val="22"/>
          <w:lang w:val="en-GB"/>
        </w:rPr>
        <w:t>conomic analysis typically look</w:t>
      </w:r>
      <w:r>
        <w:rPr>
          <w:rFonts w:asciiTheme="minorHAnsi" w:hAnsiTheme="minorHAnsi" w:cstheme="minorHAnsi"/>
          <w:sz w:val="22"/>
          <w:szCs w:val="22"/>
          <w:lang w:val="en-GB"/>
        </w:rPr>
        <w:t>s</w:t>
      </w:r>
      <w:r w:rsidRPr="00D51B46">
        <w:rPr>
          <w:rFonts w:asciiTheme="minorHAnsi" w:hAnsiTheme="minorHAnsi" w:cstheme="minorHAnsi"/>
          <w:sz w:val="22"/>
          <w:szCs w:val="22"/>
          <w:lang w:val="en-GB"/>
        </w:rPr>
        <w:t xml:space="preserve"> into</w:t>
      </w:r>
      <w:r w:rsidRPr="006451D0">
        <w:rPr>
          <w:rFonts w:asciiTheme="minorHAnsi" w:hAnsiTheme="minorHAnsi" w:cstheme="minorHAnsi"/>
          <w:sz w:val="22"/>
          <w:szCs w:val="22"/>
          <w:lang w:val="en-GB"/>
        </w:rPr>
        <w:t>:</w:t>
      </w:r>
    </w:p>
    <w:p w14:paraId="3C672E31" w14:textId="4D7D18A8" w:rsidR="007C14AA" w:rsidRPr="00887E9A" w:rsidRDefault="007C14AA" w:rsidP="007C14AA">
      <w:pPr>
        <w:numPr>
          <w:ilvl w:val="1"/>
          <w:numId w:val="3"/>
        </w:numPr>
        <w:spacing w:before="120"/>
        <w:ind w:left="709" w:hanging="284"/>
        <w:rPr>
          <w:rFonts w:asciiTheme="minorHAnsi" w:hAnsiTheme="minorHAnsi" w:cstheme="minorHAnsi"/>
          <w:sz w:val="22"/>
          <w:szCs w:val="22"/>
          <w:lang w:val="en-GB"/>
        </w:rPr>
      </w:pPr>
      <w:proofErr w:type="gramStart"/>
      <w:r w:rsidRPr="00887E9A">
        <w:rPr>
          <w:rFonts w:asciiTheme="minorHAnsi" w:hAnsiTheme="minorHAnsi" w:cstheme="minorHAnsi"/>
          <w:sz w:val="22"/>
          <w:szCs w:val="22"/>
          <w:lang w:val="en-GB"/>
        </w:rPr>
        <w:t>the</w:t>
      </w:r>
      <w:proofErr w:type="gramEnd"/>
      <w:r w:rsidRPr="00887E9A">
        <w:rPr>
          <w:rFonts w:asciiTheme="minorHAnsi" w:hAnsiTheme="minorHAnsi" w:cstheme="minorHAnsi"/>
          <w:sz w:val="22"/>
          <w:szCs w:val="22"/>
          <w:lang w:val="en-GB"/>
        </w:rPr>
        <w:t xml:space="preserve"> costs of inaction (climate-related losses and damage if nothing is done to adapt to climate-change and, in some case</w:t>
      </w:r>
      <w:r>
        <w:rPr>
          <w:rFonts w:asciiTheme="minorHAnsi" w:hAnsiTheme="minorHAnsi" w:cstheme="minorHAnsi"/>
          <w:sz w:val="22"/>
          <w:szCs w:val="22"/>
          <w:lang w:val="en-GB"/>
        </w:rPr>
        <w:t>s, to adopt mitigation measures</w:t>
      </w:r>
      <w:r w:rsidR="005665B7">
        <w:rPr>
          <w:rFonts w:asciiTheme="minorHAnsi" w:hAnsiTheme="minorHAnsi" w:cstheme="minorHAnsi"/>
          <w:sz w:val="22"/>
          <w:szCs w:val="22"/>
          <w:lang w:val="en-GB"/>
        </w:rPr>
        <w:t>; consequences of impacts on ecosystem services, such as increased vulnerability to floods and landslides due to loss of vegetative cover, reduced crop yields due to land degradation, increased morbidity and mortality associated to water contamination / and associated health service costs, etc.</w:t>
      </w:r>
      <w:r w:rsidRPr="00887E9A">
        <w:rPr>
          <w:rFonts w:asciiTheme="minorHAnsi" w:hAnsiTheme="minorHAnsi" w:cstheme="minorHAnsi"/>
          <w:sz w:val="22"/>
          <w:szCs w:val="22"/>
          <w:lang w:val="en-GB"/>
        </w:rPr>
        <w:t>);</w:t>
      </w:r>
    </w:p>
    <w:p w14:paraId="5D63E923" w14:textId="2EC65218" w:rsidR="007C14AA" w:rsidRPr="00887E9A" w:rsidRDefault="007C14AA" w:rsidP="007C14AA">
      <w:pPr>
        <w:numPr>
          <w:ilvl w:val="1"/>
          <w:numId w:val="3"/>
        </w:numPr>
        <w:spacing w:before="120"/>
        <w:ind w:left="709" w:hanging="284"/>
        <w:rPr>
          <w:rFonts w:asciiTheme="minorHAnsi" w:hAnsiTheme="minorHAnsi" w:cstheme="minorHAnsi"/>
          <w:sz w:val="22"/>
          <w:szCs w:val="22"/>
          <w:lang w:val="en-GB"/>
        </w:rPr>
      </w:pPr>
      <w:proofErr w:type="gramStart"/>
      <w:r w:rsidRPr="00887E9A">
        <w:rPr>
          <w:rFonts w:asciiTheme="minorHAnsi" w:hAnsiTheme="minorHAnsi" w:cstheme="minorHAnsi"/>
          <w:sz w:val="22"/>
          <w:szCs w:val="22"/>
          <w:lang w:val="en-GB"/>
        </w:rPr>
        <w:t>the</w:t>
      </w:r>
      <w:proofErr w:type="gramEnd"/>
      <w:r w:rsidRPr="00887E9A">
        <w:rPr>
          <w:rFonts w:asciiTheme="minorHAnsi" w:hAnsiTheme="minorHAnsi" w:cstheme="minorHAnsi"/>
          <w:sz w:val="22"/>
          <w:szCs w:val="22"/>
          <w:lang w:val="en-GB"/>
        </w:rPr>
        <w:t xml:space="preserve"> net benefits of taking action (</w:t>
      </w:r>
      <w:r w:rsidR="00057D52" w:rsidRPr="00887E9A">
        <w:rPr>
          <w:rFonts w:asciiTheme="minorHAnsi" w:hAnsiTheme="minorHAnsi" w:cstheme="minorHAnsi"/>
          <w:sz w:val="22"/>
          <w:szCs w:val="22"/>
          <w:lang w:val="en-GB"/>
        </w:rPr>
        <w:t>avoided losses</w:t>
      </w:r>
      <w:r w:rsidR="00057D52">
        <w:rPr>
          <w:rFonts w:asciiTheme="minorHAnsi" w:hAnsiTheme="minorHAnsi" w:cstheme="minorHAnsi"/>
          <w:sz w:val="22"/>
          <w:szCs w:val="22"/>
          <w:lang w:val="en-GB"/>
        </w:rPr>
        <w:t xml:space="preserve"> and co-benefits obtained minus cost of action</w:t>
      </w:r>
      <w:r w:rsidRPr="00887E9A">
        <w:rPr>
          <w:rFonts w:asciiTheme="minorHAnsi" w:hAnsiTheme="minorHAnsi" w:cstheme="minorHAnsi"/>
          <w:sz w:val="22"/>
          <w:szCs w:val="22"/>
          <w:lang w:val="en-GB"/>
        </w:rPr>
        <w:t xml:space="preserve">, </w:t>
      </w:r>
      <w:r w:rsidR="00057D52" w:rsidRPr="00887E9A">
        <w:rPr>
          <w:rFonts w:asciiTheme="minorHAnsi" w:hAnsiTheme="minorHAnsi" w:cstheme="minorHAnsi"/>
          <w:sz w:val="22"/>
          <w:szCs w:val="22"/>
          <w:lang w:val="en-GB"/>
        </w:rPr>
        <w:t>savings realised</w:t>
      </w:r>
      <w:r w:rsidR="00057D52">
        <w:rPr>
          <w:rFonts w:asciiTheme="minorHAnsi" w:hAnsiTheme="minorHAnsi" w:cstheme="minorHAnsi"/>
          <w:sz w:val="22"/>
          <w:szCs w:val="22"/>
          <w:lang w:val="en-GB"/>
        </w:rPr>
        <w:t xml:space="preserve"> minus cost of action</w:t>
      </w:r>
      <w:r w:rsidRPr="00887E9A">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B64B1C">
        <w:rPr>
          <w:rFonts w:asciiTheme="minorHAnsi" w:hAnsiTheme="minorHAnsi" w:cstheme="minorHAnsi"/>
          <w:sz w:val="22"/>
          <w:szCs w:val="22"/>
          <w:lang w:val="en-GB"/>
        </w:rPr>
        <w:t xml:space="preserve">and the value of the environment (natural capital) </w:t>
      </w:r>
      <w:r>
        <w:rPr>
          <w:rFonts w:asciiTheme="minorHAnsi" w:hAnsiTheme="minorHAnsi" w:cstheme="minorHAnsi"/>
          <w:sz w:val="22"/>
          <w:szCs w:val="22"/>
          <w:lang w:val="en-GB"/>
        </w:rPr>
        <w:t>(EEA 2007, Economics of Adaptation Working Group 2009, UNDP-UNEP 2011)</w:t>
      </w:r>
      <w:r w:rsidRPr="00887E9A">
        <w:rPr>
          <w:rFonts w:asciiTheme="minorHAnsi" w:hAnsiTheme="minorHAnsi" w:cstheme="minorHAnsi"/>
          <w:sz w:val="22"/>
          <w:szCs w:val="22"/>
          <w:lang w:val="en-GB"/>
        </w:rPr>
        <w:t>.</w:t>
      </w:r>
    </w:p>
    <w:p w14:paraId="5CF3CDA9" w14:textId="77777777" w:rsidR="007C14AA" w:rsidRPr="00B31F24" w:rsidRDefault="007C14AA" w:rsidP="007C14AA">
      <w:pPr>
        <w:rPr>
          <w:rFonts w:asciiTheme="minorHAnsi" w:hAnsiTheme="minorHAnsi" w:cstheme="minorHAnsi"/>
          <w:sz w:val="22"/>
          <w:szCs w:val="22"/>
          <w:lang w:val="en-GB"/>
        </w:rPr>
      </w:pPr>
    </w:p>
    <w:p w14:paraId="1025C675" w14:textId="3B82CECC" w:rsidR="007C14AA" w:rsidRDefault="007C14AA" w:rsidP="007C14AA">
      <w:pPr>
        <w:pStyle w:val="ListParagraph"/>
        <w:numPr>
          <w:ilvl w:val="0"/>
          <w:numId w:val="9"/>
        </w:numPr>
        <w:ind w:left="426" w:hanging="426"/>
        <w:rPr>
          <w:rFonts w:asciiTheme="minorHAnsi" w:hAnsiTheme="minorHAnsi" w:cstheme="minorHAnsi"/>
          <w:sz w:val="22"/>
          <w:szCs w:val="22"/>
          <w:lang w:val="en-GB"/>
        </w:rPr>
      </w:pPr>
      <w:r w:rsidRPr="00B31F24">
        <w:rPr>
          <w:rFonts w:asciiTheme="minorHAnsi" w:hAnsiTheme="minorHAnsi" w:cstheme="minorHAnsi"/>
          <w:sz w:val="22"/>
          <w:szCs w:val="22"/>
          <w:lang w:val="en-GB"/>
        </w:rPr>
        <w:t xml:space="preserve">At the </w:t>
      </w:r>
      <w:r w:rsidRPr="00B31F24">
        <w:rPr>
          <w:rFonts w:asciiTheme="minorHAnsi" w:hAnsiTheme="minorHAnsi" w:cstheme="minorHAnsi"/>
          <w:i/>
          <w:sz w:val="22"/>
          <w:szCs w:val="22"/>
          <w:lang w:val="en-GB"/>
        </w:rPr>
        <w:t>macro level</w:t>
      </w:r>
      <w:r w:rsidRPr="00B31F24">
        <w:rPr>
          <w:rFonts w:asciiTheme="minorHAnsi" w:hAnsiTheme="minorHAnsi" w:cstheme="minorHAnsi"/>
          <w:sz w:val="22"/>
          <w:szCs w:val="22"/>
          <w:lang w:val="en-GB"/>
        </w:rPr>
        <w:t xml:space="preserve">, the analysis is focused on the impact </w:t>
      </w:r>
      <w:r w:rsidR="00196B6E">
        <w:rPr>
          <w:rFonts w:asciiTheme="minorHAnsi" w:hAnsiTheme="minorHAnsi" w:cstheme="minorHAnsi"/>
          <w:sz w:val="22"/>
          <w:szCs w:val="22"/>
          <w:lang w:val="en-GB"/>
        </w:rPr>
        <w:t xml:space="preserve">that </w:t>
      </w:r>
      <w:r w:rsidR="005665B7">
        <w:rPr>
          <w:rFonts w:asciiTheme="minorHAnsi" w:hAnsiTheme="minorHAnsi" w:cstheme="minorHAnsi"/>
          <w:sz w:val="22"/>
          <w:szCs w:val="22"/>
          <w:lang w:val="en-GB"/>
        </w:rPr>
        <w:t xml:space="preserve">environmental degradation, </w:t>
      </w:r>
      <w:r w:rsidRPr="00B31F24">
        <w:rPr>
          <w:rFonts w:asciiTheme="minorHAnsi" w:hAnsiTheme="minorHAnsi" w:cstheme="minorHAnsi"/>
          <w:sz w:val="22"/>
          <w:szCs w:val="22"/>
          <w:lang w:val="en-GB"/>
        </w:rPr>
        <w:t>climate change</w:t>
      </w:r>
      <w:r>
        <w:rPr>
          <w:rFonts w:asciiTheme="minorHAnsi" w:hAnsiTheme="minorHAnsi" w:cstheme="minorHAnsi"/>
          <w:sz w:val="22"/>
          <w:szCs w:val="22"/>
          <w:lang w:val="en-GB"/>
        </w:rPr>
        <w:t>, and adaptation and mitigation responses,</w:t>
      </w:r>
      <w:r w:rsidRPr="00B31F24">
        <w:rPr>
          <w:rFonts w:asciiTheme="minorHAnsi" w:hAnsiTheme="minorHAnsi" w:cstheme="minorHAnsi"/>
          <w:sz w:val="22"/>
          <w:szCs w:val="22"/>
          <w:lang w:val="en-GB"/>
        </w:rPr>
        <w:t xml:space="preserve"> may have on the national economy (e.g. GDP growth, public deficit and debt</w:t>
      </w:r>
      <w:r>
        <w:rPr>
          <w:rFonts w:asciiTheme="minorHAnsi" w:hAnsiTheme="minorHAnsi" w:cstheme="minorHAnsi"/>
          <w:sz w:val="22"/>
          <w:szCs w:val="22"/>
          <w:lang w:val="en-GB"/>
        </w:rPr>
        <w:t>, overall employment</w:t>
      </w:r>
      <w:r w:rsidRPr="00B31F24">
        <w:rPr>
          <w:rFonts w:asciiTheme="minorHAnsi" w:hAnsiTheme="minorHAnsi" w:cstheme="minorHAnsi"/>
          <w:sz w:val="22"/>
          <w:szCs w:val="22"/>
          <w:lang w:val="en-GB"/>
        </w:rPr>
        <w:t xml:space="preserve">). At the </w:t>
      </w:r>
      <w:proofErr w:type="spellStart"/>
      <w:r w:rsidRPr="00B31F24">
        <w:rPr>
          <w:rFonts w:asciiTheme="minorHAnsi" w:hAnsiTheme="minorHAnsi" w:cstheme="minorHAnsi"/>
          <w:i/>
          <w:sz w:val="22"/>
          <w:szCs w:val="22"/>
          <w:lang w:val="en-GB"/>
        </w:rPr>
        <w:t>meso</w:t>
      </w:r>
      <w:proofErr w:type="spellEnd"/>
      <w:r w:rsidRPr="00B31F24">
        <w:rPr>
          <w:rFonts w:asciiTheme="minorHAnsi" w:hAnsiTheme="minorHAnsi" w:cstheme="minorHAnsi"/>
          <w:i/>
          <w:sz w:val="22"/>
          <w:szCs w:val="22"/>
          <w:lang w:val="en-GB"/>
        </w:rPr>
        <w:t xml:space="preserve"> level</w:t>
      </w:r>
      <w:r w:rsidRPr="00B31F24">
        <w:rPr>
          <w:rFonts w:asciiTheme="minorHAnsi" w:hAnsiTheme="minorHAnsi" w:cstheme="minorHAnsi"/>
          <w:sz w:val="22"/>
          <w:szCs w:val="22"/>
          <w:lang w:val="en-GB"/>
        </w:rPr>
        <w:t>, the analysis is focused at the level of key sectors or sub-sectors of the national economy (e.g. value added and employment in the tourism sector, impacts on some key infrastructure, impacts on public health).</w:t>
      </w:r>
      <w:r>
        <w:rPr>
          <w:rFonts w:asciiTheme="minorHAnsi" w:hAnsiTheme="minorHAnsi" w:cstheme="minorHAnsi"/>
          <w:sz w:val="22"/>
          <w:szCs w:val="22"/>
          <w:lang w:val="en-GB"/>
        </w:rPr>
        <w:t xml:space="preserve"> </w:t>
      </w:r>
    </w:p>
    <w:p w14:paraId="143B25DD" w14:textId="77777777" w:rsidR="007C14AA" w:rsidRPr="0068643B" w:rsidRDefault="007C14AA" w:rsidP="00201C48">
      <w:pPr>
        <w:rPr>
          <w:rFonts w:asciiTheme="minorHAnsi" w:hAnsiTheme="minorHAnsi" w:cstheme="minorHAnsi"/>
          <w:sz w:val="16"/>
          <w:szCs w:val="16"/>
          <w:lang w:val="en-GB"/>
        </w:rPr>
      </w:pPr>
    </w:p>
    <w:p w14:paraId="3C283AF8" w14:textId="77777777" w:rsidR="007C14AA" w:rsidRDefault="007C14AA">
      <w:pPr>
        <w:spacing w:after="200" w:line="276" w:lineRule="auto"/>
        <w:jc w:val="left"/>
        <w:rPr>
          <w:rFonts w:asciiTheme="minorHAnsi" w:hAnsiTheme="minorHAnsi" w:cstheme="minorHAnsi"/>
          <w:b/>
          <w:sz w:val="20"/>
          <w:szCs w:val="20"/>
          <w:lang w:val="en-GB"/>
        </w:rPr>
      </w:pPr>
      <w:r>
        <w:rPr>
          <w:rFonts w:asciiTheme="minorHAnsi" w:hAnsiTheme="minorHAnsi" w:cstheme="minorHAnsi"/>
          <w:b/>
          <w:sz w:val="20"/>
          <w:szCs w:val="20"/>
          <w:lang w:val="en-GB"/>
        </w:rPr>
        <w:br w:type="page"/>
      </w:r>
    </w:p>
    <w:p w14:paraId="6E6B11F6" w14:textId="25170AF0" w:rsidR="006B6AA8" w:rsidRPr="006B6AA8" w:rsidRDefault="0059021B" w:rsidP="006B6AA8">
      <w:pPr>
        <w:ind w:left="426"/>
        <w:jc w:val="center"/>
        <w:rPr>
          <w:rFonts w:asciiTheme="minorHAnsi" w:hAnsiTheme="minorHAnsi" w:cstheme="minorHAnsi"/>
          <w:b/>
          <w:sz w:val="20"/>
          <w:szCs w:val="20"/>
          <w:lang w:val="en-GB"/>
        </w:rPr>
      </w:pPr>
      <w:r>
        <w:rPr>
          <w:rFonts w:asciiTheme="minorHAnsi" w:hAnsiTheme="minorHAnsi" w:cstheme="minorHAnsi"/>
          <w:b/>
          <w:sz w:val="20"/>
          <w:szCs w:val="20"/>
          <w:lang w:val="en-GB"/>
        </w:rPr>
        <w:lastRenderedPageBreak/>
        <w:t>Figure 5.2</w:t>
      </w:r>
      <w:r w:rsidR="006B6AA8" w:rsidRPr="006B6AA8">
        <w:rPr>
          <w:rFonts w:asciiTheme="minorHAnsi" w:hAnsiTheme="minorHAnsi" w:cstheme="minorHAnsi"/>
          <w:b/>
          <w:sz w:val="20"/>
          <w:szCs w:val="20"/>
          <w:lang w:val="en-GB"/>
        </w:rPr>
        <w:t xml:space="preserve"> – Illustration of the use of GIS to map asset vulnerability</w:t>
      </w:r>
    </w:p>
    <w:p w14:paraId="1C9CEA5A" w14:textId="77777777" w:rsidR="006B6AA8" w:rsidRDefault="006B6AA8" w:rsidP="006B6AA8">
      <w:pPr>
        <w:ind w:left="426"/>
        <w:jc w:val="center"/>
        <w:rPr>
          <w:rFonts w:asciiTheme="minorHAnsi" w:hAnsiTheme="minorHAnsi" w:cstheme="minorHAnsi"/>
          <w:sz w:val="22"/>
          <w:szCs w:val="22"/>
          <w:lang w:val="en-GB"/>
        </w:rPr>
      </w:pPr>
      <w:r w:rsidRPr="006B6AA8">
        <w:rPr>
          <w:rFonts w:asciiTheme="minorHAnsi" w:hAnsiTheme="minorHAnsi" w:cstheme="minorHAnsi"/>
          <w:noProof/>
          <w:sz w:val="22"/>
          <w:szCs w:val="22"/>
          <w:lang w:val="en-US"/>
        </w:rPr>
        <w:drawing>
          <wp:inline distT="0" distB="0" distL="0" distR="0" wp14:anchorId="1F397B06" wp14:editId="7B314B46">
            <wp:extent cx="5610376" cy="3869108"/>
            <wp:effectExtent l="19050" t="0" r="9374"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5" cstate="print"/>
                    <a:srcRect r="592" b="8829"/>
                    <a:stretch>
                      <a:fillRect/>
                    </a:stretch>
                  </pic:blipFill>
                  <pic:spPr bwMode="auto">
                    <a:xfrm>
                      <a:off x="0" y="0"/>
                      <a:ext cx="5610376" cy="3869108"/>
                    </a:xfrm>
                    <a:prstGeom prst="rect">
                      <a:avLst/>
                    </a:prstGeom>
                    <a:noFill/>
                    <a:ln w="9525">
                      <a:noFill/>
                      <a:miter lim="800000"/>
                      <a:headEnd/>
                      <a:tailEnd/>
                    </a:ln>
                  </pic:spPr>
                </pic:pic>
              </a:graphicData>
            </a:graphic>
          </wp:inline>
        </w:drawing>
      </w:r>
    </w:p>
    <w:p w14:paraId="4AD74C65" w14:textId="77777777" w:rsidR="006B6AA8" w:rsidRPr="006B6AA8" w:rsidRDefault="006B6AA8" w:rsidP="006B6AA8">
      <w:pPr>
        <w:ind w:left="426"/>
        <w:jc w:val="center"/>
        <w:rPr>
          <w:rFonts w:asciiTheme="minorHAnsi" w:hAnsiTheme="minorHAnsi" w:cstheme="minorHAnsi"/>
          <w:sz w:val="20"/>
          <w:szCs w:val="20"/>
          <w:lang w:val="en-GB"/>
        </w:rPr>
      </w:pPr>
      <w:r w:rsidRPr="006B6AA8">
        <w:rPr>
          <w:rFonts w:asciiTheme="minorHAnsi" w:hAnsiTheme="minorHAnsi" w:cstheme="minorHAnsi"/>
          <w:sz w:val="20"/>
          <w:szCs w:val="20"/>
          <w:lang w:val="en-GB"/>
        </w:rPr>
        <w:t xml:space="preserve">Source: Economics of Climate Adaptation (2009) </w:t>
      </w:r>
      <w:r w:rsidRPr="006B6AA8">
        <w:rPr>
          <w:rFonts w:asciiTheme="minorHAnsi" w:hAnsiTheme="minorHAnsi" w:cstheme="minorHAnsi"/>
          <w:i/>
          <w:iCs/>
          <w:sz w:val="20"/>
          <w:szCs w:val="20"/>
          <w:lang w:val="en-GB"/>
        </w:rPr>
        <w:t xml:space="preserve">Test case on Samoa – Focus on risks caused </w:t>
      </w:r>
      <w:r>
        <w:rPr>
          <w:rFonts w:asciiTheme="minorHAnsi" w:hAnsiTheme="minorHAnsi" w:cstheme="minorHAnsi"/>
          <w:i/>
          <w:iCs/>
          <w:sz w:val="20"/>
          <w:szCs w:val="20"/>
          <w:lang w:val="en-GB"/>
        </w:rPr>
        <w:br/>
      </w:r>
      <w:r w:rsidRPr="006B6AA8">
        <w:rPr>
          <w:rFonts w:asciiTheme="minorHAnsi" w:hAnsiTheme="minorHAnsi" w:cstheme="minorHAnsi"/>
          <w:i/>
          <w:iCs/>
          <w:sz w:val="20"/>
          <w:szCs w:val="20"/>
          <w:lang w:val="en-GB"/>
        </w:rPr>
        <w:t>by sea level rise</w:t>
      </w:r>
      <w:r w:rsidRPr="006B6AA8">
        <w:rPr>
          <w:rFonts w:asciiTheme="minorHAnsi" w:hAnsiTheme="minorHAnsi" w:cstheme="minorHAnsi"/>
          <w:sz w:val="20"/>
          <w:szCs w:val="20"/>
          <w:lang w:val="en-GB"/>
        </w:rPr>
        <w:t>, Fig. 03, p. 122</w:t>
      </w:r>
      <w:r>
        <w:rPr>
          <w:rFonts w:asciiTheme="minorHAnsi" w:hAnsiTheme="minorHAnsi" w:cstheme="minorHAnsi"/>
          <w:sz w:val="20"/>
          <w:szCs w:val="20"/>
          <w:lang w:val="en-GB"/>
        </w:rPr>
        <w:t>.</w:t>
      </w:r>
    </w:p>
    <w:p w14:paraId="409AA664" w14:textId="77777777" w:rsidR="00D727D7" w:rsidRDefault="00D727D7" w:rsidP="00D727D7">
      <w:pPr>
        <w:rPr>
          <w:rFonts w:asciiTheme="minorHAnsi" w:hAnsiTheme="minorHAnsi" w:cstheme="minorHAnsi"/>
          <w:sz w:val="22"/>
          <w:szCs w:val="22"/>
          <w:lang w:val="en-GB"/>
        </w:rPr>
      </w:pPr>
    </w:p>
    <w:p w14:paraId="07EE3328" w14:textId="77777777" w:rsidR="007C14AA" w:rsidRPr="00D727D7" w:rsidRDefault="007C14AA" w:rsidP="00D727D7">
      <w:pPr>
        <w:rPr>
          <w:rFonts w:asciiTheme="minorHAnsi" w:hAnsiTheme="minorHAnsi" w:cstheme="minorHAnsi"/>
          <w:sz w:val="22"/>
          <w:szCs w:val="22"/>
          <w:lang w:val="en-GB"/>
        </w:rPr>
      </w:pPr>
    </w:p>
    <w:p w14:paraId="582D3D6D" w14:textId="77777777" w:rsidR="00B31F24" w:rsidRDefault="00D727D7" w:rsidP="00B31F24">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Various </w:t>
      </w:r>
      <w:r w:rsidRPr="00231501">
        <w:rPr>
          <w:rFonts w:asciiTheme="minorHAnsi" w:hAnsiTheme="minorHAnsi" w:cstheme="minorHAnsi"/>
          <w:i/>
          <w:sz w:val="22"/>
          <w:szCs w:val="22"/>
          <w:lang w:val="en-GB"/>
        </w:rPr>
        <w:t>tools</w:t>
      </w:r>
      <w:r>
        <w:rPr>
          <w:rFonts w:asciiTheme="minorHAnsi" w:hAnsiTheme="minorHAnsi" w:cstheme="minorHAnsi"/>
          <w:sz w:val="22"/>
          <w:szCs w:val="22"/>
          <w:lang w:val="en-GB"/>
        </w:rPr>
        <w:t xml:space="preserve"> are used for supporting the analysis, including cost-benefit and cost-effectiveness analysis (see Module 7), and integrated assessment models (IAMs)</w:t>
      </w:r>
      <w:r w:rsidR="001F7B18">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1F7B18">
        <w:rPr>
          <w:rFonts w:asciiTheme="minorHAnsi" w:hAnsiTheme="minorHAnsi" w:cstheme="minorHAnsi"/>
          <w:sz w:val="22"/>
          <w:szCs w:val="22"/>
          <w:lang w:val="en-GB"/>
        </w:rPr>
        <w:t>W</w:t>
      </w:r>
      <w:r w:rsidR="00EF2FBF">
        <w:rPr>
          <w:rFonts w:asciiTheme="minorHAnsi" w:hAnsiTheme="minorHAnsi" w:cstheme="minorHAnsi"/>
          <w:sz w:val="22"/>
          <w:szCs w:val="22"/>
          <w:lang w:val="en-GB"/>
        </w:rPr>
        <w:t xml:space="preserve">ith </w:t>
      </w:r>
      <w:r w:rsidR="001F7B18" w:rsidRPr="001F7B18">
        <w:rPr>
          <w:rFonts w:asciiTheme="minorHAnsi" w:hAnsiTheme="minorHAnsi" w:cstheme="minorHAnsi"/>
          <w:i/>
          <w:sz w:val="22"/>
          <w:szCs w:val="22"/>
          <w:lang w:val="en-GB"/>
        </w:rPr>
        <w:t>ad hoc</w:t>
      </w:r>
      <w:r w:rsidR="001F7B18">
        <w:rPr>
          <w:rFonts w:asciiTheme="minorHAnsi" w:hAnsiTheme="minorHAnsi" w:cstheme="minorHAnsi"/>
          <w:sz w:val="22"/>
          <w:szCs w:val="22"/>
          <w:lang w:val="en-GB"/>
        </w:rPr>
        <w:t xml:space="preserve"> developments, IAMs</w:t>
      </w:r>
      <w:r w:rsidR="009B154F">
        <w:rPr>
          <w:rFonts w:asciiTheme="minorHAnsi" w:hAnsiTheme="minorHAnsi" w:cstheme="minorHAnsi"/>
          <w:sz w:val="22"/>
          <w:szCs w:val="22"/>
          <w:lang w:val="en-GB"/>
        </w:rPr>
        <w:t xml:space="preserve"> </w:t>
      </w:r>
      <w:r w:rsidR="00F40286">
        <w:rPr>
          <w:rFonts w:asciiTheme="minorHAnsi" w:hAnsiTheme="minorHAnsi" w:cstheme="minorHAnsi"/>
          <w:sz w:val="22"/>
          <w:szCs w:val="22"/>
          <w:lang w:val="en-GB"/>
        </w:rPr>
        <w:t xml:space="preserve">can </w:t>
      </w:r>
      <w:r>
        <w:rPr>
          <w:rFonts w:asciiTheme="minorHAnsi" w:hAnsiTheme="minorHAnsi" w:cstheme="minorHAnsi"/>
          <w:sz w:val="22"/>
          <w:szCs w:val="22"/>
          <w:lang w:val="en-GB"/>
        </w:rPr>
        <w:t xml:space="preserve">combine </w:t>
      </w:r>
      <w:r w:rsidR="00231501">
        <w:rPr>
          <w:rFonts w:asciiTheme="minorHAnsi" w:hAnsiTheme="minorHAnsi" w:cstheme="minorHAnsi"/>
          <w:sz w:val="22"/>
          <w:szCs w:val="22"/>
          <w:lang w:val="en-GB"/>
        </w:rPr>
        <w:t xml:space="preserve">climate processes, </w:t>
      </w:r>
      <w:r>
        <w:rPr>
          <w:rFonts w:asciiTheme="minorHAnsi" w:hAnsiTheme="minorHAnsi" w:cstheme="minorHAnsi"/>
          <w:sz w:val="22"/>
          <w:szCs w:val="22"/>
          <w:lang w:val="en-GB"/>
        </w:rPr>
        <w:t xml:space="preserve">economic </w:t>
      </w:r>
      <w:r w:rsidR="00231501">
        <w:rPr>
          <w:rFonts w:asciiTheme="minorHAnsi" w:hAnsiTheme="minorHAnsi" w:cstheme="minorHAnsi"/>
          <w:sz w:val="22"/>
          <w:szCs w:val="22"/>
          <w:lang w:val="en-GB"/>
        </w:rPr>
        <w:t>activity, the biophysical</w:t>
      </w:r>
      <w:r>
        <w:rPr>
          <w:rFonts w:asciiTheme="minorHAnsi" w:hAnsiTheme="minorHAnsi" w:cstheme="minorHAnsi"/>
          <w:sz w:val="22"/>
          <w:szCs w:val="22"/>
          <w:lang w:val="en-GB"/>
        </w:rPr>
        <w:t xml:space="preserve"> and </w:t>
      </w:r>
      <w:r w:rsidR="00231501">
        <w:rPr>
          <w:rFonts w:asciiTheme="minorHAnsi" w:hAnsiTheme="minorHAnsi" w:cstheme="minorHAnsi"/>
          <w:sz w:val="22"/>
          <w:szCs w:val="22"/>
          <w:lang w:val="en-GB"/>
        </w:rPr>
        <w:t xml:space="preserve">socio-economic </w:t>
      </w:r>
      <w:r>
        <w:rPr>
          <w:rFonts w:asciiTheme="minorHAnsi" w:hAnsiTheme="minorHAnsi" w:cstheme="minorHAnsi"/>
          <w:sz w:val="22"/>
          <w:szCs w:val="22"/>
          <w:lang w:val="en-GB"/>
        </w:rPr>
        <w:t xml:space="preserve">impacts of climate change, </w:t>
      </w:r>
      <w:r w:rsidR="00231501">
        <w:rPr>
          <w:rFonts w:asciiTheme="minorHAnsi" w:hAnsiTheme="minorHAnsi" w:cstheme="minorHAnsi"/>
          <w:sz w:val="22"/>
          <w:szCs w:val="22"/>
          <w:lang w:val="en-GB"/>
        </w:rPr>
        <w:t>and</w:t>
      </w:r>
      <w:r>
        <w:rPr>
          <w:rFonts w:asciiTheme="minorHAnsi" w:hAnsiTheme="minorHAnsi" w:cstheme="minorHAnsi"/>
          <w:sz w:val="22"/>
          <w:szCs w:val="22"/>
          <w:lang w:val="en-GB"/>
        </w:rPr>
        <w:t xml:space="preserve"> adaptation and mitigation responses, within a single</w:t>
      </w:r>
      <w:r w:rsidR="00F40286">
        <w:rPr>
          <w:rFonts w:asciiTheme="minorHAnsi" w:hAnsiTheme="minorHAnsi" w:cstheme="minorHAnsi"/>
          <w:sz w:val="22"/>
          <w:szCs w:val="22"/>
          <w:lang w:val="en-GB"/>
        </w:rPr>
        <w:t>, dynamic</w:t>
      </w:r>
      <w:r w:rsidR="001F7B18">
        <w:rPr>
          <w:rFonts w:asciiTheme="minorHAnsi" w:hAnsiTheme="minorHAnsi" w:cstheme="minorHAnsi"/>
          <w:sz w:val="22"/>
          <w:szCs w:val="22"/>
          <w:lang w:val="en-GB"/>
        </w:rPr>
        <w:t xml:space="preserve"> analytical framework;</w:t>
      </w:r>
      <w:r>
        <w:rPr>
          <w:rFonts w:asciiTheme="minorHAnsi" w:hAnsiTheme="minorHAnsi" w:cstheme="minorHAnsi"/>
          <w:sz w:val="22"/>
          <w:szCs w:val="22"/>
          <w:lang w:val="en-GB"/>
        </w:rPr>
        <w:t xml:space="preserve"> </w:t>
      </w:r>
      <w:r w:rsidR="001F7B18">
        <w:rPr>
          <w:rFonts w:asciiTheme="minorHAnsi" w:hAnsiTheme="minorHAnsi" w:cstheme="minorHAnsi"/>
          <w:sz w:val="22"/>
          <w:szCs w:val="22"/>
          <w:lang w:val="en-GB"/>
        </w:rPr>
        <w:t xml:space="preserve">this allows </w:t>
      </w:r>
      <w:r>
        <w:rPr>
          <w:rFonts w:asciiTheme="minorHAnsi" w:hAnsiTheme="minorHAnsi" w:cstheme="minorHAnsi"/>
          <w:sz w:val="22"/>
          <w:szCs w:val="22"/>
          <w:lang w:val="en-GB"/>
        </w:rPr>
        <w:t xml:space="preserve">for </w:t>
      </w:r>
      <w:r w:rsidR="00231501">
        <w:rPr>
          <w:rFonts w:asciiTheme="minorHAnsi" w:hAnsiTheme="minorHAnsi" w:cstheme="minorHAnsi"/>
          <w:sz w:val="22"/>
          <w:szCs w:val="22"/>
          <w:lang w:val="en-GB"/>
        </w:rPr>
        <w:t>feedbacks and complex interactions to be taken into account (</w:t>
      </w:r>
      <w:r w:rsidR="005276D0">
        <w:rPr>
          <w:rFonts w:asciiTheme="minorHAnsi" w:hAnsiTheme="minorHAnsi" w:cstheme="minorHAnsi"/>
          <w:sz w:val="22"/>
          <w:szCs w:val="22"/>
          <w:lang w:val="en-GB"/>
        </w:rPr>
        <w:t xml:space="preserve">EEA 2007, de Bruin et al 2009, </w:t>
      </w:r>
      <w:proofErr w:type="spellStart"/>
      <w:r w:rsidR="005276D0">
        <w:rPr>
          <w:rFonts w:asciiTheme="minorHAnsi" w:hAnsiTheme="minorHAnsi" w:cstheme="minorHAnsi"/>
          <w:sz w:val="22"/>
          <w:szCs w:val="22"/>
          <w:lang w:val="en-GB"/>
        </w:rPr>
        <w:t>Agrawala</w:t>
      </w:r>
      <w:proofErr w:type="spellEnd"/>
      <w:r w:rsidR="005276D0">
        <w:rPr>
          <w:rFonts w:asciiTheme="minorHAnsi" w:hAnsiTheme="minorHAnsi" w:cstheme="minorHAnsi"/>
          <w:sz w:val="22"/>
          <w:szCs w:val="22"/>
          <w:lang w:val="en-GB"/>
        </w:rPr>
        <w:t xml:space="preserve"> et al 2010</w:t>
      </w:r>
      <w:r w:rsidR="00231501">
        <w:rPr>
          <w:rFonts w:asciiTheme="minorHAnsi" w:hAnsiTheme="minorHAnsi" w:cstheme="minorHAnsi"/>
          <w:sz w:val="22"/>
          <w:szCs w:val="22"/>
          <w:lang w:val="en-GB"/>
        </w:rPr>
        <w:t xml:space="preserve">). </w:t>
      </w:r>
      <w:r w:rsidR="00F40286">
        <w:rPr>
          <w:rFonts w:asciiTheme="minorHAnsi" w:hAnsiTheme="minorHAnsi" w:cstheme="minorHAnsi"/>
          <w:sz w:val="22"/>
          <w:szCs w:val="22"/>
          <w:lang w:val="en-GB"/>
        </w:rPr>
        <w:t>IAMs can be particularly useful for macroeconomic analysis, where aggregated costs and benefits are typically considered.</w:t>
      </w:r>
      <w:r w:rsidR="00454315">
        <w:rPr>
          <w:rFonts w:asciiTheme="minorHAnsi" w:hAnsiTheme="minorHAnsi" w:cstheme="minorHAnsi"/>
          <w:sz w:val="22"/>
          <w:szCs w:val="22"/>
          <w:lang w:val="en-GB"/>
        </w:rPr>
        <w:t xml:space="preserve"> They can be used</w:t>
      </w:r>
      <w:r w:rsidR="00EF2FBF">
        <w:rPr>
          <w:rFonts w:asciiTheme="minorHAnsi" w:hAnsiTheme="minorHAnsi" w:cstheme="minorHAnsi"/>
          <w:sz w:val="22"/>
          <w:szCs w:val="22"/>
          <w:lang w:val="en-GB"/>
        </w:rPr>
        <w:t>, for instance,</w:t>
      </w:r>
      <w:r w:rsidR="00454315">
        <w:rPr>
          <w:rFonts w:asciiTheme="minorHAnsi" w:hAnsiTheme="minorHAnsi" w:cstheme="minorHAnsi"/>
          <w:sz w:val="22"/>
          <w:szCs w:val="22"/>
          <w:lang w:val="en-GB"/>
        </w:rPr>
        <w:t xml:space="preserve"> to </w:t>
      </w:r>
      <w:r w:rsidR="009B154F">
        <w:rPr>
          <w:rFonts w:asciiTheme="minorHAnsi" w:hAnsiTheme="minorHAnsi" w:cstheme="minorHAnsi"/>
          <w:sz w:val="22"/>
          <w:szCs w:val="22"/>
          <w:lang w:val="en-GB"/>
        </w:rPr>
        <w:t xml:space="preserve">simulate interactions between adaptation and mitigation, to </w:t>
      </w:r>
      <w:r w:rsidR="00454315">
        <w:rPr>
          <w:rFonts w:asciiTheme="minorHAnsi" w:hAnsiTheme="minorHAnsi" w:cstheme="minorHAnsi"/>
          <w:sz w:val="22"/>
          <w:szCs w:val="22"/>
          <w:lang w:val="en-GB"/>
        </w:rPr>
        <w:t>test for the ideal ‘mix’ of adaptation and mitigation, or even to optimise the mix of adaptation investments between adaptation-specific actions and measures that enhance adaptive capacity (</w:t>
      </w:r>
      <w:r w:rsidR="005276D0">
        <w:rPr>
          <w:rFonts w:asciiTheme="minorHAnsi" w:hAnsiTheme="minorHAnsi" w:cstheme="minorHAnsi"/>
          <w:sz w:val="22"/>
          <w:szCs w:val="22"/>
          <w:lang w:val="en-GB"/>
        </w:rPr>
        <w:t xml:space="preserve">de Bruin et al 2009, </w:t>
      </w:r>
      <w:proofErr w:type="spellStart"/>
      <w:r w:rsidR="00454315">
        <w:rPr>
          <w:rFonts w:asciiTheme="minorHAnsi" w:hAnsiTheme="minorHAnsi" w:cstheme="minorHAnsi"/>
          <w:sz w:val="22"/>
          <w:szCs w:val="22"/>
          <w:lang w:val="en-GB"/>
        </w:rPr>
        <w:t>Agrawala</w:t>
      </w:r>
      <w:proofErr w:type="spellEnd"/>
      <w:r w:rsidR="00454315">
        <w:rPr>
          <w:rFonts w:asciiTheme="minorHAnsi" w:hAnsiTheme="minorHAnsi" w:cstheme="minorHAnsi"/>
          <w:sz w:val="22"/>
          <w:szCs w:val="22"/>
          <w:lang w:val="en-GB"/>
        </w:rPr>
        <w:t xml:space="preserve"> et al 2010).</w:t>
      </w:r>
    </w:p>
    <w:p w14:paraId="5A9A6BC4" w14:textId="77777777" w:rsidR="006E36A4" w:rsidRPr="006E36A4" w:rsidRDefault="006E36A4" w:rsidP="006E36A4">
      <w:pPr>
        <w:rPr>
          <w:rFonts w:asciiTheme="minorHAnsi" w:hAnsiTheme="minorHAnsi" w:cstheme="minorHAnsi"/>
          <w:sz w:val="22"/>
          <w:szCs w:val="22"/>
          <w:lang w:val="en-GB"/>
        </w:rPr>
      </w:pPr>
    </w:p>
    <w:p w14:paraId="712530FE" w14:textId="38AC8D58" w:rsidR="006E36A4" w:rsidRPr="00B31F24" w:rsidRDefault="006E36A4" w:rsidP="00B31F24">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There are multiple </w:t>
      </w:r>
      <w:r w:rsidRPr="006E36A4">
        <w:rPr>
          <w:rFonts w:asciiTheme="minorHAnsi" w:hAnsiTheme="minorHAnsi" w:cstheme="minorHAnsi"/>
          <w:i/>
          <w:sz w:val="22"/>
          <w:szCs w:val="22"/>
          <w:lang w:val="en-GB"/>
        </w:rPr>
        <w:t>methodological issues</w:t>
      </w:r>
      <w:r>
        <w:rPr>
          <w:rFonts w:asciiTheme="minorHAnsi" w:hAnsiTheme="minorHAnsi" w:cstheme="minorHAnsi"/>
          <w:sz w:val="22"/>
          <w:szCs w:val="22"/>
          <w:lang w:val="en-GB"/>
        </w:rPr>
        <w:t xml:space="preserve"> to take into account when carrying out such economic analysis, including </w:t>
      </w:r>
      <w:r w:rsidR="00231501">
        <w:rPr>
          <w:rFonts w:asciiTheme="minorHAnsi" w:hAnsiTheme="minorHAnsi" w:cstheme="minorHAnsi"/>
          <w:sz w:val="22"/>
          <w:szCs w:val="22"/>
          <w:lang w:val="en-GB"/>
        </w:rPr>
        <w:t xml:space="preserve">the </w:t>
      </w:r>
      <w:r>
        <w:rPr>
          <w:rFonts w:asciiTheme="minorHAnsi" w:hAnsiTheme="minorHAnsi" w:cstheme="minorHAnsi"/>
          <w:sz w:val="22"/>
          <w:szCs w:val="22"/>
          <w:lang w:val="en-GB"/>
        </w:rPr>
        <w:t xml:space="preserve">identification of direct and indirect impacts, the isolation of adaptation costs from other costs, the definition of the scope of benefits, </w:t>
      </w:r>
      <w:r w:rsidR="00231501">
        <w:rPr>
          <w:rFonts w:asciiTheme="minorHAnsi" w:hAnsiTheme="minorHAnsi" w:cstheme="minorHAnsi"/>
          <w:sz w:val="22"/>
          <w:szCs w:val="22"/>
          <w:lang w:val="en-GB"/>
        </w:rPr>
        <w:t xml:space="preserve">the valuation of non-market effects and indirect economic effects, </w:t>
      </w:r>
      <w:r>
        <w:rPr>
          <w:rFonts w:asciiTheme="minorHAnsi" w:hAnsiTheme="minorHAnsi" w:cstheme="minorHAnsi"/>
          <w:sz w:val="22"/>
          <w:szCs w:val="22"/>
          <w:lang w:val="en-GB"/>
        </w:rPr>
        <w:t xml:space="preserve">the spatial and temporal aggregation of costs and benefits, the integration </w:t>
      </w:r>
      <w:r w:rsidR="00231501">
        <w:rPr>
          <w:rFonts w:asciiTheme="minorHAnsi" w:hAnsiTheme="minorHAnsi" w:cstheme="minorHAnsi"/>
          <w:sz w:val="22"/>
          <w:szCs w:val="22"/>
          <w:lang w:val="en-GB"/>
        </w:rPr>
        <w:t xml:space="preserve">and treatment </w:t>
      </w:r>
      <w:r>
        <w:rPr>
          <w:rFonts w:asciiTheme="minorHAnsi" w:hAnsiTheme="minorHAnsi" w:cstheme="minorHAnsi"/>
          <w:sz w:val="22"/>
          <w:szCs w:val="22"/>
          <w:lang w:val="en-GB"/>
        </w:rPr>
        <w:t>of uncertainty and irreversibility, the selection of adaptation and mitigation options</w:t>
      </w:r>
      <w:r w:rsidR="0068643B">
        <w:rPr>
          <w:rFonts w:asciiTheme="minorHAnsi" w:hAnsiTheme="minorHAnsi" w:cstheme="minorHAnsi"/>
          <w:sz w:val="22"/>
          <w:szCs w:val="22"/>
          <w:lang w:val="en-GB"/>
        </w:rPr>
        <w:t xml:space="preserve"> (see Module 7 for this latter point)</w:t>
      </w:r>
      <w:r>
        <w:rPr>
          <w:rFonts w:asciiTheme="minorHAnsi" w:hAnsiTheme="minorHAnsi" w:cstheme="minorHAnsi"/>
          <w:sz w:val="22"/>
          <w:szCs w:val="22"/>
          <w:lang w:val="en-GB"/>
        </w:rPr>
        <w:t>. Methodological choices influence the outcome of the analysis and should thus be carefully considered</w:t>
      </w:r>
      <w:r w:rsidR="00E505F3">
        <w:rPr>
          <w:rFonts w:asciiTheme="minorHAnsi" w:hAnsiTheme="minorHAnsi" w:cstheme="minorHAnsi"/>
          <w:sz w:val="22"/>
          <w:szCs w:val="22"/>
          <w:lang w:val="en-GB"/>
        </w:rPr>
        <w:t>;</w:t>
      </w:r>
      <w:r>
        <w:rPr>
          <w:rFonts w:asciiTheme="minorHAnsi" w:hAnsiTheme="minorHAnsi" w:cstheme="minorHAnsi"/>
          <w:sz w:val="22"/>
          <w:szCs w:val="22"/>
          <w:lang w:val="en-GB"/>
        </w:rPr>
        <w:t xml:space="preserve"> specialised expertise</w:t>
      </w:r>
      <w:r w:rsidR="00E505F3">
        <w:rPr>
          <w:rFonts w:asciiTheme="minorHAnsi" w:hAnsiTheme="minorHAnsi" w:cstheme="minorHAnsi"/>
          <w:sz w:val="22"/>
          <w:szCs w:val="22"/>
          <w:lang w:val="en-GB"/>
        </w:rPr>
        <w:t xml:space="preserve"> is required to produce robust results</w:t>
      </w:r>
      <w:r>
        <w:rPr>
          <w:rFonts w:asciiTheme="minorHAnsi" w:hAnsiTheme="minorHAnsi" w:cstheme="minorHAnsi"/>
          <w:sz w:val="22"/>
          <w:szCs w:val="22"/>
          <w:lang w:val="en-GB"/>
        </w:rPr>
        <w:t xml:space="preserve">. </w:t>
      </w:r>
      <w:r w:rsidRPr="000876A2">
        <w:rPr>
          <w:rFonts w:asciiTheme="minorHAnsi" w:hAnsiTheme="minorHAnsi" w:cstheme="minorHAnsi"/>
          <w:sz w:val="22"/>
          <w:szCs w:val="22"/>
          <w:lang w:val="en-GB"/>
        </w:rPr>
        <w:t xml:space="preserve">Ideally, the analysis should consider not just overall costs and benefits but also the distribution of losses and benefits (among social groups, regions, </w:t>
      </w:r>
      <w:r w:rsidR="001F7B18">
        <w:rPr>
          <w:rFonts w:asciiTheme="minorHAnsi" w:hAnsiTheme="minorHAnsi" w:cstheme="minorHAnsi"/>
          <w:sz w:val="22"/>
          <w:szCs w:val="22"/>
          <w:lang w:val="en-GB"/>
        </w:rPr>
        <w:t xml:space="preserve">over time, </w:t>
      </w:r>
      <w:r w:rsidRPr="000876A2">
        <w:rPr>
          <w:rFonts w:asciiTheme="minorHAnsi" w:hAnsiTheme="minorHAnsi" w:cstheme="minorHAnsi"/>
          <w:sz w:val="22"/>
          <w:szCs w:val="22"/>
          <w:lang w:val="en-GB"/>
        </w:rPr>
        <w:t>etc.)</w:t>
      </w:r>
      <w:r>
        <w:rPr>
          <w:rFonts w:asciiTheme="minorHAnsi" w:hAnsiTheme="minorHAnsi" w:cstheme="minorHAnsi"/>
          <w:sz w:val="22"/>
          <w:szCs w:val="22"/>
          <w:lang w:val="en-GB"/>
        </w:rPr>
        <w:t xml:space="preserve"> (</w:t>
      </w:r>
      <w:r w:rsidR="005276D0">
        <w:rPr>
          <w:rFonts w:asciiTheme="minorHAnsi" w:hAnsiTheme="minorHAnsi" w:cstheme="minorHAnsi"/>
          <w:sz w:val="22"/>
          <w:szCs w:val="22"/>
          <w:lang w:val="en-GB"/>
        </w:rPr>
        <w:t xml:space="preserve">World Bank </w:t>
      </w:r>
      <w:proofErr w:type="spellStart"/>
      <w:r w:rsidR="005276D0">
        <w:rPr>
          <w:rFonts w:asciiTheme="minorHAnsi" w:hAnsiTheme="minorHAnsi" w:cstheme="minorHAnsi"/>
          <w:sz w:val="22"/>
          <w:szCs w:val="22"/>
          <w:lang w:val="en-GB"/>
        </w:rPr>
        <w:t>n.d.</w:t>
      </w:r>
      <w:proofErr w:type="spellEnd"/>
      <w:r w:rsidR="005276D0">
        <w:rPr>
          <w:rFonts w:asciiTheme="minorHAnsi" w:hAnsiTheme="minorHAnsi" w:cstheme="minorHAnsi"/>
          <w:sz w:val="22"/>
          <w:szCs w:val="22"/>
          <w:lang w:val="en-GB"/>
        </w:rPr>
        <w:t xml:space="preserve"> Guidance Note #7, EEA 2007, </w:t>
      </w:r>
      <w:r>
        <w:rPr>
          <w:rFonts w:asciiTheme="minorHAnsi" w:hAnsiTheme="minorHAnsi" w:cstheme="minorHAnsi"/>
          <w:sz w:val="22"/>
          <w:szCs w:val="22"/>
          <w:lang w:val="en-GB"/>
        </w:rPr>
        <w:t xml:space="preserve">Economics of Adaptation Working Group 2009, </w:t>
      </w:r>
      <w:r w:rsidR="00141E62">
        <w:rPr>
          <w:rFonts w:asciiTheme="minorHAnsi" w:hAnsiTheme="minorHAnsi" w:cstheme="minorHAnsi"/>
          <w:sz w:val="22"/>
          <w:szCs w:val="22"/>
          <w:lang w:val="en-GB"/>
        </w:rPr>
        <w:t>World Bank 2010b</w:t>
      </w:r>
      <w:r>
        <w:rPr>
          <w:rFonts w:asciiTheme="minorHAnsi" w:hAnsiTheme="minorHAnsi" w:cstheme="minorHAnsi"/>
          <w:sz w:val="22"/>
          <w:szCs w:val="22"/>
          <w:lang w:val="en-GB"/>
        </w:rPr>
        <w:t>)</w:t>
      </w:r>
      <w:r w:rsidRPr="000876A2">
        <w:rPr>
          <w:rFonts w:asciiTheme="minorHAnsi" w:hAnsiTheme="minorHAnsi" w:cstheme="minorHAnsi"/>
          <w:sz w:val="22"/>
          <w:szCs w:val="22"/>
          <w:lang w:val="en-GB"/>
        </w:rPr>
        <w:t>.</w:t>
      </w:r>
    </w:p>
    <w:p w14:paraId="3AD5649A" w14:textId="77777777" w:rsidR="0068643B" w:rsidRDefault="0068643B" w:rsidP="001B51FB">
      <w:pPr>
        <w:rPr>
          <w:rFonts w:asciiTheme="minorHAnsi" w:hAnsiTheme="minorHAnsi" w:cstheme="minorHAnsi"/>
          <w:sz w:val="22"/>
          <w:szCs w:val="22"/>
          <w:lang w:val="en-GB"/>
        </w:rPr>
      </w:pPr>
    </w:p>
    <w:p w14:paraId="27814A2E" w14:textId="77777777" w:rsidR="007C14AA" w:rsidRDefault="007C14AA">
      <w:pPr>
        <w:spacing w:after="200" w:line="276" w:lineRule="auto"/>
        <w:jc w:val="left"/>
        <w:rPr>
          <w:rFonts w:asciiTheme="minorHAnsi" w:hAnsiTheme="minorHAnsi" w:cstheme="minorHAnsi"/>
          <w:i/>
          <w:sz w:val="22"/>
          <w:szCs w:val="22"/>
          <w:lang w:val="en-GB"/>
        </w:rPr>
      </w:pPr>
      <w:r>
        <w:rPr>
          <w:rFonts w:asciiTheme="minorHAnsi" w:hAnsiTheme="minorHAnsi" w:cstheme="minorHAnsi"/>
          <w:i/>
          <w:sz w:val="22"/>
          <w:szCs w:val="22"/>
          <w:lang w:val="en-GB"/>
        </w:rPr>
        <w:br w:type="page"/>
      </w:r>
    </w:p>
    <w:p w14:paraId="26077F35" w14:textId="77777777" w:rsidR="0030242E" w:rsidRDefault="0030242E" w:rsidP="001B51FB">
      <w:pPr>
        <w:rPr>
          <w:rFonts w:asciiTheme="minorHAnsi" w:hAnsiTheme="minorHAnsi" w:cstheme="minorHAnsi"/>
          <w:sz w:val="22"/>
          <w:szCs w:val="22"/>
          <w:lang w:val="en-GB"/>
        </w:rPr>
      </w:pPr>
      <w:r>
        <w:rPr>
          <w:rFonts w:asciiTheme="minorHAnsi" w:hAnsiTheme="minorHAnsi" w:cstheme="minorHAnsi"/>
          <w:i/>
          <w:sz w:val="22"/>
          <w:szCs w:val="22"/>
          <w:lang w:val="en-GB"/>
        </w:rPr>
        <w:lastRenderedPageBreak/>
        <w:t xml:space="preserve">Assessing evidence: demonstration </w:t>
      </w:r>
      <w:r w:rsidR="003E633E">
        <w:rPr>
          <w:rFonts w:asciiTheme="minorHAnsi" w:hAnsiTheme="minorHAnsi" w:cstheme="minorHAnsi"/>
          <w:i/>
          <w:sz w:val="22"/>
          <w:szCs w:val="22"/>
          <w:lang w:val="en-GB"/>
        </w:rPr>
        <w:t xml:space="preserve">or pilot </w:t>
      </w:r>
      <w:r>
        <w:rPr>
          <w:rFonts w:asciiTheme="minorHAnsi" w:hAnsiTheme="minorHAnsi" w:cstheme="minorHAnsi"/>
          <w:i/>
          <w:sz w:val="22"/>
          <w:szCs w:val="22"/>
          <w:lang w:val="en-GB"/>
        </w:rPr>
        <w:t>project</w:t>
      </w:r>
      <w:r w:rsidR="00EB1C20">
        <w:rPr>
          <w:rFonts w:asciiTheme="minorHAnsi" w:hAnsiTheme="minorHAnsi" w:cstheme="minorHAnsi"/>
          <w:i/>
          <w:sz w:val="22"/>
          <w:szCs w:val="22"/>
          <w:lang w:val="en-GB"/>
        </w:rPr>
        <w:t>s</w:t>
      </w:r>
    </w:p>
    <w:p w14:paraId="08A7EC73" w14:textId="77777777" w:rsidR="0030242E" w:rsidRPr="00B31F24" w:rsidRDefault="0030242E" w:rsidP="001B51FB">
      <w:pPr>
        <w:rPr>
          <w:rFonts w:asciiTheme="minorHAnsi" w:hAnsiTheme="minorHAnsi" w:cstheme="minorHAnsi"/>
          <w:sz w:val="22"/>
          <w:szCs w:val="22"/>
          <w:lang w:val="en-GB"/>
        </w:rPr>
      </w:pPr>
    </w:p>
    <w:p w14:paraId="2D26A33D" w14:textId="4EB74CEC" w:rsidR="001B51FB" w:rsidRDefault="001B51FB" w:rsidP="001B51FB">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i/>
          <w:sz w:val="22"/>
          <w:szCs w:val="22"/>
          <w:lang w:val="en-GB"/>
        </w:rPr>
        <w:t xml:space="preserve">Demonstration </w:t>
      </w:r>
      <w:r w:rsidRPr="0068643B">
        <w:rPr>
          <w:rFonts w:asciiTheme="minorHAnsi" w:hAnsiTheme="minorHAnsi" w:cstheme="minorHAnsi"/>
          <w:sz w:val="22"/>
          <w:szCs w:val="22"/>
          <w:lang w:val="en-GB"/>
        </w:rPr>
        <w:t>or</w:t>
      </w:r>
      <w:r>
        <w:rPr>
          <w:rFonts w:asciiTheme="minorHAnsi" w:hAnsiTheme="minorHAnsi" w:cstheme="minorHAnsi"/>
          <w:i/>
          <w:sz w:val="22"/>
          <w:szCs w:val="22"/>
          <w:lang w:val="en-GB"/>
        </w:rPr>
        <w:t xml:space="preserve"> pilot</w:t>
      </w:r>
      <w:r w:rsidRPr="001B51FB">
        <w:rPr>
          <w:rFonts w:asciiTheme="minorHAnsi" w:hAnsiTheme="minorHAnsi" w:cstheme="minorHAnsi"/>
          <w:i/>
          <w:sz w:val="22"/>
          <w:szCs w:val="22"/>
          <w:lang w:val="en-GB"/>
        </w:rPr>
        <w:t xml:space="preserve"> projects</w:t>
      </w:r>
      <w:r w:rsidRPr="001B51FB">
        <w:rPr>
          <w:rFonts w:asciiTheme="minorHAnsi" w:hAnsiTheme="minorHAnsi" w:cstheme="minorHAnsi"/>
          <w:sz w:val="22"/>
          <w:szCs w:val="22"/>
          <w:lang w:val="en-GB"/>
        </w:rPr>
        <w:t xml:space="preserve"> can be very useful </w:t>
      </w:r>
      <w:r w:rsidR="00183959">
        <w:rPr>
          <w:rFonts w:asciiTheme="minorHAnsi" w:hAnsiTheme="minorHAnsi" w:cstheme="minorHAnsi"/>
          <w:sz w:val="22"/>
          <w:szCs w:val="22"/>
          <w:lang w:val="en-GB"/>
        </w:rPr>
        <w:t xml:space="preserve">in </w:t>
      </w:r>
      <w:r w:rsidR="005665B7">
        <w:rPr>
          <w:rFonts w:asciiTheme="minorHAnsi" w:hAnsiTheme="minorHAnsi" w:cstheme="minorHAnsi"/>
          <w:sz w:val="22"/>
          <w:szCs w:val="22"/>
          <w:lang w:val="en-GB"/>
        </w:rPr>
        <w:t xml:space="preserve">environmental and </w:t>
      </w:r>
      <w:r w:rsidR="00183959">
        <w:rPr>
          <w:rFonts w:asciiTheme="minorHAnsi" w:hAnsiTheme="minorHAnsi" w:cstheme="minorHAnsi"/>
          <w:sz w:val="22"/>
          <w:szCs w:val="22"/>
          <w:lang w:val="en-GB"/>
        </w:rPr>
        <w:t xml:space="preserve">climate change mainstreaming </w:t>
      </w:r>
      <w:r w:rsidRPr="001B51FB">
        <w:rPr>
          <w:rFonts w:asciiTheme="minorHAnsi" w:hAnsiTheme="minorHAnsi" w:cstheme="minorHAnsi"/>
          <w:sz w:val="22"/>
          <w:szCs w:val="22"/>
          <w:lang w:val="en-GB"/>
        </w:rPr>
        <w:t>to</w:t>
      </w:r>
      <w:r>
        <w:rPr>
          <w:rFonts w:asciiTheme="minorHAnsi" w:hAnsiTheme="minorHAnsi" w:cstheme="minorHAnsi"/>
          <w:sz w:val="22"/>
          <w:szCs w:val="22"/>
          <w:lang w:val="en-GB"/>
        </w:rPr>
        <w:t>:</w:t>
      </w:r>
    </w:p>
    <w:p w14:paraId="3E511C20" w14:textId="77777777" w:rsidR="00183959" w:rsidRPr="001B51FB" w:rsidRDefault="00183959" w:rsidP="00183959">
      <w:pPr>
        <w:numPr>
          <w:ilvl w:val="1"/>
          <w:numId w:val="3"/>
        </w:numPr>
        <w:spacing w:before="120"/>
        <w:ind w:left="709" w:hanging="284"/>
        <w:rPr>
          <w:rFonts w:asciiTheme="minorHAnsi" w:hAnsiTheme="minorHAnsi" w:cstheme="minorHAnsi"/>
          <w:sz w:val="22"/>
          <w:szCs w:val="22"/>
          <w:lang w:val="en-GB"/>
        </w:rPr>
      </w:pPr>
      <w:proofErr w:type="gramStart"/>
      <w:r w:rsidRPr="001B51FB">
        <w:rPr>
          <w:rFonts w:asciiTheme="minorHAnsi" w:hAnsiTheme="minorHAnsi" w:cstheme="minorHAnsi"/>
          <w:bCs/>
          <w:sz w:val="22"/>
          <w:szCs w:val="22"/>
          <w:lang w:val="en-GB"/>
        </w:rPr>
        <w:t>help</w:t>
      </w:r>
      <w:proofErr w:type="gramEnd"/>
      <w:r w:rsidRPr="001B51FB">
        <w:rPr>
          <w:rFonts w:asciiTheme="minorHAnsi" w:hAnsiTheme="minorHAnsi" w:cstheme="minorHAnsi"/>
          <w:bCs/>
          <w:sz w:val="22"/>
          <w:szCs w:val="22"/>
          <w:lang w:val="en-GB"/>
        </w:rPr>
        <w:t xml:space="preserve"> foster interest and commitment among national authorities and other stakeholders;</w:t>
      </w:r>
    </w:p>
    <w:p w14:paraId="48B0BD9C" w14:textId="77777777" w:rsidR="001B51FB" w:rsidRPr="001B51FB" w:rsidRDefault="001B51FB" w:rsidP="001B51FB">
      <w:pPr>
        <w:numPr>
          <w:ilvl w:val="1"/>
          <w:numId w:val="3"/>
        </w:numPr>
        <w:spacing w:before="120"/>
        <w:ind w:left="709" w:hanging="284"/>
        <w:rPr>
          <w:rFonts w:asciiTheme="minorHAnsi" w:hAnsiTheme="minorHAnsi" w:cstheme="minorHAnsi"/>
          <w:sz w:val="22"/>
          <w:szCs w:val="22"/>
          <w:lang w:val="en-GB"/>
        </w:rPr>
      </w:pPr>
      <w:proofErr w:type="gramStart"/>
      <w:r w:rsidRPr="001B51FB">
        <w:rPr>
          <w:rFonts w:asciiTheme="minorHAnsi" w:hAnsiTheme="minorHAnsi" w:cstheme="minorHAnsi"/>
          <w:bCs/>
          <w:sz w:val="22"/>
          <w:szCs w:val="22"/>
          <w:lang w:val="en-GB"/>
        </w:rPr>
        <w:t>test</w:t>
      </w:r>
      <w:proofErr w:type="gramEnd"/>
      <w:r w:rsidRPr="001B51FB">
        <w:rPr>
          <w:rFonts w:asciiTheme="minorHAnsi" w:hAnsiTheme="minorHAnsi" w:cstheme="minorHAnsi"/>
          <w:bCs/>
          <w:sz w:val="22"/>
          <w:szCs w:val="22"/>
          <w:lang w:val="en-GB"/>
        </w:rPr>
        <w:t xml:space="preserve"> what works and does not work (relevance and effectiveness of specific measures in a given context);</w:t>
      </w:r>
    </w:p>
    <w:p w14:paraId="3F66D62D" w14:textId="77777777" w:rsidR="001B51FB" w:rsidRPr="001B51FB" w:rsidRDefault="001B51FB" w:rsidP="001B51FB">
      <w:pPr>
        <w:numPr>
          <w:ilvl w:val="1"/>
          <w:numId w:val="3"/>
        </w:numPr>
        <w:spacing w:before="120"/>
        <w:ind w:left="709" w:hanging="284"/>
        <w:rPr>
          <w:rFonts w:asciiTheme="minorHAnsi" w:hAnsiTheme="minorHAnsi" w:cstheme="minorHAnsi"/>
          <w:sz w:val="22"/>
          <w:szCs w:val="22"/>
          <w:lang w:val="en-GB"/>
        </w:rPr>
      </w:pPr>
      <w:proofErr w:type="gramStart"/>
      <w:r w:rsidRPr="001B51FB">
        <w:rPr>
          <w:rFonts w:asciiTheme="minorHAnsi" w:hAnsiTheme="minorHAnsi" w:cstheme="minorHAnsi"/>
          <w:bCs/>
          <w:sz w:val="22"/>
          <w:szCs w:val="22"/>
          <w:lang w:val="en-GB"/>
        </w:rPr>
        <w:t>support</w:t>
      </w:r>
      <w:proofErr w:type="gramEnd"/>
      <w:r w:rsidRPr="001B51FB">
        <w:rPr>
          <w:rFonts w:asciiTheme="minorHAnsi" w:hAnsiTheme="minorHAnsi" w:cstheme="minorHAnsi"/>
          <w:bCs/>
          <w:sz w:val="22"/>
          <w:szCs w:val="22"/>
          <w:lang w:val="en-GB"/>
        </w:rPr>
        <w:t xml:space="preserve">  lesson drawing (e.g. on enabling factors) for adaptive management;</w:t>
      </w:r>
    </w:p>
    <w:p w14:paraId="67334148" w14:textId="77777777" w:rsidR="001B51FB" w:rsidRPr="001B51FB" w:rsidRDefault="001B51FB" w:rsidP="001B51FB">
      <w:pPr>
        <w:numPr>
          <w:ilvl w:val="1"/>
          <w:numId w:val="3"/>
        </w:numPr>
        <w:spacing w:before="120"/>
        <w:ind w:left="709" w:hanging="284"/>
        <w:rPr>
          <w:rFonts w:asciiTheme="minorHAnsi" w:hAnsiTheme="minorHAnsi" w:cstheme="minorHAnsi"/>
          <w:sz w:val="22"/>
          <w:szCs w:val="22"/>
          <w:lang w:val="en-GB"/>
        </w:rPr>
      </w:pPr>
      <w:proofErr w:type="gramStart"/>
      <w:r w:rsidRPr="001B51FB">
        <w:rPr>
          <w:rFonts w:asciiTheme="minorHAnsi" w:hAnsiTheme="minorHAnsi" w:cstheme="minorHAnsi"/>
          <w:bCs/>
          <w:sz w:val="22"/>
          <w:szCs w:val="22"/>
          <w:lang w:val="en-GB"/>
        </w:rPr>
        <w:t>mobilise</w:t>
      </w:r>
      <w:proofErr w:type="gramEnd"/>
      <w:r w:rsidRPr="001B51FB">
        <w:rPr>
          <w:rFonts w:asciiTheme="minorHAnsi" w:hAnsiTheme="minorHAnsi" w:cstheme="minorHAnsi"/>
          <w:bCs/>
          <w:sz w:val="22"/>
          <w:szCs w:val="22"/>
          <w:lang w:val="en-GB"/>
        </w:rPr>
        <w:t xml:space="preserve"> communities, local/regional authorities and other stakeholders, and develop capacities at this level;</w:t>
      </w:r>
    </w:p>
    <w:p w14:paraId="345C4531" w14:textId="690EDF69" w:rsidR="001B51FB" w:rsidRPr="001B51FB" w:rsidRDefault="001B51FB" w:rsidP="001B51FB">
      <w:pPr>
        <w:numPr>
          <w:ilvl w:val="1"/>
          <w:numId w:val="3"/>
        </w:numPr>
        <w:spacing w:before="120"/>
        <w:ind w:left="709" w:hanging="284"/>
        <w:rPr>
          <w:rFonts w:asciiTheme="minorHAnsi" w:hAnsiTheme="minorHAnsi" w:cstheme="minorHAnsi"/>
          <w:sz w:val="22"/>
          <w:szCs w:val="22"/>
          <w:lang w:val="en-GB"/>
        </w:rPr>
      </w:pPr>
      <w:proofErr w:type="gramStart"/>
      <w:r w:rsidRPr="001B51FB">
        <w:rPr>
          <w:rFonts w:asciiTheme="minorHAnsi" w:hAnsiTheme="minorHAnsi" w:cstheme="minorHAnsi"/>
          <w:bCs/>
          <w:sz w:val="22"/>
          <w:szCs w:val="22"/>
          <w:lang w:val="en-GB"/>
        </w:rPr>
        <w:t>create</w:t>
      </w:r>
      <w:proofErr w:type="gramEnd"/>
      <w:r w:rsidRPr="001B51FB">
        <w:rPr>
          <w:rFonts w:asciiTheme="minorHAnsi" w:hAnsiTheme="minorHAnsi" w:cstheme="minorHAnsi"/>
          <w:bCs/>
          <w:sz w:val="22"/>
          <w:szCs w:val="22"/>
          <w:lang w:val="en-GB"/>
        </w:rPr>
        <w:t xml:space="preserve"> both motivation and knowledge for replicating or scaling-up the pilot measures</w:t>
      </w:r>
      <w:r w:rsidR="00324A0F">
        <w:rPr>
          <w:rFonts w:asciiTheme="minorHAnsi" w:hAnsiTheme="minorHAnsi" w:cstheme="minorHAnsi"/>
          <w:bCs/>
          <w:sz w:val="22"/>
          <w:szCs w:val="22"/>
          <w:lang w:val="en-GB"/>
        </w:rPr>
        <w:t xml:space="preserve"> (UNDP-UNEP </w:t>
      </w:r>
      <w:r w:rsidR="005665B7">
        <w:rPr>
          <w:rFonts w:asciiTheme="minorHAnsi" w:hAnsiTheme="minorHAnsi" w:cstheme="minorHAnsi"/>
          <w:bCs/>
          <w:sz w:val="22"/>
          <w:szCs w:val="22"/>
          <w:lang w:val="en-GB"/>
        </w:rPr>
        <w:t xml:space="preserve">2009 and </w:t>
      </w:r>
      <w:r w:rsidR="00324A0F">
        <w:rPr>
          <w:rFonts w:asciiTheme="minorHAnsi" w:hAnsiTheme="minorHAnsi" w:cstheme="minorHAnsi"/>
          <w:bCs/>
          <w:sz w:val="22"/>
          <w:szCs w:val="22"/>
          <w:lang w:val="en-GB"/>
        </w:rPr>
        <w:t>201</w:t>
      </w:r>
      <w:r w:rsidR="00075287">
        <w:rPr>
          <w:rFonts w:asciiTheme="minorHAnsi" w:hAnsiTheme="minorHAnsi" w:cstheme="minorHAnsi"/>
          <w:bCs/>
          <w:sz w:val="22"/>
          <w:szCs w:val="22"/>
          <w:lang w:val="en-GB"/>
        </w:rPr>
        <w:t>1</w:t>
      </w:r>
      <w:r w:rsidR="00324A0F">
        <w:rPr>
          <w:rFonts w:asciiTheme="minorHAnsi" w:hAnsiTheme="minorHAnsi" w:cstheme="minorHAnsi"/>
          <w:bCs/>
          <w:sz w:val="22"/>
          <w:szCs w:val="22"/>
          <w:lang w:val="en-GB"/>
        </w:rPr>
        <w:t>)</w:t>
      </w:r>
      <w:r w:rsidRPr="001B51FB">
        <w:rPr>
          <w:rFonts w:asciiTheme="minorHAnsi" w:hAnsiTheme="minorHAnsi" w:cstheme="minorHAnsi"/>
          <w:bCs/>
          <w:sz w:val="22"/>
          <w:szCs w:val="22"/>
          <w:lang w:val="en-GB"/>
        </w:rPr>
        <w:t>.</w:t>
      </w:r>
    </w:p>
    <w:p w14:paraId="52D74111" w14:textId="77777777" w:rsidR="00264BB3" w:rsidRDefault="00264BB3" w:rsidP="00264BB3">
      <w:pPr>
        <w:rPr>
          <w:rFonts w:asciiTheme="minorHAnsi" w:hAnsiTheme="minorHAnsi" w:cstheme="minorHAnsi"/>
          <w:sz w:val="22"/>
          <w:szCs w:val="22"/>
          <w:lang w:val="en-GB"/>
        </w:rPr>
      </w:pPr>
    </w:p>
    <w:p w14:paraId="26E801F8" w14:textId="77777777" w:rsidR="00820EE1" w:rsidRPr="00820EE1" w:rsidRDefault="00183959" w:rsidP="00264BB3">
      <w:pPr>
        <w:rPr>
          <w:rFonts w:asciiTheme="minorHAnsi" w:hAnsiTheme="minorHAnsi" w:cstheme="minorHAnsi"/>
          <w:i/>
          <w:sz w:val="22"/>
          <w:szCs w:val="22"/>
          <w:lang w:val="en-GB"/>
        </w:rPr>
      </w:pPr>
      <w:r>
        <w:rPr>
          <w:rFonts w:asciiTheme="minorHAnsi" w:hAnsiTheme="minorHAnsi" w:cstheme="minorHAnsi"/>
          <w:i/>
          <w:sz w:val="22"/>
          <w:szCs w:val="22"/>
          <w:lang w:val="en-GB"/>
        </w:rPr>
        <w:t>Comm</w:t>
      </w:r>
      <w:r w:rsidR="0077579D">
        <w:rPr>
          <w:rFonts w:asciiTheme="minorHAnsi" w:hAnsiTheme="minorHAnsi" w:cstheme="minorHAnsi"/>
          <w:i/>
          <w:sz w:val="22"/>
          <w:szCs w:val="22"/>
          <w:lang w:val="en-GB"/>
        </w:rPr>
        <w:t>unication and advocacy strategy</w:t>
      </w:r>
    </w:p>
    <w:p w14:paraId="2DA043F0" w14:textId="77777777" w:rsidR="00E360B6" w:rsidRPr="00E360B6" w:rsidRDefault="00E360B6" w:rsidP="00E360B6">
      <w:pPr>
        <w:rPr>
          <w:rFonts w:asciiTheme="minorHAnsi" w:hAnsiTheme="minorHAnsi" w:cstheme="minorHAnsi"/>
          <w:sz w:val="22"/>
          <w:szCs w:val="22"/>
          <w:lang w:val="en-GB"/>
        </w:rPr>
      </w:pPr>
    </w:p>
    <w:p w14:paraId="785B148B" w14:textId="77777777" w:rsidR="00686DAB" w:rsidRDefault="00686DAB" w:rsidP="00820EE1">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Developing and implementing a </w:t>
      </w:r>
      <w:r w:rsidRPr="005B46B8">
        <w:rPr>
          <w:rFonts w:asciiTheme="minorHAnsi" w:hAnsiTheme="minorHAnsi" w:cstheme="minorHAnsi"/>
          <w:i/>
          <w:sz w:val="22"/>
          <w:szCs w:val="22"/>
          <w:lang w:val="en-GB"/>
        </w:rPr>
        <w:t>communication and advocacy strategy</w:t>
      </w:r>
      <w:r>
        <w:rPr>
          <w:rFonts w:asciiTheme="minorHAnsi" w:hAnsiTheme="minorHAnsi" w:cstheme="minorHAnsi"/>
          <w:sz w:val="22"/>
          <w:szCs w:val="22"/>
          <w:lang w:val="en-GB"/>
        </w:rPr>
        <w:t xml:space="preserve"> </w:t>
      </w:r>
      <w:r w:rsidR="0045089F">
        <w:rPr>
          <w:rFonts w:asciiTheme="minorHAnsi" w:hAnsiTheme="minorHAnsi" w:cstheme="minorHAnsi"/>
          <w:sz w:val="22"/>
          <w:szCs w:val="22"/>
          <w:lang w:val="en-GB"/>
        </w:rPr>
        <w:t>notably involves</w:t>
      </w:r>
      <w:r w:rsidR="003B68AF">
        <w:rPr>
          <w:rFonts w:asciiTheme="minorHAnsi" w:hAnsiTheme="minorHAnsi" w:cstheme="minorHAnsi"/>
          <w:sz w:val="22"/>
          <w:szCs w:val="22"/>
          <w:lang w:val="en-GB"/>
        </w:rPr>
        <w:t>:</w:t>
      </w:r>
    </w:p>
    <w:p w14:paraId="593007D7" w14:textId="77777777" w:rsidR="00183959" w:rsidRDefault="00183959" w:rsidP="003B68AF">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sidRPr="00183959">
        <w:rPr>
          <w:rFonts w:asciiTheme="minorHAnsi" w:hAnsiTheme="minorHAnsi" w:cstheme="minorHAnsi"/>
          <w:sz w:val="22"/>
          <w:szCs w:val="22"/>
          <w:lang w:val="en-GB"/>
        </w:rPr>
        <w:t>analysing</w:t>
      </w:r>
      <w:proofErr w:type="gramEnd"/>
      <w:r w:rsidRPr="00183959">
        <w:rPr>
          <w:rFonts w:asciiTheme="minorHAnsi" w:hAnsiTheme="minorHAnsi" w:cstheme="minorHAnsi"/>
          <w:sz w:val="22"/>
          <w:szCs w:val="22"/>
          <w:lang w:val="en-GB"/>
        </w:rPr>
        <w:t xml:space="preserve"> the reasons for action and inaction on specific issues, at the societal, organisational and individual levels</w:t>
      </w:r>
      <w:r>
        <w:rPr>
          <w:rFonts w:asciiTheme="minorHAnsi" w:hAnsiTheme="minorHAnsi" w:cstheme="minorHAnsi"/>
          <w:sz w:val="22"/>
          <w:szCs w:val="22"/>
          <w:lang w:val="en-GB"/>
        </w:rPr>
        <w:t>;</w:t>
      </w:r>
    </w:p>
    <w:p w14:paraId="22A999F3" w14:textId="77777777" w:rsidR="00183959" w:rsidRDefault="00183959" w:rsidP="003B68AF">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sidRPr="00183959">
        <w:rPr>
          <w:rFonts w:asciiTheme="minorHAnsi" w:hAnsiTheme="minorHAnsi" w:cstheme="minorHAnsi"/>
          <w:sz w:val="22"/>
          <w:szCs w:val="22"/>
          <w:lang w:val="en-GB"/>
        </w:rPr>
        <w:t>designing</w:t>
      </w:r>
      <w:proofErr w:type="gramEnd"/>
      <w:r w:rsidRPr="00183959">
        <w:rPr>
          <w:rFonts w:asciiTheme="minorHAnsi" w:hAnsiTheme="minorHAnsi" w:cstheme="minorHAnsi"/>
          <w:sz w:val="22"/>
          <w:szCs w:val="22"/>
          <w:lang w:val="en-GB"/>
        </w:rPr>
        <w:t xml:space="preserve"> the strategy to support key steps of the mainstreaming programme</w:t>
      </w:r>
      <w:r>
        <w:rPr>
          <w:rFonts w:asciiTheme="minorHAnsi" w:hAnsiTheme="minorHAnsi" w:cstheme="minorHAnsi"/>
          <w:sz w:val="22"/>
          <w:szCs w:val="22"/>
          <w:lang w:val="en-GB"/>
        </w:rPr>
        <w:t>;</w:t>
      </w:r>
    </w:p>
    <w:p w14:paraId="5F83C6C2" w14:textId="77777777" w:rsidR="0045089F" w:rsidRDefault="0045089F" w:rsidP="003B68AF">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setting</w:t>
      </w:r>
      <w:proofErr w:type="gramEnd"/>
      <w:r>
        <w:rPr>
          <w:rFonts w:asciiTheme="minorHAnsi" w:hAnsiTheme="minorHAnsi" w:cstheme="minorHAnsi"/>
          <w:sz w:val="22"/>
          <w:szCs w:val="22"/>
          <w:lang w:val="en-GB"/>
        </w:rPr>
        <w:t xml:space="preserve"> specific objectives </w:t>
      </w:r>
      <w:r w:rsidR="00B92079" w:rsidRPr="00B92079">
        <w:rPr>
          <w:rFonts w:asciiTheme="minorHAnsi" w:hAnsiTheme="minorHAnsi" w:cstheme="minorHAnsi"/>
          <w:sz w:val="22"/>
          <w:szCs w:val="22"/>
          <w:lang w:val="en-GB"/>
        </w:rPr>
        <w:t xml:space="preserve">for both awareness-raising and partnership </w:t>
      </w:r>
      <w:r w:rsidR="00B92079">
        <w:rPr>
          <w:rFonts w:asciiTheme="minorHAnsi" w:hAnsiTheme="minorHAnsi" w:cstheme="minorHAnsi"/>
          <w:sz w:val="22"/>
          <w:szCs w:val="22"/>
          <w:lang w:val="en-GB"/>
        </w:rPr>
        <w:t>building,</w:t>
      </w:r>
      <w:r w:rsidR="00B92079" w:rsidRPr="00B92079">
        <w:rPr>
          <w:rFonts w:asciiTheme="minorHAnsi" w:hAnsiTheme="minorHAnsi" w:cstheme="minorHAnsi"/>
          <w:sz w:val="22"/>
          <w:szCs w:val="22"/>
          <w:lang w:val="en-GB"/>
        </w:rPr>
        <w:t xml:space="preserve"> </w:t>
      </w:r>
      <w:r w:rsidR="00B92079">
        <w:rPr>
          <w:rFonts w:asciiTheme="minorHAnsi" w:hAnsiTheme="minorHAnsi" w:cstheme="minorHAnsi"/>
          <w:sz w:val="22"/>
          <w:szCs w:val="22"/>
          <w:lang w:val="en-GB"/>
        </w:rPr>
        <w:t>with a focus on achieving measurable outcomes</w:t>
      </w:r>
      <w:r>
        <w:rPr>
          <w:rFonts w:asciiTheme="minorHAnsi" w:hAnsiTheme="minorHAnsi" w:cstheme="minorHAnsi"/>
          <w:sz w:val="22"/>
          <w:szCs w:val="22"/>
          <w:lang w:val="en-GB"/>
        </w:rPr>
        <w:t>;</w:t>
      </w:r>
    </w:p>
    <w:p w14:paraId="5D6CE541" w14:textId="77777777" w:rsidR="003B68AF" w:rsidRDefault="003B68AF" w:rsidP="003B68AF">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defining</w:t>
      </w:r>
      <w:proofErr w:type="gramEnd"/>
      <w:r>
        <w:rPr>
          <w:rFonts w:asciiTheme="minorHAnsi" w:hAnsiTheme="minorHAnsi" w:cstheme="minorHAnsi"/>
          <w:sz w:val="22"/>
          <w:szCs w:val="22"/>
          <w:lang w:val="en-GB"/>
        </w:rPr>
        <w:t xml:space="preserve"> the target audience to be informed or influenced</w:t>
      </w:r>
      <w:r w:rsidR="00B92079">
        <w:rPr>
          <w:rFonts w:asciiTheme="minorHAnsi" w:hAnsiTheme="minorHAnsi" w:cstheme="minorHAnsi"/>
          <w:sz w:val="22"/>
          <w:szCs w:val="22"/>
          <w:lang w:val="en-GB"/>
        </w:rPr>
        <w:t xml:space="preserve"> </w:t>
      </w:r>
      <w:r w:rsidR="00B92079" w:rsidRPr="00B92079">
        <w:rPr>
          <w:rFonts w:asciiTheme="minorHAnsi" w:hAnsiTheme="minorHAnsi" w:cstheme="minorHAnsi"/>
          <w:sz w:val="22"/>
          <w:szCs w:val="22"/>
          <w:lang w:val="en-GB"/>
        </w:rPr>
        <w:t>(e.g. fi</w:t>
      </w:r>
      <w:r w:rsidR="00B92079">
        <w:rPr>
          <w:rFonts w:asciiTheme="minorHAnsi" w:hAnsiTheme="minorHAnsi" w:cstheme="minorHAnsi"/>
          <w:sz w:val="22"/>
          <w:szCs w:val="22"/>
          <w:lang w:val="en-GB"/>
        </w:rPr>
        <w:t>nance and planning authorities</w:t>
      </w:r>
      <w:r w:rsidR="00117C18">
        <w:rPr>
          <w:rFonts w:asciiTheme="minorHAnsi" w:hAnsiTheme="minorHAnsi" w:cstheme="minorHAnsi"/>
          <w:sz w:val="22"/>
          <w:szCs w:val="22"/>
          <w:lang w:val="en-GB"/>
        </w:rPr>
        <w:t>;</w:t>
      </w:r>
      <w:r w:rsidR="00B92079">
        <w:rPr>
          <w:rFonts w:asciiTheme="minorHAnsi" w:hAnsiTheme="minorHAnsi" w:cstheme="minorHAnsi"/>
          <w:sz w:val="22"/>
          <w:szCs w:val="22"/>
          <w:lang w:val="en-GB"/>
        </w:rPr>
        <w:t xml:space="preserve"> </w:t>
      </w:r>
      <w:r w:rsidR="00117C18">
        <w:rPr>
          <w:rFonts w:asciiTheme="minorHAnsi" w:hAnsiTheme="minorHAnsi" w:cstheme="minorHAnsi"/>
          <w:sz w:val="22"/>
          <w:szCs w:val="22"/>
          <w:lang w:val="en-GB"/>
        </w:rPr>
        <w:t>other possible champions</w:t>
      </w:r>
      <w:r w:rsidR="0077579D">
        <w:rPr>
          <w:rFonts w:asciiTheme="minorHAnsi" w:hAnsiTheme="minorHAnsi" w:cstheme="minorHAnsi"/>
          <w:sz w:val="22"/>
          <w:szCs w:val="22"/>
          <w:lang w:val="en-GB"/>
        </w:rPr>
        <w:t xml:space="preserve"> – see below</w:t>
      </w:r>
      <w:r w:rsidR="00117C18">
        <w:rPr>
          <w:rFonts w:asciiTheme="minorHAnsi" w:hAnsiTheme="minorHAnsi" w:cstheme="minorHAnsi"/>
          <w:sz w:val="22"/>
          <w:szCs w:val="22"/>
          <w:lang w:val="en-GB"/>
        </w:rPr>
        <w:t xml:space="preserve">; </w:t>
      </w:r>
      <w:r w:rsidR="00B92079" w:rsidRPr="00B92079">
        <w:rPr>
          <w:rFonts w:asciiTheme="minorHAnsi" w:hAnsiTheme="minorHAnsi" w:cstheme="minorHAnsi"/>
          <w:sz w:val="22"/>
          <w:szCs w:val="22"/>
          <w:lang w:val="en-GB"/>
        </w:rPr>
        <w:t>environmental agencies</w:t>
      </w:r>
      <w:r w:rsidR="00117C18">
        <w:rPr>
          <w:rFonts w:asciiTheme="minorHAnsi" w:hAnsiTheme="minorHAnsi" w:cstheme="minorHAnsi"/>
          <w:sz w:val="22"/>
          <w:szCs w:val="22"/>
          <w:lang w:val="en-GB"/>
        </w:rPr>
        <w:t>, with a view to strengthening their profile</w:t>
      </w:r>
      <w:r w:rsidR="00B92079" w:rsidRPr="00B92079">
        <w:rPr>
          <w:rFonts w:asciiTheme="minorHAnsi" w:hAnsiTheme="minorHAnsi" w:cstheme="minorHAnsi"/>
          <w:sz w:val="22"/>
          <w:szCs w:val="22"/>
          <w:lang w:val="en-GB"/>
        </w:rPr>
        <w:t>)</w:t>
      </w:r>
      <w:r>
        <w:rPr>
          <w:rFonts w:asciiTheme="minorHAnsi" w:hAnsiTheme="minorHAnsi" w:cstheme="minorHAnsi"/>
          <w:sz w:val="22"/>
          <w:szCs w:val="22"/>
          <w:lang w:val="en-GB"/>
        </w:rPr>
        <w:t>;</w:t>
      </w:r>
    </w:p>
    <w:p w14:paraId="35A3D438" w14:textId="77777777" w:rsidR="0045089F" w:rsidRDefault="003B68AF" w:rsidP="003B68AF">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d</w:t>
      </w:r>
      <w:r w:rsidRPr="003B68AF">
        <w:rPr>
          <w:rFonts w:asciiTheme="minorHAnsi" w:hAnsiTheme="minorHAnsi" w:cstheme="minorHAnsi"/>
          <w:sz w:val="22"/>
          <w:szCs w:val="22"/>
          <w:lang w:val="en-GB"/>
        </w:rPr>
        <w:t>evelop</w:t>
      </w:r>
      <w:r>
        <w:rPr>
          <w:rFonts w:asciiTheme="minorHAnsi" w:hAnsiTheme="minorHAnsi" w:cstheme="minorHAnsi"/>
          <w:sz w:val="22"/>
          <w:szCs w:val="22"/>
          <w:lang w:val="en-GB"/>
        </w:rPr>
        <w:t>ing</w:t>
      </w:r>
      <w:proofErr w:type="gramEnd"/>
      <w:r w:rsidRPr="003B68AF">
        <w:rPr>
          <w:rFonts w:asciiTheme="minorHAnsi" w:hAnsiTheme="minorHAnsi" w:cstheme="minorHAnsi"/>
          <w:sz w:val="22"/>
          <w:szCs w:val="22"/>
          <w:lang w:val="en-GB"/>
        </w:rPr>
        <w:t xml:space="preserve"> </w:t>
      </w:r>
      <w:r w:rsidR="0045089F">
        <w:rPr>
          <w:rFonts w:asciiTheme="minorHAnsi" w:hAnsiTheme="minorHAnsi" w:cstheme="minorHAnsi"/>
          <w:sz w:val="22"/>
          <w:szCs w:val="22"/>
          <w:lang w:val="en-GB"/>
        </w:rPr>
        <w:t xml:space="preserve">clear, </w:t>
      </w:r>
      <w:r w:rsidRPr="003B68AF">
        <w:rPr>
          <w:rFonts w:asciiTheme="minorHAnsi" w:hAnsiTheme="minorHAnsi" w:cstheme="minorHAnsi"/>
          <w:sz w:val="22"/>
          <w:szCs w:val="22"/>
          <w:lang w:val="en-GB"/>
        </w:rPr>
        <w:t>policy-relevant messages</w:t>
      </w:r>
      <w:r w:rsidR="0045089F">
        <w:rPr>
          <w:rFonts w:asciiTheme="minorHAnsi" w:hAnsiTheme="minorHAnsi" w:cstheme="minorHAnsi"/>
          <w:sz w:val="22"/>
          <w:szCs w:val="22"/>
          <w:lang w:val="en-GB"/>
        </w:rPr>
        <w:t>, tailored as needed to the target audience(s);</w:t>
      </w:r>
    </w:p>
    <w:p w14:paraId="69112782" w14:textId="77777777" w:rsidR="003B68AF" w:rsidRDefault="0045089F" w:rsidP="003B68AF">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developing</w:t>
      </w:r>
      <w:proofErr w:type="gramEnd"/>
      <w:r>
        <w:rPr>
          <w:rFonts w:asciiTheme="minorHAnsi" w:hAnsiTheme="minorHAnsi" w:cstheme="minorHAnsi"/>
          <w:sz w:val="22"/>
          <w:szCs w:val="22"/>
          <w:lang w:val="en-GB"/>
        </w:rPr>
        <w:t xml:space="preserve"> </w:t>
      </w:r>
      <w:r w:rsidR="003B68AF" w:rsidRPr="003B68AF">
        <w:rPr>
          <w:rFonts w:asciiTheme="minorHAnsi" w:hAnsiTheme="minorHAnsi" w:cstheme="minorHAnsi"/>
          <w:sz w:val="22"/>
          <w:szCs w:val="22"/>
          <w:lang w:val="en-GB"/>
        </w:rPr>
        <w:t>materials based on evidence collected (e.g. policy briefs, radio programmes)</w:t>
      </w:r>
      <w:r w:rsidR="003B68AF">
        <w:rPr>
          <w:rFonts w:asciiTheme="minorHAnsi" w:hAnsiTheme="minorHAnsi" w:cstheme="minorHAnsi"/>
          <w:sz w:val="22"/>
          <w:szCs w:val="22"/>
          <w:lang w:val="en-GB"/>
        </w:rPr>
        <w:t>;</w:t>
      </w:r>
    </w:p>
    <w:p w14:paraId="522584C9" w14:textId="77777777" w:rsidR="003B68AF" w:rsidRDefault="003B68AF" w:rsidP="003B68AF">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s</w:t>
      </w:r>
      <w:r w:rsidRPr="003B68AF">
        <w:rPr>
          <w:rFonts w:asciiTheme="minorHAnsi" w:hAnsiTheme="minorHAnsi" w:cstheme="minorHAnsi"/>
          <w:sz w:val="22"/>
          <w:szCs w:val="22"/>
          <w:lang w:val="en-GB"/>
        </w:rPr>
        <w:t>elect</w:t>
      </w:r>
      <w:r>
        <w:rPr>
          <w:rFonts w:asciiTheme="minorHAnsi" w:hAnsiTheme="minorHAnsi" w:cstheme="minorHAnsi"/>
          <w:sz w:val="22"/>
          <w:szCs w:val="22"/>
          <w:lang w:val="en-GB"/>
        </w:rPr>
        <w:t>ing</w:t>
      </w:r>
      <w:proofErr w:type="gramEnd"/>
      <w:r>
        <w:rPr>
          <w:rFonts w:asciiTheme="minorHAnsi" w:hAnsiTheme="minorHAnsi" w:cstheme="minorHAnsi"/>
          <w:sz w:val="22"/>
          <w:szCs w:val="22"/>
          <w:lang w:val="en-GB"/>
        </w:rPr>
        <w:t xml:space="preserve"> and using</w:t>
      </w:r>
      <w:r w:rsidRPr="003B68AF">
        <w:rPr>
          <w:rFonts w:asciiTheme="minorHAnsi" w:hAnsiTheme="minorHAnsi" w:cstheme="minorHAnsi"/>
          <w:sz w:val="22"/>
          <w:szCs w:val="22"/>
          <w:lang w:val="en-GB"/>
        </w:rPr>
        <w:t xml:space="preserve"> appropriate communication channels for the various target groups (e.g. media, sector working groups)</w:t>
      </w:r>
      <w:r w:rsidR="0045089F">
        <w:rPr>
          <w:rFonts w:asciiTheme="minorHAnsi" w:hAnsiTheme="minorHAnsi" w:cstheme="minorHAnsi"/>
          <w:sz w:val="22"/>
          <w:szCs w:val="22"/>
          <w:lang w:val="en-GB"/>
        </w:rPr>
        <w:t xml:space="preserve"> (</w:t>
      </w:r>
      <w:r w:rsidR="005276D0">
        <w:rPr>
          <w:rFonts w:asciiTheme="minorHAnsi" w:hAnsiTheme="minorHAnsi" w:cstheme="minorHAnsi"/>
          <w:sz w:val="22"/>
          <w:szCs w:val="22"/>
          <w:lang w:val="en-GB"/>
        </w:rPr>
        <w:t>UNEP 2005, UNDP-UNEP 2009</w:t>
      </w:r>
      <w:r w:rsidR="00B92079">
        <w:rPr>
          <w:rFonts w:asciiTheme="minorHAnsi" w:hAnsiTheme="minorHAnsi" w:cstheme="minorHAnsi"/>
          <w:sz w:val="22"/>
          <w:szCs w:val="22"/>
          <w:lang w:val="en-GB"/>
        </w:rPr>
        <w:t>, UNDP 2011</w:t>
      </w:r>
      <w:r w:rsidR="0045089F">
        <w:rPr>
          <w:rFonts w:asciiTheme="minorHAnsi" w:hAnsiTheme="minorHAnsi" w:cstheme="minorHAnsi"/>
          <w:sz w:val="22"/>
          <w:szCs w:val="22"/>
          <w:lang w:val="en-GB"/>
        </w:rPr>
        <w:t>)</w:t>
      </w:r>
      <w:r>
        <w:rPr>
          <w:rFonts w:asciiTheme="minorHAnsi" w:hAnsiTheme="minorHAnsi" w:cstheme="minorHAnsi"/>
          <w:sz w:val="22"/>
          <w:szCs w:val="22"/>
          <w:lang w:val="en-GB"/>
        </w:rPr>
        <w:t>.</w:t>
      </w:r>
    </w:p>
    <w:p w14:paraId="0463F5B4" w14:textId="77777777" w:rsidR="00183959" w:rsidRDefault="00183959" w:rsidP="00183959">
      <w:pPr>
        <w:rPr>
          <w:rFonts w:asciiTheme="minorHAnsi" w:hAnsiTheme="minorHAnsi" w:cstheme="minorHAnsi"/>
          <w:sz w:val="22"/>
          <w:szCs w:val="22"/>
          <w:lang w:val="en-GB"/>
        </w:rPr>
      </w:pPr>
    </w:p>
    <w:p w14:paraId="09D5B656" w14:textId="77777777" w:rsidR="005B46B8" w:rsidRPr="005B46B8" w:rsidRDefault="0030242E" w:rsidP="00183959">
      <w:pPr>
        <w:rPr>
          <w:rFonts w:asciiTheme="minorHAnsi" w:hAnsiTheme="minorHAnsi" w:cstheme="minorHAnsi"/>
          <w:i/>
          <w:sz w:val="22"/>
          <w:szCs w:val="22"/>
          <w:lang w:val="en-GB"/>
        </w:rPr>
      </w:pPr>
      <w:r>
        <w:rPr>
          <w:rFonts w:asciiTheme="minorHAnsi" w:hAnsiTheme="minorHAnsi" w:cstheme="minorHAnsi"/>
          <w:i/>
          <w:sz w:val="22"/>
          <w:szCs w:val="22"/>
          <w:lang w:val="en-GB"/>
        </w:rPr>
        <w:t>Mobilisation of key actors and p</w:t>
      </w:r>
      <w:r w:rsidR="005B46B8" w:rsidRPr="005B46B8">
        <w:rPr>
          <w:rFonts w:asciiTheme="minorHAnsi" w:hAnsiTheme="minorHAnsi" w:cstheme="minorHAnsi"/>
          <w:i/>
          <w:sz w:val="22"/>
          <w:szCs w:val="22"/>
          <w:lang w:val="en-GB"/>
        </w:rPr>
        <w:t>artnership building</w:t>
      </w:r>
    </w:p>
    <w:p w14:paraId="66C0C0B4" w14:textId="77777777" w:rsidR="005B46B8" w:rsidRDefault="005B46B8" w:rsidP="00183959">
      <w:pPr>
        <w:rPr>
          <w:rFonts w:asciiTheme="minorHAnsi" w:hAnsiTheme="minorHAnsi" w:cstheme="minorHAnsi"/>
          <w:sz w:val="22"/>
          <w:szCs w:val="22"/>
          <w:lang w:val="en-GB"/>
        </w:rPr>
      </w:pPr>
    </w:p>
    <w:p w14:paraId="0BADB3D4" w14:textId="77777777" w:rsidR="00183959" w:rsidRPr="00FB5E06" w:rsidRDefault="00183959" w:rsidP="00183959">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E</w:t>
      </w:r>
      <w:r w:rsidRPr="00FB5E06">
        <w:rPr>
          <w:rFonts w:asciiTheme="minorHAnsi" w:hAnsiTheme="minorHAnsi" w:cstheme="minorHAnsi"/>
          <w:sz w:val="22"/>
          <w:szCs w:val="22"/>
          <w:lang w:val="en-GB"/>
        </w:rPr>
        <w:t xml:space="preserve">ffective </w:t>
      </w:r>
      <w:r w:rsidRPr="00FB5E06">
        <w:rPr>
          <w:rFonts w:asciiTheme="minorHAnsi" w:hAnsiTheme="minorHAnsi" w:cstheme="minorHAnsi"/>
          <w:i/>
          <w:sz w:val="22"/>
          <w:szCs w:val="22"/>
          <w:lang w:val="en-GB"/>
        </w:rPr>
        <w:t>partnership building</w:t>
      </w:r>
      <w:r w:rsidRPr="00FB5E06">
        <w:rPr>
          <w:rFonts w:asciiTheme="minorHAnsi" w:hAnsiTheme="minorHAnsi" w:cstheme="minorHAnsi"/>
          <w:sz w:val="22"/>
          <w:szCs w:val="22"/>
          <w:lang w:val="en-GB"/>
        </w:rPr>
        <w:t xml:space="preserve"> requires:</w:t>
      </w:r>
    </w:p>
    <w:p w14:paraId="21D877DA" w14:textId="77777777" w:rsidR="00183959" w:rsidRDefault="00183959" w:rsidP="00183959">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identifying</w:t>
      </w:r>
      <w:proofErr w:type="gramEnd"/>
      <w:r>
        <w:rPr>
          <w:rFonts w:asciiTheme="minorHAnsi" w:hAnsiTheme="minorHAnsi" w:cstheme="minorHAnsi"/>
          <w:sz w:val="22"/>
          <w:szCs w:val="22"/>
          <w:lang w:val="en-GB"/>
        </w:rPr>
        <w:t xml:space="preserve"> and mobilising key organisations involved in development, notably through awareness raising efforts targeted at their specific interests;</w:t>
      </w:r>
    </w:p>
    <w:p w14:paraId="087AA3A4" w14:textId="77777777" w:rsidR="00183959" w:rsidRPr="00CC3ED7" w:rsidRDefault="00183959" w:rsidP="00183959">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sidRPr="00CC3ED7">
        <w:rPr>
          <w:rFonts w:asciiTheme="minorHAnsi" w:hAnsiTheme="minorHAnsi" w:cstheme="minorHAnsi"/>
          <w:sz w:val="22"/>
          <w:szCs w:val="22"/>
          <w:lang w:val="en-GB"/>
        </w:rPr>
        <w:t>identifying</w:t>
      </w:r>
      <w:proofErr w:type="gramEnd"/>
      <w:r w:rsidRPr="00CC3ED7">
        <w:rPr>
          <w:rFonts w:asciiTheme="minorHAnsi" w:hAnsiTheme="minorHAnsi" w:cstheme="minorHAnsi"/>
          <w:sz w:val="22"/>
          <w:szCs w:val="22"/>
          <w:lang w:val="en-GB"/>
        </w:rPr>
        <w:t xml:space="preserve"> and mobilising champions, i.e. ‘respected, committed, influential individuals... who actively support and promote the cause of sustainable development’ (UNDP 2011: 42, quoting Binger et al 2002) and can assume a leadership role in steering the mainstreaming process</w:t>
      </w:r>
      <w:r>
        <w:rPr>
          <w:rStyle w:val="FootnoteReference"/>
          <w:rFonts w:asciiTheme="minorHAnsi" w:hAnsiTheme="minorHAnsi" w:cstheme="minorHAnsi"/>
          <w:sz w:val="22"/>
          <w:szCs w:val="22"/>
          <w:lang w:val="en-GB"/>
        </w:rPr>
        <w:footnoteReference w:id="1"/>
      </w:r>
      <w:r w:rsidRPr="00CC3ED7">
        <w:rPr>
          <w:rFonts w:asciiTheme="minorHAnsi" w:hAnsiTheme="minorHAnsi" w:cstheme="minorHAnsi"/>
          <w:sz w:val="22"/>
          <w:szCs w:val="22"/>
          <w:lang w:val="en-GB"/>
        </w:rPr>
        <w:t>;</w:t>
      </w:r>
    </w:p>
    <w:p w14:paraId="63E47BF4" w14:textId="77777777" w:rsidR="004817AE" w:rsidRDefault="00183959" w:rsidP="00183959">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building</w:t>
      </w:r>
      <w:proofErr w:type="gramEnd"/>
      <w:r>
        <w:rPr>
          <w:rFonts w:asciiTheme="minorHAnsi" w:hAnsiTheme="minorHAnsi" w:cstheme="minorHAnsi"/>
          <w:sz w:val="22"/>
          <w:szCs w:val="22"/>
          <w:lang w:val="en-GB"/>
        </w:rPr>
        <w:t xml:space="preserve"> a political consensus and engaging key organisations in fruitful collaboration, which may require: </w:t>
      </w:r>
    </w:p>
    <w:p w14:paraId="4F743461" w14:textId="3A42568E" w:rsidR="004817AE" w:rsidRDefault="00183959" w:rsidP="004817AE">
      <w:pPr>
        <w:pStyle w:val="ListParagraph"/>
        <w:numPr>
          <w:ilvl w:val="2"/>
          <w:numId w:val="9"/>
        </w:numPr>
        <w:spacing w:before="120"/>
        <w:ind w:left="1134" w:hanging="141"/>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lastRenderedPageBreak/>
        <w:t>focusing</w:t>
      </w:r>
      <w:proofErr w:type="gramEnd"/>
      <w:r>
        <w:rPr>
          <w:rFonts w:asciiTheme="minorHAnsi" w:hAnsiTheme="minorHAnsi" w:cstheme="minorHAnsi"/>
          <w:sz w:val="22"/>
          <w:szCs w:val="22"/>
          <w:lang w:val="en-GB"/>
        </w:rPr>
        <w:t xml:space="preserve"> on current</w:t>
      </w:r>
      <w:r w:rsidR="000477B6">
        <w:rPr>
          <w:rFonts w:asciiTheme="minorHAnsi" w:hAnsiTheme="minorHAnsi" w:cstheme="minorHAnsi"/>
          <w:sz w:val="22"/>
          <w:szCs w:val="22"/>
          <w:lang w:val="en-GB"/>
        </w:rPr>
        <w:t xml:space="preserve"> environmental concerns and</w:t>
      </w:r>
      <w:r>
        <w:rPr>
          <w:rFonts w:asciiTheme="minorHAnsi" w:hAnsiTheme="minorHAnsi" w:cstheme="minorHAnsi"/>
          <w:sz w:val="22"/>
          <w:szCs w:val="22"/>
          <w:lang w:val="en-GB"/>
        </w:rPr>
        <w:t xml:space="preserve"> climate risks as a starting point; </w:t>
      </w:r>
    </w:p>
    <w:p w14:paraId="380A46EE" w14:textId="36FE6F41" w:rsidR="004817AE" w:rsidRDefault="00183959" w:rsidP="004817AE">
      <w:pPr>
        <w:pStyle w:val="ListParagraph"/>
        <w:numPr>
          <w:ilvl w:val="2"/>
          <w:numId w:val="9"/>
        </w:numPr>
        <w:spacing w:before="120"/>
        <w:ind w:left="1134" w:hanging="141"/>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using</w:t>
      </w:r>
      <w:proofErr w:type="gramEnd"/>
      <w:r>
        <w:rPr>
          <w:rFonts w:asciiTheme="minorHAnsi" w:hAnsiTheme="minorHAnsi" w:cstheme="minorHAnsi"/>
          <w:sz w:val="22"/>
          <w:szCs w:val="22"/>
          <w:lang w:val="en-GB"/>
        </w:rPr>
        <w:t xml:space="preserve"> national and </w:t>
      </w:r>
      <w:r w:rsidR="009C2B45">
        <w:rPr>
          <w:rFonts w:asciiTheme="minorHAnsi" w:hAnsiTheme="minorHAnsi" w:cstheme="minorHAnsi"/>
          <w:sz w:val="22"/>
          <w:szCs w:val="22"/>
          <w:lang w:val="en-GB"/>
        </w:rPr>
        <w:t>sector</w:t>
      </w:r>
      <w:r>
        <w:rPr>
          <w:rFonts w:asciiTheme="minorHAnsi" w:hAnsiTheme="minorHAnsi" w:cstheme="minorHAnsi"/>
          <w:sz w:val="22"/>
          <w:szCs w:val="22"/>
          <w:lang w:val="en-GB"/>
        </w:rPr>
        <w:t xml:space="preserve"> strategies, policy notes and related assessments to highlight </w:t>
      </w:r>
      <w:r w:rsidR="000477B6">
        <w:rPr>
          <w:rFonts w:asciiTheme="minorHAnsi" w:hAnsiTheme="minorHAnsi" w:cstheme="minorHAnsi"/>
          <w:sz w:val="22"/>
          <w:szCs w:val="22"/>
          <w:lang w:val="en-GB"/>
        </w:rPr>
        <w:t>environment/</w:t>
      </w:r>
      <w:r>
        <w:rPr>
          <w:rFonts w:asciiTheme="minorHAnsi" w:hAnsiTheme="minorHAnsi" w:cstheme="minorHAnsi"/>
          <w:sz w:val="22"/>
          <w:szCs w:val="22"/>
          <w:lang w:val="en-GB"/>
        </w:rPr>
        <w:t>climate change–development–poverty linkages and promote the mainstreaming of</w:t>
      </w:r>
      <w:r w:rsidR="000477B6">
        <w:rPr>
          <w:rFonts w:asciiTheme="minorHAnsi" w:hAnsiTheme="minorHAnsi" w:cstheme="minorHAnsi"/>
          <w:sz w:val="22"/>
          <w:szCs w:val="22"/>
          <w:lang w:val="en-GB"/>
        </w:rPr>
        <w:t xml:space="preserve"> environment and climate change</w:t>
      </w:r>
      <w:r>
        <w:rPr>
          <w:rFonts w:asciiTheme="minorHAnsi" w:hAnsiTheme="minorHAnsi" w:cstheme="minorHAnsi"/>
          <w:sz w:val="22"/>
          <w:szCs w:val="22"/>
          <w:lang w:val="en-GB"/>
        </w:rPr>
        <w:t xml:space="preserve"> adaptation and mitigation measures; </w:t>
      </w:r>
    </w:p>
    <w:p w14:paraId="7D4FDC31" w14:textId="59FEE3C8" w:rsidR="004817AE" w:rsidRDefault="00183959" w:rsidP="004817AE">
      <w:pPr>
        <w:pStyle w:val="ListParagraph"/>
        <w:numPr>
          <w:ilvl w:val="2"/>
          <w:numId w:val="9"/>
        </w:numPr>
        <w:spacing w:before="120"/>
        <w:ind w:left="1134" w:hanging="141"/>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making</w:t>
      </w:r>
      <w:proofErr w:type="gramEnd"/>
      <w:r>
        <w:rPr>
          <w:rFonts w:asciiTheme="minorHAnsi" w:hAnsiTheme="minorHAnsi" w:cstheme="minorHAnsi"/>
          <w:sz w:val="22"/>
          <w:szCs w:val="22"/>
          <w:lang w:val="en-GB"/>
        </w:rPr>
        <w:t xml:space="preserve"> the case for </w:t>
      </w:r>
      <w:r w:rsidR="000477B6">
        <w:rPr>
          <w:rFonts w:asciiTheme="minorHAnsi" w:hAnsiTheme="minorHAnsi" w:cstheme="minorHAnsi"/>
          <w:sz w:val="22"/>
          <w:szCs w:val="22"/>
          <w:lang w:val="en-GB"/>
        </w:rPr>
        <w:t xml:space="preserve">environmental and </w:t>
      </w:r>
      <w:r>
        <w:rPr>
          <w:rFonts w:asciiTheme="minorHAnsi" w:hAnsiTheme="minorHAnsi" w:cstheme="minorHAnsi"/>
          <w:sz w:val="22"/>
          <w:szCs w:val="22"/>
          <w:lang w:val="en-GB"/>
        </w:rPr>
        <w:t xml:space="preserve">climate change mainstreaming in economic terms; </w:t>
      </w:r>
    </w:p>
    <w:p w14:paraId="7BBF4BCB" w14:textId="7FEE8A04" w:rsidR="004817AE" w:rsidRDefault="00183959" w:rsidP="004817AE">
      <w:pPr>
        <w:pStyle w:val="ListParagraph"/>
        <w:numPr>
          <w:ilvl w:val="2"/>
          <w:numId w:val="9"/>
        </w:numPr>
        <w:spacing w:before="120"/>
        <w:ind w:left="1134" w:hanging="141"/>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demonstrating</w:t>
      </w:r>
      <w:proofErr w:type="gramEnd"/>
      <w:r>
        <w:rPr>
          <w:rFonts w:asciiTheme="minorHAnsi" w:hAnsiTheme="minorHAnsi" w:cstheme="minorHAnsi"/>
          <w:sz w:val="22"/>
          <w:szCs w:val="22"/>
          <w:lang w:val="en-GB"/>
        </w:rPr>
        <w:t xml:space="preserve"> the feasibility and cost-effectiveness of some </w:t>
      </w:r>
      <w:r w:rsidR="000477B6">
        <w:rPr>
          <w:rFonts w:asciiTheme="minorHAnsi" w:hAnsiTheme="minorHAnsi" w:cstheme="minorHAnsi"/>
          <w:sz w:val="22"/>
          <w:szCs w:val="22"/>
          <w:lang w:val="en-GB"/>
        </w:rPr>
        <w:t xml:space="preserve">environmental, and climate change </w:t>
      </w:r>
      <w:r>
        <w:rPr>
          <w:rFonts w:asciiTheme="minorHAnsi" w:hAnsiTheme="minorHAnsi" w:cstheme="minorHAnsi"/>
          <w:sz w:val="22"/>
          <w:szCs w:val="22"/>
          <w:lang w:val="en-GB"/>
        </w:rPr>
        <w:t xml:space="preserve">adaptation and mitigation measures; </w:t>
      </w:r>
    </w:p>
    <w:p w14:paraId="74CB9EA8" w14:textId="754FAC80" w:rsidR="00183959" w:rsidRPr="005C5FAB" w:rsidRDefault="00183959" w:rsidP="004817AE">
      <w:pPr>
        <w:pStyle w:val="ListParagraph"/>
        <w:numPr>
          <w:ilvl w:val="2"/>
          <w:numId w:val="9"/>
        </w:numPr>
        <w:spacing w:before="120"/>
        <w:ind w:left="1134" w:hanging="141"/>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participating</w:t>
      </w:r>
      <w:proofErr w:type="gramEnd"/>
      <w:r>
        <w:rPr>
          <w:rFonts w:asciiTheme="minorHAnsi" w:hAnsiTheme="minorHAnsi" w:cstheme="minorHAnsi"/>
          <w:sz w:val="22"/>
          <w:szCs w:val="22"/>
          <w:lang w:val="en-GB"/>
        </w:rPr>
        <w:t xml:space="preserve"> in regional initiatives on </w:t>
      </w:r>
      <w:r w:rsidR="000477B6">
        <w:rPr>
          <w:rFonts w:asciiTheme="minorHAnsi" w:hAnsiTheme="minorHAnsi" w:cstheme="minorHAnsi"/>
          <w:sz w:val="22"/>
          <w:szCs w:val="22"/>
          <w:lang w:val="en-GB"/>
        </w:rPr>
        <w:t xml:space="preserve">environment and climate change </w:t>
      </w:r>
      <w:r>
        <w:rPr>
          <w:rFonts w:asciiTheme="minorHAnsi" w:hAnsiTheme="minorHAnsi" w:cstheme="minorHAnsi"/>
          <w:sz w:val="22"/>
          <w:szCs w:val="22"/>
          <w:lang w:val="en-GB"/>
        </w:rPr>
        <w:t xml:space="preserve">adaptation and mitigation  (World Bank </w:t>
      </w:r>
      <w:proofErr w:type="spellStart"/>
      <w:r>
        <w:rPr>
          <w:rFonts w:asciiTheme="minorHAnsi" w:hAnsiTheme="minorHAnsi" w:cstheme="minorHAnsi"/>
          <w:sz w:val="22"/>
          <w:szCs w:val="22"/>
          <w:lang w:val="en-GB"/>
        </w:rPr>
        <w:t>n.d.</w:t>
      </w:r>
      <w:proofErr w:type="spellEnd"/>
      <w:r>
        <w:rPr>
          <w:rFonts w:asciiTheme="minorHAnsi" w:hAnsiTheme="minorHAnsi" w:cstheme="minorHAnsi"/>
          <w:sz w:val="22"/>
          <w:szCs w:val="22"/>
          <w:lang w:val="en-GB"/>
        </w:rPr>
        <w:t xml:space="preserve"> Guidance Note #1, UNDP-UNEP 2009 &amp; 2011).</w:t>
      </w:r>
      <w:r w:rsidRPr="005C5FAB">
        <w:rPr>
          <w:rFonts w:asciiTheme="minorHAnsi" w:hAnsiTheme="minorHAnsi" w:cstheme="minorHAnsi"/>
          <w:sz w:val="22"/>
          <w:szCs w:val="22"/>
          <w:lang w:val="en-GB"/>
        </w:rPr>
        <w:t xml:space="preserve"> </w:t>
      </w:r>
    </w:p>
    <w:p w14:paraId="4292933C" w14:textId="77777777" w:rsidR="00820EE1" w:rsidRDefault="00820EE1" w:rsidP="00264BB3">
      <w:pPr>
        <w:rPr>
          <w:rFonts w:asciiTheme="minorHAnsi" w:hAnsiTheme="minorHAnsi" w:cstheme="minorHAnsi"/>
          <w:sz w:val="22"/>
          <w:szCs w:val="22"/>
          <w:lang w:val="en-GB"/>
        </w:rPr>
      </w:pPr>
    </w:p>
    <w:p w14:paraId="0C27368C" w14:textId="77777777" w:rsidR="00264BB3" w:rsidRPr="00264BB3" w:rsidRDefault="00264BB3" w:rsidP="00264BB3">
      <w:pPr>
        <w:rPr>
          <w:rFonts w:asciiTheme="minorHAnsi" w:hAnsiTheme="minorHAnsi" w:cstheme="minorHAnsi"/>
          <w:i/>
          <w:sz w:val="22"/>
          <w:szCs w:val="22"/>
          <w:lang w:val="en-GB"/>
        </w:rPr>
      </w:pPr>
      <w:r w:rsidRPr="00264BB3">
        <w:rPr>
          <w:rFonts w:asciiTheme="minorHAnsi" w:hAnsiTheme="minorHAnsi" w:cstheme="minorHAnsi"/>
          <w:i/>
          <w:sz w:val="22"/>
          <w:szCs w:val="22"/>
          <w:lang w:val="en-GB"/>
        </w:rPr>
        <w:t>Illustration: macroeconomic analysis in support of awareness raising</w:t>
      </w:r>
      <w:r w:rsidR="002B23D7">
        <w:rPr>
          <w:rFonts w:asciiTheme="minorHAnsi" w:hAnsiTheme="minorHAnsi" w:cstheme="minorHAnsi"/>
          <w:i/>
          <w:sz w:val="22"/>
          <w:szCs w:val="22"/>
          <w:lang w:val="en-GB"/>
        </w:rPr>
        <w:t xml:space="preserve"> and </w:t>
      </w:r>
      <w:r w:rsidR="004817AE">
        <w:rPr>
          <w:rFonts w:asciiTheme="minorHAnsi" w:hAnsiTheme="minorHAnsi" w:cstheme="minorHAnsi"/>
          <w:i/>
          <w:sz w:val="22"/>
          <w:szCs w:val="22"/>
          <w:lang w:val="en-GB"/>
        </w:rPr>
        <w:t>mainstreaming</w:t>
      </w:r>
    </w:p>
    <w:p w14:paraId="576452DA" w14:textId="77777777" w:rsidR="00264BB3" w:rsidRPr="00B31F24" w:rsidRDefault="00264BB3" w:rsidP="00264BB3">
      <w:pPr>
        <w:rPr>
          <w:rFonts w:asciiTheme="minorHAnsi" w:hAnsiTheme="minorHAnsi" w:cstheme="minorHAnsi"/>
          <w:sz w:val="22"/>
          <w:szCs w:val="22"/>
          <w:lang w:val="en-GB"/>
        </w:rPr>
      </w:pPr>
    </w:p>
    <w:p w14:paraId="3ECB65AA" w14:textId="77777777" w:rsidR="00264BB3" w:rsidRDefault="00264BB3" w:rsidP="00264BB3">
      <w:pPr>
        <w:pStyle w:val="ListParagraph"/>
        <w:numPr>
          <w:ilvl w:val="0"/>
          <w:numId w:val="9"/>
        </w:numPr>
        <w:ind w:left="426" w:hanging="426"/>
        <w:rPr>
          <w:rFonts w:asciiTheme="minorHAnsi" w:hAnsiTheme="minorHAnsi" w:cstheme="minorHAnsi"/>
          <w:sz w:val="22"/>
          <w:szCs w:val="22"/>
          <w:lang w:val="en-GB"/>
        </w:rPr>
      </w:pPr>
      <w:r w:rsidRPr="00264BB3">
        <w:rPr>
          <w:rFonts w:asciiTheme="minorHAnsi" w:hAnsiTheme="minorHAnsi" w:cstheme="minorHAnsi"/>
          <w:sz w:val="22"/>
          <w:szCs w:val="22"/>
          <w:lang w:val="en-GB"/>
        </w:rPr>
        <w:t>The World Bank recently (2010) published the results of a series of studies (global and national) on ‘The economics of adaptation to climate change’ (</w:t>
      </w:r>
      <w:r w:rsidR="00AC46C7">
        <w:rPr>
          <w:rFonts w:asciiTheme="minorHAnsi" w:hAnsiTheme="minorHAnsi" w:cstheme="minorHAnsi"/>
          <w:sz w:val="22"/>
          <w:szCs w:val="22"/>
          <w:lang w:val="en-GB"/>
        </w:rPr>
        <w:t xml:space="preserve">see notably </w:t>
      </w:r>
      <w:r w:rsidRPr="00264BB3">
        <w:rPr>
          <w:rFonts w:asciiTheme="minorHAnsi" w:hAnsiTheme="minorHAnsi" w:cstheme="minorHAnsi"/>
          <w:sz w:val="22"/>
          <w:szCs w:val="22"/>
          <w:lang w:val="en-GB"/>
        </w:rPr>
        <w:t>World Bank 2010b, World Bank 2010c). The focus of th</w:t>
      </w:r>
      <w:r w:rsidR="00AC46C7">
        <w:rPr>
          <w:rFonts w:asciiTheme="minorHAnsi" w:hAnsiTheme="minorHAnsi" w:cstheme="minorHAnsi"/>
          <w:sz w:val="22"/>
          <w:szCs w:val="22"/>
          <w:lang w:val="en-GB"/>
        </w:rPr>
        <w:t>ese</w:t>
      </w:r>
      <w:r w:rsidRPr="00264BB3">
        <w:rPr>
          <w:rFonts w:asciiTheme="minorHAnsi" w:hAnsiTheme="minorHAnsi" w:cstheme="minorHAnsi"/>
          <w:sz w:val="22"/>
          <w:szCs w:val="22"/>
          <w:lang w:val="en-GB"/>
        </w:rPr>
        <w:t xml:space="preserve"> stud</w:t>
      </w:r>
      <w:r w:rsidR="00AC46C7">
        <w:rPr>
          <w:rFonts w:asciiTheme="minorHAnsi" w:hAnsiTheme="minorHAnsi" w:cstheme="minorHAnsi"/>
          <w:sz w:val="22"/>
          <w:szCs w:val="22"/>
          <w:lang w:val="en-GB"/>
        </w:rPr>
        <w:t>ies</w:t>
      </w:r>
      <w:r w:rsidRPr="00264BB3">
        <w:rPr>
          <w:rFonts w:asciiTheme="minorHAnsi" w:hAnsiTheme="minorHAnsi" w:cstheme="minorHAnsi"/>
          <w:sz w:val="22"/>
          <w:szCs w:val="22"/>
          <w:lang w:val="en-GB"/>
        </w:rPr>
        <w:t xml:space="preserve"> </w:t>
      </w:r>
      <w:r w:rsidR="00AC46C7">
        <w:rPr>
          <w:rFonts w:asciiTheme="minorHAnsi" w:hAnsiTheme="minorHAnsi" w:cstheme="minorHAnsi"/>
          <w:sz w:val="22"/>
          <w:szCs w:val="22"/>
          <w:lang w:val="en-GB"/>
        </w:rPr>
        <w:t>is the</w:t>
      </w:r>
      <w:r w:rsidRPr="00264BB3">
        <w:rPr>
          <w:rFonts w:asciiTheme="minorHAnsi" w:hAnsiTheme="minorHAnsi" w:cstheme="minorHAnsi"/>
          <w:sz w:val="22"/>
          <w:szCs w:val="22"/>
          <w:lang w:val="en-GB"/>
        </w:rPr>
        <w:t xml:space="preserve"> costing </w:t>
      </w:r>
      <w:r w:rsidR="00AC46C7">
        <w:rPr>
          <w:rFonts w:asciiTheme="minorHAnsi" w:hAnsiTheme="minorHAnsi" w:cstheme="minorHAnsi"/>
          <w:sz w:val="22"/>
          <w:szCs w:val="22"/>
          <w:lang w:val="en-GB"/>
        </w:rPr>
        <w:t xml:space="preserve">of </w:t>
      </w:r>
      <w:r w:rsidRPr="00264BB3">
        <w:rPr>
          <w:rFonts w:asciiTheme="minorHAnsi" w:hAnsiTheme="minorHAnsi" w:cstheme="minorHAnsi"/>
          <w:sz w:val="22"/>
          <w:szCs w:val="22"/>
          <w:lang w:val="en-GB"/>
        </w:rPr>
        <w:t>adaptation to climate change at the macro level, from the point of view of the public sector. For the purpose of the study, ‘adaptation costs’ were defined as the cost of actions attempting to restore pre-climate change welfare standards, whose marginal benefits exceed marginal costs, plus the cost of residual damage; only costs additional to the ‘normal’ costs of development (i.e. the ‘costs of doing more, doing different things, doing things differently’) were accounted as adaptation costs.</w:t>
      </w:r>
    </w:p>
    <w:p w14:paraId="1C07F6E3" w14:textId="77777777" w:rsidR="00264BB3" w:rsidRPr="00264BB3" w:rsidRDefault="00264BB3" w:rsidP="00264BB3">
      <w:pPr>
        <w:rPr>
          <w:rFonts w:asciiTheme="minorHAnsi" w:hAnsiTheme="minorHAnsi" w:cstheme="minorHAnsi"/>
          <w:sz w:val="22"/>
          <w:szCs w:val="22"/>
          <w:lang w:val="en-GB"/>
        </w:rPr>
      </w:pPr>
    </w:p>
    <w:p w14:paraId="78972AEB" w14:textId="77777777" w:rsidR="00264BB3" w:rsidRDefault="00264BB3" w:rsidP="00264BB3">
      <w:pPr>
        <w:pStyle w:val="ListParagraph"/>
        <w:numPr>
          <w:ilvl w:val="0"/>
          <w:numId w:val="9"/>
        </w:numPr>
        <w:ind w:left="426" w:hanging="426"/>
        <w:rPr>
          <w:rFonts w:asciiTheme="minorHAnsi" w:hAnsiTheme="minorHAnsi" w:cstheme="minorHAnsi"/>
          <w:sz w:val="22"/>
          <w:szCs w:val="22"/>
          <w:lang w:val="en-GB"/>
        </w:rPr>
      </w:pPr>
      <w:r w:rsidRPr="00264BB3">
        <w:rPr>
          <w:rFonts w:asciiTheme="minorHAnsi" w:hAnsiTheme="minorHAnsi" w:cstheme="minorHAnsi"/>
          <w:sz w:val="22"/>
          <w:szCs w:val="22"/>
          <w:lang w:val="en-GB"/>
        </w:rPr>
        <w:t>The stud</w:t>
      </w:r>
      <w:r w:rsidR="00AC46C7">
        <w:rPr>
          <w:rFonts w:asciiTheme="minorHAnsi" w:hAnsiTheme="minorHAnsi" w:cstheme="minorHAnsi"/>
          <w:sz w:val="22"/>
          <w:szCs w:val="22"/>
          <w:lang w:val="en-GB"/>
        </w:rPr>
        <w:t>ies</w:t>
      </w:r>
      <w:r w:rsidRPr="00264BB3">
        <w:rPr>
          <w:rFonts w:asciiTheme="minorHAnsi" w:hAnsiTheme="minorHAnsi" w:cstheme="minorHAnsi"/>
          <w:sz w:val="22"/>
          <w:szCs w:val="22"/>
          <w:lang w:val="en-GB"/>
        </w:rPr>
        <w:t xml:space="preserve"> w</w:t>
      </w:r>
      <w:r w:rsidR="00AC46C7">
        <w:rPr>
          <w:rFonts w:asciiTheme="minorHAnsi" w:hAnsiTheme="minorHAnsi" w:cstheme="minorHAnsi"/>
          <w:sz w:val="22"/>
          <w:szCs w:val="22"/>
          <w:lang w:val="en-GB"/>
        </w:rPr>
        <w:t>ere</w:t>
      </w:r>
      <w:r w:rsidRPr="00264BB3">
        <w:rPr>
          <w:rFonts w:asciiTheme="minorHAnsi" w:hAnsiTheme="minorHAnsi" w:cstheme="minorHAnsi"/>
          <w:sz w:val="22"/>
          <w:szCs w:val="22"/>
          <w:lang w:val="en-GB"/>
        </w:rPr>
        <w:t xml:space="preserve"> based on the following methodological approach</w:t>
      </w:r>
      <w:r>
        <w:rPr>
          <w:rFonts w:asciiTheme="minorHAnsi" w:hAnsiTheme="minorHAnsi" w:cstheme="minorHAnsi"/>
          <w:sz w:val="22"/>
          <w:szCs w:val="22"/>
          <w:lang w:val="en-GB"/>
        </w:rPr>
        <w:t xml:space="preserve"> (World Bank 2010b)</w:t>
      </w:r>
      <w:r w:rsidRPr="00264BB3">
        <w:rPr>
          <w:rFonts w:asciiTheme="minorHAnsi" w:hAnsiTheme="minorHAnsi" w:cstheme="minorHAnsi"/>
          <w:sz w:val="22"/>
          <w:szCs w:val="22"/>
          <w:lang w:val="en-GB"/>
        </w:rPr>
        <w:t>:</w:t>
      </w:r>
    </w:p>
    <w:p w14:paraId="5A566C03" w14:textId="77777777" w:rsidR="00264BB3" w:rsidRPr="00264BB3" w:rsidRDefault="00264BB3" w:rsidP="00264BB3">
      <w:pPr>
        <w:numPr>
          <w:ilvl w:val="1"/>
          <w:numId w:val="3"/>
        </w:numPr>
        <w:spacing w:before="120"/>
        <w:ind w:left="709" w:hanging="284"/>
        <w:rPr>
          <w:rFonts w:asciiTheme="minorHAnsi" w:hAnsiTheme="minorHAnsi" w:cstheme="minorHAnsi"/>
          <w:sz w:val="22"/>
          <w:szCs w:val="22"/>
          <w:lang w:val="en-GB"/>
        </w:rPr>
      </w:pPr>
      <w:r w:rsidRPr="00264BB3">
        <w:rPr>
          <w:rFonts w:asciiTheme="minorHAnsi" w:hAnsiTheme="minorHAnsi" w:cstheme="minorHAnsi"/>
          <w:sz w:val="22"/>
          <w:szCs w:val="22"/>
          <w:lang w:val="en-GB"/>
        </w:rPr>
        <w:t>Projections of climate, water runoff, and baseline GDP and population until 2050 were used as a basis for defining climate change scenarios.</w:t>
      </w:r>
    </w:p>
    <w:p w14:paraId="407A85A2" w14:textId="77777777" w:rsidR="00264BB3" w:rsidRPr="00264BB3" w:rsidRDefault="00264BB3" w:rsidP="00264BB3">
      <w:pPr>
        <w:numPr>
          <w:ilvl w:val="1"/>
          <w:numId w:val="3"/>
        </w:numPr>
        <w:spacing w:before="120"/>
        <w:ind w:left="709" w:hanging="284"/>
        <w:rPr>
          <w:rFonts w:asciiTheme="minorHAnsi" w:hAnsiTheme="minorHAnsi" w:cstheme="minorHAnsi"/>
          <w:sz w:val="22"/>
          <w:szCs w:val="22"/>
          <w:lang w:val="en-GB"/>
        </w:rPr>
      </w:pPr>
      <w:r w:rsidRPr="00264BB3">
        <w:rPr>
          <w:rFonts w:asciiTheme="minorHAnsi" w:hAnsiTheme="minorHAnsi" w:cstheme="minorHAnsi"/>
          <w:sz w:val="22"/>
          <w:szCs w:val="22"/>
          <w:lang w:val="en-GB"/>
        </w:rPr>
        <w:t>The main economic and social impacts were determined for a ‘wet’ and a ‘dry’ scenario, against a baseline ‘no climate change’ scenario. Changes in environmental conditions were used as a basis for determining changes in economic activity, impacts on physical infrastructure, impacts on people (from the health point of view) and impacts on their behaviour (from the consumption point of view).</w:t>
      </w:r>
    </w:p>
    <w:p w14:paraId="376569D3" w14:textId="77777777" w:rsidR="00264BB3" w:rsidRPr="00264BB3" w:rsidRDefault="00264BB3" w:rsidP="00264BB3">
      <w:pPr>
        <w:numPr>
          <w:ilvl w:val="1"/>
          <w:numId w:val="3"/>
        </w:numPr>
        <w:spacing w:before="120"/>
        <w:ind w:left="709" w:hanging="284"/>
        <w:rPr>
          <w:rFonts w:asciiTheme="minorHAnsi" w:hAnsiTheme="minorHAnsi" w:cstheme="minorHAnsi"/>
          <w:sz w:val="22"/>
          <w:szCs w:val="22"/>
          <w:lang w:val="en-GB"/>
        </w:rPr>
      </w:pPr>
      <w:r w:rsidRPr="00264BB3">
        <w:rPr>
          <w:rFonts w:asciiTheme="minorHAnsi" w:hAnsiTheme="minorHAnsi" w:cstheme="minorHAnsi"/>
          <w:sz w:val="22"/>
          <w:szCs w:val="22"/>
          <w:lang w:val="en-GB"/>
        </w:rPr>
        <w:t>On this basis, appropriate adaptation options were identified. Participatory scenarios were used to determine preferred strategies and the national acceptability of adaptation options, and to select the most appropriate ones.</w:t>
      </w:r>
    </w:p>
    <w:p w14:paraId="4899928D" w14:textId="77777777" w:rsidR="00264BB3" w:rsidRPr="00264BB3" w:rsidRDefault="00264BB3" w:rsidP="00264BB3">
      <w:pPr>
        <w:numPr>
          <w:ilvl w:val="1"/>
          <w:numId w:val="3"/>
        </w:numPr>
        <w:spacing w:before="120"/>
        <w:ind w:left="709" w:hanging="284"/>
        <w:rPr>
          <w:rFonts w:asciiTheme="minorHAnsi" w:hAnsiTheme="minorHAnsi" w:cstheme="minorHAnsi"/>
          <w:sz w:val="22"/>
          <w:szCs w:val="22"/>
          <w:lang w:val="en-GB"/>
        </w:rPr>
      </w:pPr>
      <w:r w:rsidRPr="00264BB3">
        <w:rPr>
          <w:rFonts w:asciiTheme="minorHAnsi" w:hAnsiTheme="minorHAnsi" w:cstheme="minorHAnsi"/>
          <w:sz w:val="22"/>
          <w:szCs w:val="22"/>
          <w:lang w:val="en-GB"/>
        </w:rPr>
        <w:t>The cost of the selected adaptation measures was then calculated, with a focus on the costs of ‘hard’ measures (e.g. climate-proofing of infrastructure, specific infrastructure). The costs of ‘soft’ investment  (e.g. strengthening of territorial planning and property rights, education) was considered to be ‘zero’ since such measures are desirable anyway for development purposes.</w:t>
      </w:r>
    </w:p>
    <w:p w14:paraId="46980F54" w14:textId="77777777" w:rsidR="00264BB3" w:rsidRPr="00264BB3" w:rsidRDefault="00264BB3" w:rsidP="00264BB3">
      <w:pPr>
        <w:numPr>
          <w:ilvl w:val="1"/>
          <w:numId w:val="3"/>
        </w:numPr>
        <w:spacing w:before="120"/>
        <w:ind w:left="709" w:hanging="284"/>
        <w:rPr>
          <w:rFonts w:asciiTheme="minorHAnsi" w:hAnsiTheme="minorHAnsi" w:cstheme="minorHAnsi"/>
          <w:sz w:val="22"/>
          <w:szCs w:val="22"/>
          <w:lang w:val="en-GB"/>
        </w:rPr>
      </w:pPr>
      <w:r w:rsidRPr="00264BB3">
        <w:rPr>
          <w:rFonts w:asciiTheme="minorHAnsi" w:hAnsiTheme="minorHAnsi" w:cstheme="minorHAnsi"/>
          <w:sz w:val="22"/>
          <w:szCs w:val="22"/>
          <w:lang w:val="en-GB"/>
        </w:rPr>
        <w:t>Finally, national macroeconomic analysis was conducted, using Computed General Equilibrium (CGE) models to simulate the macroeconomic and cross-</w:t>
      </w:r>
      <w:r w:rsidR="009C2B45">
        <w:rPr>
          <w:rFonts w:asciiTheme="minorHAnsi" w:hAnsiTheme="minorHAnsi" w:cstheme="minorHAnsi"/>
          <w:sz w:val="22"/>
          <w:szCs w:val="22"/>
          <w:lang w:val="en-GB"/>
        </w:rPr>
        <w:t>sector</w:t>
      </w:r>
      <w:r w:rsidR="00C54CE0">
        <w:rPr>
          <w:rFonts w:asciiTheme="minorHAnsi" w:hAnsiTheme="minorHAnsi" w:cstheme="minorHAnsi"/>
          <w:sz w:val="22"/>
          <w:szCs w:val="22"/>
          <w:lang w:val="en-GB"/>
        </w:rPr>
        <w:t>al</w:t>
      </w:r>
      <w:r w:rsidRPr="00264BB3">
        <w:rPr>
          <w:rFonts w:asciiTheme="minorHAnsi" w:hAnsiTheme="minorHAnsi" w:cstheme="minorHAnsi"/>
          <w:sz w:val="22"/>
          <w:szCs w:val="22"/>
          <w:lang w:val="en-GB"/>
        </w:rPr>
        <w:t xml:space="preserve"> effects of both the impacts of and adaptation to climate change.</w:t>
      </w:r>
    </w:p>
    <w:p w14:paraId="5290D6C4" w14:textId="77777777" w:rsidR="00264BB3" w:rsidRPr="00264BB3" w:rsidRDefault="00264BB3" w:rsidP="00264BB3">
      <w:pPr>
        <w:rPr>
          <w:rFonts w:asciiTheme="minorHAnsi" w:hAnsiTheme="minorHAnsi" w:cstheme="minorHAnsi"/>
          <w:sz w:val="22"/>
          <w:szCs w:val="22"/>
          <w:lang w:val="en-GB"/>
        </w:rPr>
      </w:pPr>
    </w:p>
    <w:p w14:paraId="198C0176" w14:textId="77777777" w:rsidR="00264BB3" w:rsidRDefault="00264BB3" w:rsidP="00264BB3">
      <w:pPr>
        <w:pStyle w:val="ListParagraph"/>
        <w:numPr>
          <w:ilvl w:val="0"/>
          <w:numId w:val="9"/>
        </w:numPr>
        <w:ind w:left="426" w:hanging="426"/>
        <w:rPr>
          <w:rFonts w:asciiTheme="minorHAnsi" w:hAnsiTheme="minorHAnsi" w:cstheme="minorHAnsi"/>
          <w:sz w:val="22"/>
          <w:szCs w:val="22"/>
          <w:lang w:val="en-GB"/>
        </w:rPr>
      </w:pPr>
      <w:r w:rsidRPr="00264BB3">
        <w:rPr>
          <w:rFonts w:asciiTheme="minorHAnsi" w:hAnsiTheme="minorHAnsi" w:cstheme="minorHAnsi"/>
          <w:sz w:val="22"/>
          <w:szCs w:val="22"/>
          <w:lang w:val="en-GB"/>
        </w:rPr>
        <w:t xml:space="preserve">The </w:t>
      </w:r>
      <w:r w:rsidR="00AC46C7">
        <w:rPr>
          <w:rFonts w:asciiTheme="minorHAnsi" w:hAnsiTheme="minorHAnsi" w:cstheme="minorHAnsi"/>
          <w:sz w:val="22"/>
          <w:szCs w:val="22"/>
          <w:lang w:val="en-GB"/>
        </w:rPr>
        <w:t xml:space="preserve">global </w:t>
      </w:r>
      <w:r w:rsidRPr="00264BB3">
        <w:rPr>
          <w:rFonts w:asciiTheme="minorHAnsi" w:hAnsiTheme="minorHAnsi" w:cstheme="minorHAnsi"/>
          <w:sz w:val="22"/>
          <w:szCs w:val="22"/>
          <w:lang w:val="en-GB"/>
        </w:rPr>
        <w:t>study concludes that the overall costs of adaptation for developing countries between 2010 and 205</w:t>
      </w:r>
      <w:r w:rsidR="007C5454">
        <w:rPr>
          <w:rFonts w:asciiTheme="minorHAnsi" w:hAnsiTheme="minorHAnsi" w:cstheme="minorHAnsi"/>
          <w:sz w:val="22"/>
          <w:szCs w:val="22"/>
          <w:lang w:val="en-GB"/>
        </w:rPr>
        <w:t>0</w:t>
      </w:r>
      <w:r w:rsidRPr="00264BB3">
        <w:rPr>
          <w:rFonts w:asciiTheme="minorHAnsi" w:hAnsiTheme="minorHAnsi" w:cstheme="minorHAnsi"/>
          <w:sz w:val="22"/>
          <w:szCs w:val="22"/>
          <w:lang w:val="en-GB"/>
        </w:rPr>
        <w:t xml:space="preserve"> would amount to $70–$100 billion/year – a rather low percentage of these countries’ GDP (0.17% on average, although it is more in some regions and notably sub-Saharan Africa). However, this amount is not negligible: it is roughly equivalent to the current volume of aid flows. The highest costs are related to infrastructure, followed by coastal zone protection. The absolute costs of adaptation are expected to rise over time, but relative costs to decrease (as </w:t>
      </w:r>
      <w:r w:rsidR="00A41D88">
        <w:rPr>
          <w:rFonts w:asciiTheme="minorHAnsi" w:hAnsiTheme="minorHAnsi" w:cstheme="minorHAnsi"/>
          <w:sz w:val="22"/>
          <w:szCs w:val="22"/>
          <w:lang w:val="en-GB"/>
        </w:rPr>
        <w:t>a percentage</w:t>
      </w:r>
      <w:r w:rsidRPr="00264BB3">
        <w:rPr>
          <w:rFonts w:asciiTheme="minorHAnsi" w:hAnsiTheme="minorHAnsi" w:cstheme="minorHAnsi"/>
          <w:sz w:val="22"/>
          <w:szCs w:val="22"/>
          <w:lang w:val="en-GB"/>
        </w:rPr>
        <w:t xml:space="preserve"> of GDP). Other interesting</w:t>
      </w:r>
      <w:r>
        <w:rPr>
          <w:rFonts w:asciiTheme="minorHAnsi" w:hAnsiTheme="minorHAnsi" w:cstheme="minorHAnsi"/>
          <w:sz w:val="22"/>
          <w:szCs w:val="22"/>
          <w:lang w:val="en-GB"/>
        </w:rPr>
        <w:t xml:space="preserve"> findings include the following</w:t>
      </w:r>
      <w:r w:rsidRPr="00264BB3">
        <w:rPr>
          <w:rFonts w:asciiTheme="minorHAnsi" w:hAnsiTheme="minorHAnsi" w:cstheme="minorHAnsi"/>
          <w:sz w:val="22"/>
          <w:szCs w:val="22"/>
          <w:lang w:val="en-GB"/>
        </w:rPr>
        <w:t>:</w:t>
      </w:r>
    </w:p>
    <w:p w14:paraId="2B20C0B1" w14:textId="77777777" w:rsidR="00264BB3" w:rsidRDefault="00264BB3" w:rsidP="00264BB3">
      <w:pPr>
        <w:numPr>
          <w:ilvl w:val="0"/>
          <w:numId w:val="32"/>
        </w:numPr>
        <w:spacing w:before="120"/>
        <w:ind w:left="709" w:hanging="284"/>
        <w:rPr>
          <w:rFonts w:asciiTheme="minorHAnsi" w:hAnsiTheme="minorHAnsi" w:cstheme="minorHAnsi"/>
          <w:sz w:val="22"/>
          <w:szCs w:val="22"/>
          <w:lang w:val="en-GB"/>
        </w:rPr>
      </w:pPr>
      <w:r w:rsidRPr="00264BB3">
        <w:rPr>
          <w:rFonts w:asciiTheme="minorHAnsi" w:hAnsiTheme="minorHAnsi" w:cstheme="minorHAnsi"/>
          <w:sz w:val="22"/>
          <w:szCs w:val="22"/>
          <w:lang w:val="en-GB"/>
        </w:rPr>
        <w:lastRenderedPageBreak/>
        <w:t>Development is key to reducing vulnerability – but to have such effects, it must be inclusive, and it cannot be ‘business-as-usual’: adaptation must be ‘built in’.</w:t>
      </w:r>
      <w:r w:rsidR="00712CE2">
        <w:rPr>
          <w:rFonts w:asciiTheme="minorHAnsi" w:hAnsiTheme="minorHAnsi" w:cstheme="minorHAnsi"/>
          <w:sz w:val="22"/>
          <w:szCs w:val="22"/>
          <w:lang w:val="en-GB"/>
        </w:rPr>
        <w:t xml:space="preserve"> </w:t>
      </w:r>
    </w:p>
    <w:p w14:paraId="228D2251" w14:textId="77777777" w:rsidR="00712CE2" w:rsidRPr="00264BB3" w:rsidRDefault="00712CE2" w:rsidP="00264BB3">
      <w:pPr>
        <w:numPr>
          <w:ilvl w:val="0"/>
          <w:numId w:val="32"/>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Reducing poverty, developing human capital, strengthening institutions</w:t>
      </w:r>
      <w:r w:rsidR="00527C60">
        <w:rPr>
          <w:rFonts w:asciiTheme="minorHAnsi" w:hAnsiTheme="minorHAnsi" w:cstheme="minorHAnsi"/>
          <w:sz w:val="22"/>
          <w:szCs w:val="22"/>
          <w:lang w:val="en-GB"/>
        </w:rPr>
        <w:t>, building resilience</w:t>
      </w:r>
      <w:r>
        <w:rPr>
          <w:rFonts w:asciiTheme="minorHAnsi" w:hAnsiTheme="minorHAnsi" w:cstheme="minorHAnsi"/>
          <w:sz w:val="22"/>
          <w:szCs w:val="22"/>
          <w:lang w:val="en-GB"/>
        </w:rPr>
        <w:t xml:space="preserve"> </w:t>
      </w:r>
      <w:r w:rsidR="00527C60">
        <w:rPr>
          <w:rFonts w:asciiTheme="minorHAnsi" w:hAnsiTheme="minorHAnsi" w:cstheme="minorHAnsi"/>
          <w:sz w:val="22"/>
          <w:szCs w:val="22"/>
          <w:lang w:val="en-GB"/>
        </w:rPr>
        <w:t xml:space="preserve">to current climate variability </w:t>
      </w:r>
      <w:r>
        <w:rPr>
          <w:rFonts w:asciiTheme="minorHAnsi" w:hAnsiTheme="minorHAnsi" w:cstheme="minorHAnsi"/>
          <w:sz w:val="22"/>
          <w:szCs w:val="22"/>
          <w:lang w:val="en-GB"/>
        </w:rPr>
        <w:t>and generally building adaptive capacity are priorities.</w:t>
      </w:r>
      <w:r w:rsidR="00527C60">
        <w:rPr>
          <w:rFonts w:asciiTheme="minorHAnsi" w:hAnsiTheme="minorHAnsi" w:cstheme="minorHAnsi"/>
          <w:sz w:val="22"/>
          <w:szCs w:val="22"/>
          <w:lang w:val="en-GB"/>
        </w:rPr>
        <w:t xml:space="preserve"> </w:t>
      </w:r>
    </w:p>
    <w:p w14:paraId="1B6A3301" w14:textId="77777777" w:rsidR="00264BB3" w:rsidRPr="00264BB3" w:rsidRDefault="00264BB3" w:rsidP="00264BB3">
      <w:pPr>
        <w:numPr>
          <w:ilvl w:val="0"/>
          <w:numId w:val="32"/>
        </w:numPr>
        <w:spacing w:before="120"/>
        <w:ind w:left="709" w:hanging="284"/>
        <w:rPr>
          <w:rFonts w:asciiTheme="minorHAnsi" w:hAnsiTheme="minorHAnsi" w:cstheme="minorHAnsi"/>
          <w:sz w:val="22"/>
          <w:szCs w:val="22"/>
          <w:lang w:val="en-GB"/>
        </w:rPr>
      </w:pPr>
      <w:r w:rsidRPr="00264BB3">
        <w:rPr>
          <w:rFonts w:asciiTheme="minorHAnsi" w:hAnsiTheme="minorHAnsi" w:cstheme="minorHAnsi"/>
          <w:sz w:val="22"/>
          <w:szCs w:val="22"/>
          <w:lang w:val="en-GB"/>
        </w:rPr>
        <w:t>Adaptation</w:t>
      </w:r>
      <w:r>
        <w:rPr>
          <w:rFonts w:asciiTheme="minorHAnsi" w:hAnsiTheme="minorHAnsi" w:cstheme="minorHAnsi"/>
          <w:sz w:val="22"/>
          <w:szCs w:val="22"/>
          <w:lang w:val="en-GB"/>
        </w:rPr>
        <w:t xml:space="preserve"> </w:t>
      </w:r>
      <w:r w:rsidR="00AC46C7">
        <w:rPr>
          <w:rFonts w:asciiTheme="minorHAnsi" w:hAnsiTheme="minorHAnsi" w:cstheme="minorHAnsi"/>
          <w:sz w:val="22"/>
          <w:szCs w:val="22"/>
          <w:lang w:val="en-GB"/>
        </w:rPr>
        <w:t>is</w:t>
      </w:r>
      <w:r w:rsidRPr="00264BB3">
        <w:rPr>
          <w:rFonts w:asciiTheme="minorHAnsi" w:hAnsiTheme="minorHAnsi" w:cstheme="minorHAnsi"/>
          <w:sz w:val="22"/>
          <w:szCs w:val="22"/>
          <w:lang w:val="en-GB"/>
        </w:rPr>
        <w:t xml:space="preserve"> costly, but good policies and management can reduce the costs. In particular, flexibility should be built into both policies and infrastructure. </w:t>
      </w:r>
      <w:r w:rsidR="00712CE2">
        <w:rPr>
          <w:rFonts w:asciiTheme="minorHAnsi" w:hAnsiTheme="minorHAnsi" w:cstheme="minorHAnsi"/>
          <w:sz w:val="22"/>
          <w:szCs w:val="22"/>
          <w:lang w:val="en-GB"/>
        </w:rPr>
        <w:t>Given the prevailing uncertainties, decisions on specific adaptation measures (i.e. those aimed at addressing specific planned impacts of climate change), especially where they involve long-lived investments, should be delayed. In the short term, there are plenty of no-regret and low-regret measures on which to focus and which can help reduce vulnerability.</w:t>
      </w:r>
      <w:r w:rsidR="00527C60">
        <w:rPr>
          <w:rFonts w:asciiTheme="minorHAnsi" w:hAnsiTheme="minorHAnsi" w:cstheme="minorHAnsi"/>
          <w:sz w:val="22"/>
          <w:szCs w:val="22"/>
          <w:lang w:val="en-GB"/>
        </w:rPr>
        <w:t xml:space="preserve"> The provision of incentives for further development in areas exposed to severe weather risks should also be avoided.</w:t>
      </w:r>
    </w:p>
    <w:p w14:paraId="54335BF8" w14:textId="77777777" w:rsidR="00D252AC" w:rsidRPr="00264BB3" w:rsidRDefault="00264BB3" w:rsidP="00201C48">
      <w:pPr>
        <w:numPr>
          <w:ilvl w:val="0"/>
          <w:numId w:val="32"/>
        </w:numPr>
        <w:spacing w:before="120"/>
        <w:ind w:left="709" w:hanging="284"/>
        <w:rPr>
          <w:rFonts w:asciiTheme="minorHAnsi" w:hAnsiTheme="minorHAnsi" w:cstheme="minorHAnsi"/>
          <w:sz w:val="22"/>
          <w:szCs w:val="22"/>
          <w:lang w:val="en-GB"/>
        </w:rPr>
      </w:pPr>
      <w:r w:rsidRPr="00264BB3">
        <w:rPr>
          <w:rFonts w:asciiTheme="minorHAnsi" w:hAnsiTheme="minorHAnsi" w:cstheme="minorHAnsi"/>
          <w:sz w:val="22"/>
          <w:szCs w:val="22"/>
          <w:lang w:val="en-GB"/>
        </w:rPr>
        <w:t>‘Hard’ measures (e.g. infrastructure development) and ‘soft’ measures (e.g. disaster risk management, education and capacity building) are complementary and reinforce each other. In particular, capacity and institutional strengthening foster appropriate decision making with regard to the choice of ‘hard’ measures</w:t>
      </w:r>
      <w:r w:rsidR="00527C60">
        <w:rPr>
          <w:rFonts w:asciiTheme="minorHAnsi" w:hAnsiTheme="minorHAnsi" w:cstheme="minorHAnsi"/>
          <w:sz w:val="22"/>
          <w:szCs w:val="22"/>
          <w:lang w:val="en-GB"/>
        </w:rPr>
        <w:t xml:space="preserve"> (World Bank 2010c)</w:t>
      </w:r>
      <w:r w:rsidRPr="00264BB3">
        <w:rPr>
          <w:rFonts w:asciiTheme="minorHAnsi" w:hAnsiTheme="minorHAnsi" w:cstheme="minorHAnsi"/>
          <w:sz w:val="22"/>
          <w:szCs w:val="22"/>
          <w:lang w:val="en-GB"/>
        </w:rPr>
        <w:t>.</w:t>
      </w:r>
    </w:p>
    <w:p w14:paraId="515C122F" w14:textId="77777777" w:rsidR="000F0BD6" w:rsidRPr="00264BB3" w:rsidRDefault="000F0BD6" w:rsidP="000F0BD6">
      <w:pPr>
        <w:rPr>
          <w:rFonts w:asciiTheme="minorHAnsi" w:hAnsiTheme="minorHAnsi" w:cstheme="minorHAnsi"/>
          <w:sz w:val="22"/>
          <w:szCs w:val="22"/>
          <w:lang w:val="en-GB"/>
        </w:rPr>
      </w:pPr>
    </w:p>
    <w:p w14:paraId="54326DCA" w14:textId="77777777" w:rsidR="000F0BD6" w:rsidRDefault="000F0BD6" w:rsidP="000F0BD6">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These findings, including more detailed ones not reproduced here, sup</w:t>
      </w:r>
      <w:r w:rsidR="001337A5">
        <w:rPr>
          <w:rFonts w:asciiTheme="minorHAnsi" w:hAnsiTheme="minorHAnsi" w:cstheme="minorHAnsi"/>
          <w:sz w:val="22"/>
          <w:szCs w:val="22"/>
          <w:lang w:val="en-GB"/>
        </w:rPr>
        <w:t>port communication and advocacy</w:t>
      </w:r>
      <w:r>
        <w:rPr>
          <w:rFonts w:asciiTheme="minorHAnsi" w:hAnsiTheme="minorHAnsi" w:cstheme="minorHAnsi"/>
          <w:sz w:val="22"/>
          <w:szCs w:val="22"/>
          <w:lang w:val="en-GB"/>
        </w:rPr>
        <w:t xml:space="preserve">, and provide </w:t>
      </w:r>
      <w:r w:rsidR="001337A5">
        <w:rPr>
          <w:rFonts w:asciiTheme="minorHAnsi" w:hAnsiTheme="minorHAnsi" w:cstheme="minorHAnsi"/>
          <w:sz w:val="22"/>
          <w:szCs w:val="22"/>
          <w:lang w:val="en-GB"/>
        </w:rPr>
        <w:t xml:space="preserve">some </w:t>
      </w:r>
      <w:r>
        <w:rPr>
          <w:rFonts w:asciiTheme="minorHAnsi" w:hAnsiTheme="minorHAnsi" w:cstheme="minorHAnsi"/>
          <w:sz w:val="22"/>
          <w:szCs w:val="22"/>
          <w:lang w:val="en-GB"/>
        </w:rPr>
        <w:t>guidance for mainstreaming</w:t>
      </w:r>
      <w:r w:rsidR="001337A5">
        <w:rPr>
          <w:rFonts w:asciiTheme="minorHAnsi" w:hAnsiTheme="minorHAnsi" w:cstheme="minorHAnsi"/>
          <w:sz w:val="22"/>
          <w:szCs w:val="22"/>
          <w:lang w:val="en-GB"/>
        </w:rPr>
        <w:t xml:space="preserve"> climate change adaptation</w:t>
      </w:r>
      <w:r>
        <w:rPr>
          <w:rFonts w:asciiTheme="minorHAnsi" w:hAnsiTheme="minorHAnsi" w:cstheme="minorHAnsi"/>
          <w:sz w:val="22"/>
          <w:szCs w:val="22"/>
          <w:lang w:val="en-GB"/>
        </w:rPr>
        <w:t xml:space="preserve"> into policy and planning processes.</w:t>
      </w:r>
    </w:p>
    <w:p w14:paraId="2DAABA9F" w14:textId="77777777" w:rsidR="007110E1" w:rsidRDefault="007110E1" w:rsidP="00201C48">
      <w:pPr>
        <w:pBdr>
          <w:bottom w:val="single" w:sz="6" w:space="1" w:color="auto"/>
        </w:pBdr>
        <w:rPr>
          <w:rFonts w:asciiTheme="minorHAnsi" w:hAnsiTheme="minorHAnsi" w:cstheme="minorHAnsi"/>
          <w:sz w:val="22"/>
          <w:szCs w:val="22"/>
          <w:lang w:val="en-GB"/>
        </w:rPr>
      </w:pPr>
    </w:p>
    <w:p w14:paraId="09C6303E" w14:textId="77777777" w:rsidR="003C5C72" w:rsidRPr="00703706" w:rsidRDefault="003C5C72" w:rsidP="00201C48">
      <w:pPr>
        <w:pBdr>
          <w:bottom w:val="single" w:sz="6" w:space="1" w:color="auto"/>
        </w:pBdr>
        <w:rPr>
          <w:rFonts w:asciiTheme="minorHAnsi" w:hAnsiTheme="minorHAnsi" w:cstheme="minorHAnsi"/>
          <w:sz w:val="22"/>
          <w:szCs w:val="22"/>
          <w:lang w:val="en-GB"/>
        </w:rPr>
      </w:pPr>
    </w:p>
    <w:p w14:paraId="13358322" w14:textId="77777777" w:rsidR="004F4310" w:rsidRPr="00703706" w:rsidRDefault="004F4310" w:rsidP="00C0293F">
      <w:pPr>
        <w:rPr>
          <w:rFonts w:asciiTheme="minorHAnsi" w:hAnsiTheme="minorHAnsi" w:cstheme="minorHAnsi"/>
          <w:b/>
          <w:smallCaps/>
          <w:sz w:val="22"/>
          <w:szCs w:val="22"/>
          <w:lang w:val="en-GB"/>
        </w:rPr>
      </w:pPr>
    </w:p>
    <w:p w14:paraId="06F46335" w14:textId="77777777" w:rsidR="00CB3482" w:rsidRPr="00C07348" w:rsidRDefault="005E414B" w:rsidP="00C0293F">
      <w:pPr>
        <w:rPr>
          <w:rFonts w:asciiTheme="minorHAnsi" w:hAnsiTheme="minorHAnsi" w:cstheme="minorHAnsi"/>
          <w:b/>
          <w:smallCaps/>
          <w:sz w:val="22"/>
          <w:szCs w:val="22"/>
          <w:lang w:val="es-ES"/>
        </w:rPr>
      </w:pPr>
      <w:proofErr w:type="spellStart"/>
      <w:r w:rsidRPr="00C07348">
        <w:rPr>
          <w:rFonts w:asciiTheme="minorHAnsi" w:hAnsiTheme="minorHAnsi" w:cstheme="minorHAnsi"/>
          <w:b/>
          <w:smallCaps/>
          <w:sz w:val="22"/>
          <w:szCs w:val="22"/>
          <w:lang w:val="es-ES"/>
        </w:rPr>
        <w:t>R</w:t>
      </w:r>
      <w:r w:rsidR="00CB3482" w:rsidRPr="00C07348">
        <w:rPr>
          <w:rFonts w:asciiTheme="minorHAnsi" w:hAnsiTheme="minorHAnsi" w:cstheme="minorHAnsi"/>
          <w:b/>
          <w:smallCaps/>
          <w:sz w:val="22"/>
          <w:szCs w:val="22"/>
          <w:lang w:val="es-ES"/>
        </w:rPr>
        <w:t>eferences</w:t>
      </w:r>
      <w:proofErr w:type="spellEnd"/>
      <w:r w:rsidR="00CB3482" w:rsidRPr="00C07348">
        <w:rPr>
          <w:rFonts w:asciiTheme="minorHAnsi" w:hAnsiTheme="minorHAnsi" w:cstheme="minorHAnsi"/>
          <w:b/>
          <w:smallCaps/>
          <w:sz w:val="22"/>
          <w:szCs w:val="22"/>
          <w:lang w:val="es-ES"/>
        </w:rPr>
        <w:t>:</w:t>
      </w:r>
    </w:p>
    <w:p w14:paraId="688E900A" w14:textId="77777777" w:rsidR="00313905" w:rsidRPr="00C07348" w:rsidRDefault="00313905" w:rsidP="00313905">
      <w:pPr>
        <w:rPr>
          <w:rFonts w:asciiTheme="minorHAnsi" w:hAnsiTheme="minorHAnsi" w:cstheme="minorHAnsi"/>
          <w:sz w:val="22"/>
          <w:szCs w:val="22"/>
          <w:lang w:val="es-ES"/>
        </w:rPr>
      </w:pPr>
    </w:p>
    <w:p w14:paraId="4038BAC8" w14:textId="77777777" w:rsidR="00313905" w:rsidRDefault="00313905" w:rsidP="00313905">
      <w:pPr>
        <w:rPr>
          <w:rFonts w:asciiTheme="minorHAnsi" w:hAnsiTheme="minorHAnsi" w:cstheme="minorHAnsi"/>
          <w:sz w:val="22"/>
          <w:szCs w:val="22"/>
          <w:lang w:val="en-GB"/>
        </w:rPr>
      </w:pPr>
      <w:proofErr w:type="spellStart"/>
      <w:r w:rsidRPr="00C07348">
        <w:rPr>
          <w:rFonts w:asciiTheme="minorHAnsi" w:hAnsiTheme="minorHAnsi" w:cstheme="minorHAnsi"/>
          <w:sz w:val="22"/>
          <w:szCs w:val="22"/>
          <w:lang w:val="es-ES"/>
        </w:rPr>
        <w:t>Agrawala</w:t>
      </w:r>
      <w:proofErr w:type="spellEnd"/>
      <w:r w:rsidRPr="00C07348">
        <w:rPr>
          <w:rFonts w:asciiTheme="minorHAnsi" w:hAnsiTheme="minorHAnsi" w:cstheme="minorHAnsi"/>
          <w:sz w:val="22"/>
          <w:szCs w:val="22"/>
          <w:lang w:val="es-ES"/>
        </w:rPr>
        <w:t xml:space="preserve"> S., </w:t>
      </w:r>
      <w:proofErr w:type="spellStart"/>
      <w:r w:rsidRPr="00C07348">
        <w:rPr>
          <w:rFonts w:asciiTheme="minorHAnsi" w:hAnsiTheme="minorHAnsi" w:cstheme="minorHAnsi"/>
          <w:sz w:val="22"/>
          <w:szCs w:val="22"/>
          <w:lang w:val="es-ES"/>
        </w:rPr>
        <w:t>Bosello</w:t>
      </w:r>
      <w:proofErr w:type="spellEnd"/>
      <w:r w:rsidRPr="00C07348">
        <w:rPr>
          <w:rFonts w:asciiTheme="minorHAnsi" w:hAnsiTheme="minorHAnsi" w:cstheme="minorHAnsi"/>
          <w:sz w:val="22"/>
          <w:szCs w:val="22"/>
          <w:lang w:val="es-ES"/>
        </w:rPr>
        <w:t xml:space="preserve"> F., </w:t>
      </w:r>
      <w:proofErr w:type="spellStart"/>
      <w:r w:rsidRPr="00C07348">
        <w:rPr>
          <w:rFonts w:asciiTheme="minorHAnsi" w:hAnsiTheme="minorHAnsi" w:cstheme="minorHAnsi"/>
          <w:sz w:val="22"/>
          <w:szCs w:val="22"/>
          <w:lang w:val="es-ES"/>
        </w:rPr>
        <w:t>Carraro</w:t>
      </w:r>
      <w:proofErr w:type="spellEnd"/>
      <w:r w:rsidRPr="00C07348">
        <w:rPr>
          <w:rFonts w:asciiTheme="minorHAnsi" w:hAnsiTheme="minorHAnsi" w:cstheme="minorHAnsi"/>
          <w:sz w:val="22"/>
          <w:szCs w:val="22"/>
          <w:lang w:val="es-ES"/>
        </w:rPr>
        <w:t xml:space="preserve"> C., de </w:t>
      </w:r>
      <w:proofErr w:type="spellStart"/>
      <w:r w:rsidRPr="00C07348">
        <w:rPr>
          <w:rFonts w:asciiTheme="minorHAnsi" w:hAnsiTheme="minorHAnsi" w:cstheme="minorHAnsi"/>
          <w:sz w:val="22"/>
          <w:szCs w:val="22"/>
          <w:lang w:val="es-ES"/>
        </w:rPr>
        <w:t>Bruin</w:t>
      </w:r>
      <w:proofErr w:type="spellEnd"/>
      <w:r w:rsidRPr="00C07348">
        <w:rPr>
          <w:rFonts w:asciiTheme="minorHAnsi" w:hAnsiTheme="minorHAnsi" w:cstheme="minorHAnsi"/>
          <w:sz w:val="22"/>
          <w:szCs w:val="22"/>
          <w:lang w:val="es-ES"/>
        </w:rPr>
        <w:t xml:space="preserve"> K., De Cian E., </w:t>
      </w:r>
      <w:proofErr w:type="spellStart"/>
      <w:r w:rsidRPr="00C07348">
        <w:rPr>
          <w:rFonts w:asciiTheme="minorHAnsi" w:hAnsiTheme="minorHAnsi" w:cstheme="minorHAnsi"/>
          <w:sz w:val="22"/>
          <w:szCs w:val="22"/>
          <w:lang w:val="es-ES"/>
        </w:rPr>
        <w:t>Dellink</w:t>
      </w:r>
      <w:proofErr w:type="spellEnd"/>
      <w:r w:rsidRPr="00C07348">
        <w:rPr>
          <w:rFonts w:asciiTheme="minorHAnsi" w:hAnsiTheme="minorHAnsi" w:cstheme="minorHAnsi"/>
          <w:sz w:val="22"/>
          <w:szCs w:val="22"/>
          <w:lang w:val="es-ES"/>
        </w:rPr>
        <w:t xml:space="preserve"> R. &amp; </w:t>
      </w:r>
      <w:proofErr w:type="spellStart"/>
      <w:r w:rsidRPr="00C07348">
        <w:rPr>
          <w:rFonts w:asciiTheme="minorHAnsi" w:hAnsiTheme="minorHAnsi" w:cstheme="minorHAnsi"/>
          <w:sz w:val="22"/>
          <w:szCs w:val="22"/>
          <w:lang w:val="es-ES"/>
        </w:rPr>
        <w:t>Lanzi</w:t>
      </w:r>
      <w:proofErr w:type="spellEnd"/>
      <w:r w:rsidRPr="00C07348">
        <w:rPr>
          <w:rFonts w:asciiTheme="minorHAnsi" w:hAnsiTheme="minorHAnsi" w:cstheme="minorHAnsi"/>
          <w:sz w:val="22"/>
          <w:szCs w:val="22"/>
          <w:lang w:val="es-ES"/>
        </w:rPr>
        <w:t xml:space="preserve"> E. (2010) </w:t>
      </w:r>
      <w:r w:rsidRPr="00C07348">
        <w:rPr>
          <w:rFonts w:asciiTheme="minorHAnsi" w:hAnsiTheme="minorHAnsi" w:cstheme="minorHAnsi"/>
          <w:i/>
          <w:sz w:val="22"/>
          <w:szCs w:val="22"/>
          <w:lang w:val="es-ES"/>
        </w:rPr>
        <w:t xml:space="preserve">Plan </w:t>
      </w:r>
      <w:proofErr w:type="spellStart"/>
      <w:r w:rsidRPr="00C07348">
        <w:rPr>
          <w:rFonts w:asciiTheme="minorHAnsi" w:hAnsiTheme="minorHAnsi" w:cstheme="minorHAnsi"/>
          <w:i/>
          <w:sz w:val="22"/>
          <w:szCs w:val="22"/>
          <w:lang w:val="es-ES"/>
        </w:rPr>
        <w:t>or</w:t>
      </w:r>
      <w:proofErr w:type="spellEnd"/>
      <w:r w:rsidRPr="00C07348">
        <w:rPr>
          <w:rFonts w:asciiTheme="minorHAnsi" w:hAnsiTheme="minorHAnsi" w:cstheme="minorHAnsi"/>
          <w:i/>
          <w:sz w:val="22"/>
          <w:szCs w:val="22"/>
          <w:lang w:val="es-ES"/>
        </w:rPr>
        <w:t xml:space="preserve"> </w:t>
      </w:r>
      <w:proofErr w:type="spellStart"/>
      <w:r w:rsidRPr="00C07348">
        <w:rPr>
          <w:rFonts w:asciiTheme="minorHAnsi" w:hAnsiTheme="minorHAnsi" w:cstheme="minorHAnsi"/>
          <w:i/>
          <w:sz w:val="22"/>
          <w:szCs w:val="22"/>
          <w:lang w:val="es-ES"/>
        </w:rPr>
        <w:t>React</w:t>
      </w:r>
      <w:proofErr w:type="spellEnd"/>
      <w:r w:rsidRPr="00C07348">
        <w:rPr>
          <w:rFonts w:asciiTheme="minorHAnsi" w:hAnsiTheme="minorHAnsi" w:cstheme="minorHAnsi"/>
          <w:i/>
          <w:sz w:val="22"/>
          <w:szCs w:val="22"/>
          <w:lang w:val="es-ES"/>
        </w:rPr>
        <w:t xml:space="preserve">? </w:t>
      </w:r>
      <w:r>
        <w:rPr>
          <w:rFonts w:asciiTheme="minorHAnsi" w:hAnsiTheme="minorHAnsi" w:cstheme="minorHAnsi"/>
          <w:i/>
          <w:sz w:val="22"/>
          <w:szCs w:val="22"/>
          <w:lang w:val="en-GB"/>
        </w:rPr>
        <w:t>Analysis of adaptation costs and benefits using Integrated Assessment Models.</w:t>
      </w:r>
      <w:r>
        <w:rPr>
          <w:rFonts w:asciiTheme="minorHAnsi" w:hAnsiTheme="minorHAnsi" w:cstheme="minorHAnsi"/>
          <w:sz w:val="22"/>
          <w:szCs w:val="22"/>
          <w:lang w:val="en-GB"/>
        </w:rPr>
        <w:t xml:space="preserve"> </w:t>
      </w:r>
      <w:proofErr w:type="gramStart"/>
      <w:r>
        <w:rPr>
          <w:rFonts w:asciiTheme="minorHAnsi" w:hAnsiTheme="minorHAnsi" w:cstheme="minorHAnsi"/>
          <w:sz w:val="22"/>
          <w:szCs w:val="22"/>
          <w:lang w:val="en-GB"/>
        </w:rPr>
        <w:t>OECD Environment Working Papers no. 23.</w:t>
      </w:r>
      <w:proofErr w:type="gramEnd"/>
      <w:r>
        <w:rPr>
          <w:rFonts w:asciiTheme="minorHAnsi" w:hAnsiTheme="minorHAnsi" w:cstheme="minorHAnsi"/>
          <w:sz w:val="22"/>
          <w:szCs w:val="22"/>
          <w:lang w:val="en-GB"/>
        </w:rPr>
        <w:t xml:space="preserve"> OECD Publishing, Paris</w:t>
      </w:r>
      <w:r w:rsidRPr="00EB3771">
        <w:rPr>
          <w:rFonts w:asciiTheme="minorHAnsi" w:hAnsiTheme="minorHAnsi" w:cstheme="minorHAnsi"/>
          <w:sz w:val="22"/>
          <w:szCs w:val="22"/>
          <w:lang w:val="en-GB"/>
        </w:rPr>
        <w:t xml:space="preserve">. Available from: </w:t>
      </w:r>
    </w:p>
    <w:p w14:paraId="5B625AC1" w14:textId="77777777" w:rsidR="00313905" w:rsidRPr="00942711" w:rsidRDefault="00EB129F" w:rsidP="00313905">
      <w:pPr>
        <w:rPr>
          <w:rFonts w:asciiTheme="minorHAnsi" w:hAnsiTheme="minorHAnsi" w:cstheme="minorHAnsi"/>
          <w:sz w:val="22"/>
          <w:szCs w:val="22"/>
          <w:lang w:val="en-GB"/>
        </w:rPr>
      </w:pPr>
      <w:hyperlink r:id="rId16" w:history="1">
        <w:r w:rsidR="00313905" w:rsidRPr="008A16F4">
          <w:rPr>
            <w:rStyle w:val="Hyperlink"/>
            <w:rFonts w:asciiTheme="minorHAnsi" w:hAnsiTheme="minorHAnsi" w:cstheme="minorHAnsi"/>
            <w:sz w:val="22"/>
            <w:szCs w:val="22"/>
            <w:lang w:val="en-GB"/>
          </w:rPr>
          <w:t>http://www.oecd.org/env/workingpapers</w:t>
        </w:r>
      </w:hyperlink>
      <w:r w:rsidR="00313905">
        <w:rPr>
          <w:rFonts w:asciiTheme="minorHAnsi" w:hAnsiTheme="minorHAnsi" w:cstheme="minorHAnsi"/>
          <w:sz w:val="22"/>
          <w:szCs w:val="22"/>
          <w:lang w:val="en-GB"/>
        </w:rPr>
        <w:t>.</w:t>
      </w:r>
    </w:p>
    <w:p w14:paraId="67407E9E" w14:textId="77777777" w:rsidR="001D4821" w:rsidRPr="001D4821" w:rsidRDefault="001D4821" w:rsidP="001D4821">
      <w:pPr>
        <w:rPr>
          <w:rFonts w:asciiTheme="minorHAnsi" w:hAnsiTheme="minorHAnsi" w:cstheme="minorHAnsi"/>
          <w:sz w:val="22"/>
          <w:szCs w:val="22"/>
          <w:lang w:val="en-GB"/>
        </w:rPr>
      </w:pPr>
    </w:p>
    <w:p w14:paraId="304671CE" w14:textId="77777777" w:rsidR="001D4821" w:rsidRPr="001D4821" w:rsidRDefault="001D4821" w:rsidP="001D4821">
      <w:pPr>
        <w:rPr>
          <w:rFonts w:asciiTheme="minorHAnsi" w:hAnsiTheme="minorHAnsi" w:cstheme="minorHAnsi"/>
          <w:sz w:val="22"/>
          <w:szCs w:val="22"/>
          <w:lang w:val="en-GB"/>
        </w:rPr>
      </w:pPr>
      <w:r w:rsidRPr="001D4821">
        <w:rPr>
          <w:rFonts w:asciiTheme="minorHAnsi" w:hAnsiTheme="minorHAnsi" w:cstheme="minorHAnsi"/>
          <w:sz w:val="22"/>
          <w:szCs w:val="22"/>
          <w:lang w:val="en-GB"/>
        </w:rPr>
        <w:t xml:space="preserve">Binger A. et al. (2002) </w:t>
      </w:r>
      <w:r w:rsidRPr="001D4821">
        <w:rPr>
          <w:rFonts w:asciiTheme="minorHAnsi" w:hAnsiTheme="minorHAnsi" w:cstheme="minorHAnsi"/>
          <w:i/>
          <w:iCs/>
          <w:sz w:val="22"/>
          <w:szCs w:val="22"/>
          <w:lang w:val="en-GB"/>
        </w:rPr>
        <w:t xml:space="preserve">Capacity 21: Evaluation Report, </w:t>
      </w:r>
      <w:r w:rsidRPr="001D4821">
        <w:rPr>
          <w:rFonts w:asciiTheme="minorHAnsi" w:hAnsiTheme="minorHAnsi" w:cstheme="minorHAnsi"/>
          <w:sz w:val="22"/>
          <w:szCs w:val="22"/>
          <w:lang w:val="en-GB"/>
        </w:rPr>
        <w:t xml:space="preserve">1993-2001. United Nations Development Programme, New York. Quoted by UNDP (2011) </w:t>
      </w:r>
      <w:r w:rsidRPr="001D4821">
        <w:rPr>
          <w:rFonts w:asciiTheme="minorHAnsi" w:hAnsiTheme="minorHAnsi" w:cstheme="minorHAnsi"/>
          <w:i/>
          <w:sz w:val="22"/>
          <w:szCs w:val="22"/>
          <w:lang w:val="en-GB"/>
        </w:rPr>
        <w:t>Practitioner’s Guide: Capacity Development for Environmental Sustainability</w:t>
      </w:r>
      <w:r w:rsidRPr="001D4821">
        <w:rPr>
          <w:rFonts w:asciiTheme="minorHAnsi" w:hAnsiTheme="minorHAnsi" w:cstheme="minorHAnsi"/>
          <w:sz w:val="22"/>
          <w:szCs w:val="22"/>
          <w:lang w:val="en-GB"/>
        </w:rPr>
        <w:t xml:space="preserve">. United Nations Development Programme, New York. </w:t>
      </w:r>
    </w:p>
    <w:p w14:paraId="1988AFB9" w14:textId="77777777" w:rsidR="00587E4D" w:rsidRPr="00375131" w:rsidRDefault="00587E4D" w:rsidP="00587E4D">
      <w:pPr>
        <w:rPr>
          <w:rFonts w:asciiTheme="minorHAnsi" w:hAnsiTheme="minorHAnsi" w:cstheme="minorHAnsi"/>
          <w:sz w:val="22"/>
          <w:szCs w:val="22"/>
          <w:lang w:val="en-GB"/>
        </w:rPr>
      </w:pPr>
    </w:p>
    <w:p w14:paraId="2BCA156A" w14:textId="77777777" w:rsidR="00587E4D" w:rsidRPr="002C29C2" w:rsidRDefault="00587E4D" w:rsidP="00587E4D">
      <w:pPr>
        <w:rPr>
          <w:rFonts w:asciiTheme="minorHAnsi" w:hAnsiTheme="minorHAnsi" w:cstheme="minorHAnsi"/>
          <w:i/>
          <w:sz w:val="22"/>
          <w:szCs w:val="22"/>
          <w:lang w:val="en-GB"/>
        </w:rPr>
      </w:pPr>
      <w:r>
        <w:rPr>
          <w:rFonts w:asciiTheme="minorHAnsi" w:hAnsiTheme="minorHAnsi" w:cstheme="minorHAnsi"/>
          <w:sz w:val="22"/>
          <w:szCs w:val="22"/>
          <w:lang w:val="en-GB"/>
        </w:rPr>
        <w:t xml:space="preserve">Brooks N. &amp; </w:t>
      </w:r>
      <w:proofErr w:type="spellStart"/>
      <w:r>
        <w:rPr>
          <w:rFonts w:asciiTheme="minorHAnsi" w:hAnsiTheme="minorHAnsi" w:cstheme="minorHAnsi"/>
          <w:sz w:val="22"/>
          <w:szCs w:val="22"/>
          <w:lang w:val="en-GB"/>
        </w:rPr>
        <w:t>Adger</w:t>
      </w:r>
      <w:proofErr w:type="spellEnd"/>
      <w:r>
        <w:rPr>
          <w:rFonts w:asciiTheme="minorHAnsi" w:hAnsiTheme="minorHAnsi" w:cstheme="minorHAnsi"/>
          <w:sz w:val="22"/>
          <w:szCs w:val="22"/>
          <w:lang w:val="en-GB"/>
        </w:rPr>
        <w:t xml:space="preserve"> W.N. (2004) Assessing and Enhancing Adaptive Capacity. In: Lim B. &amp; </w:t>
      </w:r>
      <w:proofErr w:type="spellStart"/>
      <w:r>
        <w:rPr>
          <w:rFonts w:asciiTheme="minorHAnsi" w:hAnsiTheme="minorHAnsi" w:cstheme="minorHAnsi"/>
          <w:sz w:val="22"/>
          <w:szCs w:val="22"/>
          <w:lang w:val="en-GB"/>
        </w:rPr>
        <w:t>Spanger</w:t>
      </w:r>
      <w:proofErr w:type="spellEnd"/>
      <w:r>
        <w:rPr>
          <w:rFonts w:asciiTheme="minorHAnsi" w:hAnsiTheme="minorHAnsi" w:cstheme="minorHAnsi"/>
          <w:sz w:val="22"/>
          <w:szCs w:val="22"/>
          <w:lang w:val="en-GB"/>
        </w:rPr>
        <w:t>-Siegfried E.</w:t>
      </w:r>
      <w:r w:rsidRPr="002C29C2">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(eds.) </w:t>
      </w:r>
      <w:r w:rsidRPr="002C29C2">
        <w:rPr>
          <w:rFonts w:asciiTheme="minorHAnsi" w:hAnsiTheme="minorHAnsi" w:cstheme="minorHAnsi"/>
          <w:sz w:val="22"/>
          <w:szCs w:val="22"/>
          <w:lang w:val="en-GB"/>
        </w:rPr>
        <w:t xml:space="preserve">(2004) </w:t>
      </w:r>
      <w:r w:rsidRPr="00542E45">
        <w:rPr>
          <w:rFonts w:asciiTheme="minorHAnsi" w:hAnsiTheme="minorHAnsi" w:cstheme="minorHAnsi"/>
          <w:i/>
          <w:sz w:val="22"/>
          <w:szCs w:val="22"/>
          <w:lang w:val="en-GB"/>
        </w:rPr>
        <w:t>Adaptation Policy Frameworks for Climate Change: Developing Strategies, Policies and Measures</w:t>
      </w:r>
      <w:r w:rsidRPr="002C29C2">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Pr="002C29C2">
        <w:rPr>
          <w:rFonts w:asciiTheme="minorHAnsi" w:hAnsiTheme="minorHAnsi" w:cstheme="minorHAnsi"/>
          <w:sz w:val="22"/>
          <w:szCs w:val="22"/>
          <w:lang w:val="en-GB"/>
        </w:rPr>
        <w:t>United Nations Development Programm</w:t>
      </w:r>
      <w:r>
        <w:rPr>
          <w:rFonts w:asciiTheme="minorHAnsi" w:hAnsiTheme="minorHAnsi" w:cstheme="minorHAnsi"/>
          <w:sz w:val="22"/>
          <w:szCs w:val="22"/>
          <w:lang w:val="en-GB"/>
        </w:rPr>
        <w:t>e/Cambridge University Press</w:t>
      </w:r>
      <w:r w:rsidRPr="002C29C2">
        <w:rPr>
          <w:rFonts w:asciiTheme="minorHAnsi" w:hAnsiTheme="minorHAnsi" w:cstheme="minorHAnsi"/>
          <w:sz w:val="22"/>
          <w:szCs w:val="22"/>
          <w:lang w:val="en-GB"/>
        </w:rPr>
        <w:t>, New York.</w:t>
      </w:r>
      <w:r>
        <w:rPr>
          <w:rFonts w:asciiTheme="minorHAnsi" w:hAnsiTheme="minorHAnsi" w:cstheme="minorHAnsi"/>
          <w:sz w:val="22"/>
          <w:szCs w:val="22"/>
          <w:lang w:val="en-GB"/>
        </w:rPr>
        <w:t xml:space="preserve"> Available from: </w:t>
      </w:r>
      <w:hyperlink r:id="rId17" w:history="1">
        <w:r w:rsidRPr="00567555">
          <w:rPr>
            <w:rStyle w:val="Hyperlink"/>
            <w:rFonts w:asciiTheme="minorHAnsi" w:hAnsiTheme="minorHAnsi" w:cstheme="minorHAnsi"/>
            <w:sz w:val="22"/>
            <w:szCs w:val="22"/>
            <w:lang w:val="en-GB"/>
          </w:rPr>
          <w:t>http://www.undp.org/climatechange/adapt/apf.html</w:t>
        </w:r>
      </w:hyperlink>
      <w:r>
        <w:rPr>
          <w:rFonts w:asciiTheme="minorHAnsi" w:hAnsiTheme="minorHAnsi" w:cstheme="minorHAnsi"/>
          <w:sz w:val="22"/>
          <w:szCs w:val="22"/>
          <w:lang w:val="en-GB"/>
        </w:rPr>
        <w:t>.</w:t>
      </w:r>
    </w:p>
    <w:p w14:paraId="02A448BF" w14:textId="77777777" w:rsidR="00BD7B31" w:rsidRDefault="00BD7B31" w:rsidP="00BD7B31">
      <w:pPr>
        <w:rPr>
          <w:rFonts w:asciiTheme="minorHAnsi" w:hAnsiTheme="minorHAnsi" w:cstheme="minorHAnsi"/>
          <w:sz w:val="22"/>
          <w:szCs w:val="22"/>
          <w:lang w:val="en-GB"/>
        </w:rPr>
      </w:pPr>
    </w:p>
    <w:p w14:paraId="73877491" w14:textId="77777777" w:rsidR="00BD7B31" w:rsidRPr="00942711" w:rsidRDefault="00BD7B31" w:rsidP="00BD7B31">
      <w:pPr>
        <w:rPr>
          <w:rFonts w:asciiTheme="minorHAnsi" w:hAnsiTheme="minorHAnsi" w:cstheme="minorHAnsi"/>
          <w:sz w:val="22"/>
          <w:szCs w:val="22"/>
          <w:lang w:val="en-GB"/>
        </w:rPr>
      </w:pPr>
      <w:proofErr w:type="gramStart"/>
      <w:r w:rsidRPr="006F748C">
        <w:rPr>
          <w:rFonts w:asciiTheme="minorHAnsi" w:hAnsiTheme="minorHAnsi" w:cstheme="minorHAnsi"/>
          <w:sz w:val="22"/>
          <w:szCs w:val="22"/>
          <w:lang w:val="en-GB"/>
        </w:rPr>
        <w:t>de</w:t>
      </w:r>
      <w:proofErr w:type="gramEnd"/>
      <w:r w:rsidRPr="006F748C">
        <w:rPr>
          <w:rFonts w:asciiTheme="minorHAnsi" w:hAnsiTheme="minorHAnsi" w:cstheme="minorHAnsi"/>
          <w:sz w:val="22"/>
          <w:szCs w:val="22"/>
          <w:lang w:val="en-GB"/>
        </w:rPr>
        <w:t xml:space="preserve"> Bruin K., </w:t>
      </w:r>
      <w:proofErr w:type="spellStart"/>
      <w:r w:rsidRPr="006F748C">
        <w:rPr>
          <w:rFonts w:asciiTheme="minorHAnsi" w:hAnsiTheme="minorHAnsi" w:cstheme="minorHAnsi"/>
          <w:sz w:val="22"/>
          <w:szCs w:val="22"/>
          <w:lang w:val="en-GB"/>
        </w:rPr>
        <w:t>Dellink</w:t>
      </w:r>
      <w:proofErr w:type="spellEnd"/>
      <w:r w:rsidRPr="006F748C">
        <w:rPr>
          <w:rFonts w:asciiTheme="minorHAnsi" w:hAnsiTheme="minorHAnsi" w:cstheme="minorHAnsi"/>
          <w:sz w:val="22"/>
          <w:szCs w:val="22"/>
          <w:lang w:val="en-GB"/>
        </w:rPr>
        <w:t xml:space="preserve"> R. &amp; </w:t>
      </w:r>
      <w:proofErr w:type="spellStart"/>
      <w:r w:rsidRPr="006F748C">
        <w:rPr>
          <w:rFonts w:asciiTheme="minorHAnsi" w:hAnsiTheme="minorHAnsi" w:cstheme="minorHAnsi"/>
          <w:sz w:val="22"/>
          <w:szCs w:val="22"/>
          <w:lang w:val="en-GB"/>
        </w:rPr>
        <w:t>Agrawala</w:t>
      </w:r>
      <w:proofErr w:type="spellEnd"/>
      <w:r w:rsidRPr="006F748C">
        <w:rPr>
          <w:rFonts w:asciiTheme="minorHAnsi" w:hAnsiTheme="minorHAnsi" w:cstheme="minorHAnsi"/>
          <w:sz w:val="22"/>
          <w:szCs w:val="22"/>
          <w:lang w:val="en-GB"/>
        </w:rPr>
        <w:t xml:space="preserve"> S. (2009) </w:t>
      </w:r>
      <w:r w:rsidRPr="006F748C">
        <w:rPr>
          <w:rFonts w:asciiTheme="minorHAnsi" w:hAnsiTheme="minorHAnsi" w:cstheme="minorHAnsi"/>
          <w:i/>
          <w:sz w:val="22"/>
          <w:szCs w:val="22"/>
          <w:lang w:val="en-GB"/>
        </w:rPr>
        <w:t>Economic Aspects</w:t>
      </w:r>
      <w:r>
        <w:rPr>
          <w:rFonts w:asciiTheme="minorHAnsi" w:hAnsiTheme="minorHAnsi" w:cstheme="minorHAnsi"/>
          <w:i/>
          <w:sz w:val="22"/>
          <w:szCs w:val="22"/>
          <w:lang w:val="en-GB"/>
        </w:rPr>
        <w:t xml:space="preserve"> of Adaptation to Climate Change: Integrated Assessment Modelling of Adaptation Costs and Benefits</w:t>
      </w:r>
      <w:r>
        <w:rPr>
          <w:rFonts w:asciiTheme="minorHAnsi" w:hAnsiTheme="minorHAnsi" w:cstheme="minorHAnsi"/>
          <w:sz w:val="22"/>
          <w:szCs w:val="22"/>
          <w:lang w:val="en-GB"/>
        </w:rPr>
        <w:t xml:space="preserve">. OECD Environment Working Paper no. 6, OECD Publishing, Paris. Available from: </w:t>
      </w:r>
      <w:hyperlink r:id="rId18" w:history="1">
        <w:r w:rsidRPr="008A16F4">
          <w:rPr>
            <w:rStyle w:val="Hyperlink"/>
            <w:rFonts w:asciiTheme="minorHAnsi" w:hAnsiTheme="minorHAnsi" w:cstheme="minorHAnsi"/>
            <w:sz w:val="22"/>
            <w:szCs w:val="22"/>
            <w:lang w:val="en-GB"/>
          </w:rPr>
          <w:t>http://www.oecd.org/env/workingpapers</w:t>
        </w:r>
      </w:hyperlink>
      <w:r>
        <w:rPr>
          <w:rFonts w:asciiTheme="minorHAnsi" w:hAnsiTheme="minorHAnsi" w:cstheme="minorHAnsi"/>
          <w:sz w:val="22"/>
          <w:szCs w:val="22"/>
          <w:lang w:val="en-GB"/>
        </w:rPr>
        <w:t>.</w:t>
      </w:r>
    </w:p>
    <w:p w14:paraId="2E8FCCD3" w14:textId="77777777" w:rsidR="006451D0" w:rsidRPr="006451D0" w:rsidRDefault="006451D0" w:rsidP="006451D0">
      <w:pPr>
        <w:rPr>
          <w:rFonts w:asciiTheme="minorHAnsi" w:hAnsiTheme="minorHAnsi" w:cstheme="minorHAnsi"/>
          <w:sz w:val="22"/>
          <w:szCs w:val="22"/>
          <w:lang w:val="en-GB"/>
        </w:rPr>
      </w:pPr>
    </w:p>
    <w:p w14:paraId="5DB185A7" w14:textId="77777777" w:rsidR="006451D0" w:rsidRPr="00665DA9" w:rsidRDefault="004E2CC4" w:rsidP="006451D0">
      <w:pPr>
        <w:rPr>
          <w:rFonts w:asciiTheme="minorHAnsi" w:hAnsiTheme="minorHAnsi" w:cstheme="minorHAnsi"/>
          <w:sz w:val="22"/>
          <w:szCs w:val="22"/>
          <w:lang w:val="en-GB"/>
        </w:rPr>
      </w:pPr>
      <w:proofErr w:type="gramStart"/>
      <w:r w:rsidRPr="00665DA9">
        <w:rPr>
          <w:rFonts w:asciiTheme="minorHAnsi" w:hAnsiTheme="minorHAnsi" w:cstheme="minorHAnsi"/>
          <w:sz w:val="22"/>
          <w:szCs w:val="22"/>
          <w:lang w:val="en-GB"/>
        </w:rPr>
        <w:t xml:space="preserve">Downing </w:t>
      </w:r>
      <w:r w:rsidR="006451D0" w:rsidRPr="00665DA9">
        <w:rPr>
          <w:rFonts w:asciiTheme="minorHAnsi" w:hAnsiTheme="minorHAnsi" w:cstheme="minorHAnsi"/>
          <w:sz w:val="22"/>
          <w:szCs w:val="22"/>
          <w:lang w:val="en-GB"/>
        </w:rPr>
        <w:t xml:space="preserve">T. &amp; </w:t>
      </w:r>
      <w:proofErr w:type="spellStart"/>
      <w:r w:rsidRPr="00665DA9">
        <w:rPr>
          <w:rFonts w:asciiTheme="minorHAnsi" w:hAnsiTheme="minorHAnsi" w:cstheme="minorHAnsi"/>
          <w:sz w:val="22"/>
          <w:szCs w:val="22"/>
          <w:lang w:val="en-GB"/>
        </w:rPr>
        <w:t>Patwardhan</w:t>
      </w:r>
      <w:proofErr w:type="spellEnd"/>
      <w:r w:rsidRPr="00665DA9">
        <w:rPr>
          <w:rFonts w:asciiTheme="minorHAnsi" w:hAnsiTheme="minorHAnsi" w:cstheme="minorHAnsi"/>
          <w:sz w:val="22"/>
          <w:szCs w:val="22"/>
          <w:lang w:val="en-GB"/>
        </w:rPr>
        <w:t xml:space="preserve"> </w:t>
      </w:r>
      <w:r w:rsidR="006451D0" w:rsidRPr="00665DA9">
        <w:rPr>
          <w:rFonts w:asciiTheme="minorHAnsi" w:hAnsiTheme="minorHAnsi" w:cstheme="minorHAnsi"/>
          <w:sz w:val="22"/>
          <w:szCs w:val="22"/>
          <w:lang w:val="en-GB"/>
        </w:rPr>
        <w:t>A. (2004) Assessing Vulnerability for Climate Adaptation.</w:t>
      </w:r>
      <w:proofErr w:type="gramEnd"/>
      <w:r w:rsidR="006451D0" w:rsidRPr="00665DA9">
        <w:rPr>
          <w:rFonts w:asciiTheme="minorHAnsi" w:hAnsiTheme="minorHAnsi" w:cstheme="minorHAnsi"/>
          <w:sz w:val="22"/>
          <w:szCs w:val="22"/>
          <w:lang w:val="en-GB"/>
        </w:rPr>
        <w:t xml:space="preserve"> In: </w:t>
      </w:r>
      <w:r w:rsidRPr="00665DA9">
        <w:rPr>
          <w:rFonts w:asciiTheme="minorHAnsi" w:hAnsiTheme="minorHAnsi" w:cstheme="minorHAnsi"/>
          <w:sz w:val="22"/>
          <w:szCs w:val="22"/>
          <w:lang w:val="en-GB"/>
        </w:rPr>
        <w:t>Lim</w:t>
      </w:r>
      <w:r w:rsidR="006451D0" w:rsidRPr="00665DA9">
        <w:rPr>
          <w:rFonts w:asciiTheme="minorHAnsi" w:hAnsiTheme="minorHAnsi" w:cstheme="minorHAnsi"/>
          <w:sz w:val="22"/>
          <w:szCs w:val="22"/>
          <w:lang w:val="en-GB"/>
        </w:rPr>
        <w:t xml:space="preserve">, B. &amp; </w:t>
      </w:r>
      <w:proofErr w:type="spellStart"/>
      <w:r w:rsidRPr="00665DA9">
        <w:rPr>
          <w:rFonts w:asciiTheme="minorHAnsi" w:hAnsiTheme="minorHAnsi" w:cstheme="minorHAnsi"/>
          <w:sz w:val="22"/>
          <w:szCs w:val="22"/>
          <w:lang w:val="en-GB"/>
        </w:rPr>
        <w:t>Spanger</w:t>
      </w:r>
      <w:proofErr w:type="spellEnd"/>
      <w:r w:rsidR="006451D0" w:rsidRPr="00665DA9">
        <w:rPr>
          <w:rFonts w:asciiTheme="minorHAnsi" w:hAnsiTheme="minorHAnsi" w:cstheme="minorHAnsi"/>
          <w:sz w:val="22"/>
          <w:szCs w:val="22"/>
          <w:lang w:val="en-GB"/>
        </w:rPr>
        <w:t>-</w:t>
      </w:r>
      <w:r w:rsidRPr="00665DA9">
        <w:rPr>
          <w:rFonts w:asciiTheme="minorHAnsi" w:hAnsiTheme="minorHAnsi" w:cstheme="minorHAnsi"/>
          <w:sz w:val="22"/>
          <w:szCs w:val="22"/>
          <w:lang w:val="en-GB"/>
        </w:rPr>
        <w:t>Siegfried</w:t>
      </w:r>
      <w:r w:rsidR="006451D0" w:rsidRPr="00665DA9">
        <w:rPr>
          <w:rFonts w:asciiTheme="minorHAnsi" w:hAnsiTheme="minorHAnsi" w:cstheme="minorHAnsi"/>
          <w:sz w:val="22"/>
          <w:szCs w:val="22"/>
          <w:lang w:val="en-GB"/>
        </w:rPr>
        <w:t xml:space="preserve">, E. (eds.) (2004) </w:t>
      </w:r>
      <w:r w:rsidR="006451D0" w:rsidRPr="00665DA9">
        <w:rPr>
          <w:rFonts w:asciiTheme="minorHAnsi" w:hAnsiTheme="minorHAnsi" w:cstheme="minorHAnsi"/>
          <w:i/>
          <w:sz w:val="22"/>
          <w:szCs w:val="22"/>
          <w:lang w:val="en-GB"/>
        </w:rPr>
        <w:t>Adaptation Policy Frameworks for Climate Change: Developing Strategies, Policies and Measures</w:t>
      </w:r>
      <w:r w:rsidR="006451D0" w:rsidRPr="00665DA9">
        <w:rPr>
          <w:rFonts w:asciiTheme="minorHAnsi" w:hAnsiTheme="minorHAnsi" w:cstheme="minorHAnsi"/>
          <w:sz w:val="22"/>
          <w:szCs w:val="22"/>
          <w:lang w:val="en-GB"/>
        </w:rPr>
        <w:t xml:space="preserve">. United Nations Development Programme/Cambridge University Press, New York. Available from: </w:t>
      </w:r>
      <w:hyperlink r:id="rId19" w:history="1">
        <w:r w:rsidR="006451D0" w:rsidRPr="00665DA9">
          <w:rPr>
            <w:rStyle w:val="Hyperlink"/>
            <w:rFonts w:asciiTheme="minorHAnsi" w:hAnsiTheme="minorHAnsi" w:cstheme="minorHAnsi"/>
            <w:sz w:val="22"/>
            <w:szCs w:val="22"/>
            <w:lang w:val="en-GB"/>
          </w:rPr>
          <w:t>http://www.undp.org/climatechange/adapt/apf.html</w:t>
        </w:r>
      </w:hyperlink>
      <w:r w:rsidR="006451D0" w:rsidRPr="00665DA9">
        <w:rPr>
          <w:rFonts w:asciiTheme="minorHAnsi" w:hAnsiTheme="minorHAnsi" w:cstheme="minorHAnsi"/>
          <w:sz w:val="22"/>
          <w:szCs w:val="22"/>
          <w:lang w:val="en-GB"/>
        </w:rPr>
        <w:t>.</w:t>
      </w:r>
    </w:p>
    <w:p w14:paraId="7E61510C" w14:textId="77777777" w:rsidR="001D4E6F" w:rsidRPr="0053026C" w:rsidRDefault="001D4E6F" w:rsidP="001D4E6F">
      <w:pPr>
        <w:rPr>
          <w:rFonts w:asciiTheme="minorHAnsi" w:hAnsiTheme="minorHAnsi" w:cstheme="minorHAnsi"/>
          <w:i/>
          <w:sz w:val="22"/>
          <w:szCs w:val="22"/>
          <w:lang w:val="en-GB"/>
        </w:rPr>
      </w:pPr>
    </w:p>
    <w:p w14:paraId="766F4373" w14:textId="77777777" w:rsidR="001D4E6F" w:rsidRDefault="001D4E6F" w:rsidP="001D4E6F">
      <w:pPr>
        <w:rPr>
          <w:rFonts w:asciiTheme="minorHAnsi" w:hAnsiTheme="minorHAnsi" w:cstheme="minorHAnsi"/>
          <w:sz w:val="22"/>
          <w:szCs w:val="22"/>
          <w:lang w:val="en-GB"/>
        </w:rPr>
      </w:pPr>
      <w:r w:rsidRPr="0053026C">
        <w:rPr>
          <w:rFonts w:asciiTheme="minorHAnsi" w:hAnsiTheme="minorHAnsi" w:cstheme="minorHAnsi"/>
          <w:sz w:val="22"/>
          <w:szCs w:val="22"/>
          <w:lang w:val="en-GB"/>
        </w:rPr>
        <w:t xml:space="preserve">EC (2009b) </w:t>
      </w:r>
      <w:r w:rsidRPr="00542E45">
        <w:rPr>
          <w:rFonts w:asciiTheme="minorHAnsi" w:hAnsiTheme="minorHAnsi" w:cstheme="minorHAnsi"/>
          <w:i/>
          <w:sz w:val="22"/>
          <w:szCs w:val="22"/>
          <w:lang w:val="en-GB"/>
        </w:rPr>
        <w:t>Guidelines on the Integration of Environment and Climate Change in Development Cooperation</w:t>
      </w:r>
      <w:r w:rsidRPr="0053026C">
        <w:rPr>
          <w:rFonts w:asciiTheme="minorHAnsi" w:hAnsiTheme="minorHAnsi" w:cstheme="minorHAnsi"/>
          <w:sz w:val="22"/>
          <w:szCs w:val="22"/>
          <w:lang w:val="en-GB"/>
        </w:rPr>
        <w:t xml:space="preserve">. </w:t>
      </w:r>
      <w:proofErr w:type="gramStart"/>
      <w:r w:rsidRPr="0053026C">
        <w:rPr>
          <w:rFonts w:asciiTheme="minorHAnsi" w:hAnsiTheme="minorHAnsi" w:cstheme="minorHAnsi"/>
          <w:sz w:val="22"/>
          <w:szCs w:val="22"/>
          <w:lang w:val="en-GB"/>
        </w:rPr>
        <w:t>European Commission, Brussels.</w:t>
      </w:r>
      <w:proofErr w:type="gramEnd"/>
      <w:r w:rsidRPr="0053026C">
        <w:rPr>
          <w:rFonts w:asciiTheme="minorHAnsi" w:hAnsiTheme="minorHAnsi" w:cstheme="minorHAnsi"/>
          <w:sz w:val="22"/>
          <w:szCs w:val="22"/>
          <w:lang w:val="en-GB"/>
        </w:rPr>
        <w:t xml:space="preserve"> Available from: </w:t>
      </w:r>
    </w:p>
    <w:p w14:paraId="257B89FD" w14:textId="77777777" w:rsidR="001D4E6F" w:rsidRPr="0053026C" w:rsidRDefault="00EB129F" w:rsidP="001D4E6F">
      <w:pPr>
        <w:rPr>
          <w:rFonts w:asciiTheme="minorHAnsi" w:hAnsiTheme="minorHAnsi" w:cstheme="minorHAnsi"/>
          <w:i/>
          <w:sz w:val="22"/>
          <w:szCs w:val="22"/>
          <w:lang w:val="en-GB"/>
        </w:rPr>
      </w:pPr>
      <w:hyperlink r:id="rId20" w:history="1">
        <w:r w:rsidR="001D4E6F" w:rsidRPr="009E556E">
          <w:rPr>
            <w:rStyle w:val="Hyperlink"/>
            <w:rFonts w:asciiTheme="minorHAnsi" w:hAnsiTheme="minorHAnsi" w:cstheme="minorHAnsi"/>
            <w:sz w:val="22"/>
            <w:szCs w:val="22"/>
            <w:lang w:val="en-GB"/>
          </w:rPr>
          <w:t>http://ec.europa.eu/europeaid/infopoint/publications/europeaid/172a_en.htm</w:t>
        </w:r>
      </w:hyperlink>
      <w:r w:rsidR="001D4E6F" w:rsidRPr="0053026C">
        <w:rPr>
          <w:rFonts w:asciiTheme="minorHAnsi" w:hAnsiTheme="minorHAnsi" w:cstheme="minorHAnsi"/>
          <w:sz w:val="22"/>
          <w:szCs w:val="22"/>
          <w:lang w:val="en-GB"/>
        </w:rPr>
        <w:t>.</w:t>
      </w:r>
    </w:p>
    <w:p w14:paraId="0F698874" w14:textId="77777777" w:rsidR="001D4E6F" w:rsidRDefault="001D4E6F" w:rsidP="001D4E6F">
      <w:pPr>
        <w:rPr>
          <w:rFonts w:asciiTheme="minorHAnsi" w:hAnsiTheme="minorHAnsi" w:cstheme="minorHAnsi"/>
          <w:sz w:val="22"/>
          <w:szCs w:val="22"/>
          <w:lang w:val="en-US"/>
        </w:rPr>
      </w:pPr>
    </w:p>
    <w:p w14:paraId="5EA47FF0" w14:textId="77777777" w:rsidR="001D4E6F" w:rsidRPr="00E559E0" w:rsidRDefault="001D4E6F" w:rsidP="001D4E6F">
      <w:pPr>
        <w:rPr>
          <w:rFonts w:asciiTheme="minorHAnsi" w:hAnsiTheme="minorHAnsi" w:cstheme="minorHAnsi"/>
          <w:sz w:val="22"/>
          <w:szCs w:val="22"/>
          <w:lang w:val="en-GB"/>
        </w:rPr>
      </w:pPr>
      <w:r w:rsidRPr="00E559E0">
        <w:rPr>
          <w:rFonts w:asciiTheme="minorHAnsi" w:hAnsiTheme="minorHAnsi" w:cstheme="minorHAnsi"/>
          <w:sz w:val="22"/>
          <w:szCs w:val="22"/>
          <w:lang w:val="en-GB"/>
        </w:rPr>
        <w:lastRenderedPageBreak/>
        <w:t xml:space="preserve">EC (2011) </w:t>
      </w:r>
      <w:r w:rsidRPr="00E559E0">
        <w:rPr>
          <w:rFonts w:asciiTheme="minorHAnsi" w:hAnsiTheme="minorHAnsi" w:cstheme="minorHAnsi"/>
          <w:i/>
          <w:sz w:val="22"/>
          <w:szCs w:val="22"/>
          <w:lang w:val="en-GB"/>
        </w:rPr>
        <w:t>Climate Risk Assessment: an Introduction</w:t>
      </w:r>
      <w:r w:rsidRPr="00E559E0">
        <w:rPr>
          <w:rFonts w:asciiTheme="minorHAnsi" w:hAnsiTheme="minorHAnsi" w:cstheme="minorHAnsi"/>
          <w:sz w:val="22"/>
          <w:szCs w:val="22"/>
          <w:lang w:val="en-GB"/>
        </w:rPr>
        <w:t xml:space="preserve">. Training materials developed by Nils Brook for the </w:t>
      </w:r>
      <w:proofErr w:type="spellStart"/>
      <w:r w:rsidRPr="00E559E0">
        <w:rPr>
          <w:rFonts w:asciiTheme="minorHAnsi" w:hAnsiTheme="minorHAnsi" w:cstheme="minorHAnsi"/>
          <w:sz w:val="22"/>
          <w:szCs w:val="22"/>
          <w:lang w:val="en-GB"/>
        </w:rPr>
        <w:t>EuropeAid</w:t>
      </w:r>
      <w:proofErr w:type="spellEnd"/>
      <w:r w:rsidRPr="00E559E0">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staff </w:t>
      </w:r>
      <w:r w:rsidRPr="00E559E0">
        <w:rPr>
          <w:rFonts w:asciiTheme="minorHAnsi" w:hAnsiTheme="minorHAnsi" w:cstheme="minorHAnsi"/>
          <w:sz w:val="22"/>
          <w:szCs w:val="22"/>
          <w:lang w:val="en-GB"/>
        </w:rPr>
        <w:t>training programme.</w:t>
      </w:r>
    </w:p>
    <w:p w14:paraId="67CD040F" w14:textId="77777777" w:rsidR="003B10A1" w:rsidRPr="00665DA9" w:rsidRDefault="003B10A1" w:rsidP="00C0293F">
      <w:pPr>
        <w:rPr>
          <w:rFonts w:asciiTheme="minorHAnsi" w:hAnsiTheme="minorHAnsi" w:cstheme="minorHAnsi"/>
          <w:sz w:val="22"/>
          <w:szCs w:val="22"/>
          <w:lang w:val="en-GB"/>
        </w:rPr>
      </w:pPr>
    </w:p>
    <w:p w14:paraId="3F21A68A" w14:textId="77777777" w:rsidR="002F083A" w:rsidRPr="00665DA9" w:rsidRDefault="002F083A" w:rsidP="002F083A">
      <w:pPr>
        <w:rPr>
          <w:rFonts w:asciiTheme="minorHAnsi" w:hAnsiTheme="minorHAnsi" w:cstheme="minorHAnsi"/>
          <w:sz w:val="22"/>
          <w:szCs w:val="22"/>
          <w:lang w:val="en-GB"/>
        </w:rPr>
      </w:pPr>
      <w:r w:rsidRPr="00665DA9">
        <w:rPr>
          <w:rFonts w:asciiTheme="minorHAnsi" w:hAnsiTheme="minorHAnsi" w:cstheme="minorHAnsi"/>
          <w:sz w:val="22"/>
          <w:szCs w:val="22"/>
          <w:lang w:val="en-GB"/>
        </w:rPr>
        <w:t xml:space="preserve">Economics of Climate Adaptation Working Group (2009) </w:t>
      </w:r>
      <w:r w:rsidRPr="00665DA9">
        <w:rPr>
          <w:rFonts w:asciiTheme="minorHAnsi" w:hAnsiTheme="minorHAnsi" w:cstheme="minorHAnsi"/>
          <w:i/>
          <w:sz w:val="22"/>
          <w:szCs w:val="22"/>
          <w:lang w:val="en-GB"/>
        </w:rPr>
        <w:t>Shaping climate-resilient development: a framework for decision-making</w:t>
      </w:r>
      <w:r w:rsidRPr="00665DA9">
        <w:rPr>
          <w:rFonts w:asciiTheme="minorHAnsi" w:hAnsiTheme="minorHAnsi" w:cstheme="minorHAnsi"/>
          <w:sz w:val="22"/>
          <w:szCs w:val="22"/>
          <w:lang w:val="en-GB"/>
        </w:rPr>
        <w:t xml:space="preserve">. Climate Works Foundation, Global Environment Facility, European Commission, McKinsey &amp; Company, The </w:t>
      </w:r>
      <w:proofErr w:type="spellStart"/>
      <w:r w:rsidRPr="00665DA9">
        <w:rPr>
          <w:rFonts w:asciiTheme="minorHAnsi" w:hAnsiTheme="minorHAnsi" w:cstheme="minorHAnsi"/>
          <w:sz w:val="22"/>
          <w:szCs w:val="22"/>
          <w:lang w:val="en-GB"/>
        </w:rPr>
        <w:t>Rockfeller</w:t>
      </w:r>
      <w:proofErr w:type="spellEnd"/>
      <w:r w:rsidRPr="00665DA9">
        <w:rPr>
          <w:rFonts w:asciiTheme="minorHAnsi" w:hAnsiTheme="minorHAnsi" w:cstheme="minorHAnsi"/>
          <w:sz w:val="22"/>
          <w:szCs w:val="22"/>
          <w:lang w:val="en-GB"/>
        </w:rPr>
        <w:t xml:space="preserve"> Foundation, Standard Chartered Bank &amp; Swiss Re. Available from: </w:t>
      </w:r>
    </w:p>
    <w:p w14:paraId="08FED5FA" w14:textId="77777777" w:rsidR="002F083A" w:rsidRPr="00665DA9" w:rsidRDefault="00EB129F" w:rsidP="002F083A">
      <w:pPr>
        <w:rPr>
          <w:rFonts w:asciiTheme="minorHAnsi" w:hAnsiTheme="minorHAnsi" w:cstheme="minorHAnsi"/>
          <w:sz w:val="22"/>
          <w:szCs w:val="22"/>
          <w:lang w:val="en-GB"/>
        </w:rPr>
      </w:pPr>
      <w:hyperlink r:id="rId21" w:history="1">
        <w:r w:rsidR="002F083A" w:rsidRPr="00665DA9">
          <w:rPr>
            <w:rStyle w:val="Hyperlink"/>
            <w:rFonts w:asciiTheme="minorHAnsi" w:hAnsiTheme="minorHAnsi" w:cstheme="minorHAnsi"/>
            <w:sz w:val="22"/>
            <w:szCs w:val="22"/>
            <w:lang w:val="en-GB"/>
          </w:rPr>
          <w:t>http://www.mckinsey.com/clientservice/Social_Sector/our_practices/Economic_Development/Knowledge_Highlights/Economics_of_climate_adaptation.aspx</w:t>
        </w:r>
      </w:hyperlink>
      <w:r w:rsidR="002F083A" w:rsidRPr="00665DA9">
        <w:rPr>
          <w:rFonts w:asciiTheme="minorHAnsi" w:hAnsiTheme="minorHAnsi" w:cstheme="minorHAnsi"/>
          <w:sz w:val="22"/>
          <w:szCs w:val="22"/>
          <w:lang w:val="en-GB"/>
        </w:rPr>
        <w:t>.</w:t>
      </w:r>
    </w:p>
    <w:p w14:paraId="33638321" w14:textId="77777777" w:rsidR="006451D0" w:rsidRDefault="006451D0" w:rsidP="006451D0">
      <w:pPr>
        <w:autoSpaceDE w:val="0"/>
        <w:autoSpaceDN w:val="0"/>
        <w:adjustRightInd w:val="0"/>
        <w:rPr>
          <w:rFonts w:asciiTheme="minorHAnsi" w:hAnsiTheme="minorHAnsi" w:cstheme="minorHAnsi"/>
          <w:sz w:val="22"/>
          <w:szCs w:val="22"/>
          <w:lang w:val="en-GB"/>
        </w:rPr>
      </w:pPr>
    </w:p>
    <w:p w14:paraId="0BAA6262" w14:textId="77777777" w:rsidR="001D4E6F" w:rsidRDefault="001D4E6F" w:rsidP="006451D0">
      <w:pPr>
        <w:autoSpaceDE w:val="0"/>
        <w:autoSpaceDN w:val="0"/>
        <w:adjustRightInd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ENDA (</w:t>
      </w:r>
      <w:proofErr w:type="spellStart"/>
      <w:r>
        <w:rPr>
          <w:rFonts w:asciiTheme="minorHAnsi" w:hAnsiTheme="minorHAnsi" w:cstheme="minorHAnsi"/>
          <w:sz w:val="22"/>
          <w:szCs w:val="22"/>
          <w:lang w:val="en-GB"/>
        </w:rPr>
        <w:t>n.d</w:t>
      </w:r>
      <w:proofErr w:type="spellEnd"/>
      <w:r>
        <w:rPr>
          <w:rFonts w:asciiTheme="minorHAnsi" w:hAnsiTheme="minorHAnsi" w:cstheme="minorHAnsi"/>
          <w:sz w:val="22"/>
          <w:szCs w:val="22"/>
          <w:lang w:val="en-GB"/>
        </w:rPr>
        <w:t xml:space="preserve">) </w:t>
      </w:r>
      <w:r w:rsidRPr="002505D9">
        <w:rPr>
          <w:rFonts w:asciiTheme="minorHAnsi" w:hAnsiTheme="minorHAnsi" w:cstheme="minorHAnsi"/>
          <w:bCs/>
          <w:i/>
          <w:sz w:val="22"/>
          <w:szCs w:val="22"/>
          <w:lang w:val="en-GB"/>
        </w:rPr>
        <w:t>Capacity strengthening in climate change vulnerability and adaptation strategy assessments</w:t>
      </w:r>
      <w:r>
        <w:rPr>
          <w:rFonts w:asciiTheme="minorHAnsi" w:hAnsiTheme="minorHAnsi" w:cstheme="minorHAnsi"/>
          <w:sz w:val="22"/>
          <w:szCs w:val="22"/>
          <w:lang w:val="en-GB"/>
        </w:rPr>
        <w:t>.</w:t>
      </w:r>
      <w:proofErr w:type="gramEnd"/>
      <w:r>
        <w:rPr>
          <w:rFonts w:asciiTheme="minorHAnsi" w:hAnsiTheme="minorHAnsi" w:cstheme="minorHAnsi"/>
          <w:sz w:val="22"/>
          <w:szCs w:val="22"/>
          <w:lang w:val="en-GB"/>
        </w:rPr>
        <w:t xml:space="preserve"> Course materials developed in collaboration with CIAT, Stockholm Environment Institute and </w:t>
      </w:r>
      <w:proofErr w:type="spellStart"/>
      <w:r>
        <w:rPr>
          <w:rFonts w:asciiTheme="minorHAnsi" w:hAnsiTheme="minorHAnsi" w:cstheme="minorHAnsi"/>
          <w:sz w:val="22"/>
          <w:szCs w:val="22"/>
          <w:lang w:val="en-GB"/>
        </w:rPr>
        <w:t>Unitar</w:t>
      </w:r>
      <w:proofErr w:type="spellEnd"/>
      <w:r>
        <w:rPr>
          <w:rFonts w:asciiTheme="minorHAnsi" w:hAnsiTheme="minorHAnsi" w:cstheme="minorHAnsi"/>
          <w:sz w:val="22"/>
          <w:szCs w:val="22"/>
          <w:lang w:val="en-GB"/>
        </w:rPr>
        <w:t xml:space="preserve"> in the context of </w:t>
      </w:r>
      <w:proofErr w:type="spellStart"/>
      <w:r>
        <w:rPr>
          <w:rFonts w:asciiTheme="minorHAnsi" w:hAnsiTheme="minorHAnsi" w:cstheme="minorHAnsi"/>
          <w:sz w:val="22"/>
          <w:szCs w:val="22"/>
          <w:lang w:val="en-GB"/>
        </w:rPr>
        <w:t>Unitar’s</w:t>
      </w:r>
      <w:proofErr w:type="spellEnd"/>
      <w:r>
        <w:rPr>
          <w:rFonts w:asciiTheme="minorHAnsi" w:hAnsiTheme="minorHAnsi" w:cstheme="minorHAnsi"/>
          <w:sz w:val="22"/>
          <w:szCs w:val="22"/>
          <w:lang w:val="en-GB"/>
        </w:rPr>
        <w:t xml:space="preserve"> C3D initiative. [Online] Available from: </w:t>
      </w:r>
      <w:hyperlink r:id="rId22" w:history="1">
        <w:r w:rsidRPr="004D6ACF">
          <w:rPr>
            <w:rStyle w:val="Hyperlink"/>
            <w:rFonts w:asciiTheme="minorHAnsi" w:hAnsiTheme="minorHAnsi" w:cstheme="minorHAnsi"/>
            <w:sz w:val="22"/>
            <w:szCs w:val="22"/>
            <w:lang w:val="en-GB"/>
          </w:rPr>
          <w:t>http://www.c3d-unitar.org/c3d/</w:t>
        </w:r>
      </w:hyperlink>
      <w:r>
        <w:rPr>
          <w:rFonts w:asciiTheme="minorHAnsi" w:hAnsiTheme="minorHAnsi" w:cstheme="minorHAnsi"/>
          <w:sz w:val="22"/>
          <w:szCs w:val="22"/>
          <w:lang w:val="en-GB"/>
        </w:rPr>
        <w:t>.</w:t>
      </w:r>
    </w:p>
    <w:p w14:paraId="228CF177" w14:textId="77777777" w:rsidR="001D4E6F" w:rsidRDefault="001D4E6F" w:rsidP="006451D0">
      <w:pPr>
        <w:autoSpaceDE w:val="0"/>
        <w:autoSpaceDN w:val="0"/>
        <w:adjustRightInd w:val="0"/>
        <w:rPr>
          <w:rFonts w:asciiTheme="minorHAnsi" w:hAnsiTheme="minorHAnsi" w:cstheme="minorHAnsi"/>
          <w:sz w:val="22"/>
          <w:szCs w:val="22"/>
          <w:lang w:val="en-GB"/>
        </w:rPr>
      </w:pPr>
    </w:p>
    <w:p w14:paraId="415D9901" w14:textId="6FE02FEB" w:rsidR="00D20843" w:rsidRPr="00D20843" w:rsidRDefault="00D20843" w:rsidP="006451D0">
      <w:pPr>
        <w:autoSpaceDE w:val="0"/>
        <w:autoSpaceDN w:val="0"/>
        <w:adjustRightInd w:val="0"/>
        <w:rPr>
          <w:rFonts w:asciiTheme="minorHAnsi" w:hAnsiTheme="minorHAnsi" w:cstheme="minorHAnsi"/>
          <w:sz w:val="22"/>
          <w:szCs w:val="22"/>
          <w:lang w:val="en-GB"/>
        </w:rPr>
      </w:pPr>
      <w:r>
        <w:rPr>
          <w:rFonts w:asciiTheme="minorHAnsi" w:hAnsiTheme="minorHAnsi" w:cstheme="minorHAnsi"/>
          <w:sz w:val="22"/>
          <w:szCs w:val="22"/>
          <w:lang w:val="en-GB"/>
        </w:rPr>
        <w:t xml:space="preserve">Hassan, R; Scholes, E and Ash, N (Eds.) (2005) </w:t>
      </w:r>
      <w:r>
        <w:rPr>
          <w:rFonts w:asciiTheme="minorHAnsi" w:hAnsiTheme="minorHAnsi" w:cstheme="minorHAnsi"/>
          <w:i/>
          <w:sz w:val="22"/>
          <w:szCs w:val="22"/>
          <w:lang w:val="en-GB"/>
        </w:rPr>
        <w:t>Ecosystems and Human Well-Being: findings of the condition and trends Working Group v.1; Current State and Trends (Millennium Ecosystem Assessment)</w:t>
      </w:r>
      <w:r>
        <w:rPr>
          <w:rFonts w:asciiTheme="minorHAnsi" w:hAnsiTheme="minorHAnsi" w:cstheme="minorHAnsi"/>
          <w:sz w:val="22"/>
          <w:szCs w:val="22"/>
          <w:lang w:val="en-GB"/>
        </w:rPr>
        <w:t>. Island Press.</w:t>
      </w:r>
    </w:p>
    <w:p w14:paraId="3EC39EDE" w14:textId="77777777" w:rsidR="00D20843" w:rsidRPr="00665DA9" w:rsidRDefault="00D20843" w:rsidP="006451D0">
      <w:pPr>
        <w:autoSpaceDE w:val="0"/>
        <w:autoSpaceDN w:val="0"/>
        <w:adjustRightInd w:val="0"/>
        <w:rPr>
          <w:rFonts w:asciiTheme="minorHAnsi" w:hAnsiTheme="minorHAnsi" w:cstheme="minorHAnsi"/>
          <w:sz w:val="22"/>
          <w:szCs w:val="22"/>
          <w:lang w:val="en-GB"/>
        </w:rPr>
      </w:pPr>
    </w:p>
    <w:p w14:paraId="14182DFC" w14:textId="77777777" w:rsidR="006451D0" w:rsidRPr="00665DA9" w:rsidRDefault="006451D0" w:rsidP="006451D0">
      <w:pPr>
        <w:autoSpaceDE w:val="0"/>
        <w:autoSpaceDN w:val="0"/>
        <w:adjustRightInd w:val="0"/>
        <w:rPr>
          <w:rFonts w:asciiTheme="minorHAnsi" w:hAnsiTheme="minorHAnsi" w:cstheme="minorHAnsi"/>
          <w:sz w:val="22"/>
          <w:szCs w:val="22"/>
          <w:lang w:val="en-GB"/>
        </w:rPr>
      </w:pPr>
      <w:r w:rsidRPr="00665DA9">
        <w:rPr>
          <w:rFonts w:asciiTheme="minorHAnsi" w:hAnsiTheme="minorHAnsi" w:cstheme="minorHAnsi"/>
          <w:sz w:val="22"/>
          <w:szCs w:val="22"/>
          <w:lang w:val="en-US"/>
        </w:rPr>
        <w:t xml:space="preserve">IPCC (2007c) </w:t>
      </w:r>
      <w:r w:rsidRPr="00665DA9">
        <w:rPr>
          <w:rFonts w:asciiTheme="minorHAnsi" w:hAnsiTheme="minorHAnsi" w:cstheme="minorHAnsi"/>
          <w:i/>
          <w:sz w:val="22"/>
          <w:szCs w:val="22"/>
          <w:lang w:val="en-US"/>
        </w:rPr>
        <w:t>Climate Change 2007: Impacts, Adaptation and Vulnerability</w:t>
      </w:r>
      <w:r w:rsidRPr="00665DA9">
        <w:rPr>
          <w:rFonts w:asciiTheme="minorHAnsi" w:hAnsiTheme="minorHAnsi" w:cstheme="minorHAnsi"/>
          <w:sz w:val="22"/>
          <w:szCs w:val="22"/>
          <w:lang w:val="en-US"/>
        </w:rPr>
        <w:t xml:space="preserve">. </w:t>
      </w:r>
      <w:r w:rsidRPr="00665DA9">
        <w:rPr>
          <w:rFonts w:asciiTheme="minorHAnsi" w:hAnsiTheme="minorHAnsi" w:cstheme="minorHAnsi"/>
          <w:sz w:val="22"/>
          <w:szCs w:val="22"/>
          <w:lang w:val="en-GB"/>
        </w:rPr>
        <w:t xml:space="preserve">Contribution of Working Group II to the Fourth Assessment Report of the Intergovernmental Panel on Climate Change [Parry M.L., </w:t>
      </w:r>
      <w:proofErr w:type="spellStart"/>
      <w:r w:rsidRPr="00665DA9">
        <w:rPr>
          <w:rFonts w:asciiTheme="minorHAnsi" w:hAnsiTheme="minorHAnsi" w:cstheme="minorHAnsi"/>
          <w:sz w:val="22"/>
          <w:szCs w:val="22"/>
          <w:lang w:val="en-GB"/>
        </w:rPr>
        <w:t>Canziani</w:t>
      </w:r>
      <w:proofErr w:type="spellEnd"/>
      <w:r w:rsidRPr="00665DA9">
        <w:rPr>
          <w:rFonts w:asciiTheme="minorHAnsi" w:hAnsiTheme="minorHAnsi" w:cstheme="minorHAnsi"/>
          <w:sz w:val="22"/>
          <w:szCs w:val="22"/>
          <w:lang w:val="en-GB"/>
        </w:rPr>
        <w:t xml:space="preserve"> O.F., </w:t>
      </w:r>
      <w:proofErr w:type="spellStart"/>
      <w:r w:rsidRPr="00665DA9">
        <w:rPr>
          <w:rFonts w:asciiTheme="minorHAnsi" w:hAnsiTheme="minorHAnsi" w:cstheme="minorHAnsi"/>
          <w:sz w:val="22"/>
          <w:szCs w:val="22"/>
          <w:lang w:val="en-GB"/>
        </w:rPr>
        <w:t>Palutikof</w:t>
      </w:r>
      <w:proofErr w:type="spellEnd"/>
      <w:r w:rsidRPr="00665DA9">
        <w:rPr>
          <w:rFonts w:asciiTheme="minorHAnsi" w:hAnsiTheme="minorHAnsi" w:cstheme="minorHAnsi"/>
          <w:sz w:val="22"/>
          <w:szCs w:val="22"/>
          <w:lang w:val="en-GB"/>
        </w:rPr>
        <w:t xml:space="preserve"> J.P., van der Linden P.J.  </w:t>
      </w:r>
      <w:proofErr w:type="gramStart"/>
      <w:r w:rsidRPr="00665DA9">
        <w:rPr>
          <w:rFonts w:asciiTheme="minorHAnsi" w:hAnsiTheme="minorHAnsi" w:cstheme="minorHAnsi"/>
          <w:sz w:val="22"/>
          <w:szCs w:val="22"/>
          <w:lang w:val="en-GB"/>
        </w:rPr>
        <w:t>&amp; Hanson C.E. (eds.)].</w:t>
      </w:r>
      <w:proofErr w:type="gramEnd"/>
      <w:r w:rsidRPr="00665DA9">
        <w:rPr>
          <w:rFonts w:asciiTheme="minorHAnsi" w:hAnsiTheme="minorHAnsi" w:cstheme="minorHAnsi"/>
          <w:sz w:val="22"/>
          <w:szCs w:val="22"/>
          <w:lang w:val="en-GB"/>
        </w:rPr>
        <w:t xml:space="preserve"> </w:t>
      </w:r>
      <w:proofErr w:type="gramStart"/>
      <w:r w:rsidRPr="00665DA9">
        <w:rPr>
          <w:rFonts w:asciiTheme="minorHAnsi" w:hAnsiTheme="minorHAnsi" w:cstheme="minorHAnsi"/>
          <w:sz w:val="22"/>
          <w:szCs w:val="22"/>
          <w:lang w:val="en-GB"/>
        </w:rPr>
        <w:t>Cambridge University Press, Cambridge, UK &amp; New York, NY, USA.</w:t>
      </w:r>
      <w:proofErr w:type="gramEnd"/>
      <w:r w:rsidRPr="00665DA9">
        <w:rPr>
          <w:rFonts w:asciiTheme="minorHAnsi" w:hAnsiTheme="minorHAnsi" w:cstheme="minorHAnsi"/>
          <w:sz w:val="22"/>
          <w:szCs w:val="22"/>
          <w:lang w:val="en-GB"/>
        </w:rPr>
        <w:t xml:space="preserve"> Available from: </w:t>
      </w:r>
      <w:hyperlink r:id="rId23" w:history="1">
        <w:r w:rsidRPr="00665DA9">
          <w:rPr>
            <w:rStyle w:val="Hyperlink"/>
            <w:rFonts w:asciiTheme="minorHAnsi" w:hAnsiTheme="minorHAnsi" w:cstheme="minorHAnsi"/>
            <w:sz w:val="22"/>
            <w:szCs w:val="22"/>
            <w:lang w:val="en-GB"/>
          </w:rPr>
          <w:t>www.ipcc.ch</w:t>
        </w:r>
      </w:hyperlink>
      <w:r w:rsidRPr="00665DA9">
        <w:rPr>
          <w:rFonts w:asciiTheme="minorHAnsi" w:hAnsiTheme="minorHAnsi" w:cstheme="minorHAnsi"/>
          <w:sz w:val="22"/>
          <w:szCs w:val="22"/>
          <w:lang w:val="en-GB"/>
        </w:rPr>
        <w:t>.</w:t>
      </w:r>
    </w:p>
    <w:p w14:paraId="7EA8E885" w14:textId="77777777" w:rsidR="001D4E6F" w:rsidRPr="0073453D" w:rsidRDefault="001D4E6F" w:rsidP="001D4E6F">
      <w:pPr>
        <w:autoSpaceDE w:val="0"/>
        <w:autoSpaceDN w:val="0"/>
        <w:adjustRightInd w:val="0"/>
        <w:rPr>
          <w:rFonts w:asciiTheme="minorHAnsi" w:hAnsiTheme="minorHAnsi" w:cstheme="minorHAnsi"/>
          <w:sz w:val="22"/>
          <w:szCs w:val="22"/>
          <w:lang w:val="en-US"/>
        </w:rPr>
      </w:pPr>
    </w:p>
    <w:p w14:paraId="30ED3D90" w14:textId="77777777" w:rsidR="001D4E6F" w:rsidRDefault="001D4E6F" w:rsidP="001D4E6F">
      <w:pPr>
        <w:rPr>
          <w:rFonts w:asciiTheme="minorHAnsi" w:hAnsiTheme="minorHAnsi" w:cstheme="minorHAnsi"/>
          <w:sz w:val="22"/>
          <w:szCs w:val="22"/>
          <w:lang w:val="en-GB"/>
        </w:rPr>
      </w:pPr>
      <w:r>
        <w:rPr>
          <w:rFonts w:asciiTheme="minorHAnsi" w:hAnsiTheme="minorHAnsi" w:cstheme="minorHAnsi"/>
          <w:sz w:val="22"/>
          <w:szCs w:val="22"/>
          <w:lang w:val="en-GB"/>
        </w:rPr>
        <w:t>OECD (2009a</w:t>
      </w:r>
      <w:r w:rsidRPr="0053026C">
        <w:rPr>
          <w:rFonts w:asciiTheme="minorHAnsi" w:hAnsiTheme="minorHAnsi" w:cstheme="minorHAnsi"/>
          <w:sz w:val="22"/>
          <w:szCs w:val="22"/>
          <w:lang w:val="en-GB"/>
        </w:rPr>
        <w:t xml:space="preserve">) </w:t>
      </w:r>
      <w:r w:rsidRPr="00542E45">
        <w:rPr>
          <w:rFonts w:asciiTheme="minorHAnsi" w:hAnsiTheme="minorHAnsi" w:cstheme="minorHAnsi"/>
          <w:i/>
          <w:sz w:val="22"/>
          <w:szCs w:val="22"/>
          <w:lang w:val="en-GB"/>
        </w:rPr>
        <w:t>Integrating Climate Change Adaptation into Development Co-operation: Policy guidance</w:t>
      </w:r>
      <w:r w:rsidRPr="0053026C">
        <w:rPr>
          <w:rFonts w:asciiTheme="minorHAnsi" w:hAnsiTheme="minorHAnsi" w:cstheme="minorHAnsi"/>
          <w:sz w:val="22"/>
          <w:szCs w:val="22"/>
          <w:lang w:val="en-GB"/>
        </w:rPr>
        <w:t xml:space="preserve">. OECD Publishing, Paris. </w:t>
      </w:r>
      <w:r>
        <w:rPr>
          <w:rFonts w:asciiTheme="minorHAnsi" w:hAnsiTheme="minorHAnsi" w:cstheme="minorHAnsi"/>
          <w:sz w:val="22"/>
          <w:szCs w:val="22"/>
          <w:lang w:val="en-GB"/>
        </w:rPr>
        <w:t>[Read-only, browse-it edition]</w:t>
      </w:r>
      <w:r w:rsidRPr="0053026C">
        <w:rPr>
          <w:rFonts w:asciiTheme="minorHAnsi" w:hAnsiTheme="minorHAnsi" w:cstheme="minorHAnsi"/>
          <w:sz w:val="22"/>
          <w:szCs w:val="22"/>
          <w:lang w:val="en-GB"/>
        </w:rPr>
        <w:t xml:space="preserve"> </w:t>
      </w:r>
      <w:r>
        <w:rPr>
          <w:rFonts w:asciiTheme="minorHAnsi" w:hAnsiTheme="minorHAnsi" w:cstheme="minorHAnsi"/>
          <w:sz w:val="22"/>
          <w:szCs w:val="22"/>
          <w:lang w:val="en-GB"/>
        </w:rPr>
        <w:t>A</w:t>
      </w:r>
      <w:r w:rsidRPr="0053026C">
        <w:rPr>
          <w:rFonts w:asciiTheme="minorHAnsi" w:hAnsiTheme="minorHAnsi" w:cstheme="minorHAnsi"/>
          <w:sz w:val="22"/>
          <w:szCs w:val="22"/>
          <w:lang w:val="en-GB"/>
        </w:rPr>
        <w:t xml:space="preserve">vailable from: </w:t>
      </w:r>
    </w:p>
    <w:p w14:paraId="185F91E9" w14:textId="77777777" w:rsidR="001D4E6F" w:rsidRPr="0053026C" w:rsidRDefault="00EB129F" w:rsidP="001D4E6F">
      <w:pPr>
        <w:rPr>
          <w:rFonts w:asciiTheme="minorHAnsi" w:hAnsiTheme="minorHAnsi" w:cstheme="minorHAnsi"/>
          <w:i/>
          <w:sz w:val="22"/>
          <w:szCs w:val="22"/>
          <w:lang w:val="en-GB"/>
        </w:rPr>
      </w:pPr>
      <w:hyperlink r:id="rId24" w:history="1">
        <w:r w:rsidR="001D4E6F" w:rsidRPr="0053026C">
          <w:rPr>
            <w:rStyle w:val="Hyperlink"/>
            <w:rFonts w:asciiTheme="minorHAnsi" w:hAnsiTheme="minorHAnsi" w:cstheme="minorHAnsi"/>
            <w:sz w:val="22"/>
            <w:szCs w:val="22"/>
            <w:lang w:val="en-GB"/>
          </w:rPr>
          <w:t>http://browse.oecdbookshop.org/oecd/pdfs/browseit/4309171E.PDF</w:t>
        </w:r>
      </w:hyperlink>
      <w:r w:rsidR="001D4E6F" w:rsidRPr="0053026C">
        <w:rPr>
          <w:rFonts w:asciiTheme="minorHAnsi" w:hAnsiTheme="minorHAnsi" w:cstheme="minorHAnsi"/>
          <w:sz w:val="22"/>
          <w:szCs w:val="22"/>
          <w:lang w:val="en-GB"/>
        </w:rPr>
        <w:t>.</w:t>
      </w:r>
    </w:p>
    <w:p w14:paraId="256D4DE5" w14:textId="77777777" w:rsidR="006228A3" w:rsidRDefault="006228A3" w:rsidP="006228A3">
      <w:pPr>
        <w:rPr>
          <w:rFonts w:asciiTheme="minorHAnsi" w:hAnsiTheme="minorHAnsi" w:cstheme="minorHAnsi"/>
          <w:sz w:val="22"/>
          <w:szCs w:val="22"/>
          <w:lang w:val="en-GB"/>
        </w:rPr>
      </w:pPr>
    </w:p>
    <w:p w14:paraId="76386C43" w14:textId="7B1C4826" w:rsidR="003D05BB" w:rsidRPr="003D05BB" w:rsidRDefault="003D05BB" w:rsidP="006228A3">
      <w:pPr>
        <w:rPr>
          <w:rFonts w:asciiTheme="minorHAnsi" w:hAnsiTheme="minorHAnsi" w:cstheme="minorHAnsi"/>
          <w:sz w:val="22"/>
          <w:szCs w:val="22"/>
          <w:lang w:val="en-GB"/>
        </w:rPr>
      </w:pPr>
      <w:r>
        <w:rPr>
          <w:rFonts w:asciiTheme="minorHAnsi" w:hAnsiTheme="minorHAnsi" w:cstheme="minorHAnsi"/>
          <w:sz w:val="22"/>
          <w:szCs w:val="22"/>
          <w:lang w:val="en-GB"/>
        </w:rPr>
        <w:t xml:space="preserve">UNEP and UNU (2006) </w:t>
      </w:r>
      <w:r>
        <w:rPr>
          <w:rFonts w:asciiTheme="minorHAnsi" w:hAnsiTheme="minorHAnsi" w:cstheme="minorHAnsi"/>
          <w:i/>
          <w:sz w:val="22"/>
          <w:szCs w:val="22"/>
          <w:lang w:val="en-GB"/>
        </w:rPr>
        <w:t>Ecosystems and Human Well-Being: Conducting and Using Integrated Assessments – A Training Manual</w:t>
      </w:r>
      <w:r>
        <w:rPr>
          <w:rFonts w:asciiTheme="minorHAnsi" w:hAnsiTheme="minorHAnsi" w:cstheme="minorHAnsi"/>
          <w:sz w:val="22"/>
          <w:szCs w:val="22"/>
          <w:lang w:val="en-GB"/>
        </w:rPr>
        <w:t>.</w:t>
      </w:r>
    </w:p>
    <w:p w14:paraId="6D9E4770" w14:textId="77777777" w:rsidR="003D05BB" w:rsidRPr="006228A3" w:rsidRDefault="003D05BB" w:rsidP="006228A3">
      <w:pPr>
        <w:rPr>
          <w:rFonts w:asciiTheme="minorHAnsi" w:hAnsiTheme="minorHAnsi" w:cstheme="minorHAnsi"/>
          <w:sz w:val="22"/>
          <w:szCs w:val="22"/>
          <w:lang w:val="en-GB"/>
        </w:rPr>
      </w:pPr>
    </w:p>
    <w:p w14:paraId="6D521125" w14:textId="77777777" w:rsidR="006228A3" w:rsidRPr="006228A3" w:rsidRDefault="006228A3" w:rsidP="006228A3">
      <w:pPr>
        <w:rPr>
          <w:rFonts w:asciiTheme="minorHAnsi" w:hAnsiTheme="minorHAnsi" w:cstheme="minorHAnsi"/>
          <w:sz w:val="22"/>
          <w:szCs w:val="22"/>
          <w:lang w:val="en-GB"/>
        </w:rPr>
      </w:pPr>
      <w:r w:rsidRPr="006228A3">
        <w:rPr>
          <w:rFonts w:asciiTheme="minorHAnsi" w:hAnsiTheme="minorHAnsi" w:cstheme="minorHAnsi"/>
          <w:sz w:val="22"/>
          <w:szCs w:val="22"/>
          <w:lang w:val="en-GB"/>
        </w:rPr>
        <w:t xml:space="preserve">UNDP (2011) </w:t>
      </w:r>
      <w:r w:rsidRPr="006228A3">
        <w:rPr>
          <w:rFonts w:asciiTheme="minorHAnsi" w:hAnsiTheme="minorHAnsi" w:cstheme="minorHAnsi"/>
          <w:i/>
          <w:sz w:val="22"/>
          <w:szCs w:val="22"/>
          <w:lang w:val="en-GB"/>
        </w:rPr>
        <w:t>Practitioner’s Guide: Capacity Development for Environmental Sustainability</w:t>
      </w:r>
      <w:r w:rsidRPr="006228A3">
        <w:rPr>
          <w:rFonts w:asciiTheme="minorHAnsi" w:hAnsiTheme="minorHAnsi" w:cstheme="minorHAnsi"/>
          <w:sz w:val="22"/>
          <w:szCs w:val="22"/>
          <w:lang w:val="en-GB"/>
        </w:rPr>
        <w:t xml:space="preserve">. United Nations Development Programme, New York. Available from: </w:t>
      </w:r>
    </w:p>
    <w:p w14:paraId="0068B92C" w14:textId="77777777" w:rsidR="006228A3" w:rsidRPr="006228A3" w:rsidRDefault="00EB129F" w:rsidP="006228A3">
      <w:pPr>
        <w:rPr>
          <w:rFonts w:asciiTheme="minorHAnsi" w:hAnsiTheme="minorHAnsi" w:cstheme="minorHAnsi"/>
          <w:sz w:val="22"/>
          <w:szCs w:val="22"/>
          <w:lang w:val="en-GB"/>
        </w:rPr>
      </w:pPr>
      <w:hyperlink r:id="rId25" w:history="1">
        <w:r w:rsidR="006228A3" w:rsidRPr="006228A3">
          <w:rPr>
            <w:rStyle w:val="Hyperlink"/>
            <w:rFonts w:asciiTheme="minorHAnsi" w:hAnsiTheme="minorHAnsi" w:cstheme="minorHAnsi"/>
            <w:sz w:val="22"/>
            <w:szCs w:val="22"/>
            <w:lang w:val="en-GB"/>
          </w:rPr>
          <w:t>http://www.undp.org/mainstreaming/cdes.shtml</w:t>
        </w:r>
      </w:hyperlink>
      <w:r w:rsidR="006228A3" w:rsidRPr="006228A3">
        <w:rPr>
          <w:rFonts w:asciiTheme="minorHAnsi" w:hAnsiTheme="minorHAnsi" w:cstheme="minorHAnsi"/>
          <w:sz w:val="22"/>
          <w:szCs w:val="22"/>
          <w:lang w:val="en-GB"/>
        </w:rPr>
        <w:t>.</w:t>
      </w:r>
    </w:p>
    <w:p w14:paraId="4C9482DB" w14:textId="77777777" w:rsidR="0016046A" w:rsidRPr="008F4B39" w:rsidRDefault="0016046A" w:rsidP="0016046A">
      <w:pPr>
        <w:rPr>
          <w:rFonts w:asciiTheme="minorHAnsi" w:hAnsiTheme="minorHAnsi" w:cstheme="minorHAnsi"/>
          <w:sz w:val="22"/>
          <w:szCs w:val="22"/>
          <w:lang w:val="en-GB"/>
        </w:rPr>
      </w:pPr>
    </w:p>
    <w:p w14:paraId="786CFC66" w14:textId="77777777" w:rsidR="0016046A" w:rsidRDefault="0016046A" w:rsidP="0016046A">
      <w:pPr>
        <w:rPr>
          <w:rFonts w:asciiTheme="minorHAnsi" w:hAnsiTheme="minorHAnsi" w:cstheme="minorHAnsi"/>
          <w:sz w:val="22"/>
          <w:szCs w:val="22"/>
          <w:lang w:val="en-GB"/>
        </w:rPr>
      </w:pPr>
      <w:r>
        <w:rPr>
          <w:rFonts w:asciiTheme="minorHAnsi" w:hAnsiTheme="minorHAnsi" w:cstheme="minorHAnsi"/>
          <w:sz w:val="22"/>
          <w:szCs w:val="22"/>
          <w:lang w:val="en-GB"/>
        </w:rPr>
        <w:t xml:space="preserve">UNDP-UNEP (2009) </w:t>
      </w:r>
      <w:r w:rsidRPr="00F972D8">
        <w:rPr>
          <w:rFonts w:asciiTheme="minorHAnsi" w:hAnsiTheme="minorHAnsi" w:cstheme="minorHAnsi"/>
          <w:i/>
          <w:sz w:val="22"/>
          <w:szCs w:val="22"/>
          <w:lang w:val="en-GB"/>
        </w:rPr>
        <w:t>Mainstreaming Poverty-Environment Linkages into Development Planning: A Handbook for Practitioners</w:t>
      </w:r>
      <w:r>
        <w:rPr>
          <w:rFonts w:asciiTheme="minorHAnsi" w:hAnsiTheme="minorHAnsi" w:cstheme="minorHAnsi"/>
          <w:sz w:val="22"/>
          <w:szCs w:val="22"/>
          <w:lang w:val="en-GB"/>
        </w:rPr>
        <w:t xml:space="preserve">. </w:t>
      </w:r>
      <w:proofErr w:type="gramStart"/>
      <w:r>
        <w:rPr>
          <w:rFonts w:asciiTheme="minorHAnsi" w:hAnsiTheme="minorHAnsi" w:cstheme="minorHAnsi"/>
          <w:sz w:val="22"/>
          <w:szCs w:val="22"/>
          <w:lang w:val="en-GB"/>
        </w:rPr>
        <w:t xml:space="preserve">UNDP-UNEP Poverty-Environment </w:t>
      </w:r>
      <w:r w:rsidR="00075287">
        <w:rPr>
          <w:rFonts w:asciiTheme="minorHAnsi" w:hAnsiTheme="minorHAnsi" w:cstheme="minorHAnsi"/>
          <w:sz w:val="22"/>
          <w:szCs w:val="22"/>
          <w:lang w:val="en-GB"/>
        </w:rPr>
        <w:t>Initiative</w:t>
      </w:r>
      <w:r>
        <w:rPr>
          <w:rFonts w:asciiTheme="minorHAnsi" w:hAnsiTheme="minorHAnsi" w:cstheme="minorHAnsi"/>
          <w:sz w:val="22"/>
          <w:szCs w:val="22"/>
          <w:lang w:val="en-GB"/>
        </w:rPr>
        <w:t>.</w:t>
      </w:r>
      <w:proofErr w:type="gramEnd"/>
      <w:r>
        <w:rPr>
          <w:rFonts w:asciiTheme="minorHAnsi" w:hAnsiTheme="minorHAnsi" w:cstheme="minorHAnsi"/>
          <w:sz w:val="22"/>
          <w:szCs w:val="22"/>
          <w:lang w:val="en-GB"/>
        </w:rPr>
        <w:t xml:space="preserve"> Available from: </w:t>
      </w:r>
    </w:p>
    <w:p w14:paraId="081BD26A" w14:textId="77777777" w:rsidR="0016046A" w:rsidRDefault="00EB129F" w:rsidP="0016046A">
      <w:pPr>
        <w:rPr>
          <w:rFonts w:asciiTheme="minorHAnsi" w:hAnsiTheme="minorHAnsi" w:cstheme="minorHAnsi"/>
          <w:i/>
          <w:sz w:val="22"/>
          <w:szCs w:val="22"/>
          <w:lang w:val="en-GB"/>
        </w:rPr>
      </w:pPr>
      <w:hyperlink r:id="rId26" w:history="1">
        <w:r w:rsidR="0016046A" w:rsidRPr="00567555">
          <w:rPr>
            <w:rStyle w:val="Hyperlink"/>
            <w:rFonts w:asciiTheme="minorHAnsi" w:hAnsiTheme="minorHAnsi" w:cstheme="minorHAnsi"/>
            <w:sz w:val="22"/>
            <w:szCs w:val="22"/>
            <w:lang w:val="en-GB"/>
          </w:rPr>
          <w:t>http://www.unpei.org/PDF/PEI-full-handbook.pdf</w:t>
        </w:r>
      </w:hyperlink>
      <w:r w:rsidR="0016046A">
        <w:rPr>
          <w:rFonts w:asciiTheme="minorHAnsi" w:hAnsiTheme="minorHAnsi" w:cstheme="minorHAnsi"/>
          <w:sz w:val="22"/>
          <w:szCs w:val="22"/>
          <w:lang w:val="en-GB"/>
        </w:rPr>
        <w:t xml:space="preserve">.  </w:t>
      </w:r>
    </w:p>
    <w:p w14:paraId="2E63DBA4" w14:textId="77777777" w:rsidR="00075287" w:rsidRPr="00075287" w:rsidRDefault="00075287" w:rsidP="00075287">
      <w:pPr>
        <w:rPr>
          <w:rFonts w:asciiTheme="minorHAnsi" w:hAnsiTheme="minorHAnsi" w:cstheme="minorHAnsi"/>
          <w:sz w:val="22"/>
          <w:szCs w:val="22"/>
          <w:lang w:val="en-GB"/>
        </w:rPr>
      </w:pPr>
    </w:p>
    <w:p w14:paraId="47EDDFB8" w14:textId="77777777" w:rsidR="00075287" w:rsidRPr="00075287" w:rsidRDefault="00075287" w:rsidP="00075287">
      <w:pPr>
        <w:rPr>
          <w:rFonts w:asciiTheme="minorHAnsi" w:hAnsiTheme="minorHAnsi" w:cstheme="minorHAnsi"/>
          <w:sz w:val="22"/>
          <w:szCs w:val="22"/>
          <w:lang w:val="en-GB"/>
        </w:rPr>
      </w:pPr>
      <w:r w:rsidRPr="00075287">
        <w:rPr>
          <w:rFonts w:asciiTheme="minorHAnsi" w:hAnsiTheme="minorHAnsi" w:cstheme="minorHAnsi"/>
          <w:sz w:val="22"/>
          <w:szCs w:val="22"/>
          <w:lang w:val="en-GB"/>
        </w:rPr>
        <w:t xml:space="preserve">UNDP-UNEP (2011) </w:t>
      </w:r>
      <w:r w:rsidRPr="00075287">
        <w:rPr>
          <w:rFonts w:asciiTheme="minorHAnsi" w:hAnsiTheme="minorHAnsi" w:cstheme="minorHAnsi"/>
          <w:i/>
          <w:iCs/>
          <w:sz w:val="22"/>
          <w:szCs w:val="22"/>
          <w:lang w:val="en-GB"/>
        </w:rPr>
        <w:t>Mainstreaming Adaptation to Climate Change into Development Planning: A Guide for Practitioners</w:t>
      </w:r>
      <w:r w:rsidRPr="00075287">
        <w:rPr>
          <w:rFonts w:asciiTheme="minorHAnsi" w:hAnsiTheme="minorHAnsi" w:cstheme="minorHAnsi"/>
          <w:iCs/>
          <w:sz w:val="22"/>
          <w:szCs w:val="22"/>
          <w:lang w:val="en-GB"/>
        </w:rPr>
        <w:t xml:space="preserve">. </w:t>
      </w:r>
      <w:proofErr w:type="gramStart"/>
      <w:r w:rsidRPr="00075287">
        <w:rPr>
          <w:rFonts w:asciiTheme="minorHAnsi" w:hAnsiTheme="minorHAnsi" w:cstheme="minorHAnsi"/>
          <w:sz w:val="22"/>
          <w:szCs w:val="22"/>
          <w:lang w:val="en-GB"/>
        </w:rPr>
        <w:t>UNDP-UNEP Poverty-Environment Initiative.</w:t>
      </w:r>
      <w:proofErr w:type="gramEnd"/>
      <w:r w:rsidRPr="00075287">
        <w:rPr>
          <w:rFonts w:asciiTheme="minorHAnsi" w:hAnsiTheme="minorHAnsi" w:cstheme="minorHAnsi"/>
          <w:sz w:val="22"/>
          <w:szCs w:val="22"/>
          <w:lang w:val="en-GB"/>
        </w:rPr>
        <w:t xml:space="preserve"> Available from: </w:t>
      </w:r>
    </w:p>
    <w:p w14:paraId="0BAC7814" w14:textId="77777777" w:rsidR="00075287" w:rsidRPr="00075287" w:rsidRDefault="00EB129F" w:rsidP="00075287">
      <w:pPr>
        <w:rPr>
          <w:rFonts w:asciiTheme="minorHAnsi" w:hAnsiTheme="minorHAnsi" w:cstheme="minorHAnsi"/>
          <w:sz w:val="22"/>
          <w:szCs w:val="22"/>
          <w:lang w:val="en-GB"/>
        </w:rPr>
      </w:pPr>
      <w:hyperlink r:id="rId27" w:history="1">
        <w:r w:rsidR="00075287" w:rsidRPr="00075287">
          <w:rPr>
            <w:rStyle w:val="Hyperlink"/>
            <w:rFonts w:asciiTheme="minorHAnsi" w:hAnsiTheme="minorHAnsi" w:cstheme="minorHAnsi"/>
            <w:sz w:val="22"/>
            <w:szCs w:val="22"/>
            <w:lang w:val="en-GB"/>
          </w:rPr>
          <w:t>http://www.unpei.org/knowledge-resources/publications.html</w:t>
        </w:r>
      </w:hyperlink>
      <w:r w:rsidR="00075287" w:rsidRPr="00075287">
        <w:rPr>
          <w:rFonts w:asciiTheme="minorHAnsi" w:hAnsiTheme="minorHAnsi" w:cstheme="minorHAnsi"/>
          <w:sz w:val="22"/>
          <w:szCs w:val="22"/>
          <w:lang w:val="en-GB"/>
        </w:rPr>
        <w:t xml:space="preserve">. </w:t>
      </w:r>
    </w:p>
    <w:p w14:paraId="72874FC2" w14:textId="77777777" w:rsidR="003D3EE0" w:rsidRDefault="003D3EE0" w:rsidP="003D3EE0">
      <w:pPr>
        <w:rPr>
          <w:rFonts w:asciiTheme="minorHAnsi" w:hAnsiTheme="minorHAnsi" w:cstheme="minorHAnsi"/>
          <w:sz w:val="22"/>
          <w:szCs w:val="22"/>
          <w:lang w:val="en-GB"/>
        </w:rPr>
      </w:pPr>
    </w:p>
    <w:p w14:paraId="4C0BC408" w14:textId="77777777" w:rsidR="0045089F" w:rsidRPr="00C07348" w:rsidRDefault="0045089F" w:rsidP="0045089F">
      <w:pPr>
        <w:rPr>
          <w:rFonts w:asciiTheme="minorHAnsi" w:hAnsiTheme="minorHAnsi" w:cstheme="minorHAnsi"/>
          <w:sz w:val="22"/>
          <w:szCs w:val="22"/>
          <w:lang w:val="fr-FR"/>
        </w:rPr>
      </w:pPr>
      <w:r>
        <w:rPr>
          <w:rFonts w:asciiTheme="minorHAnsi" w:hAnsiTheme="minorHAnsi" w:cstheme="minorHAnsi"/>
          <w:sz w:val="22"/>
          <w:szCs w:val="22"/>
          <w:lang w:val="en-GB"/>
        </w:rPr>
        <w:t xml:space="preserve">UNEP (2005) </w:t>
      </w:r>
      <w:r>
        <w:rPr>
          <w:rFonts w:asciiTheme="minorHAnsi" w:hAnsiTheme="minorHAnsi" w:cstheme="minorHAnsi"/>
          <w:i/>
          <w:sz w:val="22"/>
          <w:szCs w:val="22"/>
          <w:lang w:val="en-GB"/>
        </w:rPr>
        <w:t>Communicating Sustainability: How to produce effective public campaigns</w:t>
      </w:r>
      <w:r>
        <w:rPr>
          <w:rFonts w:asciiTheme="minorHAnsi" w:hAnsiTheme="minorHAnsi" w:cstheme="minorHAnsi"/>
          <w:sz w:val="22"/>
          <w:szCs w:val="22"/>
          <w:lang w:val="en-GB"/>
        </w:rPr>
        <w:t xml:space="preserve">. </w:t>
      </w:r>
      <w:r w:rsidRPr="00C07348">
        <w:rPr>
          <w:rFonts w:asciiTheme="minorHAnsi" w:hAnsiTheme="minorHAnsi" w:cstheme="minorHAnsi"/>
          <w:sz w:val="22"/>
          <w:szCs w:val="22"/>
          <w:lang w:val="fr-FR"/>
        </w:rPr>
        <w:t xml:space="preserve">United Nations </w:t>
      </w:r>
      <w:proofErr w:type="spellStart"/>
      <w:r w:rsidRPr="00C07348">
        <w:rPr>
          <w:rFonts w:asciiTheme="minorHAnsi" w:hAnsiTheme="minorHAnsi" w:cstheme="minorHAnsi"/>
          <w:sz w:val="22"/>
          <w:szCs w:val="22"/>
          <w:lang w:val="fr-FR"/>
        </w:rPr>
        <w:t>Environment</w:t>
      </w:r>
      <w:proofErr w:type="spellEnd"/>
      <w:r w:rsidRPr="00C07348">
        <w:rPr>
          <w:rFonts w:asciiTheme="minorHAnsi" w:hAnsiTheme="minorHAnsi" w:cstheme="minorHAnsi"/>
          <w:sz w:val="22"/>
          <w:szCs w:val="22"/>
          <w:lang w:val="fr-FR"/>
        </w:rPr>
        <w:t xml:space="preserve"> Programme, Nairobi. </w:t>
      </w:r>
      <w:proofErr w:type="spellStart"/>
      <w:r w:rsidRPr="00C07348">
        <w:rPr>
          <w:rFonts w:asciiTheme="minorHAnsi" w:hAnsiTheme="minorHAnsi" w:cstheme="minorHAnsi"/>
          <w:sz w:val="22"/>
          <w:szCs w:val="22"/>
          <w:lang w:val="fr-FR"/>
        </w:rPr>
        <w:t>Available</w:t>
      </w:r>
      <w:proofErr w:type="spellEnd"/>
      <w:r w:rsidRPr="00C07348">
        <w:rPr>
          <w:rFonts w:asciiTheme="minorHAnsi" w:hAnsiTheme="minorHAnsi" w:cstheme="minorHAnsi"/>
          <w:sz w:val="22"/>
          <w:szCs w:val="22"/>
          <w:lang w:val="fr-FR"/>
        </w:rPr>
        <w:t xml:space="preserve"> </w:t>
      </w:r>
      <w:proofErr w:type="spellStart"/>
      <w:r w:rsidRPr="00C07348">
        <w:rPr>
          <w:rFonts w:asciiTheme="minorHAnsi" w:hAnsiTheme="minorHAnsi" w:cstheme="minorHAnsi"/>
          <w:sz w:val="22"/>
          <w:szCs w:val="22"/>
          <w:lang w:val="fr-FR"/>
        </w:rPr>
        <w:t>from</w:t>
      </w:r>
      <w:proofErr w:type="spellEnd"/>
      <w:r w:rsidRPr="00C07348">
        <w:rPr>
          <w:rFonts w:asciiTheme="minorHAnsi" w:hAnsiTheme="minorHAnsi" w:cstheme="minorHAnsi"/>
          <w:sz w:val="22"/>
          <w:szCs w:val="22"/>
          <w:lang w:val="fr-FR"/>
        </w:rPr>
        <w:t xml:space="preserve">: </w:t>
      </w:r>
    </w:p>
    <w:p w14:paraId="7A6C38CD" w14:textId="77777777" w:rsidR="0045089F" w:rsidRPr="00C07348" w:rsidRDefault="00B46BB9" w:rsidP="0045089F">
      <w:pPr>
        <w:rPr>
          <w:rFonts w:asciiTheme="minorHAnsi" w:hAnsiTheme="minorHAnsi" w:cstheme="minorHAnsi"/>
          <w:sz w:val="22"/>
          <w:szCs w:val="22"/>
          <w:lang w:val="fr-FR"/>
        </w:rPr>
      </w:pPr>
      <w:hyperlink r:id="rId28" w:history="1">
        <w:r w:rsidR="0045089F" w:rsidRPr="00C07348">
          <w:rPr>
            <w:rStyle w:val="Hyperlink"/>
            <w:rFonts w:asciiTheme="minorHAnsi" w:hAnsiTheme="minorHAnsi" w:cstheme="minorHAnsi"/>
            <w:sz w:val="22"/>
            <w:szCs w:val="22"/>
            <w:lang w:val="fr-FR"/>
          </w:rPr>
          <w:t>http://www.unep.fr/shared/publications/pdf/DTIx0679xPA-CommunicatingEN.pdf</w:t>
        </w:r>
      </w:hyperlink>
      <w:r w:rsidR="0045089F" w:rsidRPr="00C07348">
        <w:rPr>
          <w:rFonts w:asciiTheme="minorHAnsi" w:hAnsiTheme="minorHAnsi" w:cstheme="minorHAnsi"/>
          <w:sz w:val="22"/>
          <w:szCs w:val="22"/>
          <w:lang w:val="fr-FR"/>
        </w:rPr>
        <w:t>.</w:t>
      </w:r>
    </w:p>
    <w:p w14:paraId="24CBFEC5" w14:textId="77777777" w:rsidR="0045089F" w:rsidRPr="00C07348" w:rsidRDefault="0045089F" w:rsidP="003D3EE0">
      <w:pPr>
        <w:rPr>
          <w:rFonts w:asciiTheme="minorHAnsi" w:hAnsiTheme="minorHAnsi" w:cstheme="minorHAnsi"/>
          <w:sz w:val="22"/>
          <w:szCs w:val="22"/>
          <w:lang w:val="fr-FR"/>
        </w:rPr>
      </w:pPr>
    </w:p>
    <w:p w14:paraId="40F98D6E" w14:textId="77777777" w:rsidR="003D3EE0" w:rsidRPr="00665DA9" w:rsidRDefault="003D3EE0" w:rsidP="003D3EE0">
      <w:pPr>
        <w:rPr>
          <w:rFonts w:asciiTheme="minorHAnsi" w:hAnsiTheme="minorHAnsi" w:cstheme="minorHAnsi"/>
          <w:sz w:val="22"/>
          <w:szCs w:val="22"/>
          <w:lang w:val="en-GB"/>
        </w:rPr>
      </w:pPr>
      <w:proofErr w:type="gramStart"/>
      <w:r w:rsidRPr="00665DA9">
        <w:rPr>
          <w:rFonts w:asciiTheme="minorHAnsi" w:hAnsiTheme="minorHAnsi" w:cstheme="minorHAnsi"/>
          <w:sz w:val="22"/>
          <w:szCs w:val="22"/>
          <w:lang w:val="en-US"/>
        </w:rPr>
        <w:t>World Bank (</w:t>
      </w:r>
      <w:proofErr w:type="spellStart"/>
      <w:r w:rsidRPr="00665DA9">
        <w:rPr>
          <w:rFonts w:asciiTheme="minorHAnsi" w:hAnsiTheme="minorHAnsi" w:cstheme="minorHAnsi"/>
          <w:sz w:val="22"/>
          <w:szCs w:val="22"/>
          <w:lang w:val="en-US"/>
        </w:rPr>
        <w:t>n.d.</w:t>
      </w:r>
      <w:proofErr w:type="spellEnd"/>
      <w:r w:rsidRPr="00665DA9">
        <w:rPr>
          <w:rFonts w:asciiTheme="minorHAnsi" w:hAnsiTheme="minorHAnsi" w:cstheme="minorHAnsi"/>
          <w:sz w:val="22"/>
          <w:szCs w:val="22"/>
          <w:lang w:val="en-US"/>
        </w:rPr>
        <w:t xml:space="preserve">) </w:t>
      </w:r>
      <w:r w:rsidRPr="00665DA9">
        <w:rPr>
          <w:rFonts w:asciiTheme="minorHAnsi" w:hAnsiTheme="minorHAnsi" w:cstheme="minorHAnsi"/>
          <w:bCs/>
          <w:i/>
          <w:sz w:val="22"/>
          <w:szCs w:val="22"/>
          <w:lang w:val="en-GB"/>
        </w:rPr>
        <w:t>Mainstreaming Adaptation to Climate Change in Agriculture and Natural Resources Management Projects</w:t>
      </w:r>
      <w:r w:rsidR="00D04A01">
        <w:rPr>
          <w:rFonts w:asciiTheme="minorHAnsi" w:hAnsiTheme="minorHAnsi" w:cstheme="minorHAnsi"/>
          <w:bCs/>
          <w:i/>
          <w:sz w:val="22"/>
          <w:szCs w:val="22"/>
          <w:lang w:val="en-GB"/>
        </w:rPr>
        <w:t>.</w:t>
      </w:r>
      <w:proofErr w:type="gramEnd"/>
      <w:r w:rsidRPr="00665DA9">
        <w:rPr>
          <w:rFonts w:asciiTheme="minorHAnsi" w:hAnsiTheme="minorHAnsi" w:cstheme="minorHAnsi"/>
          <w:bCs/>
          <w:sz w:val="22"/>
          <w:szCs w:val="22"/>
          <w:lang w:val="en-GB"/>
        </w:rPr>
        <w:t xml:space="preserve"> </w:t>
      </w:r>
      <w:proofErr w:type="gramStart"/>
      <w:r w:rsidR="00D04A01" w:rsidRPr="007014AC">
        <w:rPr>
          <w:rFonts w:asciiTheme="minorHAnsi" w:hAnsiTheme="minorHAnsi" w:cstheme="minorHAnsi"/>
          <w:bCs/>
          <w:sz w:val="22"/>
          <w:szCs w:val="22"/>
          <w:lang w:val="en-GB"/>
        </w:rPr>
        <w:t>Guidance Note #1 – Engaging Key National Institutions in the Adaptation Agenda and Guidance Note #7 – Evaluating Adaptation via Economic Analysis</w:t>
      </w:r>
      <w:r w:rsidRPr="00665DA9">
        <w:rPr>
          <w:rFonts w:asciiTheme="minorHAnsi" w:hAnsiTheme="minorHAnsi" w:cstheme="minorHAnsi"/>
          <w:bCs/>
          <w:sz w:val="22"/>
          <w:szCs w:val="22"/>
          <w:lang w:val="en-GB"/>
        </w:rPr>
        <w:t>.</w:t>
      </w:r>
      <w:proofErr w:type="gramEnd"/>
      <w:r w:rsidRPr="00665DA9">
        <w:rPr>
          <w:rFonts w:asciiTheme="minorHAnsi" w:hAnsiTheme="minorHAnsi" w:cstheme="minorHAnsi"/>
          <w:bCs/>
          <w:sz w:val="22"/>
          <w:szCs w:val="22"/>
          <w:lang w:val="en-GB"/>
        </w:rPr>
        <w:t xml:space="preserve"> World Bank, </w:t>
      </w:r>
      <w:r w:rsidRPr="00665DA9">
        <w:rPr>
          <w:rFonts w:asciiTheme="minorHAnsi" w:hAnsiTheme="minorHAnsi" w:cstheme="minorHAnsi"/>
          <w:sz w:val="22"/>
          <w:szCs w:val="22"/>
          <w:lang w:val="en-GB"/>
        </w:rPr>
        <w:t xml:space="preserve">Washington, DC. </w:t>
      </w:r>
      <w:r w:rsidR="004169AE" w:rsidRPr="00665DA9">
        <w:rPr>
          <w:rFonts w:asciiTheme="minorHAnsi" w:hAnsiTheme="minorHAnsi" w:cstheme="minorHAnsi"/>
          <w:bCs/>
          <w:sz w:val="22"/>
          <w:szCs w:val="22"/>
          <w:lang w:val="en-GB"/>
        </w:rPr>
        <w:t>[Online]</w:t>
      </w:r>
      <w:r w:rsidR="004169AE">
        <w:rPr>
          <w:rFonts w:asciiTheme="minorHAnsi" w:hAnsiTheme="minorHAnsi" w:cstheme="minorHAnsi"/>
          <w:bCs/>
          <w:sz w:val="22"/>
          <w:szCs w:val="22"/>
          <w:lang w:val="en-GB"/>
        </w:rPr>
        <w:t xml:space="preserve"> </w:t>
      </w:r>
      <w:r w:rsidRPr="00665DA9">
        <w:rPr>
          <w:rFonts w:asciiTheme="minorHAnsi" w:hAnsiTheme="minorHAnsi" w:cstheme="minorHAnsi"/>
          <w:sz w:val="22"/>
          <w:szCs w:val="22"/>
          <w:lang w:val="en-GB"/>
        </w:rPr>
        <w:t xml:space="preserve">Available from: </w:t>
      </w:r>
    </w:p>
    <w:p w14:paraId="40B381D6" w14:textId="77777777" w:rsidR="003D3EE0" w:rsidRPr="00665DA9" w:rsidRDefault="00EB129F" w:rsidP="003D3EE0">
      <w:pPr>
        <w:rPr>
          <w:rFonts w:asciiTheme="minorHAnsi" w:hAnsiTheme="minorHAnsi" w:cstheme="minorHAnsi"/>
          <w:sz w:val="22"/>
          <w:szCs w:val="22"/>
          <w:lang w:val="en-GB"/>
        </w:rPr>
      </w:pPr>
      <w:hyperlink r:id="rId29" w:history="1">
        <w:r w:rsidR="00527C60" w:rsidRPr="00665DA9">
          <w:rPr>
            <w:rStyle w:val="Hyperlink"/>
            <w:rFonts w:asciiTheme="minorHAnsi" w:hAnsiTheme="minorHAnsi" w:cstheme="minorHAnsi"/>
            <w:sz w:val="22"/>
            <w:szCs w:val="22"/>
            <w:lang w:val="en-GB"/>
          </w:rPr>
          <w:t>http://climatechange.worldbank.org/climatechange/content/mainstreaming-adaptation-climate-change-agriculture-and-natural-resources-management-project</w:t>
        </w:r>
      </w:hyperlink>
      <w:r w:rsidR="003D3EE0" w:rsidRPr="00665DA9">
        <w:rPr>
          <w:rFonts w:asciiTheme="minorHAnsi" w:hAnsiTheme="minorHAnsi" w:cstheme="minorHAnsi"/>
          <w:sz w:val="22"/>
          <w:szCs w:val="22"/>
          <w:lang w:val="en-GB"/>
        </w:rPr>
        <w:t>.</w:t>
      </w:r>
    </w:p>
    <w:p w14:paraId="4188D685" w14:textId="77777777" w:rsidR="00D5216E" w:rsidRPr="00665DA9" w:rsidRDefault="00D5216E" w:rsidP="002F083A">
      <w:pPr>
        <w:rPr>
          <w:rFonts w:asciiTheme="minorHAnsi" w:hAnsiTheme="minorHAnsi" w:cstheme="minorHAnsi"/>
          <w:sz w:val="22"/>
          <w:szCs w:val="22"/>
          <w:lang w:val="en-GB"/>
        </w:rPr>
      </w:pPr>
    </w:p>
    <w:p w14:paraId="399A75BF" w14:textId="77777777" w:rsidR="00427A71" w:rsidRPr="00665DA9" w:rsidRDefault="00D5216E" w:rsidP="00D5216E">
      <w:pPr>
        <w:rPr>
          <w:rFonts w:asciiTheme="minorHAnsi" w:hAnsiTheme="minorHAnsi" w:cstheme="minorHAnsi"/>
          <w:sz w:val="22"/>
          <w:szCs w:val="22"/>
          <w:lang w:val="en-US"/>
        </w:rPr>
      </w:pPr>
      <w:r w:rsidRPr="00665DA9">
        <w:rPr>
          <w:rFonts w:asciiTheme="minorHAnsi" w:hAnsiTheme="minorHAnsi" w:cstheme="minorHAnsi"/>
          <w:sz w:val="22"/>
          <w:szCs w:val="22"/>
          <w:lang w:val="en-GB"/>
        </w:rPr>
        <w:lastRenderedPageBreak/>
        <w:t xml:space="preserve">World Bank (2010b) </w:t>
      </w:r>
      <w:r w:rsidRPr="00665DA9">
        <w:rPr>
          <w:rFonts w:asciiTheme="minorHAnsi" w:hAnsiTheme="minorHAnsi" w:cstheme="minorHAnsi"/>
          <w:i/>
          <w:sz w:val="22"/>
          <w:szCs w:val="22"/>
          <w:lang w:val="en-GB"/>
        </w:rPr>
        <w:t>The Cost to Developing Countries of Adapting to Climate Change: New Methods and Estimates</w:t>
      </w:r>
      <w:r w:rsidRPr="00665DA9">
        <w:rPr>
          <w:rFonts w:asciiTheme="minorHAnsi" w:hAnsiTheme="minorHAnsi" w:cstheme="minorHAnsi"/>
          <w:sz w:val="22"/>
          <w:szCs w:val="22"/>
          <w:lang w:val="en-GB"/>
        </w:rPr>
        <w:t xml:space="preserve">. </w:t>
      </w:r>
      <w:r w:rsidR="00427A71" w:rsidRPr="00665DA9">
        <w:rPr>
          <w:rFonts w:asciiTheme="minorHAnsi" w:hAnsiTheme="minorHAnsi" w:cstheme="minorHAnsi"/>
          <w:sz w:val="22"/>
          <w:szCs w:val="22"/>
          <w:lang w:val="en-GB"/>
        </w:rPr>
        <w:t>Consultation draft</w:t>
      </w:r>
      <w:r w:rsidRPr="00665DA9">
        <w:rPr>
          <w:rFonts w:asciiTheme="minorHAnsi" w:hAnsiTheme="minorHAnsi" w:cstheme="minorHAnsi"/>
          <w:sz w:val="22"/>
          <w:szCs w:val="22"/>
          <w:lang w:val="en-GB"/>
        </w:rPr>
        <w:t xml:space="preserve">. World Bank, Washington, DC. </w:t>
      </w:r>
      <w:r w:rsidRPr="00665DA9">
        <w:rPr>
          <w:rFonts w:asciiTheme="minorHAnsi" w:hAnsiTheme="minorHAnsi" w:cstheme="minorHAnsi"/>
          <w:sz w:val="22"/>
          <w:szCs w:val="22"/>
          <w:lang w:val="en-US"/>
        </w:rPr>
        <w:t xml:space="preserve">Available from: </w:t>
      </w:r>
    </w:p>
    <w:p w14:paraId="75A3FA86" w14:textId="77777777" w:rsidR="00C97BCB" w:rsidRPr="00665DA9" w:rsidRDefault="00427A71" w:rsidP="00D5216E">
      <w:pPr>
        <w:rPr>
          <w:rFonts w:asciiTheme="minorHAnsi" w:hAnsiTheme="minorHAnsi" w:cstheme="minorHAnsi"/>
          <w:sz w:val="22"/>
          <w:szCs w:val="22"/>
          <w:lang w:val="en-GB"/>
        </w:rPr>
      </w:pPr>
      <w:r w:rsidRPr="00665DA9">
        <w:rPr>
          <w:rFonts w:asciiTheme="minorHAnsi" w:hAnsiTheme="minorHAnsi" w:cstheme="minorHAnsi"/>
          <w:sz w:val="22"/>
          <w:szCs w:val="22"/>
          <w:lang w:val="en-US"/>
        </w:rPr>
        <w:t xml:space="preserve">Available from: </w:t>
      </w:r>
      <w:hyperlink r:id="rId30" w:history="1">
        <w:r w:rsidRPr="00665DA9">
          <w:rPr>
            <w:rStyle w:val="Hyperlink"/>
            <w:rFonts w:asciiTheme="minorHAnsi" w:hAnsiTheme="minorHAnsi" w:cstheme="minorHAnsi"/>
            <w:sz w:val="22"/>
            <w:szCs w:val="22"/>
            <w:lang w:val="en-GB"/>
          </w:rPr>
          <w:t>http://climatechange.worldbank.org/content/adaptation-costs-global-estimate</w:t>
        </w:r>
      </w:hyperlink>
      <w:proofErr w:type="gramStart"/>
      <w:r w:rsidRPr="00665DA9">
        <w:rPr>
          <w:rFonts w:asciiTheme="minorHAnsi" w:hAnsiTheme="minorHAnsi" w:cstheme="minorHAnsi"/>
          <w:sz w:val="22"/>
          <w:szCs w:val="22"/>
          <w:lang w:val="en-GB"/>
        </w:rPr>
        <w:t xml:space="preserve"> </w:t>
      </w:r>
      <w:r w:rsidRPr="00665DA9">
        <w:rPr>
          <w:rFonts w:asciiTheme="minorHAnsi" w:hAnsiTheme="minorHAnsi" w:cstheme="minorHAnsi"/>
          <w:sz w:val="22"/>
          <w:szCs w:val="22"/>
          <w:lang w:val="en-US"/>
        </w:rPr>
        <w:t xml:space="preserve"> and</w:t>
      </w:r>
      <w:proofErr w:type="gramEnd"/>
      <w:r w:rsidRPr="00665DA9">
        <w:rPr>
          <w:rFonts w:asciiTheme="minorHAnsi" w:hAnsiTheme="minorHAnsi" w:cstheme="minorHAnsi"/>
          <w:sz w:val="22"/>
          <w:szCs w:val="22"/>
          <w:lang w:val="en-US"/>
        </w:rPr>
        <w:t xml:space="preserve"> </w:t>
      </w:r>
      <w:hyperlink r:id="rId31" w:history="1">
        <w:r w:rsidRPr="00665DA9">
          <w:rPr>
            <w:rStyle w:val="Hyperlink"/>
            <w:rFonts w:asciiTheme="minorHAnsi" w:hAnsiTheme="minorHAnsi" w:cstheme="minorHAnsi"/>
            <w:sz w:val="22"/>
            <w:szCs w:val="22"/>
            <w:lang w:val="en-US"/>
          </w:rPr>
          <w:t>http://siteresources.worldbank.org/EXTCC/Resources/EACC-june2010.pdf</w:t>
        </w:r>
      </w:hyperlink>
      <w:r w:rsidR="00D5216E" w:rsidRPr="00665DA9">
        <w:rPr>
          <w:lang w:val="en-GB"/>
        </w:rPr>
        <w:t>.</w:t>
      </w:r>
    </w:p>
    <w:p w14:paraId="2ECED43A" w14:textId="77777777" w:rsidR="00D02036" w:rsidRPr="00665DA9" w:rsidRDefault="00D02036" w:rsidP="00C0293F">
      <w:pPr>
        <w:rPr>
          <w:rFonts w:asciiTheme="minorHAnsi" w:hAnsiTheme="minorHAnsi" w:cstheme="minorHAnsi"/>
          <w:sz w:val="22"/>
          <w:szCs w:val="22"/>
          <w:lang w:val="en-GB"/>
        </w:rPr>
      </w:pPr>
    </w:p>
    <w:p w14:paraId="4FB07E20" w14:textId="77777777" w:rsidR="003C5C72" w:rsidRDefault="00527C60" w:rsidP="003C5C72">
      <w:pPr>
        <w:rPr>
          <w:rFonts w:asciiTheme="minorHAnsi" w:hAnsiTheme="minorHAnsi" w:cstheme="minorHAnsi"/>
          <w:sz w:val="22"/>
          <w:szCs w:val="22"/>
          <w:lang w:val="en-GB"/>
        </w:rPr>
      </w:pPr>
      <w:r w:rsidRPr="00665DA9">
        <w:rPr>
          <w:rFonts w:asciiTheme="minorHAnsi" w:hAnsiTheme="minorHAnsi" w:cstheme="minorHAnsi"/>
          <w:sz w:val="22"/>
          <w:szCs w:val="22"/>
          <w:lang w:val="en-GB"/>
        </w:rPr>
        <w:t xml:space="preserve">World Bank (2010c) </w:t>
      </w:r>
      <w:r w:rsidRPr="00665DA9">
        <w:rPr>
          <w:rFonts w:asciiTheme="minorHAnsi" w:hAnsiTheme="minorHAnsi" w:cstheme="minorHAnsi"/>
          <w:i/>
          <w:sz w:val="22"/>
          <w:szCs w:val="22"/>
          <w:lang w:val="en-GB"/>
        </w:rPr>
        <w:t>The Economics of Adaptation to Climate Change: A synthesis report</w:t>
      </w:r>
      <w:r w:rsidRPr="00665DA9">
        <w:rPr>
          <w:rFonts w:asciiTheme="minorHAnsi" w:hAnsiTheme="minorHAnsi" w:cstheme="minorHAnsi"/>
          <w:sz w:val="22"/>
          <w:szCs w:val="22"/>
          <w:lang w:val="en-GB"/>
        </w:rPr>
        <w:t xml:space="preserve">. World Bank, Washington, DC. </w:t>
      </w:r>
      <w:r w:rsidRPr="00665DA9">
        <w:rPr>
          <w:rFonts w:asciiTheme="minorHAnsi" w:hAnsiTheme="minorHAnsi" w:cstheme="minorHAnsi"/>
          <w:sz w:val="22"/>
          <w:szCs w:val="22"/>
          <w:lang w:val="en-US"/>
        </w:rPr>
        <w:t xml:space="preserve">Available from: </w:t>
      </w:r>
      <w:hyperlink r:id="rId32" w:history="1">
        <w:r w:rsidRPr="00665DA9">
          <w:rPr>
            <w:rStyle w:val="Hyperlink"/>
            <w:rFonts w:asciiTheme="minorHAnsi" w:hAnsiTheme="minorHAnsi" w:cstheme="minorHAnsi"/>
            <w:sz w:val="22"/>
            <w:szCs w:val="22"/>
            <w:lang w:val="en-US"/>
          </w:rPr>
          <w:t>http://climatechange.worldbank.org/content/economics-adaptation-climate-change-study-homepage</w:t>
        </w:r>
      </w:hyperlink>
      <w:r w:rsidR="003C5C72">
        <w:rPr>
          <w:rFonts w:asciiTheme="minorHAnsi" w:hAnsiTheme="minorHAnsi" w:cstheme="minorHAnsi"/>
          <w:sz w:val="22"/>
          <w:szCs w:val="22"/>
          <w:lang w:val="en-US"/>
        </w:rPr>
        <w:t>.</w:t>
      </w:r>
    </w:p>
    <w:p w14:paraId="40E36F49" w14:textId="77777777" w:rsidR="00264BB3" w:rsidRDefault="00264BB3" w:rsidP="00527C60">
      <w:pPr>
        <w:rPr>
          <w:rFonts w:asciiTheme="minorHAnsi" w:hAnsiTheme="minorHAnsi" w:cstheme="minorHAnsi"/>
          <w:sz w:val="22"/>
          <w:szCs w:val="22"/>
          <w:lang w:val="en-GB"/>
        </w:rPr>
      </w:pPr>
    </w:p>
    <w:p w14:paraId="70311F4E" w14:textId="77777777" w:rsidR="000F6AFA" w:rsidRDefault="000F6AFA" w:rsidP="000F6AFA">
      <w:pPr>
        <w:rPr>
          <w:rFonts w:asciiTheme="minorHAnsi" w:hAnsiTheme="minorHAnsi" w:cstheme="minorHAnsi"/>
          <w:sz w:val="22"/>
          <w:szCs w:val="22"/>
          <w:lang w:val="en-GB"/>
        </w:rPr>
      </w:pPr>
      <w:r>
        <w:rPr>
          <w:rFonts w:asciiTheme="minorHAnsi" w:hAnsiTheme="minorHAnsi" w:cstheme="minorHAnsi"/>
          <w:sz w:val="22"/>
          <w:szCs w:val="22"/>
          <w:lang w:val="en-GB"/>
        </w:rPr>
        <w:t xml:space="preserve">World Bank (2010e) </w:t>
      </w:r>
      <w:r>
        <w:rPr>
          <w:rFonts w:asciiTheme="minorHAnsi" w:hAnsiTheme="minorHAnsi" w:cstheme="minorHAnsi"/>
          <w:i/>
          <w:sz w:val="22"/>
          <w:szCs w:val="22"/>
          <w:lang w:val="en-GB"/>
        </w:rPr>
        <w:t>Participatory Scenario Development Approaches for Identifying Pro-Poor Adaptation Options</w:t>
      </w:r>
      <w:r>
        <w:rPr>
          <w:rFonts w:asciiTheme="minorHAnsi" w:hAnsiTheme="minorHAnsi" w:cstheme="minorHAnsi"/>
          <w:sz w:val="22"/>
          <w:szCs w:val="22"/>
          <w:lang w:val="en-GB"/>
        </w:rPr>
        <w:t xml:space="preserve">. </w:t>
      </w:r>
      <w:proofErr w:type="gramStart"/>
      <w:r>
        <w:rPr>
          <w:rFonts w:asciiTheme="minorHAnsi" w:hAnsiTheme="minorHAnsi" w:cstheme="minorHAnsi"/>
          <w:sz w:val="22"/>
          <w:szCs w:val="22"/>
          <w:lang w:val="en-GB"/>
        </w:rPr>
        <w:t>Development and Climate Change Discussion Paper no. 18 [</w:t>
      </w:r>
      <w:proofErr w:type="spellStart"/>
      <w:r>
        <w:rPr>
          <w:rFonts w:asciiTheme="minorHAnsi" w:hAnsiTheme="minorHAnsi" w:cstheme="minorHAnsi"/>
          <w:sz w:val="22"/>
          <w:szCs w:val="22"/>
          <w:lang w:val="en-GB"/>
        </w:rPr>
        <w:t>Bizikova</w:t>
      </w:r>
      <w:proofErr w:type="spellEnd"/>
      <w:r>
        <w:rPr>
          <w:rFonts w:asciiTheme="minorHAnsi" w:hAnsiTheme="minorHAnsi" w:cstheme="minorHAnsi"/>
          <w:sz w:val="22"/>
          <w:szCs w:val="22"/>
          <w:lang w:val="en-GB"/>
        </w:rPr>
        <w:t xml:space="preserve"> L., </w:t>
      </w:r>
      <w:proofErr w:type="spellStart"/>
      <w:r>
        <w:rPr>
          <w:rFonts w:asciiTheme="minorHAnsi" w:hAnsiTheme="minorHAnsi" w:cstheme="minorHAnsi"/>
          <w:sz w:val="22"/>
          <w:szCs w:val="22"/>
          <w:lang w:val="en-GB"/>
        </w:rPr>
        <w:t>Boardley</w:t>
      </w:r>
      <w:proofErr w:type="spellEnd"/>
      <w:r>
        <w:rPr>
          <w:rFonts w:asciiTheme="minorHAnsi" w:hAnsiTheme="minorHAnsi" w:cstheme="minorHAnsi"/>
          <w:sz w:val="22"/>
          <w:szCs w:val="22"/>
          <w:lang w:val="en-GB"/>
        </w:rPr>
        <w:t xml:space="preserve"> S. &amp; Mead S.].</w:t>
      </w:r>
      <w:proofErr w:type="gramEnd"/>
      <w:r>
        <w:rPr>
          <w:rFonts w:asciiTheme="minorHAnsi" w:hAnsiTheme="minorHAnsi" w:cstheme="minorHAnsi"/>
          <w:sz w:val="22"/>
          <w:szCs w:val="22"/>
          <w:lang w:val="en-GB"/>
        </w:rPr>
        <w:t xml:space="preserve"> IBRD/World Bank, Washington, DC. Available from: </w:t>
      </w:r>
    </w:p>
    <w:p w14:paraId="278AE0BC" w14:textId="77777777" w:rsidR="000F6AFA" w:rsidRPr="002F741B" w:rsidRDefault="00EB129F" w:rsidP="000F6AFA">
      <w:pPr>
        <w:rPr>
          <w:rFonts w:asciiTheme="minorHAnsi" w:hAnsiTheme="minorHAnsi" w:cstheme="minorHAnsi"/>
          <w:sz w:val="22"/>
          <w:szCs w:val="22"/>
          <w:lang w:val="en-GB"/>
        </w:rPr>
      </w:pPr>
      <w:hyperlink r:id="rId33" w:history="1">
        <w:r w:rsidR="000F6AFA" w:rsidRPr="005C022C">
          <w:rPr>
            <w:rStyle w:val="Hyperlink"/>
            <w:rFonts w:asciiTheme="minorHAnsi" w:hAnsiTheme="minorHAnsi" w:cstheme="minorHAnsi"/>
            <w:sz w:val="22"/>
            <w:szCs w:val="22"/>
            <w:lang w:val="en-GB"/>
          </w:rPr>
          <w:t>http://climatechange.worldbank.org/content/social-dimensions-adaptation-climate-change</w:t>
        </w:r>
      </w:hyperlink>
      <w:r w:rsidR="000F6AFA">
        <w:rPr>
          <w:rFonts w:asciiTheme="minorHAnsi" w:hAnsiTheme="minorHAnsi" w:cstheme="minorHAnsi"/>
          <w:sz w:val="22"/>
          <w:szCs w:val="22"/>
          <w:lang w:val="en-GB"/>
        </w:rPr>
        <w:t>.</w:t>
      </w:r>
    </w:p>
    <w:p w14:paraId="15DC4745" w14:textId="77777777" w:rsidR="00527C60" w:rsidRDefault="00527C60" w:rsidP="00527C60">
      <w:pPr>
        <w:rPr>
          <w:rFonts w:asciiTheme="minorHAnsi" w:hAnsiTheme="minorHAnsi" w:cstheme="minorHAnsi"/>
          <w:sz w:val="22"/>
          <w:szCs w:val="22"/>
          <w:lang w:val="en-GB"/>
        </w:rPr>
      </w:pPr>
    </w:p>
    <w:p w14:paraId="3EA6D3AB" w14:textId="77777777" w:rsidR="00A30B3F" w:rsidRDefault="00A30B3F" w:rsidP="00527C60">
      <w:pPr>
        <w:rPr>
          <w:rFonts w:asciiTheme="minorHAnsi" w:hAnsiTheme="minorHAnsi" w:cstheme="minorHAnsi"/>
          <w:sz w:val="22"/>
          <w:szCs w:val="22"/>
          <w:lang w:val="en-GB"/>
        </w:rPr>
      </w:pPr>
    </w:p>
    <w:p w14:paraId="21132A67" w14:textId="77777777" w:rsidR="00D02036" w:rsidRPr="00D02036" w:rsidRDefault="00D02036" w:rsidP="00C0293F">
      <w:pPr>
        <w:rPr>
          <w:rFonts w:asciiTheme="minorHAnsi" w:hAnsiTheme="minorHAnsi" w:cstheme="minorHAnsi"/>
          <w:b/>
          <w:smallCaps/>
          <w:sz w:val="22"/>
          <w:szCs w:val="22"/>
          <w:lang w:val="en-GB"/>
        </w:rPr>
      </w:pPr>
      <w:r w:rsidRPr="00D02036">
        <w:rPr>
          <w:rFonts w:asciiTheme="minorHAnsi" w:hAnsiTheme="minorHAnsi" w:cstheme="minorHAnsi"/>
          <w:b/>
          <w:smallCaps/>
          <w:sz w:val="22"/>
          <w:szCs w:val="22"/>
          <w:lang w:val="en-GB"/>
        </w:rPr>
        <w:t>Useful website</w:t>
      </w:r>
      <w:r w:rsidR="00D46CE1">
        <w:rPr>
          <w:rFonts w:asciiTheme="minorHAnsi" w:hAnsiTheme="minorHAnsi" w:cstheme="minorHAnsi"/>
          <w:b/>
          <w:smallCaps/>
          <w:sz w:val="22"/>
          <w:szCs w:val="22"/>
          <w:lang w:val="en-GB"/>
        </w:rPr>
        <w:t>s</w:t>
      </w:r>
      <w:r w:rsidRPr="00D02036">
        <w:rPr>
          <w:rFonts w:asciiTheme="minorHAnsi" w:hAnsiTheme="minorHAnsi" w:cstheme="minorHAnsi"/>
          <w:b/>
          <w:smallCaps/>
          <w:sz w:val="22"/>
          <w:szCs w:val="22"/>
          <w:lang w:val="en-GB"/>
        </w:rPr>
        <w:t>:</w:t>
      </w:r>
    </w:p>
    <w:p w14:paraId="774E7EBE" w14:textId="77777777" w:rsidR="00444E61" w:rsidRPr="00EF7484" w:rsidRDefault="00444E61" w:rsidP="00444E61">
      <w:pPr>
        <w:rPr>
          <w:rFonts w:asciiTheme="minorHAnsi" w:hAnsiTheme="minorHAnsi" w:cstheme="minorHAnsi"/>
          <w:sz w:val="22"/>
          <w:szCs w:val="22"/>
          <w:lang w:val="en-GB"/>
        </w:rPr>
      </w:pPr>
      <w:bookmarkStart w:id="0" w:name="_GoBack"/>
      <w:bookmarkEnd w:id="0"/>
    </w:p>
    <w:p w14:paraId="19612A40" w14:textId="77777777" w:rsidR="00444E61" w:rsidRPr="00444E61" w:rsidRDefault="00444E61" w:rsidP="00444E61">
      <w:pPr>
        <w:rPr>
          <w:rFonts w:asciiTheme="minorHAnsi" w:hAnsiTheme="minorHAnsi" w:cstheme="minorHAnsi"/>
          <w:i/>
          <w:sz w:val="22"/>
          <w:szCs w:val="22"/>
          <w:lang w:val="en-GB"/>
        </w:rPr>
      </w:pPr>
      <w:r w:rsidRPr="00444E61">
        <w:rPr>
          <w:rFonts w:asciiTheme="minorHAnsi" w:hAnsiTheme="minorHAnsi" w:cstheme="minorHAnsi"/>
          <w:sz w:val="22"/>
          <w:szCs w:val="22"/>
          <w:lang w:val="en-GB"/>
        </w:rPr>
        <w:t xml:space="preserve">Adaptation Learning Mechanism – a global knowledge-sharing platform on climate change adaptation, </w:t>
      </w:r>
      <w:r w:rsidR="00D52EB5">
        <w:rPr>
          <w:rFonts w:asciiTheme="minorHAnsi" w:hAnsiTheme="minorHAnsi" w:cstheme="minorHAnsi"/>
          <w:sz w:val="22"/>
          <w:szCs w:val="22"/>
          <w:lang w:val="en-GB"/>
        </w:rPr>
        <w:t xml:space="preserve">featuring an extensive resources database, country adaptation profiles, country project profiles, case studies, </w:t>
      </w:r>
      <w:r w:rsidRPr="00444E61">
        <w:rPr>
          <w:rFonts w:asciiTheme="minorHAnsi" w:hAnsiTheme="minorHAnsi" w:cstheme="minorHAnsi"/>
          <w:sz w:val="22"/>
          <w:szCs w:val="22"/>
          <w:lang w:val="en-GB"/>
        </w:rPr>
        <w:t>tools and guidance:</w:t>
      </w:r>
    </w:p>
    <w:p w14:paraId="3F9E8A07" w14:textId="77777777" w:rsidR="00444E61" w:rsidRPr="00444E61" w:rsidRDefault="00EB129F" w:rsidP="00444E61">
      <w:pPr>
        <w:rPr>
          <w:rFonts w:asciiTheme="minorHAnsi" w:hAnsiTheme="minorHAnsi" w:cstheme="minorHAnsi"/>
          <w:i/>
          <w:sz w:val="22"/>
          <w:szCs w:val="22"/>
          <w:lang w:val="en-GB"/>
        </w:rPr>
      </w:pPr>
      <w:hyperlink r:id="rId34" w:history="1">
        <w:r w:rsidR="00444E61" w:rsidRPr="00444E61">
          <w:rPr>
            <w:rStyle w:val="Hyperlink"/>
            <w:rFonts w:asciiTheme="minorHAnsi" w:hAnsiTheme="minorHAnsi" w:cstheme="minorHAnsi"/>
            <w:sz w:val="22"/>
            <w:szCs w:val="22"/>
            <w:lang w:val="en-GB"/>
          </w:rPr>
          <w:t>http://www.adaptationlearning.net/</w:t>
        </w:r>
      </w:hyperlink>
      <w:r w:rsidR="00444E61" w:rsidRPr="00444E61">
        <w:rPr>
          <w:rFonts w:asciiTheme="minorHAnsi" w:hAnsiTheme="minorHAnsi" w:cstheme="minorHAnsi"/>
          <w:sz w:val="22"/>
          <w:szCs w:val="22"/>
          <w:lang w:val="en-GB"/>
        </w:rPr>
        <w:t xml:space="preserve"> </w:t>
      </w:r>
    </w:p>
    <w:p w14:paraId="402211E6" w14:textId="77777777" w:rsidR="00D02036" w:rsidRDefault="00D02036" w:rsidP="00D02036">
      <w:pPr>
        <w:rPr>
          <w:rFonts w:asciiTheme="minorHAnsi" w:hAnsiTheme="minorHAnsi" w:cstheme="minorHAnsi"/>
          <w:sz w:val="22"/>
          <w:szCs w:val="22"/>
          <w:lang w:val="en-GB"/>
        </w:rPr>
      </w:pPr>
    </w:p>
    <w:p w14:paraId="761578D9" w14:textId="77777777" w:rsidR="00AC46C7" w:rsidRDefault="00AC46C7" w:rsidP="00D02036">
      <w:pPr>
        <w:rPr>
          <w:rFonts w:asciiTheme="minorHAnsi" w:hAnsiTheme="minorHAnsi" w:cstheme="minorHAnsi"/>
          <w:sz w:val="22"/>
          <w:szCs w:val="22"/>
          <w:lang w:val="en-GB"/>
        </w:rPr>
      </w:pPr>
      <w:r>
        <w:rPr>
          <w:rFonts w:asciiTheme="minorHAnsi" w:hAnsiTheme="minorHAnsi" w:cstheme="minorHAnsi"/>
          <w:sz w:val="22"/>
          <w:szCs w:val="22"/>
          <w:lang w:val="en-GB"/>
        </w:rPr>
        <w:t>World Bank – Economics of Adaptation to Climate Change:</w:t>
      </w:r>
    </w:p>
    <w:p w14:paraId="3369A292" w14:textId="6DE294E1" w:rsidR="00B46BB9" w:rsidRDefault="00B46BB9" w:rsidP="00D02036">
      <w:pPr>
        <w:rPr>
          <w:rFonts w:asciiTheme="minorHAnsi" w:hAnsiTheme="minorHAnsi" w:cstheme="minorHAnsi"/>
          <w:sz w:val="22"/>
          <w:szCs w:val="22"/>
          <w:lang w:val="en-GB"/>
        </w:rPr>
      </w:pPr>
      <w:hyperlink r:id="rId35" w:history="1">
        <w:r w:rsidRPr="007C615C">
          <w:rPr>
            <w:rStyle w:val="Hyperlink"/>
            <w:rFonts w:asciiTheme="minorHAnsi" w:hAnsiTheme="minorHAnsi" w:cstheme="minorHAnsi"/>
            <w:sz w:val="22"/>
            <w:szCs w:val="22"/>
            <w:lang w:val="en-GB"/>
          </w:rPr>
          <w:t>http://climatechange.worldbank.org/content/economics-adaptation-climate-change-study-homepage</w:t>
        </w:r>
      </w:hyperlink>
    </w:p>
    <w:p w14:paraId="768E87B0" w14:textId="77777777" w:rsidR="00B46BB9" w:rsidRDefault="00B46BB9" w:rsidP="00D02036">
      <w:pPr>
        <w:rPr>
          <w:rFonts w:asciiTheme="minorHAnsi" w:hAnsiTheme="minorHAnsi" w:cstheme="minorHAnsi"/>
          <w:sz w:val="22"/>
          <w:szCs w:val="22"/>
          <w:lang w:val="en-GB"/>
        </w:rPr>
      </w:pPr>
    </w:p>
    <w:p w14:paraId="5105BF44" w14:textId="77777777" w:rsidR="00AC46C7" w:rsidRDefault="00AC46C7" w:rsidP="00D02036">
      <w:pPr>
        <w:rPr>
          <w:rFonts w:asciiTheme="minorHAnsi" w:hAnsiTheme="minorHAnsi" w:cstheme="minorHAnsi"/>
          <w:sz w:val="22"/>
          <w:szCs w:val="22"/>
          <w:lang w:val="en-GB"/>
        </w:rPr>
      </w:pPr>
    </w:p>
    <w:p w14:paraId="64876C91" w14:textId="77777777" w:rsidR="007C14AA" w:rsidRDefault="007C14AA">
      <w:pPr>
        <w:spacing w:after="200" w:line="276" w:lineRule="auto"/>
        <w:jc w:val="left"/>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3A5CE0DA" w14:textId="77777777" w:rsidR="007C14AA" w:rsidRPr="007C14AA" w:rsidRDefault="007C14AA" w:rsidP="007C14AA">
      <w:pPr>
        <w:jc w:val="center"/>
        <w:rPr>
          <w:rFonts w:asciiTheme="minorHAnsi" w:hAnsiTheme="minorHAnsi" w:cstheme="minorHAnsi"/>
          <w:b/>
          <w:color w:val="17365D" w:themeColor="text2" w:themeShade="BF"/>
          <w:sz w:val="22"/>
          <w:szCs w:val="22"/>
          <w:lang w:val="en-GB"/>
        </w:rPr>
      </w:pPr>
      <w:r w:rsidRPr="007C14AA">
        <w:rPr>
          <w:rFonts w:asciiTheme="minorHAnsi" w:hAnsiTheme="minorHAnsi" w:cstheme="minorHAnsi"/>
          <w:b/>
          <w:color w:val="17365D" w:themeColor="text2" w:themeShade="BF"/>
          <w:sz w:val="22"/>
          <w:szCs w:val="22"/>
          <w:lang w:val="en-GB"/>
        </w:rPr>
        <w:lastRenderedPageBreak/>
        <w:t>Annex 5.1 – Terms of Reference for a vulnerability and adaptation assessment</w:t>
      </w:r>
      <w:r w:rsidR="005146B1">
        <w:rPr>
          <w:rStyle w:val="FootnoteReference"/>
          <w:rFonts w:asciiTheme="minorHAnsi" w:hAnsiTheme="minorHAnsi" w:cstheme="minorHAnsi"/>
          <w:b/>
          <w:color w:val="17365D" w:themeColor="text2" w:themeShade="BF"/>
          <w:sz w:val="22"/>
          <w:szCs w:val="22"/>
          <w:lang w:val="en-GB"/>
        </w:rPr>
        <w:footnoteReference w:id="2"/>
      </w:r>
    </w:p>
    <w:p w14:paraId="182ACD6F" w14:textId="77777777" w:rsidR="007C14AA" w:rsidRPr="007C14AA" w:rsidRDefault="007C14AA" w:rsidP="007C14AA">
      <w:pPr>
        <w:rPr>
          <w:rFonts w:ascii="Calibri" w:hAnsi="Calibri" w:cs="Calibri"/>
          <w:sz w:val="22"/>
          <w:szCs w:val="22"/>
          <w:lang w:val="en-GB"/>
        </w:rPr>
      </w:pPr>
    </w:p>
    <w:p w14:paraId="3D17E4AE" w14:textId="77777777" w:rsidR="007C14AA" w:rsidRPr="007C14AA" w:rsidRDefault="007C14AA" w:rsidP="00AA04F5">
      <w:pPr>
        <w:pStyle w:val="ListParagraph"/>
        <w:numPr>
          <w:ilvl w:val="0"/>
          <w:numId w:val="34"/>
        </w:num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before="120" w:after="40"/>
        <w:ind w:left="284" w:hanging="284"/>
        <w:rPr>
          <w:rFonts w:ascii="Calibri" w:hAnsi="Calibri" w:cs="Calibri"/>
          <w:b/>
          <w:smallCaps/>
          <w:color w:val="17365D" w:themeColor="text2" w:themeShade="BF"/>
          <w:sz w:val="22"/>
          <w:szCs w:val="22"/>
          <w:lang w:val="en-GB"/>
        </w:rPr>
      </w:pPr>
      <w:r w:rsidRPr="007C14AA">
        <w:rPr>
          <w:rFonts w:ascii="Calibri" w:hAnsi="Calibri" w:cs="Calibri"/>
          <w:b/>
          <w:smallCaps/>
          <w:color w:val="17365D" w:themeColor="text2" w:themeShade="BF"/>
          <w:sz w:val="22"/>
          <w:szCs w:val="22"/>
          <w:lang w:val="en-GB"/>
        </w:rPr>
        <w:t>Background</w:t>
      </w:r>
    </w:p>
    <w:p w14:paraId="58ACBA61" w14:textId="77777777" w:rsidR="007C14AA" w:rsidRPr="00742981" w:rsidRDefault="007C14AA" w:rsidP="007C14AA">
      <w:pPr>
        <w:rPr>
          <w:rFonts w:ascii="Calibri" w:hAnsi="Calibri" w:cs="Calibri"/>
          <w:sz w:val="22"/>
          <w:szCs w:val="22"/>
          <w:lang w:val="en-GB"/>
        </w:rPr>
      </w:pPr>
    </w:p>
    <w:p w14:paraId="75770CE7" w14:textId="77777777" w:rsidR="007C14AA" w:rsidRPr="00742981" w:rsidRDefault="007C14AA" w:rsidP="003B3770">
      <w:pPr>
        <w:rPr>
          <w:rFonts w:ascii="Calibri" w:hAnsi="Calibri" w:cs="Calibri"/>
          <w:i/>
          <w:sz w:val="22"/>
          <w:szCs w:val="22"/>
          <w:lang w:val="en-GB"/>
        </w:rPr>
      </w:pPr>
      <w:r w:rsidRPr="00742981">
        <w:rPr>
          <w:rFonts w:ascii="Calibri" w:hAnsi="Calibri" w:cs="Calibri"/>
          <w:i/>
          <w:sz w:val="22"/>
          <w:szCs w:val="22"/>
          <w:lang w:val="en-GB"/>
        </w:rPr>
        <w:t xml:space="preserve">[Provide background information: </w:t>
      </w:r>
      <w:r w:rsidR="003B3770">
        <w:rPr>
          <w:rFonts w:ascii="Calibri" w:hAnsi="Calibri" w:cs="Calibri"/>
          <w:i/>
          <w:sz w:val="22"/>
          <w:szCs w:val="22"/>
          <w:lang w:val="en-GB"/>
        </w:rPr>
        <w:t>W</w:t>
      </w:r>
      <w:r w:rsidRPr="00742981">
        <w:rPr>
          <w:rFonts w:ascii="Calibri" w:hAnsi="Calibri" w:cs="Calibri"/>
          <w:i/>
          <w:sz w:val="22"/>
          <w:szCs w:val="22"/>
          <w:lang w:val="en-GB"/>
        </w:rPr>
        <w:t>ho is commissioning the assessment? What has driven the decision to conduct the assessment</w:t>
      </w:r>
      <w:r>
        <w:rPr>
          <w:rFonts w:ascii="Calibri" w:hAnsi="Calibri" w:cs="Calibri"/>
          <w:i/>
          <w:sz w:val="22"/>
          <w:szCs w:val="22"/>
          <w:lang w:val="en-GB"/>
        </w:rPr>
        <w:t>?</w:t>
      </w:r>
      <w:r w:rsidRPr="00742981">
        <w:rPr>
          <w:rFonts w:ascii="Calibri" w:hAnsi="Calibri" w:cs="Calibri"/>
          <w:i/>
          <w:sz w:val="22"/>
          <w:szCs w:val="22"/>
          <w:lang w:val="en-GB"/>
        </w:rPr>
        <w:t xml:space="preserve"> How, by whom and for what purposes will assessment results be used</w:t>
      </w:r>
      <w:r>
        <w:rPr>
          <w:rFonts w:ascii="Calibri" w:hAnsi="Calibri" w:cs="Calibri"/>
          <w:i/>
          <w:sz w:val="22"/>
          <w:szCs w:val="22"/>
          <w:lang w:val="en-GB"/>
        </w:rPr>
        <w:t xml:space="preserve"> </w:t>
      </w:r>
      <w:r w:rsidRPr="00742981">
        <w:rPr>
          <w:rFonts w:ascii="Calibri" w:hAnsi="Calibri" w:cs="Calibri"/>
          <w:i/>
          <w:sz w:val="22"/>
          <w:szCs w:val="22"/>
          <w:lang w:val="en-GB"/>
        </w:rPr>
        <w:t>(e.g.</w:t>
      </w:r>
      <w:r>
        <w:rPr>
          <w:rFonts w:ascii="Calibri" w:hAnsi="Calibri" w:cs="Calibri"/>
          <w:i/>
          <w:sz w:val="22"/>
          <w:szCs w:val="22"/>
          <w:lang w:val="en-GB"/>
        </w:rPr>
        <w:t xml:space="preserve"> evidence needed to formulate a natio</w:t>
      </w:r>
      <w:r w:rsidR="003B3770">
        <w:rPr>
          <w:rFonts w:ascii="Calibri" w:hAnsi="Calibri" w:cs="Calibri"/>
          <w:i/>
          <w:sz w:val="22"/>
          <w:szCs w:val="22"/>
          <w:lang w:val="en-GB"/>
        </w:rPr>
        <w:t xml:space="preserve">nal or sector policy and/or an </w:t>
      </w:r>
      <w:r w:rsidRPr="00742981">
        <w:rPr>
          <w:rFonts w:ascii="Calibri" w:hAnsi="Calibri" w:cs="Calibri"/>
          <w:i/>
          <w:sz w:val="22"/>
          <w:szCs w:val="22"/>
          <w:lang w:val="en-GB"/>
        </w:rPr>
        <w:t>adaptation strategy</w:t>
      </w:r>
      <w:r w:rsidR="003B3770">
        <w:rPr>
          <w:rFonts w:ascii="Calibri" w:hAnsi="Calibri" w:cs="Calibri"/>
          <w:i/>
          <w:sz w:val="22"/>
          <w:szCs w:val="22"/>
          <w:lang w:val="en-GB"/>
        </w:rPr>
        <w:t>;</w:t>
      </w:r>
      <w:r w:rsidRPr="00742981">
        <w:rPr>
          <w:rFonts w:ascii="Calibri" w:hAnsi="Calibri" w:cs="Calibri"/>
          <w:i/>
          <w:sz w:val="22"/>
          <w:szCs w:val="22"/>
          <w:lang w:val="en-GB"/>
        </w:rPr>
        <w:t xml:space="preserve"> basis for an estimation of adaptation costs</w:t>
      </w:r>
      <w:r>
        <w:rPr>
          <w:rFonts w:ascii="Calibri" w:hAnsi="Calibri" w:cs="Calibri"/>
          <w:i/>
          <w:sz w:val="22"/>
          <w:szCs w:val="22"/>
          <w:lang w:val="en-GB"/>
        </w:rPr>
        <w:t xml:space="preserve">; </w:t>
      </w:r>
      <w:r w:rsidRPr="00742981">
        <w:rPr>
          <w:rFonts w:ascii="Calibri" w:hAnsi="Calibri" w:cs="Calibri"/>
          <w:i/>
          <w:sz w:val="22"/>
          <w:szCs w:val="22"/>
          <w:lang w:val="en-GB"/>
        </w:rPr>
        <w:t>preparation of a national communication to the UNFCCC)?]</w:t>
      </w:r>
    </w:p>
    <w:p w14:paraId="7336E8CF" w14:textId="77777777" w:rsidR="007C14AA" w:rsidRPr="00742981" w:rsidRDefault="007C14AA" w:rsidP="007C14AA">
      <w:pPr>
        <w:rPr>
          <w:rFonts w:ascii="Calibri" w:hAnsi="Calibri" w:cs="Calibri"/>
          <w:i/>
          <w:sz w:val="22"/>
          <w:szCs w:val="22"/>
          <w:lang w:val="en-GB"/>
        </w:rPr>
      </w:pPr>
    </w:p>
    <w:p w14:paraId="1C8E46CF" w14:textId="77777777" w:rsidR="007C14AA" w:rsidRPr="00742981" w:rsidRDefault="007C14AA" w:rsidP="007C14AA">
      <w:pPr>
        <w:rPr>
          <w:rFonts w:ascii="Calibri" w:hAnsi="Calibri" w:cs="Calibri"/>
          <w:i/>
          <w:sz w:val="22"/>
          <w:szCs w:val="22"/>
          <w:lang w:val="en-GB"/>
        </w:rPr>
      </w:pPr>
      <w:r w:rsidRPr="00742981">
        <w:rPr>
          <w:rFonts w:ascii="Calibri" w:hAnsi="Calibri" w:cs="Calibri"/>
          <w:i/>
          <w:sz w:val="22"/>
          <w:szCs w:val="22"/>
          <w:lang w:val="en-GB"/>
        </w:rPr>
        <w:t>[Specify the scope of the assessment: geographical scope</w:t>
      </w:r>
      <w:r>
        <w:rPr>
          <w:rFonts w:ascii="Calibri" w:hAnsi="Calibri" w:cs="Calibri"/>
          <w:i/>
          <w:sz w:val="22"/>
          <w:szCs w:val="22"/>
          <w:lang w:val="en-GB"/>
        </w:rPr>
        <w:t>, scale</w:t>
      </w:r>
      <w:r w:rsidRPr="00C259AC">
        <w:rPr>
          <w:rFonts w:ascii="Calibri" w:hAnsi="Calibri" w:cs="Calibri"/>
          <w:i/>
          <w:sz w:val="22"/>
          <w:szCs w:val="22"/>
          <w:lang w:val="en-GB"/>
        </w:rPr>
        <w:t xml:space="preserve"> at which to conduct the analysis (e.g. region, district, community, ecosystem, landscape, river basin</w:t>
      </w:r>
      <w:r>
        <w:rPr>
          <w:rFonts w:ascii="Calibri" w:hAnsi="Calibri" w:cs="Calibri"/>
          <w:i/>
          <w:sz w:val="22"/>
          <w:szCs w:val="22"/>
          <w:lang w:val="en-GB"/>
        </w:rPr>
        <w:t>)</w:t>
      </w:r>
      <w:r w:rsidRPr="00742981">
        <w:rPr>
          <w:rFonts w:ascii="Calibri" w:hAnsi="Calibri" w:cs="Calibri"/>
          <w:i/>
          <w:sz w:val="22"/>
          <w:szCs w:val="22"/>
          <w:lang w:val="en-GB"/>
        </w:rPr>
        <w:t xml:space="preserve">, time horizon of the study, any requested focus on specific </w:t>
      </w:r>
      <w:r>
        <w:rPr>
          <w:rFonts w:ascii="Calibri" w:hAnsi="Calibri" w:cs="Calibri"/>
          <w:i/>
          <w:sz w:val="22"/>
          <w:szCs w:val="22"/>
          <w:lang w:val="en-GB"/>
        </w:rPr>
        <w:t xml:space="preserve">areas, sectors, </w:t>
      </w:r>
      <w:r w:rsidRPr="00742981">
        <w:rPr>
          <w:rFonts w:ascii="Calibri" w:hAnsi="Calibri" w:cs="Calibri"/>
          <w:i/>
          <w:sz w:val="22"/>
          <w:szCs w:val="22"/>
          <w:lang w:val="en-GB"/>
        </w:rPr>
        <w:t>risks or populations.]</w:t>
      </w:r>
    </w:p>
    <w:p w14:paraId="193F458C" w14:textId="77777777" w:rsidR="007C14AA" w:rsidRPr="00742981" w:rsidRDefault="007C14AA" w:rsidP="007C14AA">
      <w:pPr>
        <w:rPr>
          <w:rFonts w:ascii="Calibri" w:hAnsi="Calibri" w:cs="Calibri"/>
          <w:sz w:val="22"/>
          <w:szCs w:val="22"/>
          <w:lang w:val="en-GB"/>
        </w:rPr>
      </w:pPr>
    </w:p>
    <w:p w14:paraId="2B5BD73D" w14:textId="77777777" w:rsidR="007C14AA" w:rsidRPr="00742981" w:rsidRDefault="007C14AA" w:rsidP="007C14AA">
      <w:pPr>
        <w:rPr>
          <w:rFonts w:ascii="Calibri" w:hAnsi="Calibri" w:cs="Calibri"/>
          <w:i/>
          <w:sz w:val="22"/>
          <w:szCs w:val="22"/>
          <w:lang w:val="en-GB"/>
        </w:rPr>
      </w:pPr>
      <w:r w:rsidRPr="00742981">
        <w:rPr>
          <w:rFonts w:ascii="Calibri" w:hAnsi="Calibri" w:cs="Calibri"/>
          <w:i/>
          <w:sz w:val="22"/>
          <w:szCs w:val="22"/>
          <w:lang w:val="en-GB"/>
        </w:rPr>
        <w:t>[Make reference to any existing studies and information sources that should be used in carrying out the assessment.]</w:t>
      </w:r>
    </w:p>
    <w:p w14:paraId="7D5D0EA8" w14:textId="77777777" w:rsidR="007C14AA" w:rsidRPr="00742981" w:rsidRDefault="007C14AA" w:rsidP="007C14AA">
      <w:pPr>
        <w:rPr>
          <w:rFonts w:ascii="Calibri" w:hAnsi="Calibri" w:cs="Calibri"/>
          <w:sz w:val="22"/>
          <w:szCs w:val="22"/>
          <w:lang w:val="en-GB"/>
        </w:rPr>
      </w:pPr>
    </w:p>
    <w:p w14:paraId="76083884" w14:textId="77777777" w:rsidR="007C14AA" w:rsidRPr="007C14AA" w:rsidRDefault="007C14AA" w:rsidP="00AA04F5">
      <w:pPr>
        <w:pStyle w:val="ListParagraph"/>
        <w:numPr>
          <w:ilvl w:val="0"/>
          <w:numId w:val="34"/>
        </w:num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before="120" w:after="40"/>
        <w:ind w:left="284" w:hanging="284"/>
        <w:rPr>
          <w:rFonts w:ascii="Calibri" w:hAnsi="Calibri" w:cs="Calibri"/>
          <w:b/>
          <w:smallCaps/>
          <w:color w:val="17365D" w:themeColor="text2" w:themeShade="BF"/>
          <w:sz w:val="22"/>
          <w:szCs w:val="22"/>
          <w:lang w:val="en-GB"/>
        </w:rPr>
      </w:pPr>
      <w:r w:rsidRPr="007C14AA">
        <w:rPr>
          <w:rFonts w:ascii="Calibri" w:hAnsi="Calibri" w:cs="Calibri"/>
          <w:b/>
          <w:smallCaps/>
          <w:color w:val="17365D" w:themeColor="text2" w:themeShade="BF"/>
          <w:sz w:val="22"/>
          <w:szCs w:val="22"/>
          <w:lang w:val="en-GB"/>
        </w:rPr>
        <w:t>Definitions</w:t>
      </w:r>
    </w:p>
    <w:p w14:paraId="346D18F7" w14:textId="77777777" w:rsidR="007C14AA" w:rsidRPr="00742981" w:rsidRDefault="007C14AA" w:rsidP="007C14AA">
      <w:pPr>
        <w:rPr>
          <w:rFonts w:ascii="Calibri" w:hAnsi="Calibri" w:cs="Calibri"/>
          <w:sz w:val="22"/>
          <w:szCs w:val="22"/>
          <w:lang w:val="en-GB"/>
        </w:rPr>
      </w:pPr>
    </w:p>
    <w:p w14:paraId="58637CB1" w14:textId="77777777" w:rsidR="007C14AA" w:rsidRPr="00742981" w:rsidRDefault="007C14AA" w:rsidP="007C14AA">
      <w:pPr>
        <w:rPr>
          <w:rFonts w:ascii="Calibri" w:hAnsi="Calibri" w:cs="Calibri"/>
          <w:sz w:val="22"/>
          <w:szCs w:val="22"/>
          <w:lang w:val="en-GB"/>
        </w:rPr>
      </w:pPr>
      <w:r w:rsidRPr="00742981">
        <w:rPr>
          <w:rFonts w:ascii="Calibri" w:hAnsi="Calibri" w:cs="Calibri"/>
          <w:sz w:val="22"/>
          <w:szCs w:val="22"/>
          <w:lang w:val="en-GB"/>
        </w:rPr>
        <w:t xml:space="preserve">The following definitions apply to these </w:t>
      </w:r>
      <w:proofErr w:type="spellStart"/>
      <w:r w:rsidRPr="00742981">
        <w:rPr>
          <w:rFonts w:ascii="Calibri" w:hAnsi="Calibri" w:cs="Calibri"/>
          <w:sz w:val="22"/>
          <w:szCs w:val="22"/>
          <w:lang w:val="en-GB"/>
        </w:rPr>
        <w:t>ToR</w:t>
      </w:r>
      <w:proofErr w:type="spellEnd"/>
      <w:r w:rsidRPr="00742981">
        <w:rPr>
          <w:rFonts w:ascii="Calibri" w:hAnsi="Calibri" w:cs="Calibri"/>
          <w:sz w:val="22"/>
          <w:szCs w:val="22"/>
          <w:lang w:val="en-GB"/>
        </w:rPr>
        <w:t xml:space="preserve"> and (unless otherwise specified as a result of scoping work) shall apply to the </w:t>
      </w:r>
      <w:r>
        <w:rPr>
          <w:rFonts w:ascii="Calibri" w:hAnsi="Calibri" w:cs="Calibri"/>
          <w:sz w:val="22"/>
          <w:szCs w:val="22"/>
          <w:lang w:val="en-GB"/>
        </w:rPr>
        <w:t>vulnerability and adaptation assessment</w:t>
      </w:r>
      <w:r w:rsidRPr="00742981">
        <w:rPr>
          <w:rFonts w:ascii="Calibri" w:hAnsi="Calibri" w:cs="Calibri"/>
          <w:sz w:val="22"/>
          <w:szCs w:val="22"/>
          <w:lang w:val="en-GB"/>
        </w:rPr>
        <w:t>:</w:t>
      </w:r>
    </w:p>
    <w:p w14:paraId="7BB37EA5"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Adaptation deficit</w:t>
      </w:r>
      <w:r w:rsidRPr="00742981">
        <w:rPr>
          <w:rFonts w:ascii="Calibri" w:hAnsi="Calibri" w:cs="Calibri"/>
          <w:sz w:val="22"/>
          <w:szCs w:val="22"/>
          <w:lang w:val="en-GB"/>
        </w:rPr>
        <w:t>: the failures in adapting to and managing existing climate variability and climate risks.</w:t>
      </w:r>
    </w:p>
    <w:p w14:paraId="300E72CF"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 xml:space="preserve">Adaptation </w:t>
      </w:r>
      <w:r w:rsidRPr="005C6F11">
        <w:rPr>
          <w:rFonts w:ascii="Calibri" w:hAnsi="Calibri" w:cs="Calibri"/>
          <w:sz w:val="22"/>
          <w:szCs w:val="22"/>
          <w:lang w:val="en-GB"/>
        </w:rPr>
        <w:t>to climate variability and change</w:t>
      </w:r>
      <w:r w:rsidRPr="00742981">
        <w:rPr>
          <w:rFonts w:ascii="Calibri" w:hAnsi="Calibri" w:cs="Calibri"/>
          <w:sz w:val="22"/>
          <w:szCs w:val="22"/>
          <w:lang w:val="en-GB"/>
        </w:rPr>
        <w:t xml:space="preserve">: </w:t>
      </w:r>
      <w:r w:rsidRPr="0044249E">
        <w:rPr>
          <w:rFonts w:ascii="Calibri" w:hAnsi="Calibri" w:cs="Calibri"/>
          <w:sz w:val="22"/>
          <w:szCs w:val="22"/>
          <w:lang w:val="en-GB"/>
        </w:rPr>
        <w:t xml:space="preserve">a process of adjustment involving the adoption of measures (including changes in procedures, practices and structures) </w:t>
      </w:r>
      <w:r w:rsidRPr="00742981">
        <w:rPr>
          <w:rFonts w:ascii="Calibri" w:hAnsi="Calibri" w:cs="Calibri"/>
          <w:sz w:val="22"/>
          <w:szCs w:val="22"/>
          <w:lang w:val="en-GB"/>
        </w:rPr>
        <w:t xml:space="preserve">to protect natural and human systems against the current and </w:t>
      </w:r>
      <w:r>
        <w:rPr>
          <w:rFonts w:ascii="Calibri" w:hAnsi="Calibri" w:cs="Calibri"/>
          <w:sz w:val="22"/>
          <w:szCs w:val="22"/>
          <w:lang w:val="en-GB"/>
        </w:rPr>
        <w:t>anticipated</w:t>
      </w:r>
      <w:r w:rsidRPr="00742981">
        <w:rPr>
          <w:rFonts w:ascii="Calibri" w:hAnsi="Calibri" w:cs="Calibri"/>
          <w:sz w:val="22"/>
          <w:szCs w:val="22"/>
          <w:lang w:val="en-GB"/>
        </w:rPr>
        <w:t xml:space="preserve"> harmful effects of climate variability and change, to exploit any opportunities they may generate, and to ensure the sustainability of investment and development interventions in spite of current climate risks and potentially increasingly difficult climatic conditions.</w:t>
      </w:r>
    </w:p>
    <w:p w14:paraId="35573436"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Adaptive capacity</w:t>
      </w:r>
      <w:r w:rsidRPr="00742981">
        <w:rPr>
          <w:rFonts w:ascii="Calibri" w:hAnsi="Calibri" w:cs="Calibri"/>
          <w:sz w:val="22"/>
          <w:szCs w:val="22"/>
          <w:lang w:val="en-GB"/>
        </w:rPr>
        <w:t xml:space="preserve">: the extent to which a system, individual or group has the capabilities, and/or has access to the information, resources and institutions, required to cope with existing or anticipated external stresses – and in this specific context, to adapt to climate variability and change, notably through the adoption of risk prevention and mitigation measures. </w:t>
      </w:r>
    </w:p>
    <w:p w14:paraId="6D7ABA41"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Climate</w:t>
      </w:r>
      <w:r w:rsidRPr="00742981">
        <w:rPr>
          <w:rFonts w:ascii="Calibri" w:hAnsi="Calibri" w:cs="Calibri"/>
          <w:sz w:val="22"/>
          <w:szCs w:val="22"/>
          <w:lang w:val="en-GB"/>
        </w:rPr>
        <w:t>: the average characteristics of meteorological conditions, calculated over a long period (typically 30 years or more).</w:t>
      </w:r>
    </w:p>
    <w:p w14:paraId="18484A20"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Climate change</w:t>
      </w:r>
      <w:r w:rsidRPr="00742981">
        <w:rPr>
          <w:rFonts w:ascii="Calibri" w:hAnsi="Calibri" w:cs="Calibri"/>
          <w:sz w:val="22"/>
          <w:szCs w:val="22"/>
          <w:lang w:val="en-GB"/>
        </w:rPr>
        <w:t>: a shift in average climate parameters and/or in the magnitude of climate variability observed and persisting over long periods (typically decades or longer).</w:t>
      </w:r>
    </w:p>
    <w:p w14:paraId="28506081"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Climate variability</w:t>
      </w:r>
      <w:r w:rsidRPr="00742981">
        <w:rPr>
          <w:rFonts w:ascii="Calibri" w:hAnsi="Calibri" w:cs="Calibri"/>
          <w:sz w:val="22"/>
          <w:szCs w:val="22"/>
          <w:lang w:val="en-GB"/>
        </w:rPr>
        <w:t xml:space="preserve">: </w:t>
      </w:r>
      <w:r>
        <w:rPr>
          <w:rFonts w:ascii="Calibri" w:hAnsi="Calibri" w:cs="Calibri"/>
          <w:sz w:val="22"/>
          <w:szCs w:val="22"/>
          <w:lang w:val="en-GB"/>
        </w:rPr>
        <w:t xml:space="preserve">the </w:t>
      </w:r>
      <w:r w:rsidRPr="00ED130D">
        <w:rPr>
          <w:rFonts w:ascii="Calibri" w:hAnsi="Calibri" w:cs="Calibri"/>
          <w:sz w:val="22"/>
          <w:szCs w:val="22"/>
          <w:lang w:val="en-GB"/>
        </w:rPr>
        <w:t>range of variation in climate parameters, characterised by the difference between observed values and average values calculated at various temporal scales; climate variability is an inherent feature of the climate system but tends to be exacerbated by climate change; ‘current climate variability’ typically refers to variability observed over periods shorter than 10 years</w:t>
      </w:r>
      <w:r w:rsidRPr="00742981">
        <w:rPr>
          <w:rFonts w:ascii="Calibri" w:hAnsi="Calibri" w:cs="Calibri"/>
          <w:sz w:val="22"/>
          <w:szCs w:val="22"/>
          <w:lang w:val="en-GB"/>
        </w:rPr>
        <w:t>.</w:t>
      </w:r>
    </w:p>
    <w:p w14:paraId="2E92F527"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 xml:space="preserve">Exposure </w:t>
      </w:r>
      <w:r w:rsidRPr="005C6F11">
        <w:rPr>
          <w:rFonts w:ascii="Calibri" w:hAnsi="Calibri" w:cs="Calibri"/>
          <w:sz w:val="22"/>
          <w:szCs w:val="22"/>
          <w:lang w:val="en-GB"/>
        </w:rPr>
        <w:t>to climate change</w:t>
      </w:r>
      <w:r w:rsidRPr="00742981">
        <w:rPr>
          <w:rFonts w:ascii="Calibri" w:hAnsi="Calibri" w:cs="Calibri"/>
          <w:sz w:val="22"/>
          <w:szCs w:val="22"/>
          <w:lang w:val="en-GB"/>
        </w:rPr>
        <w:t xml:space="preserve">: the extent to which </w:t>
      </w:r>
      <w:r w:rsidR="002F2C18">
        <w:rPr>
          <w:rFonts w:ascii="Calibri" w:hAnsi="Calibri" w:cs="Calibri"/>
          <w:sz w:val="22"/>
          <w:szCs w:val="22"/>
          <w:lang w:val="en-GB"/>
        </w:rPr>
        <w:t>a person, a group, a system</w:t>
      </w:r>
      <w:r w:rsidRPr="00742981">
        <w:rPr>
          <w:rFonts w:ascii="Calibri" w:hAnsi="Calibri" w:cs="Calibri"/>
          <w:sz w:val="22"/>
          <w:szCs w:val="22"/>
          <w:lang w:val="en-GB"/>
        </w:rPr>
        <w:t xml:space="preserve"> is exposed to the physical manifestations of climate change, considering that their character, magnitude and likelihood and the rate of variation of climate will vary in nature and intensity across regions of the world.</w:t>
      </w:r>
    </w:p>
    <w:p w14:paraId="56D3AD29"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lastRenderedPageBreak/>
        <w:t>Hazard</w:t>
      </w:r>
      <w:r w:rsidRPr="00742981">
        <w:rPr>
          <w:rFonts w:ascii="Calibri" w:hAnsi="Calibri" w:cs="Calibri"/>
          <w:sz w:val="22"/>
          <w:szCs w:val="22"/>
          <w:lang w:val="en-GB"/>
        </w:rPr>
        <w:t xml:space="preserve">: a potentially damaging physical event, action, situation or phenomenon; a </w:t>
      </w:r>
      <w:r w:rsidRPr="00742981">
        <w:rPr>
          <w:rFonts w:ascii="Calibri" w:hAnsi="Calibri" w:cs="Calibri"/>
          <w:i/>
          <w:sz w:val="22"/>
          <w:szCs w:val="22"/>
          <w:lang w:val="en-GB"/>
        </w:rPr>
        <w:t>climate hazard</w:t>
      </w:r>
      <w:r w:rsidRPr="00742981">
        <w:rPr>
          <w:rFonts w:ascii="Calibri" w:hAnsi="Calibri" w:cs="Calibri"/>
          <w:sz w:val="22"/>
          <w:szCs w:val="22"/>
          <w:lang w:val="en-GB"/>
        </w:rPr>
        <w:t xml:space="preserve"> is a manifestation of climate variability or change, or a specific type of climate event (discrete or continuous, one-off or recurrent), holding the potential to cause harm.</w:t>
      </w:r>
    </w:p>
    <w:p w14:paraId="11A6EF7D" w14:textId="77777777" w:rsidR="007C14AA"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Institutions:</w:t>
      </w:r>
      <w:r w:rsidRPr="00742981">
        <w:rPr>
          <w:rFonts w:ascii="Calibri" w:hAnsi="Calibri" w:cs="Calibri"/>
          <w:sz w:val="22"/>
          <w:szCs w:val="22"/>
          <w:lang w:val="en-GB"/>
        </w:rPr>
        <w:t xml:space="preserve"> the rules, norms, structures and other social arrangements that shape and regulate human behaviour and interactions, and notably support decision making.</w:t>
      </w:r>
    </w:p>
    <w:p w14:paraId="4C3E4FF9"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Resilience</w:t>
      </w:r>
      <w:r w:rsidRPr="00742981">
        <w:rPr>
          <w:rFonts w:ascii="Calibri" w:hAnsi="Calibri" w:cs="Calibri"/>
          <w:sz w:val="22"/>
          <w:szCs w:val="22"/>
          <w:lang w:val="en-GB"/>
        </w:rPr>
        <w:t xml:space="preserve">: </w:t>
      </w:r>
      <w:r w:rsidRPr="00176181">
        <w:rPr>
          <w:rFonts w:ascii="Calibri" w:hAnsi="Calibri" w:cs="Calibri"/>
          <w:sz w:val="22"/>
          <w:szCs w:val="22"/>
          <w:lang w:val="en-GB"/>
        </w:rPr>
        <w:t>the ability of a system, individual or group to absorb disturbances, overcome and recover from a critical situation, and generally adapt to stress and change; the concept may apply to natural systems (ecological resilience) as well as social systems (social resilience)</w:t>
      </w:r>
      <w:r w:rsidRPr="00742981">
        <w:rPr>
          <w:rFonts w:ascii="Calibri" w:hAnsi="Calibri" w:cs="Calibri"/>
          <w:sz w:val="22"/>
          <w:szCs w:val="22"/>
          <w:lang w:val="en-GB"/>
        </w:rPr>
        <w:t>.</w:t>
      </w:r>
    </w:p>
    <w:p w14:paraId="0D8EDAD4"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Risk</w:t>
      </w:r>
      <w:r w:rsidRPr="00742981">
        <w:rPr>
          <w:rFonts w:ascii="Calibri" w:hAnsi="Calibri" w:cs="Calibri"/>
          <w:sz w:val="22"/>
          <w:szCs w:val="22"/>
          <w:lang w:val="en-GB"/>
        </w:rPr>
        <w:t>: the combination of: (</w:t>
      </w:r>
      <w:proofErr w:type="spellStart"/>
      <w:r w:rsidRPr="00742981">
        <w:rPr>
          <w:rFonts w:ascii="Calibri" w:hAnsi="Calibri" w:cs="Calibri"/>
          <w:sz w:val="22"/>
          <w:szCs w:val="22"/>
          <w:lang w:val="en-GB"/>
        </w:rPr>
        <w:t>i</w:t>
      </w:r>
      <w:proofErr w:type="spellEnd"/>
      <w:r w:rsidRPr="00742981">
        <w:rPr>
          <w:rFonts w:ascii="Calibri" w:hAnsi="Calibri" w:cs="Calibri"/>
          <w:sz w:val="22"/>
          <w:szCs w:val="22"/>
          <w:lang w:val="en-GB"/>
        </w:rPr>
        <w:t xml:space="preserve">) the probability (or frequency) of occurrence of a defined hazard resulting in adverse consequences; and (ii) the magnitude of these consequences, given the interaction of the hazard with the properties of the exposed system; </w:t>
      </w:r>
      <w:r w:rsidRPr="00742981">
        <w:rPr>
          <w:rFonts w:ascii="Calibri" w:hAnsi="Calibri" w:cs="Calibri"/>
          <w:i/>
          <w:sz w:val="22"/>
          <w:szCs w:val="22"/>
          <w:lang w:val="en-GB"/>
        </w:rPr>
        <w:t>climate risks</w:t>
      </w:r>
      <w:r w:rsidRPr="00742981">
        <w:rPr>
          <w:rFonts w:ascii="Calibri" w:hAnsi="Calibri" w:cs="Calibri"/>
          <w:sz w:val="22"/>
          <w:szCs w:val="22"/>
          <w:lang w:val="en-GB"/>
        </w:rPr>
        <w:t xml:space="preserve"> thus result from the combination of the probability or frequency of occurrence of specific climate hazards, and the sensitivity and vulnerability of those exposed to such hazards.</w:t>
      </w:r>
    </w:p>
    <w:p w14:paraId="3C6DA28D"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 xml:space="preserve">Sensitivity </w:t>
      </w:r>
      <w:r w:rsidRPr="005C6F11">
        <w:rPr>
          <w:rFonts w:ascii="Calibri" w:hAnsi="Calibri" w:cs="Calibri"/>
          <w:sz w:val="22"/>
          <w:szCs w:val="22"/>
          <w:lang w:val="en-GB"/>
        </w:rPr>
        <w:t>to climate variability and change</w:t>
      </w:r>
      <w:r w:rsidRPr="00742981">
        <w:rPr>
          <w:rFonts w:ascii="Calibri" w:hAnsi="Calibri" w:cs="Calibri"/>
          <w:sz w:val="22"/>
          <w:szCs w:val="22"/>
          <w:lang w:val="en-GB"/>
        </w:rPr>
        <w:t xml:space="preserve">: how severely </w:t>
      </w:r>
      <w:r>
        <w:rPr>
          <w:rFonts w:ascii="Calibri" w:hAnsi="Calibri" w:cs="Calibri"/>
          <w:sz w:val="22"/>
          <w:szCs w:val="22"/>
          <w:lang w:val="en-GB"/>
        </w:rPr>
        <w:t>an individual or system</w:t>
      </w:r>
      <w:r w:rsidRPr="00742981">
        <w:rPr>
          <w:rFonts w:ascii="Calibri" w:hAnsi="Calibri" w:cs="Calibri"/>
          <w:sz w:val="22"/>
          <w:szCs w:val="22"/>
          <w:lang w:val="en-GB"/>
        </w:rPr>
        <w:t xml:space="preserve"> is actually affected </w:t>
      </w:r>
      <w:r>
        <w:rPr>
          <w:rFonts w:ascii="Calibri" w:hAnsi="Calibri" w:cs="Calibri"/>
          <w:sz w:val="22"/>
          <w:szCs w:val="22"/>
          <w:lang w:val="en-GB"/>
        </w:rPr>
        <w:t>when exposed to</w:t>
      </w:r>
      <w:r w:rsidRPr="00742981">
        <w:rPr>
          <w:rFonts w:ascii="Calibri" w:hAnsi="Calibri" w:cs="Calibri"/>
          <w:sz w:val="22"/>
          <w:szCs w:val="22"/>
          <w:lang w:val="en-GB"/>
        </w:rPr>
        <w:t xml:space="preserve"> climate variability and change, considering </w:t>
      </w:r>
      <w:r>
        <w:rPr>
          <w:rFonts w:ascii="Calibri" w:hAnsi="Calibri" w:cs="Calibri"/>
          <w:sz w:val="22"/>
          <w:szCs w:val="22"/>
          <w:lang w:val="en-GB"/>
        </w:rPr>
        <w:t xml:space="preserve">its specific </w:t>
      </w:r>
      <w:r w:rsidRPr="004E7EB8">
        <w:rPr>
          <w:rFonts w:ascii="Calibri" w:hAnsi="Calibri" w:cs="Calibri"/>
          <w:sz w:val="22"/>
          <w:szCs w:val="22"/>
          <w:lang w:val="en-GB"/>
        </w:rPr>
        <w:t>susceptibility to disturbances and stress</w:t>
      </w:r>
      <w:r w:rsidRPr="00742981">
        <w:rPr>
          <w:rFonts w:ascii="Calibri" w:hAnsi="Calibri" w:cs="Calibri"/>
          <w:sz w:val="22"/>
          <w:szCs w:val="22"/>
          <w:lang w:val="en-GB"/>
        </w:rPr>
        <w:t>.</w:t>
      </w:r>
    </w:p>
    <w:p w14:paraId="5501C327" w14:textId="77777777" w:rsidR="007C14AA" w:rsidRPr="00742981" w:rsidRDefault="007C14AA" w:rsidP="007C14AA">
      <w:pPr>
        <w:pStyle w:val="ListParagraph"/>
        <w:numPr>
          <w:ilvl w:val="0"/>
          <w:numId w:val="35"/>
        </w:numPr>
        <w:spacing w:before="120"/>
        <w:ind w:left="284" w:hanging="284"/>
        <w:contextualSpacing w:val="0"/>
        <w:rPr>
          <w:rFonts w:ascii="Calibri" w:hAnsi="Calibri" w:cs="Calibri"/>
          <w:sz w:val="22"/>
          <w:szCs w:val="22"/>
          <w:lang w:val="en-GB"/>
        </w:rPr>
      </w:pPr>
      <w:r w:rsidRPr="00742981">
        <w:rPr>
          <w:rFonts w:ascii="Calibri" w:hAnsi="Calibri" w:cs="Calibri"/>
          <w:b/>
          <w:sz w:val="22"/>
          <w:szCs w:val="22"/>
          <w:lang w:val="en-GB"/>
        </w:rPr>
        <w:t xml:space="preserve">Vulnerability </w:t>
      </w:r>
      <w:r w:rsidRPr="005C6F11">
        <w:rPr>
          <w:rFonts w:ascii="Calibri" w:hAnsi="Calibri" w:cs="Calibri"/>
          <w:sz w:val="22"/>
          <w:szCs w:val="22"/>
          <w:lang w:val="en-GB"/>
        </w:rPr>
        <w:t>to climate variability and change</w:t>
      </w:r>
      <w:r w:rsidRPr="00742981">
        <w:rPr>
          <w:rFonts w:ascii="Calibri" w:hAnsi="Calibri" w:cs="Calibri"/>
          <w:sz w:val="22"/>
          <w:szCs w:val="22"/>
          <w:lang w:val="en-GB"/>
        </w:rPr>
        <w:t xml:space="preserve">: the extent to which a system, individual or group of people is susceptible to, and unable to cope with, the adverse effects of climate variability and change; vulnerability depends on </w:t>
      </w:r>
      <w:r w:rsidRPr="00742981">
        <w:rPr>
          <w:rFonts w:ascii="Calibri" w:hAnsi="Calibri" w:cs="Calibri"/>
          <w:i/>
          <w:sz w:val="22"/>
          <w:szCs w:val="22"/>
          <w:lang w:val="en-GB"/>
        </w:rPr>
        <w:t>exposure</w:t>
      </w:r>
      <w:r w:rsidRPr="00742981">
        <w:rPr>
          <w:rFonts w:ascii="Calibri" w:hAnsi="Calibri" w:cs="Calibri"/>
          <w:b/>
          <w:bCs/>
          <w:sz w:val="22"/>
          <w:szCs w:val="22"/>
          <w:lang w:val="en-GB"/>
        </w:rPr>
        <w:t xml:space="preserve"> </w:t>
      </w:r>
      <w:r w:rsidRPr="00742981">
        <w:rPr>
          <w:rFonts w:ascii="Calibri" w:hAnsi="Calibri" w:cs="Calibri"/>
          <w:sz w:val="22"/>
          <w:szCs w:val="22"/>
          <w:lang w:val="en-GB"/>
        </w:rPr>
        <w:t xml:space="preserve">to climate variability and change, </w:t>
      </w:r>
      <w:r w:rsidRPr="00742981">
        <w:rPr>
          <w:rFonts w:ascii="Calibri" w:hAnsi="Calibri" w:cs="Calibri"/>
          <w:i/>
          <w:sz w:val="22"/>
          <w:szCs w:val="22"/>
          <w:lang w:val="en-GB"/>
        </w:rPr>
        <w:t>sensitivity</w:t>
      </w:r>
      <w:r w:rsidRPr="00742981">
        <w:rPr>
          <w:rFonts w:ascii="Calibri" w:hAnsi="Calibri" w:cs="Calibri"/>
          <w:sz w:val="22"/>
          <w:szCs w:val="22"/>
          <w:lang w:val="en-GB"/>
        </w:rPr>
        <w:t xml:space="preserve"> to their effects and </w:t>
      </w:r>
      <w:r w:rsidRPr="00742981">
        <w:rPr>
          <w:rFonts w:ascii="Calibri" w:hAnsi="Calibri" w:cs="Calibri"/>
          <w:i/>
          <w:sz w:val="22"/>
          <w:szCs w:val="22"/>
          <w:lang w:val="en-GB"/>
        </w:rPr>
        <w:t>adaptive capacity</w:t>
      </w:r>
      <w:r w:rsidRPr="00742981">
        <w:rPr>
          <w:rFonts w:ascii="Calibri" w:hAnsi="Calibri" w:cs="Calibri"/>
          <w:sz w:val="22"/>
          <w:szCs w:val="22"/>
          <w:lang w:val="en-GB"/>
        </w:rPr>
        <w:t>.</w:t>
      </w:r>
    </w:p>
    <w:p w14:paraId="3FA89765" w14:textId="77777777" w:rsidR="007C14AA" w:rsidRPr="00742981" w:rsidRDefault="007C14AA" w:rsidP="007C14AA">
      <w:pPr>
        <w:rPr>
          <w:rFonts w:ascii="Calibri" w:hAnsi="Calibri" w:cs="Calibri"/>
          <w:sz w:val="22"/>
          <w:szCs w:val="22"/>
          <w:lang w:val="en-GB"/>
        </w:rPr>
      </w:pPr>
    </w:p>
    <w:p w14:paraId="41C4CA91" w14:textId="77777777" w:rsidR="007C14AA" w:rsidRPr="007C14AA" w:rsidRDefault="007C14AA" w:rsidP="00AA04F5">
      <w:pPr>
        <w:pStyle w:val="ListParagraph"/>
        <w:numPr>
          <w:ilvl w:val="0"/>
          <w:numId w:val="34"/>
        </w:num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before="120" w:after="40"/>
        <w:ind w:left="284" w:hanging="284"/>
        <w:rPr>
          <w:rFonts w:ascii="Calibri" w:hAnsi="Calibri" w:cs="Calibri"/>
          <w:b/>
          <w:smallCaps/>
          <w:color w:val="17365D" w:themeColor="text2" w:themeShade="BF"/>
          <w:sz w:val="22"/>
          <w:szCs w:val="22"/>
          <w:lang w:val="en-GB"/>
        </w:rPr>
      </w:pPr>
      <w:r w:rsidRPr="007C14AA">
        <w:rPr>
          <w:rFonts w:ascii="Calibri" w:hAnsi="Calibri" w:cs="Calibri"/>
          <w:b/>
          <w:smallCaps/>
          <w:color w:val="17365D" w:themeColor="text2" w:themeShade="BF"/>
          <w:sz w:val="22"/>
          <w:szCs w:val="22"/>
          <w:lang w:val="en-GB"/>
        </w:rPr>
        <w:t>Objectives</w:t>
      </w:r>
    </w:p>
    <w:p w14:paraId="359C0474" w14:textId="77777777" w:rsidR="007C14AA" w:rsidRPr="00742981" w:rsidRDefault="007C14AA" w:rsidP="007C14AA">
      <w:pPr>
        <w:rPr>
          <w:rFonts w:ascii="Calibri" w:hAnsi="Calibri" w:cs="Calibri"/>
          <w:sz w:val="22"/>
          <w:szCs w:val="22"/>
          <w:lang w:val="en-GB"/>
        </w:rPr>
      </w:pPr>
    </w:p>
    <w:p w14:paraId="3D639F92" w14:textId="77777777" w:rsidR="007C14AA" w:rsidRPr="00742981" w:rsidRDefault="007C14AA" w:rsidP="007C14AA">
      <w:pPr>
        <w:rPr>
          <w:rFonts w:ascii="Calibri" w:hAnsi="Calibri" w:cs="Calibri"/>
          <w:sz w:val="22"/>
          <w:szCs w:val="22"/>
          <w:lang w:val="en-GB"/>
        </w:rPr>
      </w:pPr>
      <w:r w:rsidRPr="00742981">
        <w:rPr>
          <w:rFonts w:ascii="Calibri" w:hAnsi="Calibri" w:cs="Calibri"/>
          <w:sz w:val="22"/>
          <w:szCs w:val="22"/>
          <w:lang w:val="en-GB"/>
        </w:rPr>
        <w:t>The objective of this vulnerability and adaptation assessment is to identify, describe and assess:</w:t>
      </w:r>
    </w:p>
    <w:p w14:paraId="31ED7E2E" w14:textId="77777777" w:rsidR="007C14AA" w:rsidRPr="007C14AA" w:rsidRDefault="007C14AA" w:rsidP="007C14AA">
      <w:pPr>
        <w:pStyle w:val="ListParagraph"/>
        <w:numPr>
          <w:ilvl w:val="0"/>
          <w:numId w:val="36"/>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t>The main vulnerabilities associated with current and future climate and climate variability.</w:t>
      </w:r>
    </w:p>
    <w:p w14:paraId="7F0E71E4" w14:textId="77777777" w:rsidR="007C14AA" w:rsidRPr="007C14AA" w:rsidRDefault="007C14AA" w:rsidP="007C14AA">
      <w:pPr>
        <w:pStyle w:val="ListParagraph"/>
        <w:numPr>
          <w:ilvl w:val="0"/>
          <w:numId w:val="36"/>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t>Existing coping strategies and adaptation responses to these risks.</w:t>
      </w:r>
    </w:p>
    <w:p w14:paraId="68342718" w14:textId="77777777" w:rsidR="007C14AA" w:rsidRPr="007C14AA" w:rsidRDefault="007C14AA" w:rsidP="007C14AA">
      <w:pPr>
        <w:pStyle w:val="ListParagraph"/>
        <w:numPr>
          <w:ilvl w:val="0"/>
          <w:numId w:val="36"/>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t>Current and future adaptation needs.</w:t>
      </w:r>
    </w:p>
    <w:p w14:paraId="33CCB9E2" w14:textId="77777777" w:rsidR="007C14AA" w:rsidRPr="007C14AA" w:rsidRDefault="007C14AA" w:rsidP="007C14AA">
      <w:pPr>
        <w:pStyle w:val="ListParagraph"/>
        <w:numPr>
          <w:ilvl w:val="0"/>
          <w:numId w:val="36"/>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t>Options and measures to enhance current and future resilience and adaptive capacity.</w:t>
      </w:r>
    </w:p>
    <w:p w14:paraId="5003D7BC" w14:textId="77777777" w:rsidR="007C14AA" w:rsidRPr="00742981" w:rsidRDefault="007C14AA" w:rsidP="007C14AA">
      <w:pPr>
        <w:rPr>
          <w:rFonts w:ascii="Calibri" w:hAnsi="Calibri" w:cs="Calibri"/>
          <w:sz w:val="22"/>
          <w:szCs w:val="22"/>
          <w:lang w:val="en-GB"/>
        </w:rPr>
      </w:pPr>
    </w:p>
    <w:p w14:paraId="3E782FD2" w14:textId="77777777" w:rsidR="007C14AA" w:rsidRPr="007C14AA" w:rsidRDefault="007C14AA" w:rsidP="00AA04F5">
      <w:pPr>
        <w:pStyle w:val="ListParagraph"/>
        <w:numPr>
          <w:ilvl w:val="0"/>
          <w:numId w:val="34"/>
        </w:num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before="120" w:after="40"/>
        <w:ind w:left="284" w:hanging="284"/>
        <w:rPr>
          <w:rFonts w:ascii="Calibri" w:hAnsi="Calibri" w:cs="Calibri"/>
          <w:b/>
          <w:smallCaps/>
          <w:color w:val="17365D" w:themeColor="text2" w:themeShade="BF"/>
          <w:sz w:val="22"/>
          <w:szCs w:val="22"/>
          <w:lang w:val="en-GB"/>
        </w:rPr>
      </w:pPr>
      <w:r w:rsidRPr="007C14AA">
        <w:rPr>
          <w:rFonts w:ascii="Calibri" w:hAnsi="Calibri" w:cs="Calibri"/>
          <w:b/>
          <w:smallCaps/>
          <w:color w:val="17365D" w:themeColor="text2" w:themeShade="BF"/>
          <w:sz w:val="22"/>
          <w:szCs w:val="22"/>
          <w:lang w:val="en-GB"/>
        </w:rPr>
        <w:t>Expected results</w:t>
      </w:r>
    </w:p>
    <w:p w14:paraId="23CF740A" w14:textId="77777777" w:rsidR="007C14AA" w:rsidRPr="00D63A66" w:rsidRDefault="007C14AA" w:rsidP="007C14AA">
      <w:pPr>
        <w:rPr>
          <w:rFonts w:ascii="Calibri" w:hAnsi="Calibri" w:cs="Calibri"/>
          <w:sz w:val="22"/>
          <w:szCs w:val="22"/>
          <w:lang w:val="en-GB"/>
        </w:rPr>
      </w:pPr>
    </w:p>
    <w:p w14:paraId="68A37AEC" w14:textId="77777777" w:rsidR="007C14AA" w:rsidRPr="00D63A66" w:rsidRDefault="007C14AA" w:rsidP="007C14AA">
      <w:pPr>
        <w:rPr>
          <w:rFonts w:ascii="Calibri" w:hAnsi="Calibri" w:cs="Calibri"/>
          <w:sz w:val="22"/>
          <w:szCs w:val="22"/>
          <w:lang w:val="en-GB"/>
        </w:rPr>
      </w:pPr>
      <w:r w:rsidRPr="00D63A66">
        <w:rPr>
          <w:rFonts w:ascii="Calibri" w:hAnsi="Calibri" w:cs="Calibri"/>
          <w:sz w:val="22"/>
          <w:szCs w:val="22"/>
          <w:lang w:val="en-GB"/>
        </w:rPr>
        <w:t>The assessment will be conducted in two phases:</w:t>
      </w:r>
    </w:p>
    <w:p w14:paraId="62AFA106" w14:textId="77777777" w:rsidR="007C14AA" w:rsidRPr="00D63A66" w:rsidRDefault="007C14AA" w:rsidP="007C14AA">
      <w:pPr>
        <w:numPr>
          <w:ilvl w:val="0"/>
          <w:numId w:val="37"/>
        </w:numPr>
        <w:spacing w:before="120"/>
        <w:ind w:left="284" w:hanging="284"/>
        <w:rPr>
          <w:rFonts w:ascii="Calibri" w:hAnsi="Calibri" w:cs="Calibri"/>
          <w:sz w:val="22"/>
          <w:szCs w:val="22"/>
          <w:lang w:val="en-GB"/>
        </w:rPr>
      </w:pPr>
      <w:r w:rsidRPr="00D63A66">
        <w:rPr>
          <w:rFonts w:ascii="Calibri" w:hAnsi="Calibri" w:cs="Calibri"/>
          <w:sz w:val="22"/>
          <w:szCs w:val="22"/>
          <w:lang w:val="en-GB"/>
        </w:rPr>
        <w:t xml:space="preserve">A </w:t>
      </w:r>
      <w:r w:rsidRPr="00D63A66">
        <w:rPr>
          <w:rFonts w:ascii="Calibri" w:hAnsi="Calibri" w:cs="Calibri"/>
          <w:i/>
          <w:sz w:val="22"/>
          <w:szCs w:val="22"/>
          <w:lang w:val="en-GB"/>
        </w:rPr>
        <w:t>scoping study</w:t>
      </w:r>
      <w:r w:rsidRPr="00D63A66">
        <w:rPr>
          <w:rFonts w:ascii="Calibri" w:hAnsi="Calibri" w:cs="Calibri"/>
          <w:sz w:val="22"/>
          <w:szCs w:val="22"/>
          <w:lang w:val="en-GB"/>
        </w:rPr>
        <w:t xml:space="preserve"> will first be undertaken to determine the exact scope and priorities of the </w:t>
      </w:r>
      <w:r>
        <w:rPr>
          <w:rFonts w:ascii="Calibri" w:hAnsi="Calibri" w:cs="Calibri"/>
          <w:sz w:val="22"/>
          <w:szCs w:val="22"/>
          <w:lang w:val="en-GB"/>
        </w:rPr>
        <w:t>vulnerability and adaptation</w:t>
      </w:r>
      <w:r w:rsidRPr="00D63A66">
        <w:rPr>
          <w:rFonts w:ascii="Calibri" w:hAnsi="Calibri" w:cs="Calibri"/>
          <w:sz w:val="22"/>
          <w:szCs w:val="22"/>
          <w:lang w:val="en-GB"/>
        </w:rPr>
        <w:t xml:space="preserve"> assessment and adjust the methodology, on the basis of a preliminary review of available information and initial stakeholder consultation, and taking account of the time and resources available for the entire exercise</w:t>
      </w:r>
      <w:proofErr w:type="gramStart"/>
      <w:r w:rsidRPr="00D63A66">
        <w:rPr>
          <w:rFonts w:ascii="Calibri" w:hAnsi="Calibri" w:cs="Calibri"/>
          <w:sz w:val="22"/>
          <w:szCs w:val="22"/>
          <w:lang w:val="en-GB"/>
        </w:rPr>
        <w:t>.</w:t>
      </w:r>
      <w:r w:rsidRPr="00E958FE">
        <w:rPr>
          <w:rFonts w:ascii="Calibri" w:hAnsi="Calibri" w:cs="Calibri"/>
          <w:sz w:val="22"/>
          <w:szCs w:val="22"/>
          <w:lang w:val="en-GB"/>
        </w:rPr>
        <w:t>[</w:t>
      </w:r>
      <w:proofErr w:type="gramEnd"/>
      <w:r w:rsidRPr="00E958FE">
        <w:rPr>
          <w:rFonts w:ascii="Calibri" w:hAnsi="Calibri" w:cs="Calibri"/>
          <w:sz w:val="22"/>
          <w:szCs w:val="22"/>
          <w:vertAlign w:val="superscript"/>
          <w:lang w:val="en-GB"/>
        </w:rPr>
        <w:footnoteReference w:id="3"/>
      </w:r>
      <w:r w:rsidRPr="00E958FE">
        <w:rPr>
          <w:rFonts w:ascii="Calibri" w:hAnsi="Calibri" w:cs="Calibri"/>
          <w:sz w:val="22"/>
          <w:szCs w:val="22"/>
          <w:lang w:val="en-GB"/>
        </w:rPr>
        <w:t>]</w:t>
      </w:r>
    </w:p>
    <w:p w14:paraId="06C15599" w14:textId="77777777" w:rsidR="007C14AA" w:rsidRPr="00D63A66" w:rsidRDefault="007C14AA" w:rsidP="007C14AA">
      <w:pPr>
        <w:numPr>
          <w:ilvl w:val="0"/>
          <w:numId w:val="37"/>
        </w:numPr>
        <w:spacing w:before="120"/>
        <w:ind w:left="284" w:hanging="284"/>
        <w:rPr>
          <w:rFonts w:ascii="Calibri" w:hAnsi="Calibri" w:cs="Calibri"/>
          <w:sz w:val="22"/>
          <w:szCs w:val="22"/>
          <w:lang w:val="en-GB"/>
        </w:rPr>
      </w:pPr>
      <w:r w:rsidRPr="00D63A66">
        <w:rPr>
          <w:rFonts w:ascii="Calibri" w:hAnsi="Calibri" w:cs="Calibri"/>
          <w:sz w:val="22"/>
          <w:szCs w:val="22"/>
          <w:lang w:val="en-GB"/>
        </w:rPr>
        <w:t xml:space="preserve">The </w:t>
      </w:r>
      <w:r w:rsidRPr="00D63A66">
        <w:rPr>
          <w:rFonts w:ascii="Calibri" w:hAnsi="Calibri" w:cs="Calibri"/>
          <w:i/>
          <w:sz w:val="22"/>
          <w:szCs w:val="22"/>
          <w:lang w:val="en-GB"/>
        </w:rPr>
        <w:t>‘core study’</w:t>
      </w:r>
      <w:r w:rsidRPr="00D63A66">
        <w:rPr>
          <w:rFonts w:ascii="Calibri" w:hAnsi="Calibri" w:cs="Calibri"/>
          <w:sz w:val="22"/>
          <w:szCs w:val="22"/>
          <w:lang w:val="en-GB"/>
        </w:rPr>
        <w:t xml:space="preserve"> will then be undertaken in accordance with the results of the scoping study</w:t>
      </w:r>
      <w:r>
        <w:rPr>
          <w:rFonts w:ascii="Calibri" w:hAnsi="Calibri" w:cs="Calibri"/>
          <w:sz w:val="22"/>
          <w:szCs w:val="22"/>
          <w:lang w:val="en-GB"/>
        </w:rPr>
        <w:t xml:space="preserve">, as approved by </w:t>
      </w:r>
      <w:r w:rsidRPr="007A428D">
        <w:rPr>
          <w:rFonts w:ascii="Calibri" w:hAnsi="Calibri" w:cs="Calibri"/>
          <w:sz w:val="22"/>
          <w:szCs w:val="22"/>
          <w:lang w:val="en-GB"/>
        </w:rPr>
        <w:t xml:space="preserve">and agreed with </w:t>
      </w:r>
      <w:r>
        <w:rPr>
          <w:rFonts w:ascii="Calibri" w:hAnsi="Calibri" w:cs="Calibri"/>
          <w:sz w:val="22"/>
          <w:szCs w:val="22"/>
          <w:lang w:val="en-GB"/>
        </w:rPr>
        <w:t>the contracting authority</w:t>
      </w:r>
      <w:r w:rsidRPr="00D63A66">
        <w:rPr>
          <w:rFonts w:ascii="Calibri" w:hAnsi="Calibri" w:cs="Calibri"/>
          <w:sz w:val="22"/>
          <w:szCs w:val="22"/>
          <w:lang w:val="en-GB"/>
        </w:rPr>
        <w:t xml:space="preserve">. </w:t>
      </w:r>
    </w:p>
    <w:p w14:paraId="41FD9012" w14:textId="77777777" w:rsidR="007C14AA" w:rsidRDefault="007C14AA" w:rsidP="007C14AA">
      <w:pPr>
        <w:rPr>
          <w:rFonts w:ascii="Calibri" w:hAnsi="Calibri" w:cs="Calibri"/>
          <w:sz w:val="22"/>
          <w:szCs w:val="22"/>
          <w:lang w:val="en-GB"/>
        </w:rPr>
      </w:pPr>
    </w:p>
    <w:p w14:paraId="378CD2F0" w14:textId="77777777" w:rsidR="007C14AA" w:rsidRPr="000A5F85" w:rsidRDefault="007C14AA" w:rsidP="007C14AA">
      <w:pPr>
        <w:ind w:left="426" w:hanging="426"/>
        <w:rPr>
          <w:rFonts w:ascii="Calibri" w:hAnsi="Calibri" w:cs="Calibri"/>
          <w:b/>
          <w:i/>
          <w:color w:val="002060"/>
          <w:sz w:val="22"/>
          <w:szCs w:val="22"/>
          <w:lang w:val="en-GB"/>
        </w:rPr>
      </w:pPr>
      <w:r w:rsidRPr="000A5F85">
        <w:rPr>
          <w:rFonts w:ascii="Calibri" w:hAnsi="Calibri" w:cs="Calibri"/>
          <w:b/>
          <w:i/>
          <w:color w:val="002060"/>
          <w:sz w:val="22"/>
          <w:szCs w:val="22"/>
          <w:lang w:val="en-GB"/>
        </w:rPr>
        <w:t>4.1</w:t>
      </w:r>
      <w:r w:rsidRPr="000A5F85">
        <w:rPr>
          <w:rFonts w:ascii="Calibri" w:hAnsi="Calibri" w:cs="Calibri"/>
          <w:b/>
          <w:i/>
          <w:color w:val="002060"/>
          <w:sz w:val="22"/>
          <w:szCs w:val="22"/>
          <w:lang w:val="en-GB"/>
        </w:rPr>
        <w:tab/>
        <w:t>Scoping study</w:t>
      </w:r>
    </w:p>
    <w:p w14:paraId="30851735" w14:textId="77777777" w:rsidR="007C14AA" w:rsidRPr="00742981" w:rsidRDefault="007C14AA" w:rsidP="007C14AA">
      <w:pPr>
        <w:rPr>
          <w:rFonts w:ascii="Calibri" w:hAnsi="Calibri" w:cs="Calibri"/>
          <w:sz w:val="22"/>
          <w:szCs w:val="22"/>
          <w:lang w:val="en-GB"/>
        </w:rPr>
      </w:pPr>
    </w:p>
    <w:p w14:paraId="7CD813CF" w14:textId="77777777" w:rsidR="007C14AA" w:rsidRPr="00742981" w:rsidRDefault="007C14AA" w:rsidP="007C14AA">
      <w:pPr>
        <w:rPr>
          <w:rFonts w:ascii="Calibri" w:hAnsi="Calibri" w:cs="Calibri"/>
          <w:sz w:val="22"/>
          <w:szCs w:val="22"/>
          <w:lang w:val="en-GB"/>
        </w:rPr>
      </w:pPr>
      <w:r w:rsidRPr="00742981">
        <w:rPr>
          <w:rFonts w:ascii="Calibri" w:hAnsi="Calibri" w:cs="Calibri"/>
          <w:sz w:val="22"/>
          <w:szCs w:val="22"/>
          <w:lang w:val="en-GB"/>
        </w:rPr>
        <w:t xml:space="preserve">The </w:t>
      </w:r>
      <w:r w:rsidRPr="000A5F85">
        <w:rPr>
          <w:rFonts w:ascii="Calibri" w:hAnsi="Calibri" w:cs="Calibri"/>
          <w:sz w:val="22"/>
          <w:szCs w:val="22"/>
          <w:lang w:val="en-GB"/>
        </w:rPr>
        <w:t>scoping study</w:t>
      </w:r>
      <w:r w:rsidRPr="00742981">
        <w:rPr>
          <w:rFonts w:ascii="Calibri" w:hAnsi="Calibri" w:cs="Calibri"/>
          <w:sz w:val="22"/>
          <w:szCs w:val="22"/>
          <w:lang w:val="en-GB"/>
        </w:rPr>
        <w:t xml:space="preserve"> will provide:</w:t>
      </w:r>
    </w:p>
    <w:p w14:paraId="087CD7F3" w14:textId="77777777" w:rsidR="007C14AA" w:rsidRPr="007C14AA" w:rsidRDefault="007C14AA" w:rsidP="007C14AA">
      <w:pPr>
        <w:pStyle w:val="ListParagraph"/>
        <w:numPr>
          <w:ilvl w:val="0"/>
          <w:numId w:val="38"/>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t xml:space="preserve">A description of current climate conditions, observed climatic trends and projected future climate conditions (including a description of prevailing uncertainties), in the geographical area(s) concerned by the assessment and (to the extent possible) at the specified scale if any. </w:t>
      </w:r>
    </w:p>
    <w:p w14:paraId="3875408C" w14:textId="77777777" w:rsidR="007C14AA" w:rsidRDefault="007C14AA" w:rsidP="007C14AA">
      <w:pPr>
        <w:pStyle w:val="ListParagraph"/>
        <w:numPr>
          <w:ilvl w:val="0"/>
          <w:numId w:val="38"/>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t>A description of the related hazards (e.g. sea level rise, high-impact storms, droughts) and potential</w:t>
      </w:r>
      <w:r>
        <w:rPr>
          <w:rFonts w:ascii="Calibri" w:hAnsi="Calibri" w:cs="Calibri"/>
          <w:sz w:val="22"/>
          <w:szCs w:val="22"/>
          <w:lang w:val="en-GB"/>
        </w:rPr>
        <w:t xml:space="preserve"> impacts.</w:t>
      </w:r>
    </w:p>
    <w:p w14:paraId="053A0857" w14:textId="77777777" w:rsidR="007C14AA" w:rsidRPr="0001344C" w:rsidRDefault="007C14AA" w:rsidP="007C14AA">
      <w:pPr>
        <w:pStyle w:val="ListParagraph"/>
        <w:numPr>
          <w:ilvl w:val="0"/>
          <w:numId w:val="38"/>
        </w:numPr>
        <w:spacing w:before="120"/>
        <w:ind w:left="284" w:hanging="284"/>
        <w:contextualSpacing w:val="0"/>
        <w:rPr>
          <w:rFonts w:ascii="Calibri" w:hAnsi="Calibri" w:cs="Calibri"/>
          <w:sz w:val="22"/>
          <w:szCs w:val="22"/>
          <w:lang w:val="en-GB"/>
        </w:rPr>
      </w:pPr>
      <w:r w:rsidRPr="0001344C">
        <w:rPr>
          <w:rFonts w:ascii="Calibri" w:hAnsi="Calibri" w:cs="Calibri"/>
          <w:sz w:val="22"/>
          <w:szCs w:val="22"/>
          <w:lang w:val="en-GB"/>
        </w:rPr>
        <w:t xml:space="preserve">The identification of population groups, ecosystems, capital assets and economic sectors deemed vulnerable to current and future climate hazards, why they are deemed vulnerable, and </w:t>
      </w:r>
      <w:proofErr w:type="gramStart"/>
      <w:r w:rsidRPr="0001344C">
        <w:rPr>
          <w:rFonts w:ascii="Calibri" w:hAnsi="Calibri" w:cs="Calibri"/>
          <w:sz w:val="22"/>
          <w:szCs w:val="22"/>
          <w:lang w:val="en-GB"/>
        </w:rPr>
        <w:t>what  key</w:t>
      </w:r>
      <w:proofErr w:type="gramEnd"/>
      <w:r w:rsidRPr="0001344C">
        <w:rPr>
          <w:rFonts w:ascii="Calibri" w:hAnsi="Calibri" w:cs="Calibri"/>
          <w:sz w:val="22"/>
          <w:szCs w:val="22"/>
          <w:lang w:val="en-GB"/>
        </w:rPr>
        <w:t xml:space="preserve"> climate-related vulnerabilities </w:t>
      </w:r>
      <w:r>
        <w:rPr>
          <w:rFonts w:ascii="Calibri" w:hAnsi="Calibri" w:cs="Calibri"/>
          <w:sz w:val="22"/>
          <w:szCs w:val="22"/>
          <w:lang w:val="en-GB"/>
        </w:rPr>
        <w:t xml:space="preserve">are </w:t>
      </w:r>
      <w:r w:rsidRPr="0001344C">
        <w:rPr>
          <w:rFonts w:ascii="Calibri" w:hAnsi="Calibri" w:cs="Calibri"/>
          <w:sz w:val="22"/>
          <w:szCs w:val="22"/>
          <w:lang w:val="en-GB"/>
        </w:rPr>
        <w:t>(</w:t>
      </w:r>
      <w:r>
        <w:rPr>
          <w:rFonts w:ascii="Calibri" w:hAnsi="Calibri" w:cs="Calibri"/>
          <w:sz w:val="22"/>
          <w:szCs w:val="22"/>
          <w:lang w:val="en-GB"/>
        </w:rPr>
        <w:t>preliminary</w:t>
      </w:r>
      <w:r w:rsidRPr="0001344C">
        <w:rPr>
          <w:rFonts w:ascii="Calibri" w:hAnsi="Calibri" w:cs="Calibri"/>
          <w:sz w:val="22"/>
          <w:szCs w:val="22"/>
          <w:lang w:val="en-GB"/>
        </w:rPr>
        <w:t xml:space="preserve"> assessment </w:t>
      </w:r>
      <w:r>
        <w:rPr>
          <w:rFonts w:ascii="Calibri" w:hAnsi="Calibri" w:cs="Calibri"/>
          <w:sz w:val="22"/>
          <w:szCs w:val="22"/>
          <w:lang w:val="en-GB"/>
        </w:rPr>
        <w:t xml:space="preserve">only </w:t>
      </w:r>
      <w:r w:rsidRPr="0001344C">
        <w:rPr>
          <w:rFonts w:ascii="Calibri" w:hAnsi="Calibri" w:cs="Calibri"/>
          <w:sz w:val="22"/>
          <w:szCs w:val="22"/>
          <w:lang w:val="en-GB"/>
        </w:rPr>
        <w:t>– this aspect is to be further developed in the core study).</w:t>
      </w:r>
    </w:p>
    <w:p w14:paraId="1E5E9E0A" w14:textId="77777777" w:rsidR="007C14AA" w:rsidRPr="00742981" w:rsidRDefault="007C14AA" w:rsidP="007C14AA">
      <w:pPr>
        <w:pStyle w:val="ListParagraph"/>
        <w:numPr>
          <w:ilvl w:val="0"/>
          <w:numId w:val="38"/>
        </w:numPr>
        <w:spacing w:before="120"/>
        <w:ind w:left="284" w:hanging="284"/>
        <w:contextualSpacing w:val="0"/>
        <w:rPr>
          <w:rFonts w:ascii="Calibri" w:hAnsi="Calibri" w:cs="Calibri"/>
          <w:sz w:val="22"/>
          <w:szCs w:val="22"/>
          <w:lang w:val="en-GB"/>
        </w:rPr>
      </w:pPr>
      <w:r w:rsidRPr="006038FC">
        <w:rPr>
          <w:rFonts w:ascii="Calibri" w:hAnsi="Calibri" w:cs="Calibri"/>
          <w:sz w:val="22"/>
          <w:szCs w:val="22"/>
          <w:lang w:val="en-GB"/>
        </w:rPr>
        <w:t>The identification of gaps in knowledge and available information, additional data needs, and the extent to which extra information and data could be acquired during the core study</w:t>
      </w:r>
      <w:r>
        <w:rPr>
          <w:rFonts w:ascii="Calibri" w:hAnsi="Calibri" w:cs="Calibri"/>
          <w:sz w:val="22"/>
          <w:szCs w:val="22"/>
          <w:lang w:val="en-GB"/>
        </w:rPr>
        <w:t>.</w:t>
      </w:r>
    </w:p>
    <w:p w14:paraId="2EE1B475" w14:textId="77777777" w:rsidR="007C14AA" w:rsidRPr="00742981" w:rsidRDefault="007C14AA" w:rsidP="007C14AA">
      <w:pPr>
        <w:pStyle w:val="ListParagraph"/>
        <w:numPr>
          <w:ilvl w:val="0"/>
          <w:numId w:val="38"/>
        </w:numPr>
        <w:spacing w:before="120"/>
        <w:ind w:left="284" w:hanging="284"/>
        <w:contextualSpacing w:val="0"/>
        <w:rPr>
          <w:rFonts w:ascii="Calibri" w:hAnsi="Calibri" w:cs="Calibri"/>
          <w:sz w:val="22"/>
          <w:szCs w:val="22"/>
          <w:lang w:val="en-GB"/>
        </w:rPr>
      </w:pPr>
      <w:r w:rsidRPr="00742981">
        <w:rPr>
          <w:rFonts w:ascii="Calibri" w:hAnsi="Calibri" w:cs="Calibri"/>
          <w:sz w:val="22"/>
          <w:szCs w:val="22"/>
          <w:lang w:val="en-GB"/>
        </w:rPr>
        <w:t>A description of the impact</w:t>
      </w:r>
      <w:r>
        <w:rPr>
          <w:rFonts w:ascii="Calibri" w:hAnsi="Calibri" w:cs="Calibri"/>
          <w:sz w:val="22"/>
          <w:szCs w:val="22"/>
          <w:lang w:val="en-GB"/>
        </w:rPr>
        <w:t xml:space="preserve"> and</w:t>
      </w:r>
      <w:r w:rsidRPr="00742981">
        <w:rPr>
          <w:rFonts w:ascii="Calibri" w:hAnsi="Calibri" w:cs="Calibri"/>
          <w:sz w:val="22"/>
          <w:szCs w:val="22"/>
          <w:lang w:val="en-GB"/>
        </w:rPr>
        <w:t xml:space="preserve"> vulnerability assessment methodologies (quantitative and/or qualitative) to be used in the </w:t>
      </w:r>
      <w:r>
        <w:rPr>
          <w:rFonts w:ascii="Calibri" w:hAnsi="Calibri" w:cs="Calibri"/>
          <w:sz w:val="22"/>
          <w:szCs w:val="22"/>
          <w:lang w:val="en-GB"/>
        </w:rPr>
        <w:t>core</w:t>
      </w:r>
      <w:r w:rsidRPr="00742981">
        <w:rPr>
          <w:rFonts w:ascii="Calibri" w:hAnsi="Calibri" w:cs="Calibri"/>
          <w:sz w:val="22"/>
          <w:szCs w:val="22"/>
          <w:lang w:val="en-GB"/>
        </w:rPr>
        <w:t xml:space="preserve"> study.</w:t>
      </w:r>
    </w:p>
    <w:p w14:paraId="23D4C9A4" w14:textId="77777777" w:rsidR="007C14AA" w:rsidRPr="00742981" w:rsidRDefault="007C14AA" w:rsidP="007C14AA">
      <w:pPr>
        <w:pStyle w:val="ListParagraph"/>
        <w:numPr>
          <w:ilvl w:val="0"/>
          <w:numId w:val="38"/>
        </w:numPr>
        <w:spacing w:before="120"/>
        <w:ind w:left="284" w:hanging="284"/>
        <w:contextualSpacing w:val="0"/>
        <w:rPr>
          <w:rFonts w:ascii="Calibri" w:hAnsi="Calibri" w:cs="Calibri"/>
          <w:sz w:val="22"/>
          <w:szCs w:val="22"/>
          <w:lang w:val="en-GB"/>
        </w:rPr>
      </w:pPr>
      <w:r w:rsidRPr="00742981">
        <w:rPr>
          <w:rFonts w:ascii="Calibri" w:hAnsi="Calibri" w:cs="Calibri"/>
          <w:sz w:val="22"/>
          <w:szCs w:val="22"/>
          <w:lang w:val="en-GB"/>
        </w:rPr>
        <w:t xml:space="preserve">A description of the methodologies (quantitative and/or qualitative) to be used for identifying and assessing existing </w:t>
      </w:r>
      <w:r>
        <w:rPr>
          <w:rFonts w:ascii="Calibri" w:hAnsi="Calibri" w:cs="Calibri"/>
          <w:sz w:val="22"/>
          <w:szCs w:val="22"/>
          <w:lang w:val="en-GB"/>
        </w:rPr>
        <w:t xml:space="preserve">coping strategies and </w:t>
      </w:r>
      <w:r w:rsidRPr="00742981">
        <w:rPr>
          <w:rFonts w:ascii="Calibri" w:hAnsi="Calibri" w:cs="Calibri"/>
          <w:sz w:val="22"/>
          <w:szCs w:val="22"/>
          <w:lang w:val="en-GB"/>
        </w:rPr>
        <w:t>possible adaptation options and measures.</w:t>
      </w:r>
    </w:p>
    <w:p w14:paraId="354869F4" w14:textId="77777777" w:rsidR="007C14AA" w:rsidRPr="0081671B" w:rsidRDefault="007C14AA" w:rsidP="007C14AA">
      <w:pPr>
        <w:pStyle w:val="ListParagraph"/>
        <w:numPr>
          <w:ilvl w:val="0"/>
          <w:numId w:val="38"/>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t>The identification of key stakeholders in the assessment, their interests, needs and concerns. Stakeholders include vulnerable groups under current and expected future climate conditions; and those stakeholders likely to have valuable information on vulnerabilities and adaptive capacity (e.g. NGOs, research organisations, technical experts) and/or to be involved in the identification, selection and implementation of adaption options and measures (e.g. sector authorities and agencies, authorities involved in national development planning, private sector actors and</w:t>
      </w:r>
      <w:r w:rsidRPr="0081671B">
        <w:rPr>
          <w:rFonts w:ascii="Calibri" w:hAnsi="Calibri" w:cs="Calibri"/>
          <w:sz w:val="22"/>
          <w:szCs w:val="22"/>
          <w:lang w:val="en-GB"/>
        </w:rPr>
        <w:t xml:space="preserve"> organisations).</w:t>
      </w:r>
      <w:r>
        <w:rPr>
          <w:rFonts w:ascii="Calibri" w:hAnsi="Calibri" w:cs="Calibri"/>
          <w:sz w:val="22"/>
          <w:szCs w:val="22"/>
          <w:lang w:val="en-GB"/>
        </w:rPr>
        <w:t xml:space="preserve"> </w:t>
      </w:r>
    </w:p>
    <w:p w14:paraId="36157328" w14:textId="77777777" w:rsidR="007C14AA" w:rsidRPr="00742981" w:rsidRDefault="007C14AA" w:rsidP="007C14AA">
      <w:pPr>
        <w:pStyle w:val="ListParagraph"/>
        <w:numPr>
          <w:ilvl w:val="0"/>
          <w:numId w:val="38"/>
        </w:numPr>
        <w:spacing w:before="120"/>
        <w:ind w:left="284" w:hanging="284"/>
        <w:contextualSpacing w:val="0"/>
        <w:rPr>
          <w:rFonts w:ascii="Calibri" w:hAnsi="Calibri" w:cs="Calibri"/>
          <w:sz w:val="22"/>
          <w:szCs w:val="22"/>
          <w:lang w:val="en-GB"/>
        </w:rPr>
      </w:pPr>
      <w:r w:rsidRPr="00742981">
        <w:rPr>
          <w:rFonts w:ascii="Calibri" w:hAnsi="Calibri" w:cs="Calibri"/>
          <w:sz w:val="22"/>
          <w:szCs w:val="22"/>
          <w:lang w:val="en-GB"/>
        </w:rPr>
        <w:t>A stakeholder engagement strategy.</w:t>
      </w:r>
    </w:p>
    <w:p w14:paraId="6FEFA43D" w14:textId="77777777" w:rsidR="007C14AA" w:rsidRPr="008E669E" w:rsidRDefault="007C14AA" w:rsidP="007C14AA">
      <w:pPr>
        <w:numPr>
          <w:ilvl w:val="0"/>
          <w:numId w:val="42"/>
        </w:numPr>
        <w:tabs>
          <w:tab w:val="clear" w:pos="780"/>
        </w:tabs>
        <w:spacing w:before="120"/>
        <w:ind w:left="284" w:hanging="284"/>
        <w:rPr>
          <w:rFonts w:ascii="Calibri" w:hAnsi="Calibri" w:cs="Calibri"/>
          <w:sz w:val="22"/>
          <w:szCs w:val="22"/>
          <w:lang w:val="en-GB"/>
        </w:rPr>
      </w:pPr>
      <w:r w:rsidRPr="008E669E">
        <w:rPr>
          <w:rFonts w:ascii="Calibri" w:hAnsi="Calibri" w:cs="Calibri"/>
          <w:sz w:val="22"/>
          <w:szCs w:val="22"/>
          <w:lang w:val="en-GB"/>
        </w:rPr>
        <w:t>An indication of the time frame</w:t>
      </w:r>
      <w:r w:rsidRPr="008E669E">
        <w:rPr>
          <w:rFonts w:ascii="Calibri" w:hAnsi="Calibri" w:cs="Calibri"/>
          <w:i/>
          <w:sz w:val="22"/>
          <w:szCs w:val="22"/>
          <w:lang w:val="en-GB"/>
        </w:rPr>
        <w:t xml:space="preserve"> </w:t>
      </w:r>
      <w:r w:rsidRPr="008E669E">
        <w:rPr>
          <w:rFonts w:ascii="Calibri" w:hAnsi="Calibri" w:cs="Calibri"/>
          <w:sz w:val="22"/>
          <w:szCs w:val="22"/>
          <w:lang w:val="en-GB"/>
        </w:rPr>
        <w:t>and resources needed to carry out the core study.</w:t>
      </w:r>
    </w:p>
    <w:p w14:paraId="577CA8C7" w14:textId="77777777" w:rsidR="007C14AA" w:rsidRPr="003F4FE8" w:rsidRDefault="007C14AA" w:rsidP="007C14AA">
      <w:pPr>
        <w:rPr>
          <w:rFonts w:ascii="Calibri" w:hAnsi="Calibri" w:cs="Calibri"/>
          <w:sz w:val="22"/>
          <w:szCs w:val="22"/>
          <w:lang w:val="en-GB"/>
        </w:rPr>
      </w:pPr>
    </w:p>
    <w:p w14:paraId="6463B46E" w14:textId="77777777" w:rsidR="007C14AA" w:rsidRPr="003F4FE8" w:rsidRDefault="007C14AA" w:rsidP="007C14AA">
      <w:pPr>
        <w:rPr>
          <w:rFonts w:ascii="Calibri" w:hAnsi="Calibri" w:cs="Calibri"/>
          <w:i/>
          <w:sz w:val="22"/>
          <w:szCs w:val="22"/>
          <w:lang w:val="en-GB"/>
        </w:rPr>
      </w:pPr>
      <w:r w:rsidRPr="003F4FE8">
        <w:rPr>
          <w:rFonts w:ascii="Calibri" w:hAnsi="Calibri" w:cs="Calibri"/>
          <w:i/>
          <w:sz w:val="22"/>
          <w:szCs w:val="22"/>
          <w:lang w:val="en-GB"/>
        </w:rPr>
        <w:t xml:space="preserve">[An indication of the maximum budget </w:t>
      </w:r>
      <w:r>
        <w:rPr>
          <w:rFonts w:ascii="Calibri" w:hAnsi="Calibri" w:cs="Calibri"/>
          <w:i/>
          <w:sz w:val="22"/>
          <w:szCs w:val="22"/>
          <w:lang w:val="en-GB"/>
        </w:rPr>
        <w:t>available for</w:t>
      </w:r>
      <w:r w:rsidRPr="003F4FE8">
        <w:rPr>
          <w:rFonts w:ascii="Calibri" w:hAnsi="Calibri" w:cs="Calibri"/>
          <w:i/>
          <w:sz w:val="22"/>
          <w:szCs w:val="22"/>
          <w:lang w:val="en-GB"/>
        </w:rPr>
        <w:t xml:space="preserve"> the </w:t>
      </w:r>
      <w:r>
        <w:rPr>
          <w:rFonts w:ascii="Calibri" w:hAnsi="Calibri" w:cs="Calibri"/>
          <w:i/>
          <w:sz w:val="22"/>
          <w:szCs w:val="22"/>
          <w:lang w:val="en-GB"/>
        </w:rPr>
        <w:t>vulnerability and adaptation assessment</w:t>
      </w:r>
      <w:r w:rsidRPr="003F4FE8">
        <w:rPr>
          <w:rFonts w:ascii="Calibri" w:hAnsi="Calibri" w:cs="Calibri"/>
          <w:i/>
          <w:sz w:val="22"/>
          <w:szCs w:val="22"/>
          <w:lang w:val="en-GB"/>
        </w:rPr>
        <w:t xml:space="preserve"> </w:t>
      </w:r>
      <w:r>
        <w:rPr>
          <w:rFonts w:ascii="Calibri" w:hAnsi="Calibri" w:cs="Calibri"/>
          <w:i/>
          <w:sz w:val="22"/>
          <w:szCs w:val="22"/>
          <w:lang w:val="en-GB"/>
        </w:rPr>
        <w:t>can</w:t>
      </w:r>
      <w:r w:rsidRPr="003F4FE8">
        <w:rPr>
          <w:rFonts w:ascii="Calibri" w:hAnsi="Calibri" w:cs="Calibri"/>
          <w:i/>
          <w:sz w:val="22"/>
          <w:szCs w:val="22"/>
          <w:lang w:val="en-GB"/>
        </w:rPr>
        <w:t xml:space="preserve"> be given</w:t>
      </w:r>
      <w:r>
        <w:rPr>
          <w:rFonts w:ascii="Calibri" w:hAnsi="Calibri" w:cs="Calibri"/>
          <w:i/>
          <w:sz w:val="22"/>
          <w:szCs w:val="22"/>
          <w:lang w:val="en-GB"/>
        </w:rPr>
        <w:t xml:space="preserve"> here </w:t>
      </w:r>
      <w:r w:rsidRPr="00833EE3">
        <w:rPr>
          <w:rFonts w:ascii="Calibri" w:hAnsi="Calibri" w:cs="Calibri"/>
          <w:i/>
          <w:sz w:val="22"/>
          <w:szCs w:val="22"/>
          <w:lang w:val="en-GB"/>
        </w:rPr>
        <w:t>to support ‘realistic’ scoping work</w:t>
      </w:r>
      <w:r>
        <w:rPr>
          <w:rFonts w:ascii="Calibri" w:hAnsi="Calibri" w:cs="Calibri"/>
          <w:i/>
          <w:sz w:val="22"/>
          <w:szCs w:val="22"/>
          <w:lang w:val="en-GB"/>
        </w:rPr>
        <w:t>.</w:t>
      </w:r>
      <w:r w:rsidRPr="003F4FE8">
        <w:rPr>
          <w:rFonts w:ascii="Calibri" w:hAnsi="Calibri" w:cs="Calibri"/>
          <w:i/>
          <w:sz w:val="22"/>
          <w:szCs w:val="22"/>
          <w:lang w:val="en-GB"/>
        </w:rPr>
        <w:t>]</w:t>
      </w:r>
    </w:p>
    <w:p w14:paraId="600DCD81" w14:textId="77777777" w:rsidR="007C14AA" w:rsidRDefault="007C14AA" w:rsidP="007C14AA">
      <w:pPr>
        <w:rPr>
          <w:rFonts w:ascii="Calibri" w:hAnsi="Calibri" w:cs="Calibri"/>
          <w:sz w:val="22"/>
          <w:szCs w:val="22"/>
          <w:lang w:val="en-GB"/>
        </w:rPr>
      </w:pPr>
    </w:p>
    <w:p w14:paraId="0C91BD23" w14:textId="77777777" w:rsidR="007C14AA" w:rsidRPr="000A5F85" w:rsidRDefault="007C14AA" w:rsidP="007C14AA">
      <w:pPr>
        <w:ind w:left="426" w:hanging="426"/>
        <w:rPr>
          <w:rFonts w:ascii="Calibri" w:hAnsi="Calibri" w:cs="Calibri"/>
          <w:b/>
          <w:i/>
          <w:color w:val="002060"/>
          <w:sz w:val="22"/>
          <w:szCs w:val="22"/>
          <w:lang w:val="en-GB"/>
        </w:rPr>
      </w:pPr>
      <w:r w:rsidRPr="000A5F85">
        <w:rPr>
          <w:rFonts w:ascii="Calibri" w:hAnsi="Calibri" w:cs="Calibri"/>
          <w:b/>
          <w:i/>
          <w:color w:val="002060"/>
          <w:sz w:val="22"/>
          <w:szCs w:val="22"/>
          <w:lang w:val="en-GB"/>
        </w:rPr>
        <w:t>4.</w:t>
      </w:r>
      <w:r>
        <w:rPr>
          <w:rFonts w:ascii="Calibri" w:hAnsi="Calibri" w:cs="Calibri"/>
          <w:b/>
          <w:i/>
          <w:color w:val="002060"/>
          <w:sz w:val="22"/>
          <w:szCs w:val="22"/>
          <w:lang w:val="en-GB"/>
        </w:rPr>
        <w:t>2</w:t>
      </w:r>
      <w:r w:rsidRPr="000A5F85">
        <w:rPr>
          <w:rFonts w:ascii="Calibri" w:hAnsi="Calibri" w:cs="Calibri"/>
          <w:b/>
          <w:i/>
          <w:color w:val="002060"/>
          <w:sz w:val="22"/>
          <w:szCs w:val="22"/>
          <w:lang w:val="en-GB"/>
        </w:rPr>
        <w:tab/>
      </w:r>
      <w:r>
        <w:rPr>
          <w:rFonts w:ascii="Calibri" w:hAnsi="Calibri" w:cs="Calibri"/>
          <w:b/>
          <w:i/>
          <w:color w:val="002060"/>
          <w:sz w:val="22"/>
          <w:szCs w:val="22"/>
          <w:lang w:val="en-GB"/>
        </w:rPr>
        <w:t>Core</w:t>
      </w:r>
      <w:r w:rsidRPr="000A5F85">
        <w:rPr>
          <w:rFonts w:ascii="Calibri" w:hAnsi="Calibri" w:cs="Calibri"/>
          <w:b/>
          <w:i/>
          <w:color w:val="002060"/>
          <w:sz w:val="22"/>
          <w:szCs w:val="22"/>
          <w:lang w:val="en-GB"/>
        </w:rPr>
        <w:t xml:space="preserve"> study</w:t>
      </w:r>
    </w:p>
    <w:p w14:paraId="4E119113" w14:textId="77777777" w:rsidR="007C14AA" w:rsidRPr="00742981" w:rsidRDefault="007C14AA" w:rsidP="007C14AA">
      <w:pPr>
        <w:rPr>
          <w:rFonts w:ascii="Calibri" w:hAnsi="Calibri" w:cs="Calibri"/>
          <w:sz w:val="22"/>
          <w:szCs w:val="22"/>
          <w:lang w:val="en-GB"/>
        </w:rPr>
      </w:pPr>
    </w:p>
    <w:p w14:paraId="12F769EF" w14:textId="77777777" w:rsidR="007C14AA" w:rsidRPr="00742981" w:rsidRDefault="007C14AA" w:rsidP="007C14AA">
      <w:pPr>
        <w:rPr>
          <w:rFonts w:ascii="Calibri" w:hAnsi="Calibri" w:cs="Calibri"/>
          <w:sz w:val="22"/>
          <w:szCs w:val="22"/>
          <w:lang w:val="en-GB"/>
        </w:rPr>
      </w:pPr>
      <w:r w:rsidRPr="00742981">
        <w:rPr>
          <w:rFonts w:ascii="Calibri" w:hAnsi="Calibri" w:cs="Calibri"/>
          <w:sz w:val="22"/>
          <w:szCs w:val="22"/>
          <w:lang w:val="en-GB"/>
        </w:rPr>
        <w:t xml:space="preserve">The </w:t>
      </w:r>
      <w:r w:rsidRPr="000A5F85">
        <w:rPr>
          <w:rFonts w:ascii="Calibri" w:hAnsi="Calibri" w:cs="Calibri"/>
          <w:sz w:val="22"/>
          <w:szCs w:val="22"/>
          <w:lang w:val="en-GB"/>
        </w:rPr>
        <w:t>core study</w:t>
      </w:r>
      <w:r w:rsidRPr="00742981">
        <w:rPr>
          <w:rFonts w:ascii="Calibri" w:hAnsi="Calibri" w:cs="Calibri"/>
          <w:sz w:val="22"/>
          <w:szCs w:val="22"/>
          <w:lang w:val="en-GB"/>
        </w:rPr>
        <w:t xml:space="preserve"> will provide a description and assessment of:</w:t>
      </w:r>
    </w:p>
    <w:p w14:paraId="38A7BC1C" w14:textId="77777777" w:rsidR="007C14AA" w:rsidRPr="007C14AA" w:rsidRDefault="007C14AA" w:rsidP="007C14AA">
      <w:pPr>
        <w:pStyle w:val="ListParagraph"/>
        <w:numPr>
          <w:ilvl w:val="0"/>
          <w:numId w:val="39"/>
        </w:numPr>
        <w:spacing w:before="120"/>
        <w:ind w:left="284" w:hanging="284"/>
        <w:contextualSpacing w:val="0"/>
        <w:rPr>
          <w:rFonts w:ascii="Calibri" w:hAnsi="Calibri" w:cs="Calibri"/>
          <w:sz w:val="22"/>
          <w:szCs w:val="22"/>
          <w:lang w:val="en-GB"/>
        </w:rPr>
      </w:pPr>
      <w:r w:rsidRPr="00742981">
        <w:rPr>
          <w:rFonts w:ascii="Calibri" w:hAnsi="Calibri" w:cs="Calibri"/>
          <w:sz w:val="22"/>
          <w:szCs w:val="22"/>
          <w:lang w:val="en-GB"/>
        </w:rPr>
        <w:t xml:space="preserve">The </w:t>
      </w:r>
      <w:r w:rsidRPr="003C34B7">
        <w:rPr>
          <w:rFonts w:ascii="Calibri" w:hAnsi="Calibri" w:cs="Calibri"/>
          <w:sz w:val="22"/>
          <w:szCs w:val="22"/>
          <w:lang w:val="en-GB"/>
        </w:rPr>
        <w:t>main vulnerabilities and vulnerability drivers</w:t>
      </w:r>
      <w:r w:rsidRPr="003C34B7">
        <w:rPr>
          <w:rStyle w:val="FootnoteReference"/>
          <w:rFonts w:ascii="Calibri" w:hAnsi="Calibri"/>
          <w:sz w:val="22"/>
          <w:szCs w:val="22"/>
          <w:lang w:val="en-GB"/>
        </w:rPr>
        <w:footnoteReference w:id="4"/>
      </w:r>
      <w:r w:rsidRPr="003C34B7">
        <w:rPr>
          <w:rFonts w:ascii="Calibri" w:hAnsi="Calibri" w:cs="Calibri"/>
          <w:sz w:val="22"/>
          <w:szCs w:val="22"/>
          <w:lang w:val="en-GB"/>
        </w:rPr>
        <w:t xml:space="preserve"> associated with current climate and climate </w:t>
      </w:r>
      <w:r w:rsidRPr="007C14AA">
        <w:rPr>
          <w:rFonts w:ascii="Calibri" w:hAnsi="Calibri" w:cs="Calibri"/>
          <w:sz w:val="22"/>
          <w:szCs w:val="22"/>
          <w:lang w:val="en-GB"/>
        </w:rPr>
        <w:t>variability, and the level of adaptive capacity</w:t>
      </w:r>
      <w:r w:rsidRPr="007C14AA">
        <w:rPr>
          <w:rStyle w:val="FootnoteReference"/>
          <w:rFonts w:ascii="Calibri" w:hAnsi="Calibri"/>
          <w:sz w:val="22"/>
          <w:szCs w:val="22"/>
          <w:lang w:val="en-GB"/>
        </w:rPr>
        <w:footnoteReference w:id="5"/>
      </w:r>
      <w:r w:rsidRPr="007C14AA">
        <w:rPr>
          <w:rFonts w:ascii="Calibri" w:hAnsi="Calibri" w:cs="Calibri"/>
          <w:sz w:val="22"/>
          <w:szCs w:val="22"/>
          <w:lang w:val="en-GB"/>
        </w:rPr>
        <w:t xml:space="preserve">, in relation to affected populations, ecosystems, capital assets and economic sectors. </w:t>
      </w:r>
    </w:p>
    <w:p w14:paraId="15E84030" w14:textId="77777777" w:rsidR="007C14AA" w:rsidRPr="007C14AA" w:rsidRDefault="007C14AA" w:rsidP="007C14AA">
      <w:pPr>
        <w:pStyle w:val="ListParagraph"/>
        <w:numPr>
          <w:ilvl w:val="0"/>
          <w:numId w:val="39"/>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t>Existing coping strategies.</w:t>
      </w:r>
    </w:p>
    <w:p w14:paraId="09F325E4" w14:textId="77777777" w:rsidR="007C14AA" w:rsidRPr="007C14AA" w:rsidRDefault="007C14AA" w:rsidP="007C14AA">
      <w:pPr>
        <w:pStyle w:val="ListParagraph"/>
        <w:numPr>
          <w:ilvl w:val="0"/>
          <w:numId w:val="39"/>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lastRenderedPageBreak/>
        <w:t>Gaps in adaptation to current climate conditions and risks, and possible adaptation options and measures to reduce this ‘adaptation deficit’.</w:t>
      </w:r>
    </w:p>
    <w:p w14:paraId="500154FF" w14:textId="77777777" w:rsidR="007C14AA" w:rsidRPr="007C14AA" w:rsidRDefault="007C14AA" w:rsidP="007C14AA">
      <w:pPr>
        <w:pStyle w:val="ListParagraph"/>
        <w:numPr>
          <w:ilvl w:val="0"/>
          <w:numId w:val="39"/>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t xml:space="preserve">The main vulnerabilities associated with future climate in the context of climate change, and the level of adaptive capacity, in relation to affected populations, ecosystems, capital assets and economic sectors. </w:t>
      </w:r>
    </w:p>
    <w:p w14:paraId="5E26AB2D" w14:textId="77777777" w:rsidR="007C14AA" w:rsidRPr="007C14AA" w:rsidRDefault="007C14AA" w:rsidP="007C14AA">
      <w:pPr>
        <w:pStyle w:val="ListParagraph"/>
        <w:numPr>
          <w:ilvl w:val="0"/>
          <w:numId w:val="39"/>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t xml:space="preserve">Future adaptation needs, and possible adaptation options and measures to enhance future resilience and adaptive capacity in view of the expected changes. </w:t>
      </w:r>
    </w:p>
    <w:p w14:paraId="0C81D6CF" w14:textId="77777777" w:rsidR="007C14AA" w:rsidRPr="007C14AA" w:rsidRDefault="007C14AA" w:rsidP="007C14AA">
      <w:pPr>
        <w:pStyle w:val="ListParagraph"/>
        <w:numPr>
          <w:ilvl w:val="0"/>
          <w:numId w:val="39"/>
        </w:numPr>
        <w:spacing w:before="120"/>
        <w:ind w:left="284" w:hanging="284"/>
        <w:contextualSpacing w:val="0"/>
        <w:rPr>
          <w:rFonts w:ascii="Calibri" w:hAnsi="Calibri" w:cs="Calibri"/>
          <w:sz w:val="22"/>
          <w:szCs w:val="22"/>
          <w:lang w:val="en-GB"/>
        </w:rPr>
      </w:pPr>
      <w:r w:rsidRPr="007C14AA">
        <w:rPr>
          <w:rFonts w:ascii="Calibri" w:hAnsi="Calibri" w:cs="Calibri"/>
          <w:sz w:val="22"/>
          <w:szCs w:val="22"/>
          <w:lang w:val="en-GB"/>
        </w:rPr>
        <w:t xml:space="preserve">Conclusions and recommendations on the key features of an adaptation strategy, including an indication of which options and measures should be implemented by priority. </w:t>
      </w:r>
    </w:p>
    <w:p w14:paraId="6C1A8788" w14:textId="77777777" w:rsidR="007C14AA" w:rsidRDefault="007C14AA" w:rsidP="007C14AA">
      <w:pPr>
        <w:rPr>
          <w:rFonts w:ascii="Calibri" w:hAnsi="Calibri" w:cs="Calibri"/>
          <w:sz w:val="22"/>
          <w:szCs w:val="22"/>
          <w:lang w:val="en-GB"/>
        </w:rPr>
      </w:pPr>
    </w:p>
    <w:p w14:paraId="50CE5F6C" w14:textId="77777777" w:rsidR="007C14AA" w:rsidRDefault="007C14AA" w:rsidP="007C14AA">
      <w:pPr>
        <w:rPr>
          <w:rFonts w:ascii="Calibri" w:hAnsi="Calibri" w:cs="Calibri"/>
          <w:sz w:val="22"/>
          <w:szCs w:val="22"/>
          <w:lang w:val="en-GB"/>
        </w:rPr>
      </w:pPr>
      <w:r w:rsidRPr="00C14EF6">
        <w:rPr>
          <w:rFonts w:ascii="Calibri" w:hAnsi="Calibri" w:cs="Calibri"/>
          <w:sz w:val="22"/>
          <w:szCs w:val="22"/>
          <w:lang w:val="en-GB"/>
        </w:rPr>
        <w:t xml:space="preserve">The proposed </w:t>
      </w:r>
      <w:r>
        <w:rPr>
          <w:rFonts w:ascii="Calibri" w:hAnsi="Calibri" w:cs="Calibri"/>
          <w:sz w:val="22"/>
          <w:szCs w:val="22"/>
          <w:lang w:val="en-GB"/>
        </w:rPr>
        <w:t>options</w:t>
      </w:r>
      <w:r w:rsidRPr="00C14EF6">
        <w:rPr>
          <w:rFonts w:ascii="Calibri" w:hAnsi="Calibri" w:cs="Calibri"/>
          <w:sz w:val="22"/>
          <w:szCs w:val="22"/>
          <w:lang w:val="en-GB"/>
        </w:rPr>
        <w:t xml:space="preserve"> and measures should be assessed from the point of view of their relevance to stakeholder needs, effectiveness, efficiency, feasibility, acceptability, compatibility with potential future needs, robustness across possible climate change scenarios, and ability to deliver developmental ‘co-benefits’ regardless of the occurrence of climate change</w:t>
      </w:r>
      <w:r>
        <w:rPr>
          <w:rFonts w:ascii="Calibri" w:hAnsi="Calibri" w:cs="Calibri"/>
          <w:sz w:val="22"/>
          <w:szCs w:val="22"/>
          <w:lang w:val="en-GB"/>
        </w:rPr>
        <w:t xml:space="preserve"> (level of ‘regret’)</w:t>
      </w:r>
      <w:r w:rsidRPr="00742981">
        <w:rPr>
          <w:rFonts w:ascii="Calibri" w:hAnsi="Calibri" w:cs="Calibri"/>
          <w:sz w:val="22"/>
          <w:szCs w:val="22"/>
          <w:lang w:val="en-GB"/>
        </w:rPr>
        <w:t>.</w:t>
      </w:r>
      <w:r>
        <w:rPr>
          <w:rFonts w:ascii="Calibri" w:hAnsi="Calibri" w:cs="Calibri"/>
          <w:sz w:val="22"/>
          <w:szCs w:val="22"/>
          <w:lang w:val="en-GB"/>
        </w:rPr>
        <w:t xml:space="preserve"> Urgency in the face of existing problems may also be used as a criterion for prioritisation.</w:t>
      </w:r>
    </w:p>
    <w:p w14:paraId="182F852F" w14:textId="77777777" w:rsidR="007C14AA" w:rsidRPr="00742981" w:rsidRDefault="007C14AA" w:rsidP="007C14AA">
      <w:pPr>
        <w:rPr>
          <w:rFonts w:ascii="Calibri" w:hAnsi="Calibri" w:cs="Calibri"/>
          <w:sz w:val="22"/>
          <w:szCs w:val="22"/>
          <w:lang w:val="en-GB"/>
        </w:rPr>
      </w:pPr>
    </w:p>
    <w:p w14:paraId="72151278" w14:textId="77777777" w:rsidR="007C14AA" w:rsidRPr="00742981" w:rsidRDefault="007C14AA" w:rsidP="007C14AA">
      <w:pPr>
        <w:rPr>
          <w:rFonts w:ascii="Calibri" w:hAnsi="Calibri" w:cs="Calibri"/>
          <w:sz w:val="22"/>
          <w:szCs w:val="22"/>
          <w:lang w:val="en-GB"/>
        </w:rPr>
      </w:pPr>
      <w:r w:rsidRPr="00742981">
        <w:rPr>
          <w:rFonts w:ascii="Calibri" w:hAnsi="Calibri" w:cs="Calibri"/>
          <w:sz w:val="22"/>
          <w:szCs w:val="22"/>
          <w:lang w:val="en-GB"/>
        </w:rPr>
        <w:t xml:space="preserve">Where relevant and possible, the presentation of assessment results will make use of visual tools (e.g. vulnerability maps), graphs, </w:t>
      </w:r>
      <w:r>
        <w:rPr>
          <w:rFonts w:ascii="Calibri" w:hAnsi="Calibri" w:cs="Calibri"/>
          <w:sz w:val="22"/>
          <w:szCs w:val="22"/>
          <w:lang w:val="en-GB"/>
        </w:rPr>
        <w:t xml:space="preserve">diagrams, </w:t>
      </w:r>
      <w:r w:rsidRPr="00742981">
        <w:rPr>
          <w:rFonts w:ascii="Calibri" w:hAnsi="Calibri" w:cs="Calibri"/>
          <w:sz w:val="22"/>
          <w:szCs w:val="22"/>
          <w:lang w:val="en-GB"/>
        </w:rPr>
        <w:t xml:space="preserve">figures and/or tables to facilitate the communication of results and enhance their use for advocacy </w:t>
      </w:r>
      <w:r>
        <w:rPr>
          <w:rFonts w:ascii="Calibri" w:hAnsi="Calibri" w:cs="Calibri"/>
          <w:sz w:val="22"/>
          <w:szCs w:val="22"/>
          <w:lang w:val="en-GB"/>
        </w:rPr>
        <w:t xml:space="preserve">and decision-making </w:t>
      </w:r>
      <w:r w:rsidRPr="00742981">
        <w:rPr>
          <w:rFonts w:ascii="Calibri" w:hAnsi="Calibri" w:cs="Calibri"/>
          <w:sz w:val="22"/>
          <w:szCs w:val="22"/>
          <w:lang w:val="en-GB"/>
        </w:rPr>
        <w:t>purposes.</w:t>
      </w:r>
    </w:p>
    <w:p w14:paraId="2D7280DA" w14:textId="77777777" w:rsidR="007C14AA" w:rsidRPr="00742981" w:rsidRDefault="007C14AA" w:rsidP="007C14AA">
      <w:pPr>
        <w:rPr>
          <w:rFonts w:ascii="Calibri" w:hAnsi="Calibri" w:cs="Calibri"/>
          <w:sz w:val="22"/>
          <w:szCs w:val="22"/>
          <w:lang w:val="en-GB"/>
        </w:rPr>
      </w:pPr>
    </w:p>
    <w:p w14:paraId="1CC5FD65" w14:textId="77777777" w:rsidR="007C14AA" w:rsidRPr="007C14AA" w:rsidRDefault="007C14AA" w:rsidP="00AA04F5">
      <w:pPr>
        <w:pStyle w:val="ListParagraph"/>
        <w:numPr>
          <w:ilvl w:val="0"/>
          <w:numId w:val="34"/>
        </w:num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before="120" w:after="40"/>
        <w:ind w:left="284" w:hanging="284"/>
        <w:rPr>
          <w:rFonts w:ascii="Calibri" w:hAnsi="Calibri" w:cs="Calibri"/>
          <w:b/>
          <w:smallCaps/>
          <w:color w:val="17365D" w:themeColor="text2" w:themeShade="BF"/>
          <w:sz w:val="22"/>
          <w:szCs w:val="22"/>
          <w:lang w:val="en-GB"/>
        </w:rPr>
      </w:pPr>
      <w:r w:rsidRPr="007C14AA">
        <w:rPr>
          <w:rFonts w:ascii="Calibri" w:hAnsi="Calibri" w:cs="Calibri"/>
          <w:b/>
          <w:smallCaps/>
          <w:color w:val="17365D" w:themeColor="text2" w:themeShade="BF"/>
          <w:sz w:val="22"/>
          <w:szCs w:val="22"/>
          <w:lang w:val="en-GB"/>
        </w:rPr>
        <w:t>Methodological aspects</w:t>
      </w:r>
    </w:p>
    <w:p w14:paraId="7296C921" w14:textId="77777777" w:rsidR="007C14AA" w:rsidRPr="00742981" w:rsidRDefault="007C14AA" w:rsidP="007C14AA">
      <w:pPr>
        <w:rPr>
          <w:rFonts w:ascii="Calibri" w:hAnsi="Calibri" w:cs="Calibri"/>
          <w:sz w:val="22"/>
          <w:szCs w:val="22"/>
          <w:lang w:val="en-GB"/>
        </w:rPr>
      </w:pPr>
    </w:p>
    <w:p w14:paraId="1DAEF518" w14:textId="77777777" w:rsidR="007C14AA" w:rsidRPr="00742981" w:rsidRDefault="007C14AA" w:rsidP="007C14AA">
      <w:pPr>
        <w:numPr>
          <w:ins w:id="1" w:author="Sophie De Coninck" w:date="2011-07-11T15:43:00Z"/>
        </w:numPr>
        <w:rPr>
          <w:rFonts w:ascii="Calibri" w:hAnsi="Calibri" w:cs="Calibri"/>
          <w:sz w:val="22"/>
          <w:szCs w:val="22"/>
          <w:lang w:val="en-GB"/>
        </w:rPr>
      </w:pPr>
      <w:r w:rsidRPr="009207D8">
        <w:rPr>
          <w:rFonts w:ascii="Calibri" w:hAnsi="Calibri" w:cs="Calibri"/>
          <w:sz w:val="22"/>
          <w:szCs w:val="22"/>
          <w:lang w:val="en-GB"/>
        </w:rPr>
        <w:t>The initial proposal and scoping report should describe by which methods data will be collected</w:t>
      </w:r>
      <w:r>
        <w:rPr>
          <w:rFonts w:ascii="Calibri" w:hAnsi="Calibri" w:cs="Calibri"/>
          <w:sz w:val="22"/>
          <w:szCs w:val="22"/>
          <w:lang w:val="en-GB"/>
        </w:rPr>
        <w:t xml:space="preserve"> and analysed, specifying where relevant which methods will apply to vulnerability assessment and which ones to the assessment of adaptation options</w:t>
      </w:r>
      <w:r w:rsidRPr="00742981">
        <w:rPr>
          <w:rFonts w:ascii="Calibri" w:hAnsi="Calibri" w:cs="Calibri"/>
          <w:sz w:val="22"/>
          <w:szCs w:val="22"/>
          <w:lang w:val="en-GB"/>
        </w:rPr>
        <w:t xml:space="preserve">. </w:t>
      </w:r>
      <w:r>
        <w:rPr>
          <w:rFonts w:ascii="Calibri" w:hAnsi="Calibri" w:cs="Calibri"/>
          <w:sz w:val="22"/>
          <w:szCs w:val="22"/>
          <w:lang w:val="en-GB"/>
        </w:rPr>
        <w:t>The choice of methodological tools should be coherent with the scale of the analysis, the experience of the expert team and the resources available for the study.</w:t>
      </w:r>
    </w:p>
    <w:p w14:paraId="5BFD682B" w14:textId="77777777" w:rsidR="007C14AA" w:rsidRPr="00742981" w:rsidRDefault="007C14AA" w:rsidP="007C14AA">
      <w:pPr>
        <w:rPr>
          <w:rFonts w:ascii="Calibri" w:hAnsi="Calibri" w:cs="Calibri"/>
          <w:sz w:val="22"/>
          <w:szCs w:val="22"/>
          <w:lang w:val="en-GB"/>
        </w:rPr>
      </w:pPr>
    </w:p>
    <w:p w14:paraId="23921A48" w14:textId="77777777" w:rsidR="007C14AA" w:rsidRPr="00742981" w:rsidRDefault="007C14AA" w:rsidP="007C14AA">
      <w:pPr>
        <w:rPr>
          <w:rFonts w:ascii="Calibri" w:hAnsi="Calibri" w:cs="Calibri"/>
          <w:sz w:val="22"/>
          <w:szCs w:val="22"/>
          <w:lang w:val="en-GB"/>
        </w:rPr>
      </w:pPr>
      <w:r w:rsidRPr="00742981">
        <w:rPr>
          <w:rFonts w:ascii="Calibri" w:hAnsi="Calibri" w:cs="Calibri"/>
          <w:sz w:val="22"/>
          <w:szCs w:val="22"/>
          <w:lang w:val="en-GB"/>
        </w:rPr>
        <w:t xml:space="preserve">The involvement of stakeholders in the study is a key success factor – hence the </w:t>
      </w:r>
      <w:proofErr w:type="gramStart"/>
      <w:r w:rsidRPr="00742981">
        <w:rPr>
          <w:rFonts w:ascii="Calibri" w:hAnsi="Calibri" w:cs="Calibri"/>
          <w:sz w:val="22"/>
          <w:szCs w:val="22"/>
          <w:lang w:val="en-GB"/>
        </w:rPr>
        <w:t>request to develop a stakeholder engagement strategy as part of the scoping work</w:t>
      </w:r>
      <w:proofErr w:type="gramEnd"/>
      <w:r w:rsidRPr="00742981">
        <w:rPr>
          <w:rFonts w:ascii="Calibri" w:hAnsi="Calibri" w:cs="Calibri"/>
          <w:sz w:val="22"/>
          <w:szCs w:val="22"/>
          <w:lang w:val="en-GB"/>
        </w:rPr>
        <w:t>. Particular attention should be paid to involving typically less represented groups such as women, indigenous peoples and minority groups (as relevant based on the scope of the assessment).</w:t>
      </w:r>
    </w:p>
    <w:p w14:paraId="3706FBC5" w14:textId="77777777" w:rsidR="007C14AA" w:rsidRPr="00742981" w:rsidRDefault="007C14AA" w:rsidP="007C14AA">
      <w:pPr>
        <w:rPr>
          <w:rFonts w:ascii="Calibri" w:hAnsi="Calibri" w:cs="Calibri"/>
          <w:sz w:val="22"/>
          <w:szCs w:val="22"/>
          <w:lang w:val="en-GB"/>
        </w:rPr>
      </w:pPr>
    </w:p>
    <w:p w14:paraId="21F59693" w14:textId="77777777" w:rsidR="007C14AA" w:rsidRPr="007C14AA" w:rsidRDefault="007C14AA" w:rsidP="00AA04F5">
      <w:pPr>
        <w:pStyle w:val="ListParagraph"/>
        <w:numPr>
          <w:ilvl w:val="0"/>
          <w:numId w:val="34"/>
        </w:num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before="120" w:after="40"/>
        <w:ind w:left="284" w:hanging="284"/>
        <w:rPr>
          <w:rFonts w:ascii="Calibri" w:hAnsi="Calibri" w:cs="Calibri"/>
          <w:b/>
          <w:smallCaps/>
          <w:color w:val="17365D" w:themeColor="text2" w:themeShade="BF"/>
          <w:sz w:val="22"/>
          <w:szCs w:val="22"/>
          <w:lang w:val="en-GB"/>
        </w:rPr>
      </w:pPr>
      <w:r w:rsidRPr="007C14AA">
        <w:rPr>
          <w:rFonts w:ascii="Calibri" w:hAnsi="Calibri" w:cs="Calibri"/>
          <w:b/>
          <w:smallCaps/>
          <w:color w:val="17365D" w:themeColor="text2" w:themeShade="BF"/>
          <w:sz w:val="22"/>
          <w:szCs w:val="22"/>
          <w:lang w:val="en-GB"/>
        </w:rPr>
        <w:t>Work plan</w:t>
      </w:r>
    </w:p>
    <w:p w14:paraId="659E4F5B" w14:textId="77777777" w:rsidR="007C14AA" w:rsidRDefault="007C14AA" w:rsidP="007C14AA">
      <w:pPr>
        <w:rPr>
          <w:rFonts w:ascii="Calibri" w:hAnsi="Calibri" w:cs="Calibri"/>
          <w:sz w:val="22"/>
          <w:szCs w:val="22"/>
          <w:lang w:val="en-GB"/>
        </w:rPr>
      </w:pPr>
    </w:p>
    <w:p w14:paraId="05573A9E" w14:textId="77777777" w:rsidR="007C14AA" w:rsidRDefault="007C14AA" w:rsidP="007C14AA">
      <w:pPr>
        <w:rPr>
          <w:rFonts w:ascii="Calibri" w:hAnsi="Calibri" w:cs="Calibri"/>
          <w:sz w:val="22"/>
          <w:szCs w:val="22"/>
          <w:lang w:val="en-GB"/>
        </w:rPr>
      </w:pPr>
      <w:r>
        <w:rPr>
          <w:rFonts w:ascii="Calibri" w:hAnsi="Calibri" w:cs="Calibri"/>
          <w:sz w:val="22"/>
          <w:szCs w:val="22"/>
          <w:lang w:val="en-GB"/>
        </w:rPr>
        <w:t xml:space="preserve">A preliminary work plan </w:t>
      </w:r>
      <w:r w:rsidRPr="00FC3254">
        <w:rPr>
          <w:rFonts w:ascii="Calibri" w:hAnsi="Calibri" w:cs="Calibri"/>
          <w:sz w:val="22"/>
          <w:szCs w:val="22"/>
          <w:lang w:val="en-GB"/>
        </w:rPr>
        <w:t xml:space="preserve">including the proposed time schedule, </w:t>
      </w:r>
      <w:r>
        <w:rPr>
          <w:rFonts w:ascii="Calibri" w:hAnsi="Calibri" w:cs="Calibri"/>
          <w:sz w:val="22"/>
          <w:szCs w:val="22"/>
          <w:lang w:val="en-GB"/>
        </w:rPr>
        <w:t>covering the scoping and core studies, must be included in the initial proposal. A more detailed work plan for the core study must be included in the scoping study.</w:t>
      </w:r>
    </w:p>
    <w:p w14:paraId="7E7069BB" w14:textId="77777777" w:rsidR="007C14AA" w:rsidRDefault="007C14AA" w:rsidP="007C14AA">
      <w:pPr>
        <w:jc w:val="left"/>
        <w:rPr>
          <w:rFonts w:ascii="Calibri" w:hAnsi="Calibri" w:cs="Calibri"/>
          <w:sz w:val="22"/>
          <w:szCs w:val="22"/>
          <w:lang w:val="en-GB"/>
        </w:rPr>
      </w:pPr>
    </w:p>
    <w:p w14:paraId="39951CD3" w14:textId="77777777" w:rsidR="007C14AA" w:rsidRPr="007C14AA" w:rsidRDefault="007C14AA" w:rsidP="00AA04F5">
      <w:pPr>
        <w:pStyle w:val="ListParagraph"/>
        <w:numPr>
          <w:ilvl w:val="0"/>
          <w:numId w:val="34"/>
        </w:num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before="120" w:after="40"/>
        <w:ind w:left="284" w:hanging="284"/>
        <w:rPr>
          <w:rFonts w:ascii="Calibri" w:hAnsi="Calibri" w:cs="Calibri"/>
          <w:b/>
          <w:smallCaps/>
          <w:color w:val="17365D" w:themeColor="text2" w:themeShade="BF"/>
          <w:sz w:val="22"/>
          <w:szCs w:val="22"/>
          <w:lang w:val="en-GB"/>
        </w:rPr>
      </w:pPr>
      <w:r w:rsidRPr="007C14AA">
        <w:rPr>
          <w:rFonts w:ascii="Calibri" w:hAnsi="Calibri" w:cs="Calibri"/>
          <w:b/>
          <w:smallCaps/>
          <w:color w:val="17365D" w:themeColor="text2" w:themeShade="BF"/>
          <w:sz w:val="22"/>
          <w:szCs w:val="22"/>
          <w:lang w:val="en-GB"/>
        </w:rPr>
        <w:t>Expertise required</w:t>
      </w:r>
    </w:p>
    <w:p w14:paraId="287FA817" w14:textId="77777777" w:rsidR="007C14AA" w:rsidRPr="00E4465A" w:rsidRDefault="007C14AA" w:rsidP="007C14AA">
      <w:pPr>
        <w:jc w:val="left"/>
        <w:rPr>
          <w:rFonts w:ascii="Calibri" w:hAnsi="Calibri" w:cs="Calibri"/>
          <w:sz w:val="22"/>
          <w:szCs w:val="22"/>
          <w:lang w:val="en-GB"/>
        </w:rPr>
      </w:pPr>
    </w:p>
    <w:p w14:paraId="4460413D" w14:textId="77777777" w:rsidR="007C14AA" w:rsidRPr="00E4465A" w:rsidRDefault="007C14AA" w:rsidP="007C14AA">
      <w:pPr>
        <w:rPr>
          <w:rFonts w:ascii="Calibri" w:hAnsi="Calibri" w:cs="Calibri"/>
          <w:sz w:val="22"/>
          <w:szCs w:val="22"/>
          <w:lang w:val="en-GB"/>
        </w:rPr>
      </w:pPr>
      <w:r w:rsidRPr="00E4465A">
        <w:rPr>
          <w:rFonts w:ascii="Calibri" w:hAnsi="Calibri" w:cs="Calibri"/>
          <w:sz w:val="22"/>
          <w:szCs w:val="22"/>
          <w:lang w:val="en-GB"/>
        </w:rPr>
        <w:t>The proposed team of experts should (collectively) have proven skills and experience in the following areas</w:t>
      </w:r>
      <w:r>
        <w:rPr>
          <w:rFonts w:ascii="Calibri" w:hAnsi="Calibri" w:cs="Calibri"/>
          <w:sz w:val="22"/>
          <w:szCs w:val="22"/>
          <w:lang w:val="en-GB"/>
        </w:rPr>
        <w:t xml:space="preserve"> </w:t>
      </w:r>
      <w:r>
        <w:rPr>
          <w:rFonts w:ascii="Calibri" w:hAnsi="Calibri" w:cs="Calibri"/>
          <w:i/>
          <w:sz w:val="22"/>
          <w:szCs w:val="22"/>
          <w:lang w:val="en-GB"/>
        </w:rPr>
        <w:t xml:space="preserve">[add or remove elements on the basis of needs, focusing on </w:t>
      </w:r>
      <w:r w:rsidRPr="003334B2">
        <w:rPr>
          <w:rFonts w:ascii="Calibri" w:hAnsi="Calibri" w:cs="Calibri"/>
          <w:i/>
          <w:sz w:val="22"/>
          <w:szCs w:val="22"/>
          <w:u w:val="single"/>
          <w:lang w:val="en-GB"/>
        </w:rPr>
        <w:t>essential skills</w:t>
      </w:r>
      <w:r>
        <w:rPr>
          <w:rFonts w:ascii="Calibri" w:hAnsi="Calibri" w:cs="Calibri"/>
          <w:i/>
          <w:sz w:val="22"/>
          <w:szCs w:val="22"/>
          <w:lang w:val="en-GB"/>
        </w:rPr>
        <w:t xml:space="preserve"> in view of the context and objectives of the study, and taking account of available resources which may limit the size of the team of experts and therefore the range of available competences]</w:t>
      </w:r>
      <w:r w:rsidRPr="00E4465A">
        <w:rPr>
          <w:rFonts w:ascii="Calibri" w:hAnsi="Calibri" w:cs="Calibri"/>
          <w:sz w:val="22"/>
          <w:szCs w:val="22"/>
          <w:lang w:val="en-GB"/>
        </w:rPr>
        <w:t>:</w:t>
      </w:r>
    </w:p>
    <w:p w14:paraId="3BB3948E" w14:textId="77777777" w:rsidR="007C14AA" w:rsidRPr="00E4465A" w:rsidRDefault="007C14AA" w:rsidP="007C14AA">
      <w:pPr>
        <w:numPr>
          <w:ilvl w:val="0"/>
          <w:numId w:val="40"/>
        </w:numPr>
        <w:spacing w:before="120"/>
        <w:ind w:left="284" w:hanging="284"/>
        <w:rPr>
          <w:rFonts w:ascii="Calibri" w:hAnsi="Calibri" w:cs="Calibri"/>
          <w:sz w:val="22"/>
          <w:szCs w:val="22"/>
          <w:lang w:val="en-GB"/>
        </w:rPr>
      </w:pPr>
      <w:r w:rsidRPr="00E4465A">
        <w:rPr>
          <w:rFonts w:ascii="Calibri" w:hAnsi="Calibri" w:cs="Calibri"/>
          <w:sz w:val="22"/>
          <w:szCs w:val="22"/>
          <w:lang w:val="en-GB"/>
        </w:rPr>
        <w:t>Climate and climate change science.</w:t>
      </w:r>
    </w:p>
    <w:p w14:paraId="7356EBCB" w14:textId="77777777" w:rsidR="007C14AA" w:rsidRPr="00E4465A" w:rsidRDefault="007C14AA" w:rsidP="007C14AA">
      <w:pPr>
        <w:numPr>
          <w:ilvl w:val="0"/>
          <w:numId w:val="40"/>
        </w:numPr>
        <w:spacing w:before="120"/>
        <w:ind w:left="284" w:hanging="284"/>
        <w:rPr>
          <w:rFonts w:ascii="Calibri" w:hAnsi="Calibri" w:cs="Calibri"/>
          <w:sz w:val="22"/>
          <w:szCs w:val="22"/>
          <w:lang w:val="en-GB"/>
        </w:rPr>
      </w:pPr>
      <w:r w:rsidRPr="00E4465A">
        <w:rPr>
          <w:rFonts w:ascii="Calibri" w:hAnsi="Calibri" w:cs="Calibri"/>
          <w:sz w:val="22"/>
          <w:szCs w:val="22"/>
          <w:lang w:val="en-GB"/>
        </w:rPr>
        <w:t xml:space="preserve">The following technical </w:t>
      </w:r>
      <w:r>
        <w:rPr>
          <w:rFonts w:ascii="Calibri" w:hAnsi="Calibri" w:cs="Calibri"/>
          <w:sz w:val="22"/>
          <w:szCs w:val="22"/>
          <w:lang w:val="en-GB"/>
        </w:rPr>
        <w:t>domains</w:t>
      </w:r>
      <w:r w:rsidRPr="00E4465A">
        <w:rPr>
          <w:rFonts w:ascii="Calibri" w:hAnsi="Calibri" w:cs="Calibri"/>
          <w:sz w:val="22"/>
          <w:szCs w:val="22"/>
          <w:lang w:val="en-GB"/>
        </w:rPr>
        <w:t xml:space="preserve">: </w:t>
      </w:r>
      <w:r w:rsidRPr="00E4465A">
        <w:rPr>
          <w:rFonts w:ascii="Calibri" w:hAnsi="Calibri" w:cs="Calibri"/>
          <w:i/>
          <w:sz w:val="22"/>
          <w:szCs w:val="22"/>
          <w:lang w:val="en-GB"/>
        </w:rPr>
        <w:t>(specify, e.g. coastal zone management, water resource management</w:t>
      </w:r>
      <w:r>
        <w:rPr>
          <w:rFonts w:ascii="Calibri" w:hAnsi="Calibri" w:cs="Calibri"/>
          <w:i/>
          <w:sz w:val="22"/>
          <w:szCs w:val="22"/>
          <w:lang w:val="en-GB"/>
        </w:rPr>
        <w:t>, forestry, disaster risk reduction</w:t>
      </w:r>
      <w:r w:rsidRPr="00E4465A">
        <w:rPr>
          <w:rFonts w:ascii="Calibri" w:hAnsi="Calibri" w:cs="Calibri"/>
          <w:i/>
          <w:sz w:val="22"/>
          <w:szCs w:val="22"/>
          <w:lang w:val="en-GB"/>
        </w:rPr>
        <w:t>).</w:t>
      </w:r>
    </w:p>
    <w:p w14:paraId="68A0AD46" w14:textId="77777777" w:rsidR="007C14AA" w:rsidRPr="00E4465A" w:rsidRDefault="007C14AA" w:rsidP="007C14AA">
      <w:pPr>
        <w:numPr>
          <w:ilvl w:val="0"/>
          <w:numId w:val="40"/>
        </w:numPr>
        <w:spacing w:before="120"/>
        <w:ind w:left="284" w:hanging="284"/>
        <w:rPr>
          <w:rFonts w:ascii="Calibri" w:hAnsi="Calibri" w:cs="Calibri"/>
          <w:sz w:val="22"/>
          <w:szCs w:val="22"/>
          <w:lang w:val="en-GB"/>
        </w:rPr>
      </w:pPr>
      <w:r w:rsidRPr="00E4465A">
        <w:rPr>
          <w:rFonts w:ascii="Calibri" w:hAnsi="Calibri" w:cs="Calibri"/>
          <w:sz w:val="22"/>
          <w:szCs w:val="22"/>
          <w:lang w:val="en-GB"/>
        </w:rPr>
        <w:lastRenderedPageBreak/>
        <w:t xml:space="preserve">Social sciences, with expertise in </w:t>
      </w:r>
      <w:r w:rsidRPr="00E4465A">
        <w:rPr>
          <w:rFonts w:ascii="Calibri" w:hAnsi="Calibri" w:cs="Calibri"/>
          <w:i/>
          <w:sz w:val="22"/>
          <w:szCs w:val="22"/>
          <w:lang w:val="en-GB"/>
        </w:rPr>
        <w:t>(specify, e.g. economics, institutions, governance, capacity building)</w:t>
      </w:r>
      <w:r w:rsidRPr="00E4465A">
        <w:rPr>
          <w:rFonts w:ascii="Calibri" w:hAnsi="Calibri" w:cs="Calibri"/>
          <w:sz w:val="22"/>
          <w:szCs w:val="22"/>
          <w:lang w:val="en-GB"/>
        </w:rPr>
        <w:t>.</w:t>
      </w:r>
    </w:p>
    <w:p w14:paraId="7724513C" w14:textId="77777777" w:rsidR="007C14AA" w:rsidRPr="00E4465A" w:rsidRDefault="007C14AA" w:rsidP="007C14AA">
      <w:pPr>
        <w:numPr>
          <w:ilvl w:val="0"/>
          <w:numId w:val="40"/>
        </w:numPr>
        <w:spacing w:before="120"/>
        <w:ind w:left="284" w:hanging="284"/>
        <w:rPr>
          <w:rFonts w:ascii="Calibri" w:hAnsi="Calibri" w:cs="Calibri"/>
          <w:sz w:val="22"/>
          <w:szCs w:val="22"/>
          <w:lang w:val="en-GB"/>
        </w:rPr>
      </w:pPr>
      <w:r w:rsidRPr="00E4465A">
        <w:rPr>
          <w:rFonts w:ascii="Calibri" w:hAnsi="Calibri" w:cs="Calibri"/>
          <w:sz w:val="22"/>
          <w:szCs w:val="22"/>
          <w:lang w:val="en-GB"/>
        </w:rPr>
        <w:t xml:space="preserve">Development planning and the management of development programmes or projects, with expertise in </w:t>
      </w:r>
      <w:r w:rsidRPr="00E4465A">
        <w:rPr>
          <w:rFonts w:ascii="Calibri" w:hAnsi="Calibri" w:cs="Calibri"/>
          <w:i/>
          <w:sz w:val="22"/>
          <w:szCs w:val="22"/>
          <w:lang w:val="en-GB"/>
        </w:rPr>
        <w:t xml:space="preserve">(specify, e.g. rural development, </w:t>
      </w:r>
      <w:r>
        <w:rPr>
          <w:rFonts w:ascii="Calibri" w:hAnsi="Calibri" w:cs="Calibri"/>
          <w:i/>
          <w:sz w:val="22"/>
          <w:szCs w:val="22"/>
          <w:lang w:val="en-GB"/>
        </w:rPr>
        <w:t>health</w:t>
      </w:r>
      <w:r w:rsidRPr="00E4465A">
        <w:rPr>
          <w:rFonts w:ascii="Calibri" w:hAnsi="Calibri" w:cs="Calibri"/>
          <w:i/>
          <w:sz w:val="22"/>
          <w:szCs w:val="22"/>
          <w:lang w:val="en-GB"/>
        </w:rPr>
        <w:t>, transport).</w:t>
      </w:r>
    </w:p>
    <w:p w14:paraId="474D5FD6" w14:textId="77777777" w:rsidR="007C14AA" w:rsidRPr="00E4465A" w:rsidRDefault="007C14AA" w:rsidP="007C14AA">
      <w:pPr>
        <w:numPr>
          <w:ilvl w:val="0"/>
          <w:numId w:val="40"/>
        </w:numPr>
        <w:spacing w:before="120"/>
        <w:ind w:left="284" w:hanging="284"/>
        <w:rPr>
          <w:rFonts w:ascii="Calibri" w:hAnsi="Calibri" w:cs="Calibri"/>
          <w:sz w:val="22"/>
          <w:szCs w:val="22"/>
          <w:lang w:val="en-GB"/>
        </w:rPr>
      </w:pPr>
      <w:r w:rsidRPr="00E4465A">
        <w:rPr>
          <w:rFonts w:ascii="Calibri" w:hAnsi="Calibri" w:cs="Calibri"/>
          <w:sz w:val="22"/>
          <w:szCs w:val="22"/>
          <w:lang w:val="en-GB"/>
        </w:rPr>
        <w:t>Impact and/or risk assessment (e.g. environmental impact assessment, socio-economic impact assessment, technological risk assessment).</w:t>
      </w:r>
    </w:p>
    <w:p w14:paraId="7E626416" w14:textId="77777777" w:rsidR="007C14AA" w:rsidRPr="00E4465A" w:rsidRDefault="007C14AA" w:rsidP="007C14AA">
      <w:pPr>
        <w:numPr>
          <w:ilvl w:val="0"/>
          <w:numId w:val="40"/>
        </w:numPr>
        <w:spacing w:before="120"/>
        <w:ind w:left="284" w:hanging="284"/>
        <w:rPr>
          <w:rFonts w:ascii="Calibri" w:hAnsi="Calibri" w:cs="Calibri"/>
          <w:sz w:val="22"/>
          <w:szCs w:val="22"/>
          <w:lang w:val="en-GB"/>
        </w:rPr>
      </w:pPr>
      <w:r w:rsidRPr="00E4465A">
        <w:rPr>
          <w:rFonts w:ascii="Calibri" w:hAnsi="Calibri" w:cs="Calibri"/>
          <w:sz w:val="22"/>
          <w:szCs w:val="22"/>
          <w:lang w:val="en-GB"/>
        </w:rPr>
        <w:t>Implementation of participatory methods (in relation to the stakeholder engagement strategy).</w:t>
      </w:r>
    </w:p>
    <w:p w14:paraId="1FA6ADE9" w14:textId="77777777" w:rsidR="007C14AA" w:rsidRDefault="007C14AA" w:rsidP="007C14AA">
      <w:pPr>
        <w:rPr>
          <w:rFonts w:ascii="Calibri" w:hAnsi="Calibri" w:cs="Calibri"/>
          <w:sz w:val="22"/>
          <w:szCs w:val="22"/>
          <w:lang w:val="en-GB"/>
        </w:rPr>
      </w:pPr>
    </w:p>
    <w:p w14:paraId="586A7851" w14:textId="77777777" w:rsidR="007C14AA" w:rsidRDefault="007C14AA" w:rsidP="007C14AA">
      <w:pPr>
        <w:rPr>
          <w:rFonts w:ascii="Calibri" w:hAnsi="Calibri" w:cs="Calibri"/>
          <w:sz w:val="22"/>
          <w:szCs w:val="22"/>
          <w:lang w:val="en-GB"/>
        </w:rPr>
      </w:pPr>
      <w:r w:rsidRPr="00763490">
        <w:rPr>
          <w:rFonts w:ascii="Calibri" w:hAnsi="Calibri" w:cs="Calibri"/>
          <w:sz w:val="22"/>
          <w:szCs w:val="22"/>
          <w:lang w:val="en-GB"/>
        </w:rPr>
        <w:t xml:space="preserve">For each </w:t>
      </w:r>
      <w:r>
        <w:rPr>
          <w:rFonts w:ascii="Calibri" w:hAnsi="Calibri" w:cs="Calibri"/>
          <w:sz w:val="22"/>
          <w:szCs w:val="22"/>
          <w:lang w:val="en-GB"/>
        </w:rPr>
        <w:t>expert</w:t>
      </w:r>
      <w:r w:rsidRPr="00763490">
        <w:rPr>
          <w:rFonts w:ascii="Calibri" w:hAnsi="Calibri" w:cs="Calibri"/>
          <w:sz w:val="22"/>
          <w:szCs w:val="22"/>
          <w:lang w:val="en-GB"/>
        </w:rPr>
        <w:t xml:space="preserve"> proposed, </w:t>
      </w:r>
      <w:proofErr w:type="gramStart"/>
      <w:r w:rsidRPr="00763490">
        <w:rPr>
          <w:rFonts w:ascii="Calibri" w:hAnsi="Calibri" w:cs="Calibri"/>
          <w:sz w:val="22"/>
          <w:szCs w:val="22"/>
          <w:lang w:val="en-GB"/>
        </w:rPr>
        <w:t xml:space="preserve">a </w:t>
      </w:r>
      <w:r w:rsidRPr="00763490">
        <w:rPr>
          <w:rFonts w:ascii="Calibri" w:hAnsi="Calibri" w:cs="Calibri"/>
          <w:i/>
          <w:sz w:val="22"/>
          <w:szCs w:val="22"/>
          <w:lang w:val="en-GB"/>
        </w:rPr>
        <w:t>curriculum vitae</w:t>
      </w:r>
      <w:proofErr w:type="gramEnd"/>
      <w:r w:rsidRPr="00763490">
        <w:rPr>
          <w:rFonts w:ascii="Calibri" w:hAnsi="Calibri" w:cs="Calibri"/>
          <w:sz w:val="22"/>
          <w:szCs w:val="22"/>
          <w:lang w:val="en-GB"/>
        </w:rPr>
        <w:t xml:space="preserve"> must be provided of no more than (</w:t>
      </w:r>
      <w:r w:rsidRPr="00763490">
        <w:rPr>
          <w:rFonts w:ascii="Calibri" w:hAnsi="Calibri" w:cs="Calibri"/>
          <w:i/>
          <w:sz w:val="22"/>
          <w:szCs w:val="22"/>
          <w:lang w:val="en-GB"/>
        </w:rPr>
        <w:t>four</w:t>
      </w:r>
      <w:r w:rsidRPr="00763490">
        <w:rPr>
          <w:rFonts w:ascii="Calibri" w:hAnsi="Calibri" w:cs="Calibri"/>
          <w:sz w:val="22"/>
          <w:szCs w:val="22"/>
          <w:lang w:val="en-GB"/>
        </w:rPr>
        <w:t>) pages setting out the relevant qualifications and experience</w:t>
      </w:r>
      <w:r>
        <w:rPr>
          <w:rFonts w:ascii="Calibri" w:hAnsi="Calibri" w:cs="Calibri"/>
          <w:sz w:val="22"/>
          <w:szCs w:val="22"/>
          <w:lang w:val="en-GB"/>
        </w:rPr>
        <w:t>.</w:t>
      </w:r>
    </w:p>
    <w:p w14:paraId="0796AFDE" w14:textId="77777777" w:rsidR="007C14AA" w:rsidRDefault="007C14AA" w:rsidP="007C14AA">
      <w:pPr>
        <w:rPr>
          <w:rFonts w:ascii="Calibri" w:hAnsi="Calibri" w:cs="Calibri"/>
          <w:sz w:val="22"/>
          <w:szCs w:val="22"/>
          <w:lang w:val="en-GB"/>
        </w:rPr>
      </w:pPr>
    </w:p>
    <w:p w14:paraId="3AE59577" w14:textId="77777777" w:rsidR="007C14AA" w:rsidRPr="007C14AA" w:rsidRDefault="007C14AA" w:rsidP="00AA04F5">
      <w:pPr>
        <w:pStyle w:val="ListParagraph"/>
        <w:numPr>
          <w:ilvl w:val="0"/>
          <w:numId w:val="34"/>
        </w:num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before="120" w:after="40"/>
        <w:ind w:left="284" w:hanging="284"/>
        <w:rPr>
          <w:rFonts w:ascii="Calibri" w:hAnsi="Calibri" w:cs="Calibri"/>
          <w:b/>
          <w:smallCaps/>
          <w:color w:val="17365D" w:themeColor="text2" w:themeShade="BF"/>
          <w:sz w:val="22"/>
          <w:szCs w:val="22"/>
          <w:lang w:val="en-GB"/>
        </w:rPr>
      </w:pPr>
      <w:r w:rsidRPr="007C14AA">
        <w:rPr>
          <w:rFonts w:ascii="Calibri" w:hAnsi="Calibri" w:cs="Calibri"/>
          <w:b/>
          <w:smallCaps/>
          <w:color w:val="17365D" w:themeColor="text2" w:themeShade="BF"/>
          <w:sz w:val="22"/>
          <w:szCs w:val="22"/>
          <w:lang w:val="en-GB"/>
        </w:rPr>
        <w:t>Reporting</w:t>
      </w:r>
    </w:p>
    <w:p w14:paraId="14A3CA74" w14:textId="77777777" w:rsidR="007C14AA" w:rsidRPr="00742981" w:rsidRDefault="007C14AA" w:rsidP="007C14AA">
      <w:pPr>
        <w:rPr>
          <w:rFonts w:ascii="Calibri" w:hAnsi="Calibri" w:cs="Calibri"/>
          <w:sz w:val="22"/>
          <w:szCs w:val="22"/>
          <w:lang w:val="en-GB"/>
        </w:rPr>
      </w:pPr>
    </w:p>
    <w:p w14:paraId="6A9A7DE8" w14:textId="77777777" w:rsidR="007C14AA" w:rsidRPr="00677740" w:rsidRDefault="007C14AA" w:rsidP="007C14AA">
      <w:pPr>
        <w:pStyle w:val="ListParagraph"/>
        <w:numPr>
          <w:ilvl w:val="1"/>
          <w:numId w:val="34"/>
        </w:numPr>
        <w:ind w:left="426" w:hanging="426"/>
        <w:rPr>
          <w:rFonts w:ascii="Calibri" w:hAnsi="Calibri" w:cs="Calibri"/>
          <w:b/>
          <w:i/>
          <w:color w:val="002060"/>
          <w:sz w:val="22"/>
          <w:szCs w:val="22"/>
          <w:lang w:val="en-GB"/>
        </w:rPr>
      </w:pPr>
      <w:r w:rsidRPr="00677740">
        <w:rPr>
          <w:rFonts w:ascii="Calibri" w:hAnsi="Calibri" w:cs="Calibri"/>
          <w:b/>
          <w:i/>
          <w:color w:val="002060"/>
          <w:sz w:val="22"/>
          <w:szCs w:val="22"/>
          <w:lang w:val="en-GB"/>
        </w:rPr>
        <w:t>Scoping study report</w:t>
      </w:r>
    </w:p>
    <w:p w14:paraId="43DD2F35" w14:textId="77777777" w:rsidR="007C14AA" w:rsidRPr="00742981" w:rsidRDefault="007C14AA" w:rsidP="007C14AA">
      <w:pPr>
        <w:rPr>
          <w:rFonts w:ascii="Calibri" w:hAnsi="Calibri" w:cs="Calibri"/>
          <w:sz w:val="22"/>
          <w:szCs w:val="22"/>
          <w:lang w:val="en-GB"/>
        </w:rPr>
      </w:pPr>
    </w:p>
    <w:p w14:paraId="1768DCBF" w14:textId="77777777" w:rsidR="007C14AA" w:rsidRPr="00742981" w:rsidRDefault="007C14AA" w:rsidP="007C14AA">
      <w:pPr>
        <w:rPr>
          <w:rFonts w:ascii="Calibri" w:hAnsi="Calibri" w:cs="Calibri"/>
          <w:sz w:val="22"/>
          <w:szCs w:val="22"/>
          <w:lang w:val="en-GB"/>
        </w:rPr>
      </w:pPr>
      <w:r w:rsidRPr="00742981">
        <w:rPr>
          <w:rFonts w:ascii="Calibri" w:hAnsi="Calibri" w:cs="Calibri"/>
          <w:sz w:val="22"/>
          <w:szCs w:val="22"/>
          <w:lang w:val="en-GB"/>
        </w:rPr>
        <w:t xml:space="preserve">The draft scoping report in </w:t>
      </w:r>
      <w:r w:rsidRPr="005D3949">
        <w:rPr>
          <w:rFonts w:ascii="Calibri" w:hAnsi="Calibri" w:cs="Calibri"/>
          <w:i/>
          <w:sz w:val="22"/>
          <w:szCs w:val="22"/>
          <w:lang w:val="en-GB"/>
        </w:rPr>
        <w:t>[(number)</w:t>
      </w:r>
      <w:r w:rsidRPr="00742981">
        <w:rPr>
          <w:rFonts w:ascii="Calibri" w:hAnsi="Calibri" w:cs="Calibri"/>
          <w:sz w:val="22"/>
          <w:szCs w:val="22"/>
          <w:lang w:val="en-GB"/>
        </w:rPr>
        <w:t xml:space="preserve"> copies (double-sided printing)] [electronic version], drafted in </w:t>
      </w:r>
      <w:r w:rsidRPr="005D3949">
        <w:rPr>
          <w:rFonts w:ascii="Calibri" w:hAnsi="Calibri" w:cs="Calibri"/>
          <w:i/>
          <w:sz w:val="22"/>
          <w:szCs w:val="22"/>
          <w:lang w:val="en-GB"/>
        </w:rPr>
        <w:t>(language)</w:t>
      </w:r>
      <w:r w:rsidRPr="00742981">
        <w:rPr>
          <w:rFonts w:ascii="Calibri" w:hAnsi="Calibri" w:cs="Calibri"/>
          <w:sz w:val="22"/>
          <w:szCs w:val="22"/>
          <w:lang w:val="en-GB"/>
        </w:rPr>
        <w:t xml:space="preserve">, is to be presented to </w:t>
      </w:r>
      <w:r w:rsidRPr="005D3949">
        <w:rPr>
          <w:rFonts w:ascii="Calibri" w:hAnsi="Calibri" w:cs="Calibri"/>
          <w:i/>
          <w:sz w:val="22"/>
          <w:szCs w:val="22"/>
          <w:lang w:val="en-GB"/>
        </w:rPr>
        <w:t>(names and organisations)</w:t>
      </w:r>
      <w:r w:rsidRPr="00742981">
        <w:rPr>
          <w:rFonts w:ascii="Calibri" w:hAnsi="Calibri" w:cs="Calibri"/>
          <w:sz w:val="22"/>
          <w:szCs w:val="22"/>
          <w:lang w:val="en-GB"/>
        </w:rPr>
        <w:t xml:space="preserve"> for comments by </w:t>
      </w:r>
      <w:r w:rsidRPr="005D3949">
        <w:rPr>
          <w:rFonts w:ascii="Calibri" w:hAnsi="Calibri" w:cs="Calibri"/>
          <w:i/>
          <w:sz w:val="22"/>
          <w:szCs w:val="22"/>
          <w:lang w:val="en-GB"/>
        </w:rPr>
        <w:t>(date)</w:t>
      </w:r>
      <w:r w:rsidRPr="00742981">
        <w:rPr>
          <w:rFonts w:ascii="Calibri" w:hAnsi="Calibri" w:cs="Calibri"/>
          <w:sz w:val="22"/>
          <w:szCs w:val="22"/>
          <w:lang w:val="en-GB"/>
        </w:rPr>
        <w:t xml:space="preserve">. Comments should be expected by </w:t>
      </w:r>
      <w:r w:rsidRPr="005D3949">
        <w:rPr>
          <w:rFonts w:ascii="Calibri" w:hAnsi="Calibri" w:cs="Calibri"/>
          <w:i/>
          <w:sz w:val="22"/>
          <w:szCs w:val="22"/>
          <w:lang w:val="en-GB"/>
        </w:rPr>
        <w:t>(date)</w:t>
      </w:r>
      <w:r w:rsidRPr="00742981">
        <w:rPr>
          <w:rFonts w:ascii="Calibri" w:hAnsi="Calibri" w:cs="Calibri"/>
          <w:sz w:val="22"/>
          <w:szCs w:val="22"/>
          <w:lang w:val="en-GB"/>
        </w:rPr>
        <w:t xml:space="preserve">. These comments will be taken into account in preparing the final scoping report. The final scoping report is to be submitted in </w:t>
      </w:r>
      <w:r w:rsidRPr="005D3949">
        <w:rPr>
          <w:rFonts w:ascii="Calibri" w:hAnsi="Calibri" w:cs="Calibri"/>
          <w:i/>
          <w:sz w:val="22"/>
          <w:szCs w:val="22"/>
          <w:lang w:val="en-GB"/>
        </w:rPr>
        <w:t>[(number)</w:t>
      </w:r>
      <w:r w:rsidRPr="00742981">
        <w:rPr>
          <w:rFonts w:ascii="Calibri" w:hAnsi="Calibri" w:cs="Calibri"/>
          <w:sz w:val="22"/>
          <w:szCs w:val="22"/>
          <w:lang w:val="en-GB"/>
        </w:rPr>
        <w:t xml:space="preserve"> copies (double-sided printing)] [electronic version] by </w:t>
      </w:r>
      <w:r w:rsidRPr="005D3949">
        <w:rPr>
          <w:rFonts w:ascii="Calibri" w:hAnsi="Calibri" w:cs="Calibri"/>
          <w:i/>
          <w:sz w:val="22"/>
          <w:szCs w:val="22"/>
          <w:lang w:val="en-GB"/>
        </w:rPr>
        <w:t>(date)</w:t>
      </w:r>
      <w:r w:rsidRPr="00742981">
        <w:rPr>
          <w:rFonts w:ascii="Calibri" w:hAnsi="Calibri" w:cs="Calibri"/>
          <w:sz w:val="22"/>
          <w:szCs w:val="22"/>
          <w:lang w:val="en-GB"/>
        </w:rPr>
        <w:t>.</w:t>
      </w:r>
    </w:p>
    <w:p w14:paraId="2CE952B8" w14:textId="77777777" w:rsidR="007C14AA" w:rsidRPr="00742981" w:rsidRDefault="007C14AA" w:rsidP="007C14AA">
      <w:pPr>
        <w:rPr>
          <w:rFonts w:ascii="Calibri" w:hAnsi="Calibri" w:cs="Calibri"/>
          <w:sz w:val="22"/>
          <w:szCs w:val="22"/>
          <w:lang w:val="en-GB"/>
        </w:rPr>
      </w:pPr>
    </w:p>
    <w:p w14:paraId="0E1733B0" w14:textId="77777777" w:rsidR="007C14AA" w:rsidRPr="00677740" w:rsidRDefault="007C14AA" w:rsidP="007C14AA">
      <w:pPr>
        <w:pStyle w:val="ListParagraph"/>
        <w:numPr>
          <w:ilvl w:val="1"/>
          <w:numId w:val="34"/>
        </w:numPr>
        <w:ind w:left="426" w:hanging="426"/>
        <w:rPr>
          <w:rFonts w:ascii="Calibri" w:hAnsi="Calibri" w:cs="Calibri"/>
          <w:b/>
          <w:i/>
          <w:color w:val="002060"/>
          <w:sz w:val="22"/>
          <w:szCs w:val="22"/>
          <w:lang w:val="en-GB"/>
        </w:rPr>
      </w:pPr>
      <w:r w:rsidRPr="00677740">
        <w:rPr>
          <w:rFonts w:ascii="Calibri" w:hAnsi="Calibri" w:cs="Calibri"/>
          <w:b/>
          <w:i/>
          <w:color w:val="002060"/>
          <w:sz w:val="22"/>
          <w:szCs w:val="22"/>
          <w:lang w:val="en-GB"/>
        </w:rPr>
        <w:t>Core study report</w:t>
      </w:r>
    </w:p>
    <w:p w14:paraId="2B26AE6C" w14:textId="77777777" w:rsidR="007C14AA" w:rsidRPr="00742981" w:rsidRDefault="007C14AA" w:rsidP="007C14AA">
      <w:pPr>
        <w:rPr>
          <w:rFonts w:ascii="Calibri" w:hAnsi="Calibri" w:cs="Calibri"/>
          <w:sz w:val="22"/>
          <w:szCs w:val="22"/>
          <w:lang w:val="en-GB"/>
        </w:rPr>
      </w:pPr>
    </w:p>
    <w:p w14:paraId="05FE23A7" w14:textId="77777777" w:rsidR="007C14AA" w:rsidRPr="005D3949" w:rsidRDefault="007C14AA" w:rsidP="007C14AA">
      <w:pPr>
        <w:rPr>
          <w:rFonts w:ascii="Calibri" w:hAnsi="Calibri" w:cs="Calibri"/>
          <w:sz w:val="22"/>
          <w:szCs w:val="22"/>
          <w:lang w:val="en-GB"/>
        </w:rPr>
      </w:pPr>
      <w:r w:rsidRPr="005D3949">
        <w:rPr>
          <w:rFonts w:ascii="Calibri" w:hAnsi="Calibri" w:cs="Calibri"/>
          <w:sz w:val="22"/>
          <w:szCs w:val="22"/>
          <w:lang w:val="en-GB"/>
        </w:rPr>
        <w:t xml:space="preserve">The draft study report in </w:t>
      </w:r>
      <w:r w:rsidRPr="005D3949">
        <w:rPr>
          <w:rFonts w:ascii="Calibri" w:hAnsi="Calibri" w:cs="Calibri"/>
          <w:i/>
          <w:sz w:val="22"/>
          <w:szCs w:val="22"/>
          <w:lang w:val="en-GB"/>
        </w:rPr>
        <w:t>[(number)</w:t>
      </w:r>
      <w:r w:rsidRPr="005D3949">
        <w:rPr>
          <w:rFonts w:ascii="Calibri" w:hAnsi="Calibri" w:cs="Calibri"/>
          <w:sz w:val="22"/>
          <w:szCs w:val="22"/>
          <w:lang w:val="en-GB"/>
        </w:rPr>
        <w:t xml:space="preserve"> copies (double-sided printing)] [electronic version], drafted in </w:t>
      </w:r>
      <w:r w:rsidRPr="005D3949">
        <w:rPr>
          <w:rFonts w:ascii="Calibri" w:hAnsi="Calibri" w:cs="Calibri"/>
          <w:i/>
          <w:sz w:val="22"/>
          <w:szCs w:val="22"/>
          <w:lang w:val="en-GB"/>
        </w:rPr>
        <w:t>(language)</w:t>
      </w:r>
      <w:r w:rsidRPr="005D3949">
        <w:rPr>
          <w:rFonts w:ascii="Calibri" w:hAnsi="Calibri" w:cs="Calibri"/>
          <w:sz w:val="22"/>
          <w:szCs w:val="22"/>
          <w:lang w:val="en-GB"/>
        </w:rPr>
        <w:t xml:space="preserve">, is to be presented to (names and organisations) for comments </w:t>
      </w:r>
      <w:r w:rsidRPr="00A15A40">
        <w:rPr>
          <w:rFonts w:ascii="Calibri" w:hAnsi="Calibri" w:cs="Calibri"/>
          <w:sz w:val="22"/>
          <w:szCs w:val="22"/>
          <w:lang w:val="en-GB"/>
        </w:rPr>
        <w:t>[at a date to be agreed at the time of accepting the scoping report]</w:t>
      </w:r>
      <w:r>
        <w:rPr>
          <w:rFonts w:ascii="Calibri" w:hAnsi="Calibri" w:cs="Calibri"/>
          <w:sz w:val="22"/>
          <w:szCs w:val="22"/>
          <w:lang w:val="en-GB"/>
        </w:rPr>
        <w:t xml:space="preserve"> [</w:t>
      </w:r>
      <w:r w:rsidRPr="005D3949">
        <w:rPr>
          <w:rFonts w:ascii="Calibri" w:hAnsi="Calibri" w:cs="Calibri"/>
          <w:sz w:val="22"/>
          <w:szCs w:val="22"/>
          <w:lang w:val="en-GB"/>
        </w:rPr>
        <w:t xml:space="preserve">by </w:t>
      </w:r>
      <w:r w:rsidRPr="005D3949">
        <w:rPr>
          <w:rFonts w:ascii="Calibri" w:hAnsi="Calibri" w:cs="Calibri"/>
          <w:i/>
          <w:sz w:val="22"/>
          <w:szCs w:val="22"/>
          <w:lang w:val="en-GB"/>
        </w:rPr>
        <w:t>(date)</w:t>
      </w:r>
      <w:r>
        <w:rPr>
          <w:rFonts w:ascii="Calibri" w:hAnsi="Calibri" w:cs="Calibri"/>
          <w:sz w:val="22"/>
          <w:szCs w:val="22"/>
          <w:lang w:val="en-GB"/>
        </w:rPr>
        <w:t xml:space="preserve"> at the latest]</w:t>
      </w:r>
      <w:r w:rsidRPr="005D3949">
        <w:rPr>
          <w:rFonts w:ascii="Calibri" w:hAnsi="Calibri" w:cs="Calibri"/>
          <w:sz w:val="22"/>
          <w:szCs w:val="22"/>
          <w:lang w:val="en-GB"/>
        </w:rPr>
        <w:t xml:space="preserve">. Comments should be expected </w:t>
      </w:r>
      <w:r>
        <w:rPr>
          <w:rFonts w:ascii="Calibri" w:hAnsi="Calibri" w:cs="Calibri"/>
          <w:sz w:val="22"/>
          <w:szCs w:val="22"/>
          <w:lang w:val="en-GB"/>
        </w:rPr>
        <w:t xml:space="preserve">within </w:t>
      </w:r>
      <w:r>
        <w:rPr>
          <w:rFonts w:ascii="Calibri" w:hAnsi="Calibri" w:cs="Calibri"/>
          <w:i/>
          <w:sz w:val="22"/>
          <w:szCs w:val="22"/>
          <w:lang w:val="en-GB"/>
        </w:rPr>
        <w:t>(number)</w:t>
      </w:r>
      <w:r>
        <w:rPr>
          <w:rFonts w:ascii="Calibri" w:hAnsi="Calibri" w:cs="Calibri"/>
          <w:sz w:val="22"/>
          <w:szCs w:val="22"/>
          <w:lang w:val="en-GB"/>
        </w:rPr>
        <w:t xml:space="preserve"> weeks after submitting the draft report</w:t>
      </w:r>
      <w:r w:rsidRPr="005D3949">
        <w:rPr>
          <w:rFonts w:ascii="Calibri" w:hAnsi="Calibri" w:cs="Calibri"/>
          <w:sz w:val="22"/>
          <w:szCs w:val="22"/>
          <w:lang w:val="en-GB"/>
        </w:rPr>
        <w:t xml:space="preserve">. These comments will be taken into account in preparing the final study report. The final study report is to be submitted in </w:t>
      </w:r>
      <w:r w:rsidRPr="005D3949">
        <w:rPr>
          <w:rFonts w:ascii="Calibri" w:hAnsi="Calibri" w:cs="Calibri"/>
          <w:i/>
          <w:sz w:val="22"/>
          <w:szCs w:val="22"/>
          <w:lang w:val="en-GB"/>
        </w:rPr>
        <w:t>[(number)</w:t>
      </w:r>
      <w:r w:rsidRPr="005D3949">
        <w:rPr>
          <w:rFonts w:ascii="Calibri" w:hAnsi="Calibri" w:cs="Calibri"/>
          <w:sz w:val="22"/>
          <w:szCs w:val="22"/>
          <w:lang w:val="en-GB"/>
        </w:rPr>
        <w:t xml:space="preserve"> copies (double-sided printing)] [electronic version] </w:t>
      </w:r>
      <w:r>
        <w:rPr>
          <w:rFonts w:ascii="Calibri" w:hAnsi="Calibri" w:cs="Calibri"/>
          <w:sz w:val="22"/>
          <w:szCs w:val="22"/>
          <w:lang w:val="en-GB"/>
        </w:rPr>
        <w:t xml:space="preserve">within </w:t>
      </w:r>
      <w:r>
        <w:rPr>
          <w:rFonts w:ascii="Calibri" w:hAnsi="Calibri" w:cs="Calibri"/>
          <w:i/>
          <w:sz w:val="22"/>
          <w:szCs w:val="22"/>
          <w:lang w:val="en-GB"/>
        </w:rPr>
        <w:t>(number)</w:t>
      </w:r>
      <w:r>
        <w:rPr>
          <w:rFonts w:ascii="Calibri" w:hAnsi="Calibri" w:cs="Calibri"/>
          <w:sz w:val="22"/>
          <w:szCs w:val="22"/>
          <w:lang w:val="en-GB"/>
        </w:rPr>
        <w:t xml:space="preserve"> weeks after receiving the last comments</w:t>
      </w:r>
      <w:r w:rsidRPr="005D3949">
        <w:rPr>
          <w:rFonts w:ascii="Calibri" w:hAnsi="Calibri" w:cs="Calibri"/>
          <w:sz w:val="22"/>
          <w:szCs w:val="22"/>
          <w:lang w:val="en-GB"/>
        </w:rPr>
        <w:t>.</w:t>
      </w:r>
    </w:p>
    <w:p w14:paraId="01AA7CE9" w14:textId="77777777" w:rsidR="007C14AA" w:rsidRDefault="007C14AA" w:rsidP="007C14AA">
      <w:pPr>
        <w:rPr>
          <w:rFonts w:ascii="Calibri" w:hAnsi="Calibri" w:cs="Calibri"/>
          <w:sz w:val="22"/>
          <w:szCs w:val="22"/>
          <w:lang w:val="en-GB"/>
        </w:rPr>
      </w:pPr>
    </w:p>
    <w:p w14:paraId="0486B5D0" w14:textId="77777777" w:rsidR="007C14AA" w:rsidRPr="00B177D2" w:rsidRDefault="007C14AA" w:rsidP="007C14AA">
      <w:pPr>
        <w:jc w:val="center"/>
        <w:rPr>
          <w:rFonts w:ascii="Calibri" w:hAnsi="Calibri" w:cs="Calibri"/>
          <w:color w:val="17365D" w:themeColor="text2" w:themeShade="BF"/>
          <w:sz w:val="22"/>
          <w:szCs w:val="22"/>
          <w:lang w:val="en-GB"/>
        </w:rPr>
      </w:pPr>
      <w:r w:rsidRPr="00B177D2">
        <w:rPr>
          <w:rFonts w:ascii="Calibri" w:hAnsi="Calibri" w:cs="Calibri"/>
          <w:color w:val="17365D" w:themeColor="text2" w:themeShade="BF"/>
          <w:sz w:val="22"/>
          <w:szCs w:val="22"/>
          <w:lang w:val="en-GB"/>
        </w:rPr>
        <w:t>-----</w:t>
      </w:r>
    </w:p>
    <w:p w14:paraId="3EF9A4C3" w14:textId="77777777" w:rsidR="007C14AA" w:rsidRDefault="007C14AA" w:rsidP="007C14AA">
      <w:pPr>
        <w:rPr>
          <w:rFonts w:ascii="Calibri" w:hAnsi="Calibri" w:cs="Calibri"/>
          <w:sz w:val="22"/>
          <w:szCs w:val="22"/>
          <w:lang w:val="en-GB"/>
        </w:rPr>
      </w:pPr>
    </w:p>
    <w:p w14:paraId="0A32A028" w14:textId="77777777" w:rsidR="007C14AA" w:rsidRPr="00B177D2" w:rsidRDefault="007C14AA" w:rsidP="007C14AA">
      <w:pPr>
        <w:rPr>
          <w:rFonts w:ascii="Calibri" w:hAnsi="Calibri" w:cs="Calibri"/>
          <w:b/>
          <w:color w:val="17365D" w:themeColor="text2" w:themeShade="BF"/>
          <w:sz w:val="20"/>
          <w:szCs w:val="20"/>
          <w:lang w:val="en-GB"/>
        </w:rPr>
      </w:pPr>
      <w:r w:rsidRPr="00B177D2">
        <w:rPr>
          <w:rFonts w:ascii="Calibri" w:hAnsi="Calibri" w:cs="Calibri"/>
          <w:b/>
          <w:color w:val="17365D" w:themeColor="text2" w:themeShade="BF"/>
          <w:sz w:val="20"/>
          <w:szCs w:val="20"/>
          <w:lang w:val="en-GB"/>
        </w:rPr>
        <w:t>Main sources:</w:t>
      </w:r>
    </w:p>
    <w:p w14:paraId="5336C21F" w14:textId="77777777" w:rsidR="007C14AA" w:rsidRPr="00B177D2" w:rsidRDefault="007C14AA" w:rsidP="007C14AA">
      <w:pPr>
        <w:spacing w:before="80"/>
        <w:rPr>
          <w:rFonts w:ascii="Calibri" w:hAnsi="Calibri" w:cs="Calibri"/>
          <w:color w:val="17365D" w:themeColor="text2" w:themeShade="BF"/>
          <w:sz w:val="20"/>
          <w:szCs w:val="20"/>
          <w:lang w:val="en-GB"/>
        </w:rPr>
      </w:pPr>
      <w:r w:rsidRPr="00B177D2">
        <w:rPr>
          <w:rFonts w:ascii="Calibri" w:hAnsi="Calibri" w:cs="Calibri"/>
          <w:b/>
          <w:color w:val="17365D" w:themeColor="text2" w:themeShade="BF"/>
          <w:sz w:val="20"/>
          <w:szCs w:val="20"/>
          <w:lang w:val="en-GB"/>
        </w:rPr>
        <w:t xml:space="preserve">Brooks N. &amp; </w:t>
      </w:r>
      <w:proofErr w:type="spellStart"/>
      <w:r w:rsidRPr="00B177D2">
        <w:rPr>
          <w:rFonts w:ascii="Calibri" w:hAnsi="Calibri" w:cs="Calibri"/>
          <w:b/>
          <w:color w:val="17365D" w:themeColor="text2" w:themeShade="BF"/>
          <w:sz w:val="20"/>
          <w:szCs w:val="20"/>
          <w:lang w:val="en-GB"/>
        </w:rPr>
        <w:t>Adger</w:t>
      </w:r>
      <w:proofErr w:type="spellEnd"/>
      <w:r w:rsidRPr="00B177D2">
        <w:rPr>
          <w:rFonts w:ascii="Calibri" w:hAnsi="Calibri" w:cs="Calibri"/>
          <w:b/>
          <w:color w:val="17365D" w:themeColor="text2" w:themeShade="BF"/>
          <w:sz w:val="20"/>
          <w:szCs w:val="20"/>
          <w:lang w:val="en-GB"/>
        </w:rPr>
        <w:t xml:space="preserve"> W.N. (2004)</w:t>
      </w:r>
      <w:r w:rsidRPr="00B177D2">
        <w:rPr>
          <w:rFonts w:ascii="Calibri" w:hAnsi="Calibri" w:cs="Calibri"/>
          <w:color w:val="17365D" w:themeColor="text2" w:themeShade="BF"/>
          <w:sz w:val="20"/>
          <w:szCs w:val="20"/>
          <w:lang w:val="en-GB"/>
        </w:rPr>
        <w:t xml:space="preserve"> Assessing and Enhancing Adaptive Capacity. In: Lim B. &amp; </w:t>
      </w:r>
      <w:proofErr w:type="spellStart"/>
      <w:r w:rsidRPr="00B177D2">
        <w:rPr>
          <w:rFonts w:ascii="Calibri" w:hAnsi="Calibri" w:cs="Calibri"/>
          <w:color w:val="17365D" w:themeColor="text2" w:themeShade="BF"/>
          <w:sz w:val="20"/>
          <w:szCs w:val="20"/>
          <w:lang w:val="en-GB"/>
        </w:rPr>
        <w:t>Spanger</w:t>
      </w:r>
      <w:proofErr w:type="spellEnd"/>
      <w:r w:rsidRPr="00B177D2">
        <w:rPr>
          <w:rFonts w:ascii="Calibri" w:hAnsi="Calibri" w:cs="Calibri"/>
          <w:color w:val="17365D" w:themeColor="text2" w:themeShade="BF"/>
          <w:sz w:val="20"/>
          <w:szCs w:val="20"/>
          <w:lang w:val="en-GB"/>
        </w:rPr>
        <w:t xml:space="preserve">-Siegfried E. (eds.) (2004) </w:t>
      </w:r>
      <w:r w:rsidRPr="00B177D2">
        <w:rPr>
          <w:rFonts w:ascii="Calibri" w:hAnsi="Calibri" w:cs="Calibri"/>
          <w:i/>
          <w:color w:val="17365D" w:themeColor="text2" w:themeShade="BF"/>
          <w:sz w:val="20"/>
          <w:szCs w:val="20"/>
          <w:lang w:val="en-GB"/>
        </w:rPr>
        <w:t>Adaptation Policy Frameworks for Climate Change: Developing Strategies, Policies and Measures</w:t>
      </w:r>
      <w:r w:rsidRPr="00B177D2">
        <w:rPr>
          <w:rFonts w:ascii="Calibri" w:hAnsi="Calibri" w:cs="Calibri"/>
          <w:color w:val="17365D" w:themeColor="text2" w:themeShade="BF"/>
          <w:sz w:val="20"/>
          <w:szCs w:val="20"/>
          <w:lang w:val="en-GB"/>
        </w:rPr>
        <w:t>. United Nations Development Programme/Cambridge University Press, New York.</w:t>
      </w:r>
    </w:p>
    <w:p w14:paraId="76C203D0" w14:textId="77777777" w:rsidR="007C14AA" w:rsidRPr="00B177D2" w:rsidRDefault="007C14AA" w:rsidP="007C14AA">
      <w:pPr>
        <w:spacing w:before="80"/>
        <w:rPr>
          <w:rFonts w:ascii="Calibri" w:hAnsi="Calibri" w:cs="Calibri"/>
          <w:color w:val="17365D" w:themeColor="text2" w:themeShade="BF"/>
          <w:sz w:val="20"/>
          <w:szCs w:val="20"/>
          <w:lang w:val="en-GB"/>
        </w:rPr>
      </w:pPr>
      <w:proofErr w:type="gramStart"/>
      <w:r w:rsidRPr="00B177D2">
        <w:rPr>
          <w:rFonts w:ascii="Calibri" w:hAnsi="Calibri" w:cs="Calibri"/>
          <w:b/>
          <w:color w:val="17365D" w:themeColor="text2" w:themeShade="BF"/>
          <w:sz w:val="20"/>
          <w:szCs w:val="20"/>
          <w:lang w:val="en-GB"/>
        </w:rPr>
        <w:t xml:space="preserve">Downing T. &amp; </w:t>
      </w:r>
      <w:proofErr w:type="spellStart"/>
      <w:r w:rsidRPr="00B177D2">
        <w:rPr>
          <w:rFonts w:ascii="Calibri" w:hAnsi="Calibri" w:cs="Calibri"/>
          <w:b/>
          <w:color w:val="17365D" w:themeColor="text2" w:themeShade="BF"/>
          <w:sz w:val="20"/>
          <w:szCs w:val="20"/>
          <w:lang w:val="en-GB"/>
        </w:rPr>
        <w:t>Patwardhan</w:t>
      </w:r>
      <w:proofErr w:type="spellEnd"/>
      <w:r w:rsidRPr="00B177D2">
        <w:rPr>
          <w:rFonts w:ascii="Calibri" w:hAnsi="Calibri" w:cs="Calibri"/>
          <w:b/>
          <w:color w:val="17365D" w:themeColor="text2" w:themeShade="BF"/>
          <w:sz w:val="20"/>
          <w:szCs w:val="20"/>
          <w:lang w:val="en-GB"/>
        </w:rPr>
        <w:t xml:space="preserve"> A. (2004)</w:t>
      </w:r>
      <w:r w:rsidRPr="00B177D2">
        <w:rPr>
          <w:rFonts w:ascii="Calibri" w:hAnsi="Calibri" w:cs="Calibri"/>
          <w:color w:val="17365D" w:themeColor="text2" w:themeShade="BF"/>
          <w:sz w:val="20"/>
          <w:szCs w:val="20"/>
          <w:lang w:val="en-GB"/>
        </w:rPr>
        <w:t xml:space="preserve"> Assessing Vulnerability for Climate Adaptation.</w:t>
      </w:r>
      <w:proofErr w:type="gramEnd"/>
      <w:r w:rsidRPr="00B177D2">
        <w:rPr>
          <w:rFonts w:ascii="Calibri" w:hAnsi="Calibri" w:cs="Calibri"/>
          <w:color w:val="17365D" w:themeColor="text2" w:themeShade="BF"/>
          <w:sz w:val="20"/>
          <w:szCs w:val="20"/>
          <w:lang w:val="en-GB"/>
        </w:rPr>
        <w:t xml:space="preserve"> In: Lim B. &amp; </w:t>
      </w:r>
      <w:proofErr w:type="spellStart"/>
      <w:r w:rsidRPr="00B177D2">
        <w:rPr>
          <w:rFonts w:ascii="Calibri" w:hAnsi="Calibri" w:cs="Calibri"/>
          <w:color w:val="17365D" w:themeColor="text2" w:themeShade="BF"/>
          <w:sz w:val="20"/>
          <w:szCs w:val="20"/>
          <w:lang w:val="en-GB"/>
        </w:rPr>
        <w:t>Spanger</w:t>
      </w:r>
      <w:proofErr w:type="spellEnd"/>
      <w:r w:rsidRPr="00B177D2">
        <w:rPr>
          <w:rFonts w:ascii="Calibri" w:hAnsi="Calibri" w:cs="Calibri"/>
          <w:color w:val="17365D" w:themeColor="text2" w:themeShade="BF"/>
          <w:sz w:val="20"/>
          <w:szCs w:val="20"/>
          <w:lang w:val="en-GB"/>
        </w:rPr>
        <w:t xml:space="preserve">-Siegfried E. (eds.) (2004) </w:t>
      </w:r>
      <w:r w:rsidRPr="00B177D2">
        <w:rPr>
          <w:rFonts w:ascii="Calibri" w:hAnsi="Calibri" w:cs="Calibri"/>
          <w:i/>
          <w:color w:val="17365D" w:themeColor="text2" w:themeShade="BF"/>
          <w:sz w:val="20"/>
          <w:szCs w:val="20"/>
          <w:lang w:val="en-GB"/>
        </w:rPr>
        <w:t>Adaptation Policy Frameworks for Climate Change: Developing Strategies, Policies and Measures</w:t>
      </w:r>
      <w:r w:rsidRPr="00B177D2">
        <w:rPr>
          <w:rFonts w:ascii="Calibri" w:hAnsi="Calibri" w:cs="Calibri"/>
          <w:color w:val="17365D" w:themeColor="text2" w:themeShade="BF"/>
          <w:sz w:val="20"/>
          <w:szCs w:val="20"/>
          <w:lang w:val="en-GB"/>
        </w:rPr>
        <w:t>. United Nations Development Programme/Cambridge University Press, New York.</w:t>
      </w:r>
    </w:p>
    <w:p w14:paraId="0C1939A1" w14:textId="77777777" w:rsidR="007C14AA" w:rsidRPr="00B177D2" w:rsidRDefault="007C14AA" w:rsidP="007C14AA">
      <w:pPr>
        <w:spacing w:before="80"/>
        <w:rPr>
          <w:rFonts w:ascii="Calibri" w:hAnsi="Calibri" w:cs="Calibri"/>
          <w:color w:val="17365D" w:themeColor="text2" w:themeShade="BF"/>
          <w:sz w:val="20"/>
          <w:szCs w:val="20"/>
          <w:lang w:val="en-GB"/>
        </w:rPr>
      </w:pPr>
      <w:proofErr w:type="gramStart"/>
      <w:r w:rsidRPr="00B177D2">
        <w:rPr>
          <w:rFonts w:ascii="Calibri" w:hAnsi="Calibri" w:cs="Calibri"/>
          <w:b/>
          <w:color w:val="17365D" w:themeColor="text2" w:themeShade="BF"/>
          <w:sz w:val="20"/>
          <w:szCs w:val="20"/>
          <w:lang w:val="en-GB"/>
        </w:rPr>
        <w:t>EC (2009b)</w:t>
      </w:r>
      <w:r w:rsidRPr="00B177D2">
        <w:rPr>
          <w:rFonts w:ascii="Calibri" w:hAnsi="Calibri" w:cs="Calibri"/>
          <w:color w:val="17365D" w:themeColor="text2" w:themeShade="BF"/>
          <w:sz w:val="20"/>
          <w:szCs w:val="20"/>
          <w:lang w:val="en-GB"/>
        </w:rPr>
        <w:t xml:space="preserve"> </w:t>
      </w:r>
      <w:r w:rsidRPr="00B177D2">
        <w:rPr>
          <w:rFonts w:ascii="Calibri" w:hAnsi="Calibri" w:cs="Calibri"/>
          <w:i/>
          <w:color w:val="17365D" w:themeColor="text2" w:themeShade="BF"/>
          <w:sz w:val="20"/>
          <w:szCs w:val="20"/>
          <w:lang w:val="en-GB"/>
        </w:rPr>
        <w:t>Guidelines on the Integration of Environment and Climate Change in Development Cooperation</w:t>
      </w:r>
      <w:r w:rsidRPr="00B177D2">
        <w:rPr>
          <w:rFonts w:ascii="Calibri" w:hAnsi="Calibri" w:cs="Calibri"/>
          <w:color w:val="17365D" w:themeColor="text2" w:themeShade="BF"/>
          <w:sz w:val="20"/>
          <w:szCs w:val="20"/>
          <w:lang w:val="en-GB"/>
        </w:rPr>
        <w:t>.</w:t>
      </w:r>
      <w:proofErr w:type="gramEnd"/>
      <w:r w:rsidRPr="00B177D2">
        <w:rPr>
          <w:rFonts w:ascii="Calibri" w:hAnsi="Calibri" w:cs="Calibri"/>
          <w:color w:val="17365D" w:themeColor="text2" w:themeShade="BF"/>
          <w:sz w:val="20"/>
          <w:szCs w:val="20"/>
          <w:lang w:val="en-GB"/>
        </w:rPr>
        <w:t xml:space="preserve"> </w:t>
      </w:r>
      <w:proofErr w:type="gramStart"/>
      <w:r w:rsidRPr="00B177D2">
        <w:rPr>
          <w:rFonts w:ascii="Calibri" w:hAnsi="Calibri" w:cs="Calibri"/>
          <w:color w:val="17365D" w:themeColor="text2" w:themeShade="BF"/>
          <w:sz w:val="20"/>
          <w:szCs w:val="20"/>
          <w:lang w:val="en-GB"/>
        </w:rPr>
        <w:t>European Commission, Brussels.</w:t>
      </w:r>
      <w:proofErr w:type="gramEnd"/>
      <w:r w:rsidRPr="00B177D2">
        <w:rPr>
          <w:rFonts w:ascii="Calibri" w:hAnsi="Calibri" w:cs="Calibri"/>
          <w:color w:val="17365D" w:themeColor="text2" w:themeShade="BF"/>
          <w:sz w:val="20"/>
          <w:szCs w:val="20"/>
          <w:lang w:val="en-GB"/>
        </w:rPr>
        <w:t xml:space="preserve"> Annex 5 ‘Terms of Reference for a Strategic Environmental Assessment’.</w:t>
      </w:r>
    </w:p>
    <w:p w14:paraId="3EC47ABA" w14:textId="77777777" w:rsidR="007C14AA" w:rsidRPr="00B177D2" w:rsidRDefault="007C14AA" w:rsidP="007C14AA">
      <w:pPr>
        <w:spacing w:before="80"/>
        <w:rPr>
          <w:rFonts w:ascii="Calibri" w:hAnsi="Calibri" w:cs="Calibri"/>
          <w:b/>
          <w:color w:val="17365D" w:themeColor="text2" w:themeShade="BF"/>
          <w:sz w:val="20"/>
          <w:szCs w:val="20"/>
          <w:lang w:val="en-GB"/>
        </w:rPr>
      </w:pPr>
      <w:r w:rsidRPr="00B177D2">
        <w:rPr>
          <w:rFonts w:ascii="Calibri" w:hAnsi="Calibri" w:cs="Calibri"/>
          <w:b/>
          <w:color w:val="17365D" w:themeColor="text2" w:themeShade="BF"/>
          <w:sz w:val="20"/>
          <w:szCs w:val="20"/>
          <w:lang w:val="en-GB"/>
        </w:rPr>
        <w:t xml:space="preserve">EC (2011) </w:t>
      </w:r>
      <w:r w:rsidRPr="00B177D2">
        <w:rPr>
          <w:rFonts w:ascii="Calibri" w:hAnsi="Calibri" w:cs="Calibri"/>
          <w:i/>
          <w:color w:val="17365D" w:themeColor="text2" w:themeShade="BF"/>
          <w:sz w:val="20"/>
          <w:szCs w:val="20"/>
          <w:lang w:val="en-GB"/>
        </w:rPr>
        <w:t>Climate Risk Assessment: an Introduction</w:t>
      </w:r>
      <w:r w:rsidRPr="00B177D2">
        <w:rPr>
          <w:rFonts w:ascii="Calibri" w:hAnsi="Calibri" w:cs="Calibri"/>
          <w:color w:val="17365D" w:themeColor="text2" w:themeShade="BF"/>
          <w:sz w:val="20"/>
          <w:szCs w:val="20"/>
          <w:lang w:val="en-GB"/>
        </w:rPr>
        <w:t xml:space="preserve">. Training materials developed by Nils Brook for the </w:t>
      </w:r>
      <w:proofErr w:type="spellStart"/>
      <w:r w:rsidRPr="00B177D2">
        <w:rPr>
          <w:rFonts w:ascii="Calibri" w:hAnsi="Calibri" w:cs="Calibri"/>
          <w:color w:val="17365D" w:themeColor="text2" w:themeShade="BF"/>
          <w:sz w:val="20"/>
          <w:szCs w:val="20"/>
          <w:lang w:val="en-GB"/>
        </w:rPr>
        <w:t>EuropeAid</w:t>
      </w:r>
      <w:proofErr w:type="spellEnd"/>
      <w:r w:rsidRPr="00B177D2">
        <w:rPr>
          <w:rFonts w:ascii="Calibri" w:hAnsi="Calibri" w:cs="Calibri"/>
          <w:color w:val="17365D" w:themeColor="text2" w:themeShade="BF"/>
          <w:sz w:val="20"/>
          <w:szCs w:val="20"/>
          <w:lang w:val="en-GB"/>
        </w:rPr>
        <w:t xml:space="preserve"> staff training programme.</w:t>
      </w:r>
    </w:p>
    <w:p w14:paraId="12A515FA" w14:textId="77777777" w:rsidR="007C14AA" w:rsidRPr="00B177D2" w:rsidRDefault="007C14AA" w:rsidP="007C14AA">
      <w:pPr>
        <w:spacing w:before="80"/>
        <w:rPr>
          <w:rFonts w:ascii="Calibri" w:hAnsi="Calibri" w:cs="Calibri"/>
          <w:color w:val="17365D" w:themeColor="text2" w:themeShade="BF"/>
          <w:sz w:val="20"/>
          <w:szCs w:val="20"/>
          <w:lang w:val="en-GB"/>
        </w:rPr>
      </w:pPr>
      <w:r w:rsidRPr="00B177D2">
        <w:rPr>
          <w:rFonts w:ascii="Calibri" w:hAnsi="Calibri" w:cs="Calibri"/>
          <w:b/>
          <w:color w:val="17365D" w:themeColor="text2" w:themeShade="BF"/>
          <w:sz w:val="20"/>
          <w:szCs w:val="20"/>
          <w:lang w:val="en-GB"/>
        </w:rPr>
        <w:t>ENDA (</w:t>
      </w:r>
      <w:proofErr w:type="spellStart"/>
      <w:r w:rsidRPr="00B177D2">
        <w:rPr>
          <w:rFonts w:ascii="Calibri" w:hAnsi="Calibri" w:cs="Calibri"/>
          <w:b/>
          <w:color w:val="17365D" w:themeColor="text2" w:themeShade="BF"/>
          <w:sz w:val="20"/>
          <w:szCs w:val="20"/>
          <w:lang w:val="en-GB"/>
        </w:rPr>
        <w:t>n.d</w:t>
      </w:r>
      <w:proofErr w:type="spellEnd"/>
      <w:r w:rsidRPr="00B177D2">
        <w:rPr>
          <w:rFonts w:ascii="Calibri" w:hAnsi="Calibri" w:cs="Calibri"/>
          <w:b/>
          <w:color w:val="17365D" w:themeColor="text2" w:themeShade="BF"/>
          <w:sz w:val="20"/>
          <w:szCs w:val="20"/>
          <w:lang w:val="en-GB"/>
        </w:rPr>
        <w:t>)</w:t>
      </w:r>
      <w:r w:rsidRPr="00B177D2">
        <w:rPr>
          <w:rFonts w:ascii="Calibri" w:hAnsi="Calibri" w:cs="Calibri"/>
          <w:color w:val="17365D" w:themeColor="text2" w:themeShade="BF"/>
          <w:sz w:val="20"/>
          <w:szCs w:val="20"/>
          <w:lang w:val="en-GB"/>
        </w:rPr>
        <w:t xml:space="preserve"> </w:t>
      </w:r>
      <w:r w:rsidRPr="00B177D2">
        <w:rPr>
          <w:rFonts w:ascii="Calibri" w:hAnsi="Calibri" w:cs="Calibri"/>
          <w:bCs/>
          <w:i/>
          <w:color w:val="17365D" w:themeColor="text2" w:themeShade="BF"/>
          <w:sz w:val="20"/>
          <w:szCs w:val="20"/>
          <w:lang w:val="en-GB"/>
        </w:rPr>
        <w:t>Capacity strengthening in climate change vulnerability and adaptation strategy assessments</w:t>
      </w:r>
      <w:r w:rsidRPr="00B177D2">
        <w:rPr>
          <w:rFonts w:ascii="Calibri" w:hAnsi="Calibri" w:cs="Calibri"/>
          <w:color w:val="17365D" w:themeColor="text2" w:themeShade="BF"/>
          <w:sz w:val="20"/>
          <w:szCs w:val="20"/>
          <w:lang w:val="en-GB"/>
        </w:rPr>
        <w:t xml:space="preserve">. Course materials developed in collaboration with CIAT, Stockholm Environment Institute and </w:t>
      </w:r>
      <w:proofErr w:type="spellStart"/>
      <w:r w:rsidRPr="00B177D2">
        <w:rPr>
          <w:rFonts w:ascii="Calibri" w:hAnsi="Calibri" w:cs="Calibri"/>
          <w:color w:val="17365D" w:themeColor="text2" w:themeShade="BF"/>
          <w:sz w:val="20"/>
          <w:szCs w:val="20"/>
          <w:lang w:val="en-GB"/>
        </w:rPr>
        <w:t>Unitar</w:t>
      </w:r>
      <w:proofErr w:type="spellEnd"/>
      <w:r w:rsidRPr="00B177D2">
        <w:rPr>
          <w:rFonts w:ascii="Calibri" w:hAnsi="Calibri" w:cs="Calibri"/>
          <w:color w:val="17365D" w:themeColor="text2" w:themeShade="BF"/>
          <w:sz w:val="20"/>
          <w:szCs w:val="20"/>
          <w:lang w:val="en-GB"/>
        </w:rPr>
        <w:t xml:space="preserve"> in the context of </w:t>
      </w:r>
      <w:proofErr w:type="spellStart"/>
      <w:r w:rsidRPr="00B177D2">
        <w:rPr>
          <w:rFonts w:ascii="Calibri" w:hAnsi="Calibri" w:cs="Calibri"/>
          <w:color w:val="17365D" w:themeColor="text2" w:themeShade="BF"/>
          <w:sz w:val="20"/>
          <w:szCs w:val="20"/>
          <w:lang w:val="en-GB"/>
        </w:rPr>
        <w:t>Unitar’s</w:t>
      </w:r>
      <w:proofErr w:type="spellEnd"/>
      <w:r w:rsidRPr="00B177D2">
        <w:rPr>
          <w:rFonts w:ascii="Calibri" w:hAnsi="Calibri" w:cs="Calibri"/>
          <w:color w:val="17365D" w:themeColor="text2" w:themeShade="BF"/>
          <w:sz w:val="20"/>
          <w:szCs w:val="20"/>
          <w:lang w:val="en-GB"/>
        </w:rPr>
        <w:t xml:space="preserve"> C3D initiative.</w:t>
      </w:r>
    </w:p>
    <w:p w14:paraId="6248DA94" w14:textId="77777777" w:rsidR="007C14AA" w:rsidRPr="00B177D2" w:rsidRDefault="007C14AA" w:rsidP="007C14AA">
      <w:pPr>
        <w:spacing w:before="80"/>
        <w:rPr>
          <w:rFonts w:ascii="Calibri" w:hAnsi="Calibri" w:cs="Calibri"/>
          <w:color w:val="17365D" w:themeColor="text2" w:themeShade="BF"/>
          <w:sz w:val="20"/>
          <w:szCs w:val="20"/>
          <w:lang w:val="en-GB"/>
        </w:rPr>
      </w:pPr>
      <w:proofErr w:type="gramStart"/>
      <w:r w:rsidRPr="00B177D2">
        <w:rPr>
          <w:rFonts w:ascii="Calibri" w:hAnsi="Calibri" w:cs="Calibri"/>
          <w:b/>
          <w:color w:val="17365D" w:themeColor="text2" w:themeShade="BF"/>
          <w:sz w:val="20"/>
          <w:szCs w:val="20"/>
          <w:lang w:val="en-US"/>
        </w:rPr>
        <w:t>IPCC (2007c)</w:t>
      </w:r>
      <w:r w:rsidRPr="00B177D2">
        <w:rPr>
          <w:rFonts w:ascii="Calibri" w:hAnsi="Calibri" w:cs="Calibri"/>
          <w:color w:val="17365D" w:themeColor="text2" w:themeShade="BF"/>
          <w:sz w:val="20"/>
          <w:szCs w:val="20"/>
          <w:lang w:val="en-US"/>
        </w:rPr>
        <w:t xml:space="preserve"> </w:t>
      </w:r>
      <w:r w:rsidRPr="00B177D2">
        <w:rPr>
          <w:rFonts w:ascii="Calibri" w:hAnsi="Calibri" w:cs="Calibri"/>
          <w:i/>
          <w:color w:val="17365D" w:themeColor="text2" w:themeShade="BF"/>
          <w:sz w:val="20"/>
          <w:szCs w:val="20"/>
          <w:lang w:val="en-US"/>
        </w:rPr>
        <w:t>Climate Change 2007: Impacts, Adaptation and Vulnerability</w:t>
      </w:r>
      <w:r w:rsidRPr="00B177D2">
        <w:rPr>
          <w:rFonts w:ascii="Calibri" w:hAnsi="Calibri" w:cs="Calibri"/>
          <w:color w:val="17365D" w:themeColor="text2" w:themeShade="BF"/>
          <w:sz w:val="20"/>
          <w:szCs w:val="20"/>
          <w:lang w:val="en-US"/>
        </w:rPr>
        <w:t>.</w:t>
      </w:r>
      <w:proofErr w:type="gramEnd"/>
      <w:r w:rsidRPr="00B177D2">
        <w:rPr>
          <w:rFonts w:ascii="Calibri" w:hAnsi="Calibri" w:cs="Calibri"/>
          <w:color w:val="17365D" w:themeColor="text2" w:themeShade="BF"/>
          <w:sz w:val="20"/>
          <w:szCs w:val="20"/>
          <w:lang w:val="en-US"/>
        </w:rPr>
        <w:t xml:space="preserve"> </w:t>
      </w:r>
      <w:r w:rsidRPr="00B177D2">
        <w:rPr>
          <w:rFonts w:ascii="Calibri" w:hAnsi="Calibri" w:cs="Calibri"/>
          <w:color w:val="17365D" w:themeColor="text2" w:themeShade="BF"/>
          <w:sz w:val="20"/>
          <w:szCs w:val="20"/>
          <w:lang w:val="en-GB"/>
        </w:rPr>
        <w:t xml:space="preserve">Contribution of Working Group II to the Fourth Assessment Report of the Intergovernmental Panel on Climate Change [Parry M.L., </w:t>
      </w:r>
      <w:proofErr w:type="spellStart"/>
      <w:r w:rsidRPr="00B177D2">
        <w:rPr>
          <w:rFonts w:ascii="Calibri" w:hAnsi="Calibri" w:cs="Calibri"/>
          <w:color w:val="17365D" w:themeColor="text2" w:themeShade="BF"/>
          <w:sz w:val="20"/>
          <w:szCs w:val="20"/>
          <w:lang w:val="en-GB"/>
        </w:rPr>
        <w:t>Canziani</w:t>
      </w:r>
      <w:proofErr w:type="spellEnd"/>
      <w:r w:rsidRPr="00B177D2">
        <w:rPr>
          <w:rFonts w:ascii="Calibri" w:hAnsi="Calibri" w:cs="Calibri"/>
          <w:color w:val="17365D" w:themeColor="text2" w:themeShade="BF"/>
          <w:sz w:val="20"/>
          <w:szCs w:val="20"/>
          <w:lang w:val="en-GB"/>
        </w:rPr>
        <w:t xml:space="preserve"> O.F., </w:t>
      </w:r>
      <w:proofErr w:type="spellStart"/>
      <w:r w:rsidRPr="00B177D2">
        <w:rPr>
          <w:rFonts w:ascii="Calibri" w:hAnsi="Calibri" w:cs="Calibri"/>
          <w:color w:val="17365D" w:themeColor="text2" w:themeShade="BF"/>
          <w:sz w:val="20"/>
          <w:szCs w:val="20"/>
          <w:lang w:val="en-GB"/>
        </w:rPr>
        <w:t>Palutikof</w:t>
      </w:r>
      <w:proofErr w:type="spellEnd"/>
      <w:r w:rsidRPr="00B177D2">
        <w:rPr>
          <w:rFonts w:ascii="Calibri" w:hAnsi="Calibri" w:cs="Calibri"/>
          <w:color w:val="17365D" w:themeColor="text2" w:themeShade="BF"/>
          <w:sz w:val="20"/>
          <w:szCs w:val="20"/>
          <w:lang w:val="en-GB"/>
        </w:rPr>
        <w:t xml:space="preserve"> J.P., van der Linden P.J.  </w:t>
      </w:r>
      <w:proofErr w:type="gramStart"/>
      <w:r w:rsidRPr="00B177D2">
        <w:rPr>
          <w:rFonts w:ascii="Calibri" w:hAnsi="Calibri" w:cs="Calibri"/>
          <w:color w:val="17365D" w:themeColor="text2" w:themeShade="BF"/>
          <w:sz w:val="20"/>
          <w:szCs w:val="20"/>
          <w:lang w:val="en-GB"/>
        </w:rPr>
        <w:t>&amp; Hanson C.E. (eds.)].</w:t>
      </w:r>
      <w:proofErr w:type="gramEnd"/>
      <w:r w:rsidRPr="00B177D2">
        <w:rPr>
          <w:rFonts w:ascii="Calibri" w:hAnsi="Calibri" w:cs="Calibri"/>
          <w:color w:val="17365D" w:themeColor="text2" w:themeShade="BF"/>
          <w:sz w:val="20"/>
          <w:szCs w:val="20"/>
          <w:lang w:val="en-GB"/>
        </w:rPr>
        <w:t xml:space="preserve"> </w:t>
      </w:r>
      <w:proofErr w:type="gramStart"/>
      <w:r w:rsidRPr="00B177D2">
        <w:rPr>
          <w:rFonts w:ascii="Calibri" w:hAnsi="Calibri" w:cs="Calibri"/>
          <w:color w:val="17365D" w:themeColor="text2" w:themeShade="BF"/>
          <w:sz w:val="20"/>
          <w:szCs w:val="20"/>
          <w:lang w:val="en-GB"/>
        </w:rPr>
        <w:t>Cambridge University Press, Cambridge, UK &amp; New York, NY, USA.</w:t>
      </w:r>
      <w:proofErr w:type="gramEnd"/>
    </w:p>
    <w:p w14:paraId="1FF659E7" w14:textId="77777777" w:rsidR="007C14AA" w:rsidRPr="00B177D2" w:rsidRDefault="007C14AA" w:rsidP="007C14AA">
      <w:pPr>
        <w:spacing w:before="80"/>
        <w:rPr>
          <w:rFonts w:ascii="Calibri" w:hAnsi="Calibri" w:cs="Calibri"/>
          <w:color w:val="17365D" w:themeColor="text2" w:themeShade="BF"/>
          <w:sz w:val="20"/>
          <w:szCs w:val="20"/>
          <w:lang w:val="en-GB"/>
        </w:rPr>
      </w:pPr>
      <w:proofErr w:type="gramStart"/>
      <w:r w:rsidRPr="00B177D2">
        <w:rPr>
          <w:rFonts w:ascii="Calibri" w:hAnsi="Calibri" w:cs="Calibri"/>
          <w:b/>
          <w:color w:val="17365D" w:themeColor="text2" w:themeShade="BF"/>
          <w:sz w:val="20"/>
          <w:szCs w:val="20"/>
          <w:lang w:val="en-GB"/>
        </w:rPr>
        <w:lastRenderedPageBreak/>
        <w:t>OECD (2009a)</w:t>
      </w:r>
      <w:r w:rsidRPr="00B177D2">
        <w:rPr>
          <w:rFonts w:ascii="Calibri" w:hAnsi="Calibri" w:cs="Calibri"/>
          <w:color w:val="17365D" w:themeColor="text2" w:themeShade="BF"/>
          <w:sz w:val="20"/>
          <w:szCs w:val="20"/>
          <w:lang w:val="en-GB"/>
        </w:rPr>
        <w:t xml:space="preserve"> </w:t>
      </w:r>
      <w:r w:rsidRPr="00B177D2">
        <w:rPr>
          <w:rFonts w:ascii="Calibri" w:hAnsi="Calibri" w:cs="Calibri"/>
          <w:i/>
          <w:color w:val="17365D" w:themeColor="text2" w:themeShade="BF"/>
          <w:sz w:val="20"/>
          <w:szCs w:val="20"/>
          <w:lang w:val="en-GB"/>
        </w:rPr>
        <w:t>Integrating Climate Change Adaptation into Development Co-operation: Policy guidance</w:t>
      </w:r>
      <w:r w:rsidRPr="00B177D2">
        <w:rPr>
          <w:rFonts w:ascii="Calibri" w:hAnsi="Calibri" w:cs="Calibri"/>
          <w:color w:val="17365D" w:themeColor="text2" w:themeShade="BF"/>
          <w:sz w:val="20"/>
          <w:szCs w:val="20"/>
          <w:lang w:val="en-GB"/>
        </w:rPr>
        <w:t>.</w:t>
      </w:r>
      <w:proofErr w:type="gramEnd"/>
      <w:r w:rsidRPr="00B177D2">
        <w:rPr>
          <w:rFonts w:ascii="Calibri" w:hAnsi="Calibri" w:cs="Calibri"/>
          <w:color w:val="17365D" w:themeColor="text2" w:themeShade="BF"/>
          <w:sz w:val="20"/>
          <w:szCs w:val="20"/>
          <w:lang w:val="en-GB"/>
        </w:rPr>
        <w:t xml:space="preserve"> OECD Publishing, Paris.</w:t>
      </w:r>
    </w:p>
    <w:p w14:paraId="48E3A93E" w14:textId="77777777" w:rsidR="007C14AA" w:rsidRPr="00B177D2" w:rsidRDefault="007C14AA" w:rsidP="007C14AA">
      <w:pPr>
        <w:spacing w:before="80"/>
        <w:rPr>
          <w:rFonts w:ascii="Calibri" w:hAnsi="Calibri" w:cs="Calibri"/>
          <w:color w:val="17365D" w:themeColor="text2" w:themeShade="BF"/>
          <w:sz w:val="20"/>
          <w:szCs w:val="20"/>
          <w:lang w:val="en-GB"/>
        </w:rPr>
      </w:pPr>
      <w:r w:rsidRPr="00B177D2">
        <w:rPr>
          <w:rFonts w:ascii="Calibri" w:hAnsi="Calibri" w:cs="Calibri"/>
          <w:b/>
          <w:color w:val="17365D" w:themeColor="text2" w:themeShade="BF"/>
          <w:sz w:val="20"/>
          <w:szCs w:val="20"/>
          <w:lang w:val="en-GB"/>
        </w:rPr>
        <w:t>UNDP-UNEP (2011)</w:t>
      </w:r>
      <w:r w:rsidRPr="00B177D2">
        <w:rPr>
          <w:rFonts w:ascii="Calibri" w:hAnsi="Calibri" w:cs="Calibri"/>
          <w:color w:val="17365D" w:themeColor="text2" w:themeShade="BF"/>
          <w:sz w:val="20"/>
          <w:szCs w:val="20"/>
          <w:lang w:val="en-GB"/>
        </w:rPr>
        <w:t xml:space="preserve"> </w:t>
      </w:r>
      <w:r w:rsidRPr="00B177D2">
        <w:rPr>
          <w:rFonts w:ascii="Calibri" w:hAnsi="Calibri" w:cs="Calibri"/>
          <w:i/>
          <w:iCs/>
          <w:color w:val="17365D" w:themeColor="text2" w:themeShade="BF"/>
          <w:sz w:val="20"/>
          <w:szCs w:val="20"/>
          <w:lang w:val="en-GB"/>
        </w:rPr>
        <w:t>Mainstreaming Adaptation to Climate Change into Development Planning: A Guide for Practitioners</w:t>
      </w:r>
      <w:r w:rsidRPr="00B177D2">
        <w:rPr>
          <w:rFonts w:ascii="Calibri" w:hAnsi="Calibri" w:cs="Calibri"/>
          <w:iCs/>
          <w:color w:val="17365D" w:themeColor="text2" w:themeShade="BF"/>
          <w:sz w:val="20"/>
          <w:szCs w:val="20"/>
          <w:lang w:val="en-GB"/>
        </w:rPr>
        <w:t xml:space="preserve">. </w:t>
      </w:r>
      <w:proofErr w:type="gramStart"/>
      <w:r w:rsidRPr="00B177D2">
        <w:rPr>
          <w:rFonts w:ascii="Calibri" w:hAnsi="Calibri" w:cs="Calibri"/>
          <w:color w:val="17365D" w:themeColor="text2" w:themeShade="BF"/>
          <w:sz w:val="20"/>
          <w:szCs w:val="20"/>
          <w:lang w:val="en-GB"/>
        </w:rPr>
        <w:t>UNDP-UNEP Poverty-Environment Facility.</w:t>
      </w:r>
      <w:proofErr w:type="gramEnd"/>
    </w:p>
    <w:p w14:paraId="60E07D72" w14:textId="77777777" w:rsidR="007C14AA" w:rsidRPr="007C14AA" w:rsidRDefault="007C14AA" w:rsidP="00D02036">
      <w:pPr>
        <w:rPr>
          <w:rFonts w:asciiTheme="minorHAnsi" w:hAnsiTheme="minorHAnsi" w:cstheme="minorHAnsi"/>
          <w:sz w:val="22"/>
          <w:szCs w:val="22"/>
          <w:lang w:val="en-GB"/>
        </w:rPr>
      </w:pPr>
    </w:p>
    <w:sectPr w:rsidR="007C14AA" w:rsidRPr="007C14AA" w:rsidSect="005F5981">
      <w:headerReference w:type="default" r:id="rId36"/>
      <w:footerReference w:type="default" r:id="rId37"/>
      <w:pgSz w:w="11906" w:h="16838" w:code="9"/>
      <w:pgMar w:top="1134" w:right="1418" w:bottom="1134" w:left="1276" w:header="709" w:footer="567"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F2578" w14:textId="77777777" w:rsidR="00E50D55" w:rsidRDefault="00E50D55" w:rsidP="00CD7634">
      <w:r>
        <w:separator/>
      </w:r>
    </w:p>
  </w:endnote>
  <w:endnote w:type="continuationSeparator" w:id="0">
    <w:p w14:paraId="3062DED6" w14:textId="77777777" w:rsidR="00E50D55" w:rsidRDefault="00E50D55" w:rsidP="00CD7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5" w:type="dxa"/>
      <w:tblInd w:w="-709" w:type="dxa"/>
      <w:tblLayout w:type="fixed"/>
      <w:tblCellMar>
        <w:left w:w="0" w:type="dxa"/>
        <w:right w:w="0" w:type="dxa"/>
      </w:tblCellMar>
      <w:tblLook w:val="00A0" w:firstRow="1" w:lastRow="0" w:firstColumn="1" w:lastColumn="0" w:noHBand="0" w:noVBand="0"/>
    </w:tblPr>
    <w:tblGrid>
      <w:gridCol w:w="10065"/>
      <w:gridCol w:w="20"/>
    </w:tblGrid>
    <w:tr w:rsidR="007D5A16" w:rsidRPr="00EB129F" w14:paraId="27AB93A9" w14:textId="77777777" w:rsidTr="007D5A16">
      <w:tc>
        <w:tcPr>
          <w:tcW w:w="10065" w:type="dxa"/>
          <w:vAlign w:val="center"/>
        </w:tcPr>
        <w:p w14:paraId="464D65A1" w14:textId="77777777" w:rsidR="00E50D55" w:rsidRPr="00695EB8" w:rsidRDefault="00E50D55" w:rsidP="007D5A16">
          <w:pPr>
            <w:pStyle w:val="Footer"/>
            <w:jc w:val="center"/>
            <w:rPr>
              <w:lang w:val="en-GB"/>
            </w:rPr>
          </w:pPr>
          <w:r w:rsidRPr="00695EB8">
            <w:rPr>
              <w:noProof/>
              <w:lang w:val="en-US"/>
            </w:rPr>
            <w:drawing>
              <wp:inline distT="0" distB="0" distL="0" distR="0" wp14:anchorId="394A3B1C" wp14:editId="6FCA7C22">
                <wp:extent cx="1114806" cy="775335"/>
                <wp:effectExtent l="19050" t="0" r="9144" b="0"/>
                <wp:docPr id="3" name="Picture 1" descr="C:\Users\catherine\Pictures\GCCA+EC\logo_ce-en-rvb-lr_201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therine\Pictures\GCCA+EC\logo_ce-en-rvb-lr_2012-01.jpg"/>
                        <pic:cNvPicPr>
                          <a:picLocks noChangeAspect="1" noChangeArrowheads="1"/>
                        </pic:cNvPicPr>
                      </pic:nvPicPr>
                      <pic:blipFill>
                        <a:blip r:embed="rId1"/>
                        <a:srcRect/>
                        <a:stretch>
                          <a:fillRect/>
                        </a:stretch>
                      </pic:blipFill>
                      <pic:spPr bwMode="auto">
                        <a:xfrm>
                          <a:off x="0" y="0"/>
                          <a:ext cx="1114806" cy="775335"/>
                        </a:xfrm>
                        <a:prstGeom prst="rect">
                          <a:avLst/>
                        </a:prstGeom>
                        <a:noFill/>
                        <a:ln w="9525">
                          <a:noFill/>
                          <a:miter lim="800000"/>
                          <a:headEnd/>
                          <a:tailEnd/>
                        </a:ln>
                      </pic:spPr>
                    </pic:pic>
                  </a:graphicData>
                </a:graphic>
              </wp:inline>
            </w:drawing>
          </w:r>
        </w:p>
      </w:tc>
      <w:tc>
        <w:tcPr>
          <w:tcW w:w="20" w:type="dxa"/>
          <w:vAlign w:val="bottom"/>
        </w:tcPr>
        <w:p w14:paraId="2240B6A5" w14:textId="6F50AEB6" w:rsidR="00E50D55" w:rsidRPr="00695EB8" w:rsidRDefault="00E50D55" w:rsidP="007D5A16">
          <w:pPr>
            <w:pStyle w:val="Footer"/>
            <w:ind w:left="7655"/>
            <w:jc w:val="center"/>
            <w:rPr>
              <w:lang w:val="en-GB"/>
            </w:rPr>
          </w:pPr>
          <w:r w:rsidRPr="00695EB8">
            <w:rPr>
              <w:rFonts w:ascii="Arial" w:hAnsi="Arial" w:cs="Arial"/>
              <w:i/>
              <w:sz w:val="21"/>
              <w:szCs w:val="21"/>
              <w:lang w:val="en-GB"/>
            </w:rPr>
            <w:t>.</w:t>
          </w:r>
        </w:p>
      </w:tc>
    </w:tr>
  </w:tbl>
  <w:p w14:paraId="7C4C8B50" w14:textId="77777777" w:rsidR="00E50D55" w:rsidRPr="00695EB8" w:rsidRDefault="00E50D55" w:rsidP="00695EB8">
    <w:pPr>
      <w:pStyle w:val="Footer"/>
      <w:rPr>
        <w:rFonts w:asciiTheme="minorHAnsi" w:hAnsiTheme="minorHAnsi" w:cstheme="minorHAnsi"/>
        <w:sz w:val="4"/>
        <w:szCs w:val="4"/>
        <w:lang w:val="en-GB"/>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FC4D1" w14:textId="77777777" w:rsidR="00E50D55" w:rsidRPr="00C0293F" w:rsidRDefault="00E50D55" w:rsidP="00D624F0">
    <w:pPr>
      <w:pStyle w:val="Footer"/>
      <w:pBdr>
        <w:top w:val="single" w:sz="4" w:space="1" w:color="auto"/>
      </w:pBdr>
      <w:tabs>
        <w:tab w:val="clear" w:pos="9072"/>
        <w:tab w:val="right" w:pos="9214"/>
      </w:tabs>
      <w:jc w:val="center"/>
      <w:rPr>
        <w:rFonts w:asciiTheme="minorHAnsi" w:hAnsiTheme="minorHAnsi" w:cstheme="minorHAnsi"/>
        <w:sz w:val="12"/>
        <w:szCs w:val="12"/>
      </w:rPr>
    </w:pPr>
  </w:p>
  <w:p w14:paraId="05AE36A2" w14:textId="77777777" w:rsidR="00E50D55" w:rsidRPr="00D410C4" w:rsidRDefault="00E50D55" w:rsidP="00D624F0">
    <w:pPr>
      <w:pStyle w:val="Footer"/>
      <w:tabs>
        <w:tab w:val="clear" w:pos="9072"/>
        <w:tab w:val="right" w:pos="9214"/>
        <w:tab w:val="right" w:pos="14601"/>
      </w:tabs>
      <w:jc w:val="left"/>
      <w:rPr>
        <w:rFonts w:asciiTheme="minorHAnsi" w:hAnsiTheme="minorHAnsi" w:cstheme="minorHAnsi"/>
        <w:sz w:val="20"/>
        <w:szCs w:val="20"/>
        <w:lang w:val="en-GB"/>
      </w:rPr>
    </w:pPr>
    <w:r>
      <w:rPr>
        <w:rFonts w:asciiTheme="minorHAnsi" w:hAnsiTheme="minorHAnsi" w:cstheme="minorHAnsi"/>
        <w:sz w:val="20"/>
        <w:szCs w:val="20"/>
        <w:lang w:val="en-GB"/>
      </w:rPr>
      <w:t>Module 5</w:t>
    </w:r>
    <w:r w:rsidRPr="00D410C4">
      <w:rPr>
        <w:rFonts w:asciiTheme="minorHAnsi" w:hAnsiTheme="minorHAnsi" w:cstheme="minorHAnsi"/>
        <w:sz w:val="20"/>
        <w:szCs w:val="20"/>
        <w:lang w:val="en-GB"/>
      </w:rPr>
      <w:t xml:space="preserve">: </w:t>
    </w:r>
    <w:r>
      <w:rPr>
        <w:rFonts w:asciiTheme="minorHAnsi" w:hAnsiTheme="minorHAnsi" w:cstheme="minorHAnsi"/>
        <w:sz w:val="20"/>
        <w:szCs w:val="20"/>
        <w:lang w:val="en-GB"/>
      </w:rPr>
      <w:t>Raising awareness and building partnerships</w:t>
    </w:r>
    <w:r>
      <w:rPr>
        <w:rFonts w:asciiTheme="minorHAnsi" w:hAnsiTheme="minorHAnsi" w:cstheme="minorHAnsi"/>
        <w:sz w:val="20"/>
        <w:szCs w:val="20"/>
        <w:lang w:val="en-GB"/>
      </w:rPr>
      <w:tab/>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B46BB9">
      <w:rPr>
        <w:rFonts w:asciiTheme="minorHAnsi" w:hAnsiTheme="minorHAnsi" w:cstheme="minorHAnsi"/>
        <w:noProof/>
        <w:sz w:val="20"/>
        <w:szCs w:val="20"/>
        <w:lang w:val="en-GB"/>
      </w:rPr>
      <w:t>15</w:t>
    </w:r>
    <w:r w:rsidRPr="00D410C4">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1C22E" w14:textId="77777777" w:rsidR="00E50D55" w:rsidRDefault="00E50D55" w:rsidP="00CD7634">
      <w:r>
        <w:separator/>
      </w:r>
    </w:p>
  </w:footnote>
  <w:footnote w:type="continuationSeparator" w:id="0">
    <w:p w14:paraId="74D0BDD9" w14:textId="77777777" w:rsidR="00E50D55" w:rsidRDefault="00E50D55" w:rsidP="00CD7634">
      <w:r>
        <w:continuationSeparator/>
      </w:r>
    </w:p>
  </w:footnote>
  <w:footnote w:id="1">
    <w:p w14:paraId="460911D2" w14:textId="3336335F" w:rsidR="00E50D55" w:rsidRPr="005C5FAB" w:rsidRDefault="00E50D55" w:rsidP="00183959">
      <w:pPr>
        <w:pStyle w:val="FootnoteText"/>
        <w:rPr>
          <w:lang w:val="en-GB"/>
        </w:rPr>
      </w:pPr>
      <w:r>
        <w:rPr>
          <w:rStyle w:val="FootnoteReference"/>
        </w:rPr>
        <w:footnoteRef/>
      </w:r>
      <w:r w:rsidRPr="005C5FAB">
        <w:rPr>
          <w:lang w:val="en-GB"/>
        </w:rPr>
        <w:t xml:space="preserve"> </w:t>
      </w:r>
      <w:r>
        <w:rPr>
          <w:lang w:val="en-GB"/>
        </w:rPr>
        <w:t xml:space="preserve">In the specific context of climate change adaptation, champions are also defined as </w:t>
      </w:r>
      <w:r w:rsidRPr="00CC3ED7">
        <w:rPr>
          <w:lang w:val="en-GB"/>
        </w:rPr>
        <w:t>‘practitioners who take on the role of advocating the integration of climate change adaptation considerations into development planning at national, sector and subnational levels. These include high-level decision makers and government officials who serve as ambassadors for mainstreaming climate change adaptation’</w:t>
      </w:r>
      <w:r>
        <w:rPr>
          <w:lang w:val="en-GB"/>
        </w:rPr>
        <w:t xml:space="preserve"> (UNDP-UNEP 2011: 4). </w:t>
      </w:r>
      <w:r w:rsidRPr="005C5FAB">
        <w:rPr>
          <w:lang w:val="en-GB"/>
        </w:rPr>
        <w:t>Champions for adaptation mainstreaming could for instance inc</w:t>
      </w:r>
      <w:r>
        <w:rPr>
          <w:lang w:val="en-GB"/>
        </w:rPr>
        <w:t>lude senior officials from the m</w:t>
      </w:r>
      <w:r w:rsidRPr="005C5FAB">
        <w:rPr>
          <w:lang w:val="en-GB"/>
        </w:rPr>
        <w:t xml:space="preserve">inistries or agencies in charge of food security and disaster risk reduction, the ministry of finance, the </w:t>
      </w:r>
      <w:r>
        <w:rPr>
          <w:lang w:val="en-GB"/>
        </w:rPr>
        <w:t>m</w:t>
      </w:r>
      <w:r w:rsidRPr="005C5FAB">
        <w:rPr>
          <w:lang w:val="en-GB"/>
        </w:rPr>
        <w:t xml:space="preserve">inistry in charge of development planning, and also representatives from NGOs, political parties, regional and local governments (World Bank </w:t>
      </w:r>
      <w:proofErr w:type="spellStart"/>
      <w:r w:rsidRPr="005C5FAB">
        <w:rPr>
          <w:lang w:val="en-GB"/>
        </w:rPr>
        <w:t>n.d.</w:t>
      </w:r>
      <w:proofErr w:type="spellEnd"/>
      <w:r w:rsidRPr="005C5FAB">
        <w:rPr>
          <w:lang w:val="en-GB"/>
        </w:rPr>
        <w:t xml:space="preserve"> Guidance Note #1).</w:t>
      </w:r>
    </w:p>
  </w:footnote>
  <w:footnote w:id="2">
    <w:p w14:paraId="64FD8DAA" w14:textId="77777777" w:rsidR="00E50D55" w:rsidRPr="005146B1" w:rsidRDefault="00E50D55">
      <w:pPr>
        <w:pStyle w:val="FootnoteText"/>
        <w:rPr>
          <w:lang w:val="en-GB"/>
        </w:rPr>
      </w:pPr>
      <w:r>
        <w:rPr>
          <w:rStyle w:val="FootnoteReference"/>
        </w:rPr>
        <w:footnoteRef/>
      </w:r>
      <w:r w:rsidRPr="005146B1">
        <w:rPr>
          <w:lang w:val="en-GB"/>
        </w:rPr>
        <w:t xml:space="preserve"> Vulnerability and adaptation assessment is also relevant to Module 6 ‘Mainstreaming CC in national and sector policies, strategies and programmes’.</w:t>
      </w:r>
    </w:p>
  </w:footnote>
  <w:footnote w:id="3">
    <w:p w14:paraId="6E308D92" w14:textId="77777777" w:rsidR="00E50D55" w:rsidRPr="00BC4BC5" w:rsidRDefault="00E50D55" w:rsidP="007C14AA">
      <w:pPr>
        <w:pStyle w:val="FootnoteText"/>
        <w:rPr>
          <w:lang w:val="en-GB"/>
        </w:rPr>
      </w:pPr>
      <w:r>
        <w:rPr>
          <w:rStyle w:val="FootnoteReference"/>
        </w:rPr>
        <w:footnoteRef/>
      </w:r>
      <w:r w:rsidRPr="002B0B5B">
        <w:rPr>
          <w:lang w:val="en-GB"/>
        </w:rPr>
        <w:t xml:space="preserve"> </w:t>
      </w:r>
      <w:r w:rsidRPr="002B0B5B">
        <w:rPr>
          <w:i/>
          <w:lang w:val="en-GB"/>
        </w:rPr>
        <w:t xml:space="preserve">[The scoping study may be undertaken in-house, provided sufficient human resources are available. In this case, the outcome of the scoping study is the production of detailed </w:t>
      </w:r>
      <w:proofErr w:type="spellStart"/>
      <w:r w:rsidRPr="002B0B5B">
        <w:rPr>
          <w:i/>
          <w:lang w:val="en-GB"/>
        </w:rPr>
        <w:t>ToR</w:t>
      </w:r>
      <w:proofErr w:type="spellEnd"/>
      <w:r w:rsidRPr="002B0B5B">
        <w:rPr>
          <w:i/>
          <w:lang w:val="en-GB"/>
        </w:rPr>
        <w:t xml:space="preserve"> for the core study</w:t>
      </w:r>
      <w:r>
        <w:rPr>
          <w:i/>
          <w:lang w:val="en-GB"/>
        </w:rPr>
        <w:t xml:space="preserve"> – and the scoping study will not include a detailed section on methodology (as this aspect is best left to the experts in charge of conducting the assessment) but may include some specific expectations. The detailed methodology and the stakeholder engagement strategy would then be part of the consultants’ proposal, with a possibility of adjustment in the inception report to be submitted [one month] after the start of the work.</w:t>
      </w:r>
      <w:r w:rsidRPr="002B0B5B">
        <w:rPr>
          <w:i/>
          <w:lang w:val="en-GB"/>
        </w:rPr>
        <w:t>]</w:t>
      </w:r>
    </w:p>
  </w:footnote>
  <w:footnote w:id="4">
    <w:p w14:paraId="57B3F992" w14:textId="77777777" w:rsidR="00E50D55" w:rsidRPr="00681084" w:rsidRDefault="00E50D55" w:rsidP="007C14AA">
      <w:pPr>
        <w:pStyle w:val="FootnoteText"/>
        <w:rPr>
          <w:lang w:val="en-GB"/>
        </w:rPr>
      </w:pPr>
      <w:r>
        <w:rPr>
          <w:rStyle w:val="FootnoteReference"/>
        </w:rPr>
        <w:footnoteRef/>
      </w:r>
      <w:r w:rsidRPr="00681084">
        <w:rPr>
          <w:lang w:val="en-GB"/>
        </w:rPr>
        <w:t xml:space="preserve"> </w:t>
      </w:r>
      <w:r>
        <w:rPr>
          <w:lang w:val="en-GB"/>
        </w:rPr>
        <w:t>Assessed vulnerabilities are likely to include: (</w:t>
      </w:r>
      <w:proofErr w:type="spellStart"/>
      <w:r>
        <w:rPr>
          <w:lang w:val="en-GB"/>
        </w:rPr>
        <w:t>i</w:t>
      </w:r>
      <w:proofErr w:type="spellEnd"/>
      <w:r>
        <w:rPr>
          <w:lang w:val="en-GB"/>
        </w:rPr>
        <w:t>) b</w:t>
      </w:r>
      <w:r w:rsidRPr="00681084">
        <w:rPr>
          <w:lang w:val="en-GB"/>
        </w:rPr>
        <w:t>iophysical vulnerability, driven by environmental factors (e.g. location, topography, other physical attributes of the landscape, ecosystem characteristics) and ecological processes</w:t>
      </w:r>
      <w:r>
        <w:rPr>
          <w:lang w:val="en-GB"/>
        </w:rPr>
        <w:t>; and (ii) s</w:t>
      </w:r>
      <w:r w:rsidRPr="00681084">
        <w:rPr>
          <w:lang w:val="en-GB"/>
        </w:rPr>
        <w:t>ocial vulnerability, driven by socio-economic, cultural and institutional factors (e.g. population size, composition and density, education, incidence and depth of poverty, livelihood patterns, land uses, infrastructure, access to services, regulations, governance structures and processes)</w:t>
      </w:r>
      <w:r>
        <w:rPr>
          <w:lang w:val="en-GB"/>
        </w:rPr>
        <w:t>.</w:t>
      </w:r>
    </w:p>
  </w:footnote>
  <w:footnote w:id="5">
    <w:p w14:paraId="2E7A46A8" w14:textId="77777777" w:rsidR="00E50D55" w:rsidRPr="00E077B7" w:rsidRDefault="00E50D55" w:rsidP="007C14AA">
      <w:pPr>
        <w:pStyle w:val="FootnoteText"/>
        <w:rPr>
          <w:lang w:val="en-GB"/>
        </w:rPr>
      </w:pPr>
      <w:r>
        <w:rPr>
          <w:rStyle w:val="FootnoteReference"/>
        </w:rPr>
        <w:footnoteRef/>
      </w:r>
      <w:r w:rsidRPr="00E077B7">
        <w:rPr>
          <w:lang w:val="en-GB"/>
        </w:rPr>
        <w:t xml:space="preserve"> </w:t>
      </w:r>
      <w:r>
        <w:rPr>
          <w:lang w:val="en-GB"/>
        </w:rPr>
        <w:t>C</w:t>
      </w:r>
      <w:r w:rsidRPr="00E077B7">
        <w:rPr>
          <w:lang w:val="en-GB"/>
        </w:rPr>
        <w:t>onsidering in particular: (</w:t>
      </w:r>
      <w:proofErr w:type="spellStart"/>
      <w:r w:rsidRPr="00E077B7">
        <w:rPr>
          <w:lang w:val="en-GB"/>
        </w:rPr>
        <w:t>i</w:t>
      </w:r>
      <w:proofErr w:type="spellEnd"/>
      <w:r w:rsidRPr="00E077B7">
        <w:rPr>
          <w:lang w:val="en-GB"/>
        </w:rPr>
        <w:t xml:space="preserve">) the prevailing level of awareness of climate-related risks; (ii) the ability and willingness of stakeholders to address them; (iii) their ability to communicate risks and mobilise people and resources for action; (iv) the existence of past, </w:t>
      </w:r>
      <w:proofErr w:type="spellStart"/>
      <w:r w:rsidRPr="00E077B7">
        <w:rPr>
          <w:lang w:val="en-GB"/>
        </w:rPr>
        <w:t>ongoing</w:t>
      </w:r>
      <w:proofErr w:type="spellEnd"/>
      <w:r w:rsidRPr="00E077B7">
        <w:rPr>
          <w:lang w:val="en-GB"/>
        </w:rPr>
        <w:t xml:space="preserve"> and planned capacity development initiatives that could support adaptation efforts; and (v) the existence of other adaptation interventions and initiatives on which to build new adaptation efforts</w:t>
      </w:r>
      <w:r>
        <w:rPr>
          <w:lang w:val="en-GB"/>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9768D" w14:textId="77777777" w:rsidR="00E50D55" w:rsidRDefault="00E50D55" w:rsidP="00554F21">
    <w:pPr>
      <w:pStyle w:val="Header"/>
      <w:tabs>
        <w:tab w:val="clear" w:pos="9072"/>
        <w:tab w:val="right" w:pos="9923"/>
      </w:tabs>
      <w:ind w:right="-853"/>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E0311" w14:textId="77777777" w:rsidR="00E50D55" w:rsidRDefault="00E50D55" w:rsidP="00D410C4">
    <w:pPr>
      <w:pStyle w:val="Header"/>
      <w:tabs>
        <w:tab w:val="clear" w:pos="9072"/>
        <w:tab w:val="right" w:pos="9923"/>
      </w:tabs>
      <w:ind w:right="-853"/>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0DB6"/>
    <w:multiLevelType w:val="hybridMultilevel"/>
    <w:tmpl w:val="553C5020"/>
    <w:lvl w:ilvl="0" w:tplc="69347D00">
      <w:start w:val="1"/>
      <w:numFmt w:val="bullet"/>
      <w:lvlText w:val=""/>
      <w:lvlJc w:val="left"/>
      <w:pPr>
        <w:tabs>
          <w:tab w:val="num" w:pos="780"/>
        </w:tabs>
        <w:ind w:left="780" w:hanging="360"/>
      </w:pPr>
      <w:rPr>
        <w:rFonts w:ascii="Symbol" w:hAnsi="Symbol" w:hint="default"/>
        <w:color w:val="002060"/>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nsid w:val="04BB1F43"/>
    <w:multiLevelType w:val="hybridMultilevel"/>
    <w:tmpl w:val="599042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4F439C"/>
    <w:multiLevelType w:val="hybridMultilevel"/>
    <w:tmpl w:val="0B90D9D4"/>
    <w:lvl w:ilvl="0" w:tplc="A6C4239C">
      <w:start w:val="1"/>
      <w:numFmt w:val="bullet"/>
      <w:lvlText w:val="-"/>
      <w:lvlJc w:val="left"/>
      <w:pPr>
        <w:ind w:left="786" w:hanging="360"/>
      </w:pPr>
      <w:rPr>
        <w:rFonts w:ascii="Calibri" w:eastAsiaTheme="minorHAnsi" w:hAnsi="Calibri" w:cs="Calibri" w:hint="default"/>
        <w:i w:val="0"/>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nsid w:val="0CF01346"/>
    <w:multiLevelType w:val="hybridMultilevel"/>
    <w:tmpl w:val="11A8CC04"/>
    <w:lvl w:ilvl="0" w:tplc="51E2D246">
      <w:start w:val="1"/>
      <w:numFmt w:val="bullet"/>
      <w:lvlText w:val="•"/>
      <w:lvlJc w:val="left"/>
      <w:pPr>
        <w:tabs>
          <w:tab w:val="num" w:pos="720"/>
        </w:tabs>
        <w:ind w:left="720" w:hanging="360"/>
      </w:pPr>
      <w:rPr>
        <w:rFonts w:ascii="Times New Roman" w:hAnsi="Times New Roman" w:hint="default"/>
      </w:rPr>
    </w:lvl>
    <w:lvl w:ilvl="1" w:tplc="3D02E7C6">
      <w:start w:val="1881"/>
      <w:numFmt w:val="bullet"/>
      <w:lvlText w:val="–"/>
      <w:lvlJc w:val="left"/>
      <w:pPr>
        <w:tabs>
          <w:tab w:val="num" w:pos="1440"/>
        </w:tabs>
        <w:ind w:left="1440" w:hanging="360"/>
      </w:pPr>
      <w:rPr>
        <w:rFonts w:ascii="Times New Roman" w:hAnsi="Times New Roman" w:hint="default"/>
      </w:rPr>
    </w:lvl>
    <w:lvl w:ilvl="2" w:tplc="3A88D692" w:tentative="1">
      <w:start w:val="1"/>
      <w:numFmt w:val="bullet"/>
      <w:lvlText w:val="•"/>
      <w:lvlJc w:val="left"/>
      <w:pPr>
        <w:tabs>
          <w:tab w:val="num" w:pos="2160"/>
        </w:tabs>
        <w:ind w:left="2160" w:hanging="360"/>
      </w:pPr>
      <w:rPr>
        <w:rFonts w:ascii="Times New Roman" w:hAnsi="Times New Roman" w:hint="default"/>
      </w:rPr>
    </w:lvl>
    <w:lvl w:ilvl="3" w:tplc="5596C5F0" w:tentative="1">
      <w:start w:val="1"/>
      <w:numFmt w:val="bullet"/>
      <w:lvlText w:val="•"/>
      <w:lvlJc w:val="left"/>
      <w:pPr>
        <w:tabs>
          <w:tab w:val="num" w:pos="2880"/>
        </w:tabs>
        <w:ind w:left="2880" w:hanging="360"/>
      </w:pPr>
      <w:rPr>
        <w:rFonts w:ascii="Times New Roman" w:hAnsi="Times New Roman" w:hint="default"/>
      </w:rPr>
    </w:lvl>
    <w:lvl w:ilvl="4" w:tplc="2F34595A" w:tentative="1">
      <w:start w:val="1"/>
      <w:numFmt w:val="bullet"/>
      <w:lvlText w:val="•"/>
      <w:lvlJc w:val="left"/>
      <w:pPr>
        <w:tabs>
          <w:tab w:val="num" w:pos="3600"/>
        </w:tabs>
        <w:ind w:left="3600" w:hanging="360"/>
      </w:pPr>
      <w:rPr>
        <w:rFonts w:ascii="Times New Roman" w:hAnsi="Times New Roman" w:hint="default"/>
      </w:rPr>
    </w:lvl>
    <w:lvl w:ilvl="5" w:tplc="4A54D36A" w:tentative="1">
      <w:start w:val="1"/>
      <w:numFmt w:val="bullet"/>
      <w:lvlText w:val="•"/>
      <w:lvlJc w:val="left"/>
      <w:pPr>
        <w:tabs>
          <w:tab w:val="num" w:pos="4320"/>
        </w:tabs>
        <w:ind w:left="4320" w:hanging="360"/>
      </w:pPr>
      <w:rPr>
        <w:rFonts w:ascii="Times New Roman" w:hAnsi="Times New Roman" w:hint="default"/>
      </w:rPr>
    </w:lvl>
    <w:lvl w:ilvl="6" w:tplc="391EB23A" w:tentative="1">
      <w:start w:val="1"/>
      <w:numFmt w:val="bullet"/>
      <w:lvlText w:val="•"/>
      <w:lvlJc w:val="left"/>
      <w:pPr>
        <w:tabs>
          <w:tab w:val="num" w:pos="5040"/>
        </w:tabs>
        <w:ind w:left="5040" w:hanging="360"/>
      </w:pPr>
      <w:rPr>
        <w:rFonts w:ascii="Times New Roman" w:hAnsi="Times New Roman" w:hint="default"/>
      </w:rPr>
    </w:lvl>
    <w:lvl w:ilvl="7" w:tplc="C77A07E8" w:tentative="1">
      <w:start w:val="1"/>
      <w:numFmt w:val="bullet"/>
      <w:lvlText w:val="•"/>
      <w:lvlJc w:val="left"/>
      <w:pPr>
        <w:tabs>
          <w:tab w:val="num" w:pos="5760"/>
        </w:tabs>
        <w:ind w:left="5760" w:hanging="360"/>
      </w:pPr>
      <w:rPr>
        <w:rFonts w:ascii="Times New Roman" w:hAnsi="Times New Roman" w:hint="default"/>
      </w:rPr>
    </w:lvl>
    <w:lvl w:ilvl="8" w:tplc="BA38728A" w:tentative="1">
      <w:start w:val="1"/>
      <w:numFmt w:val="bullet"/>
      <w:lvlText w:val="•"/>
      <w:lvlJc w:val="left"/>
      <w:pPr>
        <w:tabs>
          <w:tab w:val="num" w:pos="6480"/>
        </w:tabs>
        <w:ind w:left="6480" w:hanging="360"/>
      </w:pPr>
      <w:rPr>
        <w:rFonts w:ascii="Times New Roman" w:hAnsi="Times New Roman" w:hint="default"/>
      </w:rPr>
    </w:lvl>
  </w:abstractNum>
  <w:abstractNum w:abstractNumId="4">
    <w:nsid w:val="0F8F1E4A"/>
    <w:multiLevelType w:val="hybridMultilevel"/>
    <w:tmpl w:val="6EA0592E"/>
    <w:lvl w:ilvl="0" w:tplc="EF58A2FC">
      <w:numFmt w:val="bullet"/>
      <w:lvlText w:val="-"/>
      <w:lvlJc w:val="left"/>
      <w:pPr>
        <w:ind w:left="786" w:hanging="360"/>
      </w:pPr>
      <w:rPr>
        <w:rFonts w:ascii="Calibri" w:eastAsiaTheme="minorHAnsi" w:hAnsi="Calibri" w:cs="Calibri" w:hint="default"/>
        <w:i w:val="0"/>
      </w:rPr>
    </w:lvl>
    <w:lvl w:ilvl="1" w:tplc="A6C4239C">
      <w:start w:val="1"/>
      <w:numFmt w:val="bullet"/>
      <w:lvlText w:val="-"/>
      <w:lvlJc w:val="left"/>
      <w:pPr>
        <w:ind w:left="1506" w:hanging="360"/>
      </w:pPr>
      <w:rPr>
        <w:rFonts w:ascii="Calibri" w:eastAsiaTheme="minorHAnsi" w:hAnsi="Calibri" w:cs="Calibri"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nsid w:val="10E00205"/>
    <w:multiLevelType w:val="hybridMultilevel"/>
    <w:tmpl w:val="908E32CE"/>
    <w:lvl w:ilvl="0" w:tplc="A6C4239C">
      <w:start w:val="1"/>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13420816"/>
    <w:multiLevelType w:val="hybridMultilevel"/>
    <w:tmpl w:val="AFF6E094"/>
    <w:lvl w:ilvl="0" w:tplc="69347D00">
      <w:start w:val="1"/>
      <w:numFmt w:val="bullet"/>
      <w:lvlText w:val=""/>
      <w:lvlJc w:val="left"/>
      <w:pPr>
        <w:ind w:left="720" w:hanging="360"/>
      </w:pPr>
      <w:rPr>
        <w:rFonts w:ascii="Symbol" w:hAnsi="Symbol" w:hint="default"/>
        <w:color w:val="002060"/>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3821EA2"/>
    <w:multiLevelType w:val="hybridMultilevel"/>
    <w:tmpl w:val="E68E5958"/>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6A61C52"/>
    <w:multiLevelType w:val="hybridMultilevel"/>
    <w:tmpl w:val="50DA4ADE"/>
    <w:lvl w:ilvl="0" w:tplc="8FA0578C">
      <w:start w:val="1"/>
      <w:numFmt w:val="bullet"/>
      <w:lvlText w:val="–"/>
      <w:lvlJc w:val="left"/>
      <w:pPr>
        <w:tabs>
          <w:tab w:val="num" w:pos="720"/>
        </w:tabs>
        <w:ind w:left="720" w:hanging="360"/>
      </w:pPr>
      <w:rPr>
        <w:rFonts w:ascii="Times New Roman" w:hAnsi="Times New Roman" w:hint="default"/>
      </w:rPr>
    </w:lvl>
    <w:lvl w:ilvl="1" w:tplc="229AB154">
      <w:start w:val="1"/>
      <w:numFmt w:val="bullet"/>
      <w:lvlText w:val="–"/>
      <w:lvlJc w:val="left"/>
      <w:pPr>
        <w:tabs>
          <w:tab w:val="num" w:pos="1440"/>
        </w:tabs>
        <w:ind w:left="1440" w:hanging="360"/>
      </w:pPr>
      <w:rPr>
        <w:rFonts w:ascii="Times New Roman" w:hAnsi="Times New Roman" w:hint="default"/>
      </w:rPr>
    </w:lvl>
    <w:lvl w:ilvl="2" w:tplc="71EA889E" w:tentative="1">
      <w:start w:val="1"/>
      <w:numFmt w:val="bullet"/>
      <w:lvlText w:val="–"/>
      <w:lvlJc w:val="left"/>
      <w:pPr>
        <w:tabs>
          <w:tab w:val="num" w:pos="2160"/>
        </w:tabs>
        <w:ind w:left="2160" w:hanging="360"/>
      </w:pPr>
      <w:rPr>
        <w:rFonts w:ascii="Times New Roman" w:hAnsi="Times New Roman" w:hint="default"/>
      </w:rPr>
    </w:lvl>
    <w:lvl w:ilvl="3" w:tplc="A07667B4" w:tentative="1">
      <w:start w:val="1"/>
      <w:numFmt w:val="bullet"/>
      <w:lvlText w:val="–"/>
      <w:lvlJc w:val="left"/>
      <w:pPr>
        <w:tabs>
          <w:tab w:val="num" w:pos="2880"/>
        </w:tabs>
        <w:ind w:left="2880" w:hanging="360"/>
      </w:pPr>
      <w:rPr>
        <w:rFonts w:ascii="Times New Roman" w:hAnsi="Times New Roman" w:hint="default"/>
      </w:rPr>
    </w:lvl>
    <w:lvl w:ilvl="4" w:tplc="D936AE92" w:tentative="1">
      <w:start w:val="1"/>
      <w:numFmt w:val="bullet"/>
      <w:lvlText w:val="–"/>
      <w:lvlJc w:val="left"/>
      <w:pPr>
        <w:tabs>
          <w:tab w:val="num" w:pos="3600"/>
        </w:tabs>
        <w:ind w:left="3600" w:hanging="360"/>
      </w:pPr>
      <w:rPr>
        <w:rFonts w:ascii="Times New Roman" w:hAnsi="Times New Roman" w:hint="default"/>
      </w:rPr>
    </w:lvl>
    <w:lvl w:ilvl="5" w:tplc="C42686D4" w:tentative="1">
      <w:start w:val="1"/>
      <w:numFmt w:val="bullet"/>
      <w:lvlText w:val="–"/>
      <w:lvlJc w:val="left"/>
      <w:pPr>
        <w:tabs>
          <w:tab w:val="num" w:pos="4320"/>
        </w:tabs>
        <w:ind w:left="4320" w:hanging="360"/>
      </w:pPr>
      <w:rPr>
        <w:rFonts w:ascii="Times New Roman" w:hAnsi="Times New Roman" w:hint="default"/>
      </w:rPr>
    </w:lvl>
    <w:lvl w:ilvl="6" w:tplc="FF1A24B4" w:tentative="1">
      <w:start w:val="1"/>
      <w:numFmt w:val="bullet"/>
      <w:lvlText w:val="–"/>
      <w:lvlJc w:val="left"/>
      <w:pPr>
        <w:tabs>
          <w:tab w:val="num" w:pos="5040"/>
        </w:tabs>
        <w:ind w:left="5040" w:hanging="360"/>
      </w:pPr>
      <w:rPr>
        <w:rFonts w:ascii="Times New Roman" w:hAnsi="Times New Roman" w:hint="default"/>
      </w:rPr>
    </w:lvl>
    <w:lvl w:ilvl="7" w:tplc="7DD2426C" w:tentative="1">
      <w:start w:val="1"/>
      <w:numFmt w:val="bullet"/>
      <w:lvlText w:val="–"/>
      <w:lvlJc w:val="left"/>
      <w:pPr>
        <w:tabs>
          <w:tab w:val="num" w:pos="5760"/>
        </w:tabs>
        <w:ind w:left="5760" w:hanging="360"/>
      </w:pPr>
      <w:rPr>
        <w:rFonts w:ascii="Times New Roman" w:hAnsi="Times New Roman" w:hint="default"/>
      </w:rPr>
    </w:lvl>
    <w:lvl w:ilvl="8" w:tplc="A198EAB6" w:tentative="1">
      <w:start w:val="1"/>
      <w:numFmt w:val="bullet"/>
      <w:lvlText w:val="–"/>
      <w:lvlJc w:val="left"/>
      <w:pPr>
        <w:tabs>
          <w:tab w:val="num" w:pos="6480"/>
        </w:tabs>
        <w:ind w:left="6480" w:hanging="360"/>
      </w:pPr>
      <w:rPr>
        <w:rFonts w:ascii="Times New Roman" w:hAnsi="Times New Roman" w:hint="default"/>
      </w:rPr>
    </w:lvl>
  </w:abstractNum>
  <w:abstractNum w:abstractNumId="9">
    <w:nsid w:val="18FC2705"/>
    <w:multiLevelType w:val="hybridMultilevel"/>
    <w:tmpl w:val="5E86A3E2"/>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9700540"/>
    <w:multiLevelType w:val="hybridMultilevel"/>
    <w:tmpl w:val="4926CD02"/>
    <w:lvl w:ilvl="0" w:tplc="163EB1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D1E366F"/>
    <w:multiLevelType w:val="hybridMultilevel"/>
    <w:tmpl w:val="814E0806"/>
    <w:lvl w:ilvl="0" w:tplc="E2C645B4">
      <w:numFmt w:val="bullet"/>
      <w:lvlText w:val=""/>
      <w:lvlJc w:val="left"/>
      <w:pPr>
        <w:ind w:left="720" w:hanging="360"/>
      </w:pPr>
      <w:rPr>
        <w:rFonts w:ascii="Wingdings" w:eastAsiaTheme="minorHAnsi" w:hAnsi="Wingdings" w:cstheme="minorHAns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263B6634"/>
    <w:multiLevelType w:val="hybridMultilevel"/>
    <w:tmpl w:val="257EC3A4"/>
    <w:lvl w:ilvl="0" w:tplc="69347D00">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A216481"/>
    <w:multiLevelType w:val="hybridMultilevel"/>
    <w:tmpl w:val="D910CC4A"/>
    <w:lvl w:ilvl="0" w:tplc="B83A12BC">
      <w:start w:val="1"/>
      <w:numFmt w:val="bullet"/>
      <w:lvlText w:val="•"/>
      <w:lvlJc w:val="left"/>
      <w:pPr>
        <w:tabs>
          <w:tab w:val="num" w:pos="720"/>
        </w:tabs>
        <w:ind w:left="720" w:hanging="360"/>
      </w:pPr>
      <w:rPr>
        <w:rFonts w:ascii="Times New Roman" w:hAnsi="Times New Roman" w:hint="default"/>
      </w:rPr>
    </w:lvl>
    <w:lvl w:ilvl="1" w:tplc="363E3800">
      <w:start w:val="962"/>
      <w:numFmt w:val="bullet"/>
      <w:lvlText w:val="–"/>
      <w:lvlJc w:val="left"/>
      <w:pPr>
        <w:tabs>
          <w:tab w:val="num" w:pos="1440"/>
        </w:tabs>
        <w:ind w:left="1440" w:hanging="360"/>
      </w:pPr>
      <w:rPr>
        <w:rFonts w:ascii="Times New Roman" w:hAnsi="Times New Roman" w:hint="default"/>
      </w:rPr>
    </w:lvl>
    <w:lvl w:ilvl="2" w:tplc="C298B2B6" w:tentative="1">
      <w:start w:val="1"/>
      <w:numFmt w:val="bullet"/>
      <w:lvlText w:val="•"/>
      <w:lvlJc w:val="left"/>
      <w:pPr>
        <w:tabs>
          <w:tab w:val="num" w:pos="2160"/>
        </w:tabs>
        <w:ind w:left="2160" w:hanging="360"/>
      </w:pPr>
      <w:rPr>
        <w:rFonts w:ascii="Times New Roman" w:hAnsi="Times New Roman" w:hint="default"/>
      </w:rPr>
    </w:lvl>
    <w:lvl w:ilvl="3" w:tplc="64AE024C" w:tentative="1">
      <w:start w:val="1"/>
      <w:numFmt w:val="bullet"/>
      <w:lvlText w:val="•"/>
      <w:lvlJc w:val="left"/>
      <w:pPr>
        <w:tabs>
          <w:tab w:val="num" w:pos="2880"/>
        </w:tabs>
        <w:ind w:left="2880" w:hanging="360"/>
      </w:pPr>
      <w:rPr>
        <w:rFonts w:ascii="Times New Roman" w:hAnsi="Times New Roman" w:hint="default"/>
      </w:rPr>
    </w:lvl>
    <w:lvl w:ilvl="4" w:tplc="678CDB56" w:tentative="1">
      <w:start w:val="1"/>
      <w:numFmt w:val="bullet"/>
      <w:lvlText w:val="•"/>
      <w:lvlJc w:val="left"/>
      <w:pPr>
        <w:tabs>
          <w:tab w:val="num" w:pos="3600"/>
        </w:tabs>
        <w:ind w:left="3600" w:hanging="360"/>
      </w:pPr>
      <w:rPr>
        <w:rFonts w:ascii="Times New Roman" w:hAnsi="Times New Roman" w:hint="default"/>
      </w:rPr>
    </w:lvl>
    <w:lvl w:ilvl="5" w:tplc="EC3C618C" w:tentative="1">
      <w:start w:val="1"/>
      <w:numFmt w:val="bullet"/>
      <w:lvlText w:val="•"/>
      <w:lvlJc w:val="left"/>
      <w:pPr>
        <w:tabs>
          <w:tab w:val="num" w:pos="4320"/>
        </w:tabs>
        <w:ind w:left="4320" w:hanging="360"/>
      </w:pPr>
      <w:rPr>
        <w:rFonts w:ascii="Times New Roman" w:hAnsi="Times New Roman" w:hint="default"/>
      </w:rPr>
    </w:lvl>
    <w:lvl w:ilvl="6" w:tplc="CB8AFF9A" w:tentative="1">
      <w:start w:val="1"/>
      <w:numFmt w:val="bullet"/>
      <w:lvlText w:val="•"/>
      <w:lvlJc w:val="left"/>
      <w:pPr>
        <w:tabs>
          <w:tab w:val="num" w:pos="5040"/>
        </w:tabs>
        <w:ind w:left="5040" w:hanging="360"/>
      </w:pPr>
      <w:rPr>
        <w:rFonts w:ascii="Times New Roman" w:hAnsi="Times New Roman" w:hint="default"/>
      </w:rPr>
    </w:lvl>
    <w:lvl w:ilvl="7" w:tplc="78222CC0" w:tentative="1">
      <w:start w:val="1"/>
      <w:numFmt w:val="bullet"/>
      <w:lvlText w:val="•"/>
      <w:lvlJc w:val="left"/>
      <w:pPr>
        <w:tabs>
          <w:tab w:val="num" w:pos="5760"/>
        </w:tabs>
        <w:ind w:left="5760" w:hanging="360"/>
      </w:pPr>
      <w:rPr>
        <w:rFonts w:ascii="Times New Roman" w:hAnsi="Times New Roman" w:hint="default"/>
      </w:rPr>
    </w:lvl>
    <w:lvl w:ilvl="8" w:tplc="4F16668A"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0A853D7"/>
    <w:multiLevelType w:val="hybridMultilevel"/>
    <w:tmpl w:val="444A3BC0"/>
    <w:lvl w:ilvl="0" w:tplc="80164142">
      <w:start w:val="1"/>
      <w:numFmt w:val="bullet"/>
      <w:lvlText w:val="•"/>
      <w:lvlJc w:val="left"/>
      <w:pPr>
        <w:tabs>
          <w:tab w:val="num" w:pos="720"/>
        </w:tabs>
        <w:ind w:left="720" w:hanging="360"/>
      </w:pPr>
      <w:rPr>
        <w:rFonts w:ascii="Times New Roman" w:hAnsi="Times New Roman" w:hint="default"/>
      </w:rPr>
    </w:lvl>
    <w:lvl w:ilvl="1" w:tplc="EBC0B198">
      <w:start w:val="962"/>
      <w:numFmt w:val="bullet"/>
      <w:lvlText w:val="–"/>
      <w:lvlJc w:val="left"/>
      <w:pPr>
        <w:tabs>
          <w:tab w:val="num" w:pos="1440"/>
        </w:tabs>
        <w:ind w:left="1440" w:hanging="360"/>
      </w:pPr>
      <w:rPr>
        <w:rFonts w:ascii="Times New Roman" w:hAnsi="Times New Roman" w:hint="default"/>
      </w:rPr>
    </w:lvl>
    <w:lvl w:ilvl="2" w:tplc="BD7847CA" w:tentative="1">
      <w:start w:val="1"/>
      <w:numFmt w:val="bullet"/>
      <w:lvlText w:val="•"/>
      <w:lvlJc w:val="left"/>
      <w:pPr>
        <w:tabs>
          <w:tab w:val="num" w:pos="2160"/>
        </w:tabs>
        <w:ind w:left="2160" w:hanging="360"/>
      </w:pPr>
      <w:rPr>
        <w:rFonts w:ascii="Times New Roman" w:hAnsi="Times New Roman" w:hint="default"/>
      </w:rPr>
    </w:lvl>
    <w:lvl w:ilvl="3" w:tplc="7D3CF988" w:tentative="1">
      <w:start w:val="1"/>
      <w:numFmt w:val="bullet"/>
      <w:lvlText w:val="•"/>
      <w:lvlJc w:val="left"/>
      <w:pPr>
        <w:tabs>
          <w:tab w:val="num" w:pos="2880"/>
        </w:tabs>
        <w:ind w:left="2880" w:hanging="360"/>
      </w:pPr>
      <w:rPr>
        <w:rFonts w:ascii="Times New Roman" w:hAnsi="Times New Roman" w:hint="default"/>
      </w:rPr>
    </w:lvl>
    <w:lvl w:ilvl="4" w:tplc="7FDEFEE2" w:tentative="1">
      <w:start w:val="1"/>
      <w:numFmt w:val="bullet"/>
      <w:lvlText w:val="•"/>
      <w:lvlJc w:val="left"/>
      <w:pPr>
        <w:tabs>
          <w:tab w:val="num" w:pos="3600"/>
        </w:tabs>
        <w:ind w:left="3600" w:hanging="360"/>
      </w:pPr>
      <w:rPr>
        <w:rFonts w:ascii="Times New Roman" w:hAnsi="Times New Roman" w:hint="default"/>
      </w:rPr>
    </w:lvl>
    <w:lvl w:ilvl="5" w:tplc="EA8451E2" w:tentative="1">
      <w:start w:val="1"/>
      <w:numFmt w:val="bullet"/>
      <w:lvlText w:val="•"/>
      <w:lvlJc w:val="left"/>
      <w:pPr>
        <w:tabs>
          <w:tab w:val="num" w:pos="4320"/>
        </w:tabs>
        <w:ind w:left="4320" w:hanging="360"/>
      </w:pPr>
      <w:rPr>
        <w:rFonts w:ascii="Times New Roman" w:hAnsi="Times New Roman" w:hint="default"/>
      </w:rPr>
    </w:lvl>
    <w:lvl w:ilvl="6" w:tplc="BF80452A" w:tentative="1">
      <w:start w:val="1"/>
      <w:numFmt w:val="bullet"/>
      <w:lvlText w:val="•"/>
      <w:lvlJc w:val="left"/>
      <w:pPr>
        <w:tabs>
          <w:tab w:val="num" w:pos="5040"/>
        </w:tabs>
        <w:ind w:left="5040" w:hanging="360"/>
      </w:pPr>
      <w:rPr>
        <w:rFonts w:ascii="Times New Roman" w:hAnsi="Times New Roman" w:hint="default"/>
      </w:rPr>
    </w:lvl>
    <w:lvl w:ilvl="7" w:tplc="C82E0284" w:tentative="1">
      <w:start w:val="1"/>
      <w:numFmt w:val="bullet"/>
      <w:lvlText w:val="•"/>
      <w:lvlJc w:val="left"/>
      <w:pPr>
        <w:tabs>
          <w:tab w:val="num" w:pos="5760"/>
        </w:tabs>
        <w:ind w:left="5760" w:hanging="360"/>
      </w:pPr>
      <w:rPr>
        <w:rFonts w:ascii="Times New Roman" w:hAnsi="Times New Roman" w:hint="default"/>
      </w:rPr>
    </w:lvl>
    <w:lvl w:ilvl="8" w:tplc="E2184ABC"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2A23EE3"/>
    <w:multiLevelType w:val="hybridMultilevel"/>
    <w:tmpl w:val="3EAA92D0"/>
    <w:lvl w:ilvl="0" w:tplc="6024DE9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2D72D1A"/>
    <w:multiLevelType w:val="hybridMultilevel"/>
    <w:tmpl w:val="237A734A"/>
    <w:lvl w:ilvl="0" w:tplc="18049D32">
      <w:start w:val="1"/>
      <w:numFmt w:val="decimal"/>
      <w:lvlText w:val="%1."/>
      <w:lvlJc w:val="left"/>
      <w:pPr>
        <w:ind w:left="720" w:hanging="360"/>
      </w:pPr>
      <w:rPr>
        <w:rFonts w:hint="default"/>
      </w:rPr>
    </w:lvl>
    <w:lvl w:ilvl="1" w:tplc="A6C4239C">
      <w:start w:val="1"/>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4514E20"/>
    <w:multiLevelType w:val="hybridMultilevel"/>
    <w:tmpl w:val="D7DA465A"/>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5F413C5"/>
    <w:multiLevelType w:val="hybridMultilevel"/>
    <w:tmpl w:val="2E76D894"/>
    <w:lvl w:ilvl="0" w:tplc="D5F6E494">
      <w:start w:val="1"/>
      <w:numFmt w:val="bullet"/>
      <w:lvlText w:val="-"/>
      <w:lvlJc w:val="left"/>
      <w:pPr>
        <w:tabs>
          <w:tab w:val="num" w:pos="720"/>
        </w:tabs>
        <w:ind w:left="720" w:hanging="360"/>
      </w:pPr>
      <w:rPr>
        <w:rFonts w:ascii="Calibri" w:eastAsia="Times New Roman" w:hAnsi="Calibri"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ABD2652"/>
    <w:multiLevelType w:val="hybridMultilevel"/>
    <w:tmpl w:val="97681A74"/>
    <w:lvl w:ilvl="0" w:tplc="3482A5CE">
      <w:start w:val="1"/>
      <w:numFmt w:val="bullet"/>
      <w:lvlText w:val="–"/>
      <w:lvlJc w:val="left"/>
      <w:pPr>
        <w:tabs>
          <w:tab w:val="num" w:pos="720"/>
        </w:tabs>
        <w:ind w:left="720" w:hanging="360"/>
      </w:pPr>
      <w:rPr>
        <w:rFonts w:ascii="Times New Roman" w:hAnsi="Times New Roman" w:hint="default"/>
      </w:rPr>
    </w:lvl>
    <w:lvl w:ilvl="1" w:tplc="A6C4239C">
      <w:start w:val="1"/>
      <w:numFmt w:val="bullet"/>
      <w:lvlText w:val="-"/>
      <w:lvlJc w:val="left"/>
      <w:pPr>
        <w:tabs>
          <w:tab w:val="num" w:pos="1440"/>
        </w:tabs>
        <w:ind w:left="1440" w:hanging="360"/>
      </w:pPr>
      <w:rPr>
        <w:rFonts w:ascii="Calibri" w:eastAsiaTheme="minorHAnsi" w:hAnsi="Calibri" w:cs="Calibri" w:hint="default"/>
      </w:rPr>
    </w:lvl>
    <w:lvl w:ilvl="2" w:tplc="6054E5B8" w:tentative="1">
      <w:start w:val="1"/>
      <w:numFmt w:val="bullet"/>
      <w:lvlText w:val="–"/>
      <w:lvlJc w:val="left"/>
      <w:pPr>
        <w:tabs>
          <w:tab w:val="num" w:pos="2160"/>
        </w:tabs>
        <w:ind w:left="2160" w:hanging="360"/>
      </w:pPr>
      <w:rPr>
        <w:rFonts w:ascii="Times New Roman" w:hAnsi="Times New Roman" w:hint="default"/>
      </w:rPr>
    </w:lvl>
    <w:lvl w:ilvl="3" w:tplc="6D9C6654" w:tentative="1">
      <w:start w:val="1"/>
      <w:numFmt w:val="bullet"/>
      <w:lvlText w:val="–"/>
      <w:lvlJc w:val="left"/>
      <w:pPr>
        <w:tabs>
          <w:tab w:val="num" w:pos="2880"/>
        </w:tabs>
        <w:ind w:left="2880" w:hanging="360"/>
      </w:pPr>
      <w:rPr>
        <w:rFonts w:ascii="Times New Roman" w:hAnsi="Times New Roman" w:hint="default"/>
      </w:rPr>
    </w:lvl>
    <w:lvl w:ilvl="4" w:tplc="0C86C2C4" w:tentative="1">
      <w:start w:val="1"/>
      <w:numFmt w:val="bullet"/>
      <w:lvlText w:val="–"/>
      <w:lvlJc w:val="left"/>
      <w:pPr>
        <w:tabs>
          <w:tab w:val="num" w:pos="3600"/>
        </w:tabs>
        <w:ind w:left="3600" w:hanging="360"/>
      </w:pPr>
      <w:rPr>
        <w:rFonts w:ascii="Times New Roman" w:hAnsi="Times New Roman" w:hint="default"/>
      </w:rPr>
    </w:lvl>
    <w:lvl w:ilvl="5" w:tplc="7E8E8482" w:tentative="1">
      <w:start w:val="1"/>
      <w:numFmt w:val="bullet"/>
      <w:lvlText w:val="–"/>
      <w:lvlJc w:val="left"/>
      <w:pPr>
        <w:tabs>
          <w:tab w:val="num" w:pos="4320"/>
        </w:tabs>
        <w:ind w:left="4320" w:hanging="360"/>
      </w:pPr>
      <w:rPr>
        <w:rFonts w:ascii="Times New Roman" w:hAnsi="Times New Roman" w:hint="default"/>
      </w:rPr>
    </w:lvl>
    <w:lvl w:ilvl="6" w:tplc="E704319E" w:tentative="1">
      <w:start w:val="1"/>
      <w:numFmt w:val="bullet"/>
      <w:lvlText w:val="–"/>
      <w:lvlJc w:val="left"/>
      <w:pPr>
        <w:tabs>
          <w:tab w:val="num" w:pos="5040"/>
        </w:tabs>
        <w:ind w:left="5040" w:hanging="360"/>
      </w:pPr>
      <w:rPr>
        <w:rFonts w:ascii="Times New Roman" w:hAnsi="Times New Roman" w:hint="default"/>
      </w:rPr>
    </w:lvl>
    <w:lvl w:ilvl="7" w:tplc="CE7AC908" w:tentative="1">
      <w:start w:val="1"/>
      <w:numFmt w:val="bullet"/>
      <w:lvlText w:val="–"/>
      <w:lvlJc w:val="left"/>
      <w:pPr>
        <w:tabs>
          <w:tab w:val="num" w:pos="5760"/>
        </w:tabs>
        <w:ind w:left="5760" w:hanging="360"/>
      </w:pPr>
      <w:rPr>
        <w:rFonts w:ascii="Times New Roman" w:hAnsi="Times New Roman" w:hint="default"/>
      </w:rPr>
    </w:lvl>
    <w:lvl w:ilvl="8" w:tplc="E868892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CC75FDD"/>
    <w:multiLevelType w:val="hybridMultilevel"/>
    <w:tmpl w:val="BAAE2532"/>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D9F4386"/>
    <w:multiLevelType w:val="multilevel"/>
    <w:tmpl w:val="07CA0F5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2">
    <w:nsid w:val="3E446A33"/>
    <w:multiLevelType w:val="hybridMultilevel"/>
    <w:tmpl w:val="0890D58E"/>
    <w:lvl w:ilvl="0" w:tplc="2996AAC4">
      <w:start w:val="1"/>
      <w:numFmt w:val="bullet"/>
      <w:lvlText w:val="•"/>
      <w:lvlJc w:val="left"/>
      <w:pPr>
        <w:tabs>
          <w:tab w:val="num" w:pos="720"/>
        </w:tabs>
        <w:ind w:left="720" w:hanging="360"/>
      </w:pPr>
      <w:rPr>
        <w:rFonts w:ascii="Times New Roman" w:hAnsi="Times New Roman" w:hint="default"/>
      </w:rPr>
    </w:lvl>
    <w:lvl w:ilvl="1" w:tplc="A588CDFC">
      <w:start w:val="1308"/>
      <w:numFmt w:val="bullet"/>
      <w:lvlText w:val="–"/>
      <w:lvlJc w:val="left"/>
      <w:pPr>
        <w:tabs>
          <w:tab w:val="num" w:pos="1440"/>
        </w:tabs>
        <w:ind w:left="1440" w:hanging="360"/>
      </w:pPr>
      <w:rPr>
        <w:rFonts w:ascii="Times New Roman" w:hAnsi="Times New Roman" w:hint="default"/>
      </w:rPr>
    </w:lvl>
    <w:lvl w:ilvl="2" w:tplc="FB7C6DDA" w:tentative="1">
      <w:start w:val="1"/>
      <w:numFmt w:val="bullet"/>
      <w:lvlText w:val="•"/>
      <w:lvlJc w:val="left"/>
      <w:pPr>
        <w:tabs>
          <w:tab w:val="num" w:pos="2160"/>
        </w:tabs>
        <w:ind w:left="2160" w:hanging="360"/>
      </w:pPr>
      <w:rPr>
        <w:rFonts w:ascii="Times New Roman" w:hAnsi="Times New Roman" w:hint="default"/>
      </w:rPr>
    </w:lvl>
    <w:lvl w:ilvl="3" w:tplc="CCEAEA6C" w:tentative="1">
      <w:start w:val="1"/>
      <w:numFmt w:val="bullet"/>
      <w:lvlText w:val="•"/>
      <w:lvlJc w:val="left"/>
      <w:pPr>
        <w:tabs>
          <w:tab w:val="num" w:pos="2880"/>
        </w:tabs>
        <w:ind w:left="2880" w:hanging="360"/>
      </w:pPr>
      <w:rPr>
        <w:rFonts w:ascii="Times New Roman" w:hAnsi="Times New Roman" w:hint="default"/>
      </w:rPr>
    </w:lvl>
    <w:lvl w:ilvl="4" w:tplc="E752E726" w:tentative="1">
      <w:start w:val="1"/>
      <w:numFmt w:val="bullet"/>
      <w:lvlText w:val="•"/>
      <w:lvlJc w:val="left"/>
      <w:pPr>
        <w:tabs>
          <w:tab w:val="num" w:pos="3600"/>
        </w:tabs>
        <w:ind w:left="3600" w:hanging="360"/>
      </w:pPr>
      <w:rPr>
        <w:rFonts w:ascii="Times New Roman" w:hAnsi="Times New Roman" w:hint="default"/>
      </w:rPr>
    </w:lvl>
    <w:lvl w:ilvl="5" w:tplc="5DF4F1E8" w:tentative="1">
      <w:start w:val="1"/>
      <w:numFmt w:val="bullet"/>
      <w:lvlText w:val="•"/>
      <w:lvlJc w:val="left"/>
      <w:pPr>
        <w:tabs>
          <w:tab w:val="num" w:pos="4320"/>
        </w:tabs>
        <w:ind w:left="4320" w:hanging="360"/>
      </w:pPr>
      <w:rPr>
        <w:rFonts w:ascii="Times New Roman" w:hAnsi="Times New Roman" w:hint="default"/>
      </w:rPr>
    </w:lvl>
    <w:lvl w:ilvl="6" w:tplc="F20692E0" w:tentative="1">
      <w:start w:val="1"/>
      <w:numFmt w:val="bullet"/>
      <w:lvlText w:val="•"/>
      <w:lvlJc w:val="left"/>
      <w:pPr>
        <w:tabs>
          <w:tab w:val="num" w:pos="5040"/>
        </w:tabs>
        <w:ind w:left="5040" w:hanging="360"/>
      </w:pPr>
      <w:rPr>
        <w:rFonts w:ascii="Times New Roman" w:hAnsi="Times New Roman" w:hint="default"/>
      </w:rPr>
    </w:lvl>
    <w:lvl w:ilvl="7" w:tplc="1D5A5A10" w:tentative="1">
      <w:start w:val="1"/>
      <w:numFmt w:val="bullet"/>
      <w:lvlText w:val="•"/>
      <w:lvlJc w:val="left"/>
      <w:pPr>
        <w:tabs>
          <w:tab w:val="num" w:pos="5760"/>
        </w:tabs>
        <w:ind w:left="5760" w:hanging="360"/>
      </w:pPr>
      <w:rPr>
        <w:rFonts w:ascii="Times New Roman" w:hAnsi="Times New Roman" w:hint="default"/>
      </w:rPr>
    </w:lvl>
    <w:lvl w:ilvl="8" w:tplc="9FA61DF0"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39F7967"/>
    <w:multiLevelType w:val="hybridMultilevel"/>
    <w:tmpl w:val="88AEEE3A"/>
    <w:lvl w:ilvl="0" w:tplc="A6C4239C">
      <w:start w:val="1"/>
      <w:numFmt w:val="bullet"/>
      <w:lvlText w:val="-"/>
      <w:lvlJc w:val="left"/>
      <w:pPr>
        <w:ind w:left="1004" w:hanging="360"/>
      </w:pPr>
      <w:rPr>
        <w:rFonts w:ascii="Calibri" w:eastAsiaTheme="minorHAnsi"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4">
    <w:nsid w:val="44023F14"/>
    <w:multiLevelType w:val="hybridMultilevel"/>
    <w:tmpl w:val="269C727E"/>
    <w:lvl w:ilvl="0" w:tplc="69347D00">
      <w:start w:val="1"/>
      <w:numFmt w:val="bullet"/>
      <w:lvlText w:val=""/>
      <w:lvlJc w:val="left"/>
      <w:pPr>
        <w:ind w:left="720" w:hanging="360"/>
      </w:pPr>
      <w:rPr>
        <w:rFonts w:ascii="Symbol" w:hAnsi="Symbol" w:hint="default"/>
        <w:color w:val="002060"/>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4D444A7"/>
    <w:multiLevelType w:val="hybridMultilevel"/>
    <w:tmpl w:val="296A4E64"/>
    <w:lvl w:ilvl="0" w:tplc="D8B8CE36">
      <w:start w:val="1"/>
      <w:numFmt w:val="decimal"/>
      <w:lvlText w:val="%1."/>
      <w:lvlJc w:val="left"/>
      <w:pPr>
        <w:ind w:left="786" w:hanging="360"/>
      </w:pPr>
      <w:rPr>
        <w:rFonts w:hint="default"/>
        <w:i w:val="0"/>
      </w:rPr>
    </w:lvl>
    <w:lvl w:ilvl="1" w:tplc="A6C4239C">
      <w:start w:val="1"/>
      <w:numFmt w:val="bullet"/>
      <w:lvlText w:val="-"/>
      <w:lvlJc w:val="left"/>
      <w:pPr>
        <w:ind w:left="1506" w:hanging="360"/>
      </w:pPr>
      <w:rPr>
        <w:rFonts w:ascii="Calibri" w:eastAsiaTheme="minorHAnsi" w:hAnsi="Calibri" w:cs="Calibri" w:hint="default"/>
      </w:rPr>
    </w:lvl>
    <w:lvl w:ilvl="2" w:tplc="0809001B">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6">
    <w:nsid w:val="45C73118"/>
    <w:multiLevelType w:val="hybridMultilevel"/>
    <w:tmpl w:val="3870A340"/>
    <w:lvl w:ilvl="0" w:tplc="39F4A912">
      <w:start w:val="1"/>
      <w:numFmt w:val="bullet"/>
      <w:lvlText w:val="•"/>
      <w:lvlJc w:val="left"/>
      <w:pPr>
        <w:tabs>
          <w:tab w:val="num" w:pos="720"/>
        </w:tabs>
        <w:ind w:left="720" w:hanging="360"/>
      </w:pPr>
      <w:rPr>
        <w:rFonts w:ascii="Times New Roman" w:hAnsi="Times New Roman" w:hint="default"/>
      </w:rPr>
    </w:lvl>
    <w:lvl w:ilvl="1" w:tplc="8098EFC2">
      <w:start w:val="2198"/>
      <w:numFmt w:val="bullet"/>
      <w:lvlText w:val="–"/>
      <w:lvlJc w:val="left"/>
      <w:pPr>
        <w:tabs>
          <w:tab w:val="num" w:pos="1440"/>
        </w:tabs>
        <w:ind w:left="1440" w:hanging="360"/>
      </w:pPr>
      <w:rPr>
        <w:rFonts w:ascii="Times New Roman" w:hAnsi="Times New Roman" w:hint="default"/>
      </w:rPr>
    </w:lvl>
    <w:lvl w:ilvl="2" w:tplc="6626208E" w:tentative="1">
      <w:start w:val="1"/>
      <w:numFmt w:val="bullet"/>
      <w:lvlText w:val="•"/>
      <w:lvlJc w:val="left"/>
      <w:pPr>
        <w:tabs>
          <w:tab w:val="num" w:pos="2160"/>
        </w:tabs>
        <w:ind w:left="2160" w:hanging="360"/>
      </w:pPr>
      <w:rPr>
        <w:rFonts w:ascii="Times New Roman" w:hAnsi="Times New Roman" w:hint="default"/>
      </w:rPr>
    </w:lvl>
    <w:lvl w:ilvl="3" w:tplc="4FD63666" w:tentative="1">
      <w:start w:val="1"/>
      <w:numFmt w:val="bullet"/>
      <w:lvlText w:val="•"/>
      <w:lvlJc w:val="left"/>
      <w:pPr>
        <w:tabs>
          <w:tab w:val="num" w:pos="2880"/>
        </w:tabs>
        <w:ind w:left="2880" w:hanging="360"/>
      </w:pPr>
      <w:rPr>
        <w:rFonts w:ascii="Times New Roman" w:hAnsi="Times New Roman" w:hint="default"/>
      </w:rPr>
    </w:lvl>
    <w:lvl w:ilvl="4" w:tplc="2F2023CA" w:tentative="1">
      <w:start w:val="1"/>
      <w:numFmt w:val="bullet"/>
      <w:lvlText w:val="•"/>
      <w:lvlJc w:val="left"/>
      <w:pPr>
        <w:tabs>
          <w:tab w:val="num" w:pos="3600"/>
        </w:tabs>
        <w:ind w:left="3600" w:hanging="360"/>
      </w:pPr>
      <w:rPr>
        <w:rFonts w:ascii="Times New Roman" w:hAnsi="Times New Roman" w:hint="default"/>
      </w:rPr>
    </w:lvl>
    <w:lvl w:ilvl="5" w:tplc="4E14ED06" w:tentative="1">
      <w:start w:val="1"/>
      <w:numFmt w:val="bullet"/>
      <w:lvlText w:val="•"/>
      <w:lvlJc w:val="left"/>
      <w:pPr>
        <w:tabs>
          <w:tab w:val="num" w:pos="4320"/>
        </w:tabs>
        <w:ind w:left="4320" w:hanging="360"/>
      </w:pPr>
      <w:rPr>
        <w:rFonts w:ascii="Times New Roman" w:hAnsi="Times New Roman" w:hint="default"/>
      </w:rPr>
    </w:lvl>
    <w:lvl w:ilvl="6" w:tplc="C152FE66" w:tentative="1">
      <w:start w:val="1"/>
      <w:numFmt w:val="bullet"/>
      <w:lvlText w:val="•"/>
      <w:lvlJc w:val="left"/>
      <w:pPr>
        <w:tabs>
          <w:tab w:val="num" w:pos="5040"/>
        </w:tabs>
        <w:ind w:left="5040" w:hanging="360"/>
      </w:pPr>
      <w:rPr>
        <w:rFonts w:ascii="Times New Roman" w:hAnsi="Times New Roman" w:hint="default"/>
      </w:rPr>
    </w:lvl>
    <w:lvl w:ilvl="7" w:tplc="2B0E21D2" w:tentative="1">
      <w:start w:val="1"/>
      <w:numFmt w:val="bullet"/>
      <w:lvlText w:val="•"/>
      <w:lvlJc w:val="left"/>
      <w:pPr>
        <w:tabs>
          <w:tab w:val="num" w:pos="5760"/>
        </w:tabs>
        <w:ind w:left="5760" w:hanging="360"/>
      </w:pPr>
      <w:rPr>
        <w:rFonts w:ascii="Times New Roman" w:hAnsi="Times New Roman" w:hint="default"/>
      </w:rPr>
    </w:lvl>
    <w:lvl w:ilvl="8" w:tplc="CB9A91FE" w:tentative="1">
      <w:start w:val="1"/>
      <w:numFmt w:val="bullet"/>
      <w:lvlText w:val="•"/>
      <w:lvlJc w:val="left"/>
      <w:pPr>
        <w:tabs>
          <w:tab w:val="num" w:pos="6480"/>
        </w:tabs>
        <w:ind w:left="6480" w:hanging="360"/>
      </w:pPr>
      <w:rPr>
        <w:rFonts w:ascii="Times New Roman" w:hAnsi="Times New Roman" w:hint="default"/>
      </w:rPr>
    </w:lvl>
  </w:abstractNum>
  <w:abstractNum w:abstractNumId="27">
    <w:nsid w:val="476A67A1"/>
    <w:multiLevelType w:val="hybridMultilevel"/>
    <w:tmpl w:val="A9EA2586"/>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E29481F"/>
    <w:multiLevelType w:val="hybridMultilevel"/>
    <w:tmpl w:val="28801122"/>
    <w:lvl w:ilvl="0" w:tplc="AEE8662E">
      <w:start w:val="1"/>
      <w:numFmt w:val="bullet"/>
      <w:lvlText w:val="–"/>
      <w:lvlJc w:val="left"/>
      <w:pPr>
        <w:tabs>
          <w:tab w:val="num" w:pos="720"/>
        </w:tabs>
        <w:ind w:left="720" w:hanging="360"/>
      </w:pPr>
      <w:rPr>
        <w:rFonts w:ascii="Times New Roman" w:hAnsi="Times New Roman" w:hint="default"/>
      </w:rPr>
    </w:lvl>
    <w:lvl w:ilvl="1" w:tplc="589015A4">
      <w:start w:val="1"/>
      <w:numFmt w:val="bullet"/>
      <w:lvlText w:val="–"/>
      <w:lvlJc w:val="left"/>
      <w:pPr>
        <w:tabs>
          <w:tab w:val="num" w:pos="1440"/>
        </w:tabs>
        <w:ind w:left="1440" w:hanging="360"/>
      </w:pPr>
      <w:rPr>
        <w:rFonts w:ascii="Times New Roman" w:hAnsi="Times New Roman" w:hint="default"/>
      </w:rPr>
    </w:lvl>
    <w:lvl w:ilvl="2" w:tplc="AA843E88" w:tentative="1">
      <w:start w:val="1"/>
      <w:numFmt w:val="bullet"/>
      <w:lvlText w:val="–"/>
      <w:lvlJc w:val="left"/>
      <w:pPr>
        <w:tabs>
          <w:tab w:val="num" w:pos="2160"/>
        </w:tabs>
        <w:ind w:left="2160" w:hanging="360"/>
      </w:pPr>
      <w:rPr>
        <w:rFonts w:ascii="Times New Roman" w:hAnsi="Times New Roman" w:hint="default"/>
      </w:rPr>
    </w:lvl>
    <w:lvl w:ilvl="3" w:tplc="59BA870E" w:tentative="1">
      <w:start w:val="1"/>
      <w:numFmt w:val="bullet"/>
      <w:lvlText w:val="–"/>
      <w:lvlJc w:val="left"/>
      <w:pPr>
        <w:tabs>
          <w:tab w:val="num" w:pos="2880"/>
        </w:tabs>
        <w:ind w:left="2880" w:hanging="360"/>
      </w:pPr>
      <w:rPr>
        <w:rFonts w:ascii="Times New Roman" w:hAnsi="Times New Roman" w:hint="default"/>
      </w:rPr>
    </w:lvl>
    <w:lvl w:ilvl="4" w:tplc="9D7E9860" w:tentative="1">
      <w:start w:val="1"/>
      <w:numFmt w:val="bullet"/>
      <w:lvlText w:val="–"/>
      <w:lvlJc w:val="left"/>
      <w:pPr>
        <w:tabs>
          <w:tab w:val="num" w:pos="3600"/>
        </w:tabs>
        <w:ind w:left="3600" w:hanging="360"/>
      </w:pPr>
      <w:rPr>
        <w:rFonts w:ascii="Times New Roman" w:hAnsi="Times New Roman" w:hint="default"/>
      </w:rPr>
    </w:lvl>
    <w:lvl w:ilvl="5" w:tplc="255CA1A2" w:tentative="1">
      <w:start w:val="1"/>
      <w:numFmt w:val="bullet"/>
      <w:lvlText w:val="–"/>
      <w:lvlJc w:val="left"/>
      <w:pPr>
        <w:tabs>
          <w:tab w:val="num" w:pos="4320"/>
        </w:tabs>
        <w:ind w:left="4320" w:hanging="360"/>
      </w:pPr>
      <w:rPr>
        <w:rFonts w:ascii="Times New Roman" w:hAnsi="Times New Roman" w:hint="default"/>
      </w:rPr>
    </w:lvl>
    <w:lvl w:ilvl="6" w:tplc="65F030EA" w:tentative="1">
      <w:start w:val="1"/>
      <w:numFmt w:val="bullet"/>
      <w:lvlText w:val="–"/>
      <w:lvlJc w:val="left"/>
      <w:pPr>
        <w:tabs>
          <w:tab w:val="num" w:pos="5040"/>
        </w:tabs>
        <w:ind w:left="5040" w:hanging="360"/>
      </w:pPr>
      <w:rPr>
        <w:rFonts w:ascii="Times New Roman" w:hAnsi="Times New Roman" w:hint="default"/>
      </w:rPr>
    </w:lvl>
    <w:lvl w:ilvl="7" w:tplc="1102E69A" w:tentative="1">
      <w:start w:val="1"/>
      <w:numFmt w:val="bullet"/>
      <w:lvlText w:val="–"/>
      <w:lvlJc w:val="left"/>
      <w:pPr>
        <w:tabs>
          <w:tab w:val="num" w:pos="5760"/>
        </w:tabs>
        <w:ind w:left="5760" w:hanging="360"/>
      </w:pPr>
      <w:rPr>
        <w:rFonts w:ascii="Times New Roman" w:hAnsi="Times New Roman" w:hint="default"/>
      </w:rPr>
    </w:lvl>
    <w:lvl w:ilvl="8" w:tplc="363861F6" w:tentative="1">
      <w:start w:val="1"/>
      <w:numFmt w:val="bullet"/>
      <w:lvlText w:val="–"/>
      <w:lvlJc w:val="left"/>
      <w:pPr>
        <w:tabs>
          <w:tab w:val="num" w:pos="6480"/>
        </w:tabs>
        <w:ind w:left="6480" w:hanging="360"/>
      </w:pPr>
      <w:rPr>
        <w:rFonts w:ascii="Times New Roman" w:hAnsi="Times New Roman" w:hint="default"/>
      </w:rPr>
    </w:lvl>
  </w:abstractNum>
  <w:abstractNum w:abstractNumId="29">
    <w:nsid w:val="4E833B67"/>
    <w:multiLevelType w:val="hybridMultilevel"/>
    <w:tmpl w:val="23C6EF92"/>
    <w:lvl w:ilvl="0" w:tplc="3482A5CE">
      <w:start w:val="1"/>
      <w:numFmt w:val="bullet"/>
      <w:lvlText w:val="–"/>
      <w:lvlJc w:val="left"/>
      <w:pPr>
        <w:tabs>
          <w:tab w:val="num" w:pos="720"/>
        </w:tabs>
        <w:ind w:left="720" w:hanging="360"/>
      </w:pPr>
      <w:rPr>
        <w:rFonts w:ascii="Times New Roman" w:hAnsi="Times New Roman" w:hint="default"/>
      </w:rPr>
    </w:lvl>
    <w:lvl w:ilvl="1" w:tplc="3EF0FCA8">
      <w:start w:val="1"/>
      <w:numFmt w:val="bullet"/>
      <w:lvlText w:val="–"/>
      <w:lvlJc w:val="left"/>
      <w:pPr>
        <w:tabs>
          <w:tab w:val="num" w:pos="1440"/>
        </w:tabs>
        <w:ind w:left="1440" w:hanging="360"/>
      </w:pPr>
      <w:rPr>
        <w:rFonts w:ascii="Times New Roman" w:hAnsi="Times New Roman" w:hint="default"/>
      </w:rPr>
    </w:lvl>
    <w:lvl w:ilvl="2" w:tplc="6054E5B8" w:tentative="1">
      <w:start w:val="1"/>
      <w:numFmt w:val="bullet"/>
      <w:lvlText w:val="–"/>
      <w:lvlJc w:val="left"/>
      <w:pPr>
        <w:tabs>
          <w:tab w:val="num" w:pos="2160"/>
        </w:tabs>
        <w:ind w:left="2160" w:hanging="360"/>
      </w:pPr>
      <w:rPr>
        <w:rFonts w:ascii="Times New Roman" w:hAnsi="Times New Roman" w:hint="default"/>
      </w:rPr>
    </w:lvl>
    <w:lvl w:ilvl="3" w:tplc="6D9C6654" w:tentative="1">
      <w:start w:val="1"/>
      <w:numFmt w:val="bullet"/>
      <w:lvlText w:val="–"/>
      <w:lvlJc w:val="left"/>
      <w:pPr>
        <w:tabs>
          <w:tab w:val="num" w:pos="2880"/>
        </w:tabs>
        <w:ind w:left="2880" w:hanging="360"/>
      </w:pPr>
      <w:rPr>
        <w:rFonts w:ascii="Times New Roman" w:hAnsi="Times New Roman" w:hint="default"/>
      </w:rPr>
    </w:lvl>
    <w:lvl w:ilvl="4" w:tplc="0C86C2C4" w:tentative="1">
      <w:start w:val="1"/>
      <w:numFmt w:val="bullet"/>
      <w:lvlText w:val="–"/>
      <w:lvlJc w:val="left"/>
      <w:pPr>
        <w:tabs>
          <w:tab w:val="num" w:pos="3600"/>
        </w:tabs>
        <w:ind w:left="3600" w:hanging="360"/>
      </w:pPr>
      <w:rPr>
        <w:rFonts w:ascii="Times New Roman" w:hAnsi="Times New Roman" w:hint="default"/>
      </w:rPr>
    </w:lvl>
    <w:lvl w:ilvl="5" w:tplc="7E8E8482" w:tentative="1">
      <w:start w:val="1"/>
      <w:numFmt w:val="bullet"/>
      <w:lvlText w:val="–"/>
      <w:lvlJc w:val="left"/>
      <w:pPr>
        <w:tabs>
          <w:tab w:val="num" w:pos="4320"/>
        </w:tabs>
        <w:ind w:left="4320" w:hanging="360"/>
      </w:pPr>
      <w:rPr>
        <w:rFonts w:ascii="Times New Roman" w:hAnsi="Times New Roman" w:hint="default"/>
      </w:rPr>
    </w:lvl>
    <w:lvl w:ilvl="6" w:tplc="E704319E" w:tentative="1">
      <w:start w:val="1"/>
      <w:numFmt w:val="bullet"/>
      <w:lvlText w:val="–"/>
      <w:lvlJc w:val="left"/>
      <w:pPr>
        <w:tabs>
          <w:tab w:val="num" w:pos="5040"/>
        </w:tabs>
        <w:ind w:left="5040" w:hanging="360"/>
      </w:pPr>
      <w:rPr>
        <w:rFonts w:ascii="Times New Roman" w:hAnsi="Times New Roman" w:hint="default"/>
      </w:rPr>
    </w:lvl>
    <w:lvl w:ilvl="7" w:tplc="CE7AC908" w:tentative="1">
      <w:start w:val="1"/>
      <w:numFmt w:val="bullet"/>
      <w:lvlText w:val="–"/>
      <w:lvlJc w:val="left"/>
      <w:pPr>
        <w:tabs>
          <w:tab w:val="num" w:pos="5760"/>
        </w:tabs>
        <w:ind w:left="5760" w:hanging="360"/>
      </w:pPr>
      <w:rPr>
        <w:rFonts w:ascii="Times New Roman" w:hAnsi="Times New Roman" w:hint="default"/>
      </w:rPr>
    </w:lvl>
    <w:lvl w:ilvl="8" w:tplc="E8688920"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23210F1"/>
    <w:multiLevelType w:val="hybridMultilevel"/>
    <w:tmpl w:val="35D45230"/>
    <w:lvl w:ilvl="0" w:tplc="A6C4239C">
      <w:start w:val="1"/>
      <w:numFmt w:val="bullet"/>
      <w:lvlText w:val="-"/>
      <w:lvlJc w:val="left"/>
      <w:pPr>
        <w:ind w:left="786" w:hanging="360"/>
      </w:pPr>
      <w:rPr>
        <w:rFonts w:ascii="Calibri" w:eastAsiaTheme="minorHAnsi" w:hAnsi="Calibri" w:cs="Calibri"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nsid w:val="579C3F00"/>
    <w:multiLevelType w:val="hybridMultilevel"/>
    <w:tmpl w:val="A17211CE"/>
    <w:lvl w:ilvl="0" w:tplc="D5F6E494">
      <w:start w:val="1"/>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894789F"/>
    <w:multiLevelType w:val="hybridMultilevel"/>
    <w:tmpl w:val="8270A56A"/>
    <w:lvl w:ilvl="0" w:tplc="404C0B18">
      <w:start w:val="1"/>
      <w:numFmt w:val="bullet"/>
      <w:lvlText w:val="•"/>
      <w:lvlJc w:val="left"/>
      <w:pPr>
        <w:tabs>
          <w:tab w:val="num" w:pos="720"/>
        </w:tabs>
        <w:ind w:left="720" w:hanging="360"/>
      </w:pPr>
      <w:rPr>
        <w:rFonts w:ascii="Times New Roman" w:hAnsi="Times New Roman" w:hint="default"/>
      </w:rPr>
    </w:lvl>
    <w:lvl w:ilvl="1" w:tplc="006EE85E">
      <w:start w:val="1855"/>
      <w:numFmt w:val="bullet"/>
      <w:lvlText w:val="–"/>
      <w:lvlJc w:val="left"/>
      <w:pPr>
        <w:tabs>
          <w:tab w:val="num" w:pos="1440"/>
        </w:tabs>
        <w:ind w:left="1440" w:hanging="360"/>
      </w:pPr>
      <w:rPr>
        <w:rFonts w:ascii="Times New Roman" w:hAnsi="Times New Roman" w:hint="default"/>
      </w:rPr>
    </w:lvl>
    <w:lvl w:ilvl="2" w:tplc="F5901A74" w:tentative="1">
      <w:start w:val="1"/>
      <w:numFmt w:val="bullet"/>
      <w:lvlText w:val="•"/>
      <w:lvlJc w:val="left"/>
      <w:pPr>
        <w:tabs>
          <w:tab w:val="num" w:pos="2160"/>
        </w:tabs>
        <w:ind w:left="2160" w:hanging="360"/>
      </w:pPr>
      <w:rPr>
        <w:rFonts w:ascii="Times New Roman" w:hAnsi="Times New Roman" w:hint="default"/>
      </w:rPr>
    </w:lvl>
    <w:lvl w:ilvl="3" w:tplc="3202D8DA" w:tentative="1">
      <w:start w:val="1"/>
      <w:numFmt w:val="bullet"/>
      <w:lvlText w:val="•"/>
      <w:lvlJc w:val="left"/>
      <w:pPr>
        <w:tabs>
          <w:tab w:val="num" w:pos="2880"/>
        </w:tabs>
        <w:ind w:left="2880" w:hanging="360"/>
      </w:pPr>
      <w:rPr>
        <w:rFonts w:ascii="Times New Roman" w:hAnsi="Times New Roman" w:hint="default"/>
      </w:rPr>
    </w:lvl>
    <w:lvl w:ilvl="4" w:tplc="D0B064D4" w:tentative="1">
      <w:start w:val="1"/>
      <w:numFmt w:val="bullet"/>
      <w:lvlText w:val="•"/>
      <w:lvlJc w:val="left"/>
      <w:pPr>
        <w:tabs>
          <w:tab w:val="num" w:pos="3600"/>
        </w:tabs>
        <w:ind w:left="3600" w:hanging="360"/>
      </w:pPr>
      <w:rPr>
        <w:rFonts w:ascii="Times New Roman" w:hAnsi="Times New Roman" w:hint="default"/>
      </w:rPr>
    </w:lvl>
    <w:lvl w:ilvl="5" w:tplc="788E7DBC" w:tentative="1">
      <w:start w:val="1"/>
      <w:numFmt w:val="bullet"/>
      <w:lvlText w:val="•"/>
      <w:lvlJc w:val="left"/>
      <w:pPr>
        <w:tabs>
          <w:tab w:val="num" w:pos="4320"/>
        </w:tabs>
        <w:ind w:left="4320" w:hanging="360"/>
      </w:pPr>
      <w:rPr>
        <w:rFonts w:ascii="Times New Roman" w:hAnsi="Times New Roman" w:hint="default"/>
      </w:rPr>
    </w:lvl>
    <w:lvl w:ilvl="6" w:tplc="027CC3E6" w:tentative="1">
      <w:start w:val="1"/>
      <w:numFmt w:val="bullet"/>
      <w:lvlText w:val="•"/>
      <w:lvlJc w:val="left"/>
      <w:pPr>
        <w:tabs>
          <w:tab w:val="num" w:pos="5040"/>
        </w:tabs>
        <w:ind w:left="5040" w:hanging="360"/>
      </w:pPr>
      <w:rPr>
        <w:rFonts w:ascii="Times New Roman" w:hAnsi="Times New Roman" w:hint="default"/>
      </w:rPr>
    </w:lvl>
    <w:lvl w:ilvl="7" w:tplc="D7C08DB2" w:tentative="1">
      <w:start w:val="1"/>
      <w:numFmt w:val="bullet"/>
      <w:lvlText w:val="•"/>
      <w:lvlJc w:val="left"/>
      <w:pPr>
        <w:tabs>
          <w:tab w:val="num" w:pos="5760"/>
        </w:tabs>
        <w:ind w:left="5760" w:hanging="360"/>
      </w:pPr>
      <w:rPr>
        <w:rFonts w:ascii="Times New Roman" w:hAnsi="Times New Roman" w:hint="default"/>
      </w:rPr>
    </w:lvl>
    <w:lvl w:ilvl="8" w:tplc="6292EEE2" w:tentative="1">
      <w:start w:val="1"/>
      <w:numFmt w:val="bullet"/>
      <w:lvlText w:val="•"/>
      <w:lvlJc w:val="left"/>
      <w:pPr>
        <w:tabs>
          <w:tab w:val="num" w:pos="6480"/>
        </w:tabs>
        <w:ind w:left="6480" w:hanging="360"/>
      </w:pPr>
      <w:rPr>
        <w:rFonts w:ascii="Times New Roman" w:hAnsi="Times New Roman" w:hint="default"/>
      </w:rPr>
    </w:lvl>
  </w:abstractNum>
  <w:abstractNum w:abstractNumId="33">
    <w:nsid w:val="5A054D2A"/>
    <w:multiLevelType w:val="hybridMultilevel"/>
    <w:tmpl w:val="19A29FF2"/>
    <w:lvl w:ilvl="0" w:tplc="A6C4239C">
      <w:start w:val="1"/>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632C5808"/>
    <w:multiLevelType w:val="hybridMultilevel"/>
    <w:tmpl w:val="07DC0430"/>
    <w:lvl w:ilvl="0" w:tplc="F8C8C5A4">
      <w:start w:val="1"/>
      <w:numFmt w:val="bullet"/>
      <w:lvlText w:val="•"/>
      <w:lvlJc w:val="left"/>
      <w:pPr>
        <w:tabs>
          <w:tab w:val="num" w:pos="720"/>
        </w:tabs>
        <w:ind w:left="720" w:hanging="360"/>
      </w:pPr>
      <w:rPr>
        <w:rFonts w:ascii="Times New Roman" w:hAnsi="Times New Roman" w:hint="default"/>
      </w:rPr>
    </w:lvl>
    <w:lvl w:ilvl="1" w:tplc="CC72DADA">
      <w:start w:val="1619"/>
      <w:numFmt w:val="bullet"/>
      <w:lvlText w:val="–"/>
      <w:lvlJc w:val="left"/>
      <w:pPr>
        <w:tabs>
          <w:tab w:val="num" w:pos="1440"/>
        </w:tabs>
        <w:ind w:left="1440" w:hanging="360"/>
      </w:pPr>
      <w:rPr>
        <w:rFonts w:ascii="Times New Roman" w:hAnsi="Times New Roman" w:hint="default"/>
      </w:rPr>
    </w:lvl>
    <w:lvl w:ilvl="2" w:tplc="8C1469BC" w:tentative="1">
      <w:start w:val="1"/>
      <w:numFmt w:val="bullet"/>
      <w:lvlText w:val="•"/>
      <w:lvlJc w:val="left"/>
      <w:pPr>
        <w:tabs>
          <w:tab w:val="num" w:pos="2160"/>
        </w:tabs>
        <w:ind w:left="2160" w:hanging="360"/>
      </w:pPr>
      <w:rPr>
        <w:rFonts w:ascii="Times New Roman" w:hAnsi="Times New Roman" w:hint="default"/>
      </w:rPr>
    </w:lvl>
    <w:lvl w:ilvl="3" w:tplc="D32A6F5A" w:tentative="1">
      <w:start w:val="1"/>
      <w:numFmt w:val="bullet"/>
      <w:lvlText w:val="•"/>
      <w:lvlJc w:val="left"/>
      <w:pPr>
        <w:tabs>
          <w:tab w:val="num" w:pos="2880"/>
        </w:tabs>
        <w:ind w:left="2880" w:hanging="360"/>
      </w:pPr>
      <w:rPr>
        <w:rFonts w:ascii="Times New Roman" w:hAnsi="Times New Roman" w:hint="default"/>
      </w:rPr>
    </w:lvl>
    <w:lvl w:ilvl="4" w:tplc="3A984D20" w:tentative="1">
      <w:start w:val="1"/>
      <w:numFmt w:val="bullet"/>
      <w:lvlText w:val="•"/>
      <w:lvlJc w:val="left"/>
      <w:pPr>
        <w:tabs>
          <w:tab w:val="num" w:pos="3600"/>
        </w:tabs>
        <w:ind w:left="3600" w:hanging="360"/>
      </w:pPr>
      <w:rPr>
        <w:rFonts w:ascii="Times New Roman" w:hAnsi="Times New Roman" w:hint="default"/>
      </w:rPr>
    </w:lvl>
    <w:lvl w:ilvl="5" w:tplc="4CE67CB2" w:tentative="1">
      <w:start w:val="1"/>
      <w:numFmt w:val="bullet"/>
      <w:lvlText w:val="•"/>
      <w:lvlJc w:val="left"/>
      <w:pPr>
        <w:tabs>
          <w:tab w:val="num" w:pos="4320"/>
        </w:tabs>
        <w:ind w:left="4320" w:hanging="360"/>
      </w:pPr>
      <w:rPr>
        <w:rFonts w:ascii="Times New Roman" w:hAnsi="Times New Roman" w:hint="default"/>
      </w:rPr>
    </w:lvl>
    <w:lvl w:ilvl="6" w:tplc="541ABEAC" w:tentative="1">
      <w:start w:val="1"/>
      <w:numFmt w:val="bullet"/>
      <w:lvlText w:val="•"/>
      <w:lvlJc w:val="left"/>
      <w:pPr>
        <w:tabs>
          <w:tab w:val="num" w:pos="5040"/>
        </w:tabs>
        <w:ind w:left="5040" w:hanging="360"/>
      </w:pPr>
      <w:rPr>
        <w:rFonts w:ascii="Times New Roman" w:hAnsi="Times New Roman" w:hint="default"/>
      </w:rPr>
    </w:lvl>
    <w:lvl w:ilvl="7" w:tplc="81589AFC" w:tentative="1">
      <w:start w:val="1"/>
      <w:numFmt w:val="bullet"/>
      <w:lvlText w:val="•"/>
      <w:lvlJc w:val="left"/>
      <w:pPr>
        <w:tabs>
          <w:tab w:val="num" w:pos="5760"/>
        </w:tabs>
        <w:ind w:left="5760" w:hanging="360"/>
      </w:pPr>
      <w:rPr>
        <w:rFonts w:ascii="Times New Roman" w:hAnsi="Times New Roman" w:hint="default"/>
      </w:rPr>
    </w:lvl>
    <w:lvl w:ilvl="8" w:tplc="24202660" w:tentative="1">
      <w:start w:val="1"/>
      <w:numFmt w:val="bullet"/>
      <w:lvlText w:val="•"/>
      <w:lvlJc w:val="left"/>
      <w:pPr>
        <w:tabs>
          <w:tab w:val="num" w:pos="6480"/>
        </w:tabs>
        <w:ind w:left="6480" w:hanging="360"/>
      </w:pPr>
      <w:rPr>
        <w:rFonts w:ascii="Times New Roman" w:hAnsi="Times New Roman" w:hint="default"/>
      </w:rPr>
    </w:lvl>
  </w:abstractNum>
  <w:abstractNum w:abstractNumId="35">
    <w:nsid w:val="70C3407B"/>
    <w:multiLevelType w:val="hybridMultilevel"/>
    <w:tmpl w:val="FF72632E"/>
    <w:lvl w:ilvl="0" w:tplc="69347D00">
      <w:start w:val="1"/>
      <w:numFmt w:val="bullet"/>
      <w:lvlText w:val=""/>
      <w:lvlJc w:val="left"/>
      <w:pPr>
        <w:ind w:left="720" w:hanging="360"/>
      </w:pPr>
      <w:rPr>
        <w:rFonts w:ascii="Symbol" w:hAnsi="Symbol" w:hint="default"/>
        <w:color w:val="002060"/>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1D665B9"/>
    <w:multiLevelType w:val="hybridMultilevel"/>
    <w:tmpl w:val="6C78B9C2"/>
    <w:lvl w:ilvl="0" w:tplc="A6C4239C">
      <w:start w:val="1"/>
      <w:numFmt w:val="bullet"/>
      <w:lvlText w:val="-"/>
      <w:lvlJc w:val="left"/>
      <w:pPr>
        <w:ind w:left="1004" w:hanging="360"/>
      </w:pPr>
      <w:rPr>
        <w:rFonts w:ascii="Calibri" w:eastAsiaTheme="minorHAnsi"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7">
    <w:nsid w:val="71DA1321"/>
    <w:multiLevelType w:val="hybridMultilevel"/>
    <w:tmpl w:val="0160166A"/>
    <w:lvl w:ilvl="0" w:tplc="A6C4239C">
      <w:start w:val="1"/>
      <w:numFmt w:val="bullet"/>
      <w:lvlText w:val="-"/>
      <w:lvlJc w:val="left"/>
      <w:pPr>
        <w:ind w:left="1004" w:hanging="360"/>
      </w:pPr>
      <w:rPr>
        <w:rFonts w:ascii="Calibri" w:eastAsiaTheme="minorHAnsi" w:hAnsi="Calibri" w:cs="Calibri"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8">
    <w:nsid w:val="789125F3"/>
    <w:multiLevelType w:val="hybridMultilevel"/>
    <w:tmpl w:val="166C709A"/>
    <w:lvl w:ilvl="0" w:tplc="EF58A2FC">
      <w:numFmt w:val="bullet"/>
      <w:lvlText w:val="-"/>
      <w:lvlJc w:val="left"/>
      <w:pPr>
        <w:ind w:left="1146" w:hanging="36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nsid w:val="789D0392"/>
    <w:multiLevelType w:val="hybridMultilevel"/>
    <w:tmpl w:val="3C5C0A18"/>
    <w:lvl w:ilvl="0" w:tplc="69347D00">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97848DB"/>
    <w:multiLevelType w:val="hybridMultilevel"/>
    <w:tmpl w:val="78F6F614"/>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DAE62F8"/>
    <w:multiLevelType w:val="hybridMultilevel"/>
    <w:tmpl w:val="3106241C"/>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34"/>
  </w:num>
  <w:num w:numId="5">
    <w:abstractNumId w:val="8"/>
  </w:num>
  <w:num w:numId="6">
    <w:abstractNumId w:val="26"/>
  </w:num>
  <w:num w:numId="7">
    <w:abstractNumId w:val="22"/>
  </w:num>
  <w:num w:numId="8">
    <w:abstractNumId w:val="11"/>
  </w:num>
  <w:num w:numId="9">
    <w:abstractNumId w:val="25"/>
  </w:num>
  <w:num w:numId="10">
    <w:abstractNumId w:val="13"/>
  </w:num>
  <w:num w:numId="11">
    <w:abstractNumId w:val="2"/>
  </w:num>
  <w:num w:numId="12">
    <w:abstractNumId w:val="14"/>
  </w:num>
  <w:num w:numId="13">
    <w:abstractNumId w:val="40"/>
  </w:num>
  <w:num w:numId="14">
    <w:abstractNumId w:val="30"/>
  </w:num>
  <w:num w:numId="15">
    <w:abstractNumId w:val="29"/>
  </w:num>
  <w:num w:numId="16">
    <w:abstractNumId w:val="19"/>
  </w:num>
  <w:num w:numId="17">
    <w:abstractNumId w:val="32"/>
  </w:num>
  <w:num w:numId="18">
    <w:abstractNumId w:val="3"/>
  </w:num>
  <w:num w:numId="19">
    <w:abstractNumId w:val="27"/>
  </w:num>
  <w:num w:numId="20">
    <w:abstractNumId w:val="17"/>
  </w:num>
  <w:num w:numId="21">
    <w:abstractNumId w:val="20"/>
  </w:num>
  <w:num w:numId="22">
    <w:abstractNumId w:val="7"/>
  </w:num>
  <w:num w:numId="23">
    <w:abstractNumId w:val="10"/>
  </w:num>
  <w:num w:numId="24">
    <w:abstractNumId w:val="9"/>
  </w:num>
  <w:num w:numId="25">
    <w:abstractNumId w:val="38"/>
  </w:num>
  <w:num w:numId="26">
    <w:abstractNumId w:val="28"/>
  </w:num>
  <w:num w:numId="27">
    <w:abstractNumId w:val="33"/>
  </w:num>
  <w:num w:numId="28">
    <w:abstractNumId w:val="4"/>
  </w:num>
  <w:num w:numId="29">
    <w:abstractNumId w:val="37"/>
  </w:num>
  <w:num w:numId="30">
    <w:abstractNumId w:val="36"/>
  </w:num>
  <w:num w:numId="31">
    <w:abstractNumId w:val="15"/>
  </w:num>
  <w:num w:numId="32">
    <w:abstractNumId w:val="23"/>
  </w:num>
  <w:num w:numId="33">
    <w:abstractNumId w:val="41"/>
  </w:num>
  <w:num w:numId="34">
    <w:abstractNumId w:val="21"/>
  </w:num>
  <w:num w:numId="35">
    <w:abstractNumId w:val="31"/>
  </w:num>
  <w:num w:numId="36">
    <w:abstractNumId w:val="24"/>
  </w:num>
  <w:num w:numId="37">
    <w:abstractNumId w:val="39"/>
  </w:num>
  <w:num w:numId="38">
    <w:abstractNumId w:val="6"/>
  </w:num>
  <w:num w:numId="39">
    <w:abstractNumId w:val="35"/>
  </w:num>
  <w:num w:numId="40">
    <w:abstractNumId w:val="12"/>
  </w:num>
  <w:num w:numId="41">
    <w:abstractNumId w:val="18"/>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4F8"/>
    <w:rsid w:val="000014E3"/>
    <w:rsid w:val="0000693F"/>
    <w:rsid w:val="00021393"/>
    <w:rsid w:val="000377DF"/>
    <w:rsid w:val="000415E0"/>
    <w:rsid w:val="000477B6"/>
    <w:rsid w:val="00054E2F"/>
    <w:rsid w:val="00057D52"/>
    <w:rsid w:val="00062112"/>
    <w:rsid w:val="00067E11"/>
    <w:rsid w:val="00075287"/>
    <w:rsid w:val="00080C7F"/>
    <w:rsid w:val="000876A2"/>
    <w:rsid w:val="000963F3"/>
    <w:rsid w:val="00097404"/>
    <w:rsid w:val="000A175D"/>
    <w:rsid w:val="000A59D9"/>
    <w:rsid w:val="000B538C"/>
    <w:rsid w:val="000B714A"/>
    <w:rsid w:val="000D4B01"/>
    <w:rsid w:val="000D5A24"/>
    <w:rsid w:val="000E13FD"/>
    <w:rsid w:val="000E1AEF"/>
    <w:rsid w:val="000F0BD6"/>
    <w:rsid w:val="000F6AFA"/>
    <w:rsid w:val="00103F27"/>
    <w:rsid w:val="00106836"/>
    <w:rsid w:val="00106D15"/>
    <w:rsid w:val="0011104F"/>
    <w:rsid w:val="0011471A"/>
    <w:rsid w:val="00117461"/>
    <w:rsid w:val="00117C18"/>
    <w:rsid w:val="00124545"/>
    <w:rsid w:val="00132BCA"/>
    <w:rsid w:val="001337A5"/>
    <w:rsid w:val="0013748E"/>
    <w:rsid w:val="00140AC5"/>
    <w:rsid w:val="00141E62"/>
    <w:rsid w:val="00143528"/>
    <w:rsid w:val="001505AB"/>
    <w:rsid w:val="00151EBE"/>
    <w:rsid w:val="00157A2D"/>
    <w:rsid w:val="0016046A"/>
    <w:rsid w:val="001609AF"/>
    <w:rsid w:val="00161183"/>
    <w:rsid w:val="001645EE"/>
    <w:rsid w:val="0016504E"/>
    <w:rsid w:val="00165200"/>
    <w:rsid w:val="001669D6"/>
    <w:rsid w:val="001737E5"/>
    <w:rsid w:val="0018144D"/>
    <w:rsid w:val="00182AC7"/>
    <w:rsid w:val="00183959"/>
    <w:rsid w:val="0019482D"/>
    <w:rsid w:val="001951D3"/>
    <w:rsid w:val="00196B6E"/>
    <w:rsid w:val="001976F7"/>
    <w:rsid w:val="001B30D9"/>
    <w:rsid w:val="001B51FB"/>
    <w:rsid w:val="001D1EA3"/>
    <w:rsid w:val="001D4276"/>
    <w:rsid w:val="001D4821"/>
    <w:rsid w:val="001D4E6F"/>
    <w:rsid w:val="001E0351"/>
    <w:rsid w:val="001E08BE"/>
    <w:rsid w:val="001E2D6D"/>
    <w:rsid w:val="001E32D7"/>
    <w:rsid w:val="001F29D0"/>
    <w:rsid w:val="001F36A4"/>
    <w:rsid w:val="001F7B18"/>
    <w:rsid w:val="00201436"/>
    <w:rsid w:val="00201C48"/>
    <w:rsid w:val="00201D61"/>
    <w:rsid w:val="00206CED"/>
    <w:rsid w:val="00213DAE"/>
    <w:rsid w:val="002169EE"/>
    <w:rsid w:val="0022026A"/>
    <w:rsid w:val="00220F81"/>
    <w:rsid w:val="00224A8B"/>
    <w:rsid w:val="0023019E"/>
    <w:rsid w:val="00230E11"/>
    <w:rsid w:val="00230E98"/>
    <w:rsid w:val="00231501"/>
    <w:rsid w:val="00240510"/>
    <w:rsid w:val="00240D4F"/>
    <w:rsid w:val="0025371F"/>
    <w:rsid w:val="00261355"/>
    <w:rsid w:val="00264BB3"/>
    <w:rsid w:val="0027190F"/>
    <w:rsid w:val="00277864"/>
    <w:rsid w:val="002815E3"/>
    <w:rsid w:val="00283B0D"/>
    <w:rsid w:val="0029116A"/>
    <w:rsid w:val="002A7774"/>
    <w:rsid w:val="002A7EBC"/>
    <w:rsid w:val="002B017A"/>
    <w:rsid w:val="002B23D7"/>
    <w:rsid w:val="002B5355"/>
    <w:rsid w:val="002B7DCF"/>
    <w:rsid w:val="002C0542"/>
    <w:rsid w:val="002C0666"/>
    <w:rsid w:val="002C223F"/>
    <w:rsid w:val="002C5B6A"/>
    <w:rsid w:val="002C6F94"/>
    <w:rsid w:val="002D4BE6"/>
    <w:rsid w:val="002D4DF0"/>
    <w:rsid w:val="002D54F8"/>
    <w:rsid w:val="002D58B5"/>
    <w:rsid w:val="002E4C44"/>
    <w:rsid w:val="002F083A"/>
    <w:rsid w:val="002F1A24"/>
    <w:rsid w:val="002F1C86"/>
    <w:rsid w:val="002F2C18"/>
    <w:rsid w:val="002F2E35"/>
    <w:rsid w:val="002F6568"/>
    <w:rsid w:val="002F74EA"/>
    <w:rsid w:val="0030242E"/>
    <w:rsid w:val="00305D4E"/>
    <w:rsid w:val="00313905"/>
    <w:rsid w:val="00317AD8"/>
    <w:rsid w:val="003205C8"/>
    <w:rsid w:val="00324A0F"/>
    <w:rsid w:val="0033336B"/>
    <w:rsid w:val="00337086"/>
    <w:rsid w:val="003416F2"/>
    <w:rsid w:val="003425D0"/>
    <w:rsid w:val="003444D2"/>
    <w:rsid w:val="003447F9"/>
    <w:rsid w:val="0034642B"/>
    <w:rsid w:val="00354046"/>
    <w:rsid w:val="00354971"/>
    <w:rsid w:val="00362752"/>
    <w:rsid w:val="003818C2"/>
    <w:rsid w:val="003819F4"/>
    <w:rsid w:val="00385EC5"/>
    <w:rsid w:val="00386FBC"/>
    <w:rsid w:val="0039380C"/>
    <w:rsid w:val="003B10A1"/>
    <w:rsid w:val="003B2234"/>
    <w:rsid w:val="003B3770"/>
    <w:rsid w:val="003B5047"/>
    <w:rsid w:val="003B67CD"/>
    <w:rsid w:val="003B68AF"/>
    <w:rsid w:val="003C3B82"/>
    <w:rsid w:val="003C5C72"/>
    <w:rsid w:val="003C64C6"/>
    <w:rsid w:val="003C6B17"/>
    <w:rsid w:val="003D05BB"/>
    <w:rsid w:val="003D092F"/>
    <w:rsid w:val="003D2BB4"/>
    <w:rsid w:val="003D3EE0"/>
    <w:rsid w:val="003D4D6E"/>
    <w:rsid w:val="003E0A49"/>
    <w:rsid w:val="003E633E"/>
    <w:rsid w:val="003F630C"/>
    <w:rsid w:val="0040424B"/>
    <w:rsid w:val="004065DE"/>
    <w:rsid w:val="0040730E"/>
    <w:rsid w:val="004169AE"/>
    <w:rsid w:val="00426A1E"/>
    <w:rsid w:val="00426BFF"/>
    <w:rsid w:val="00427A71"/>
    <w:rsid w:val="0043409F"/>
    <w:rsid w:val="00435175"/>
    <w:rsid w:val="00444699"/>
    <w:rsid w:val="00444E61"/>
    <w:rsid w:val="0045089F"/>
    <w:rsid w:val="00454315"/>
    <w:rsid w:val="00461483"/>
    <w:rsid w:val="00462B1B"/>
    <w:rsid w:val="00462D4C"/>
    <w:rsid w:val="00463D19"/>
    <w:rsid w:val="004817AE"/>
    <w:rsid w:val="0049493D"/>
    <w:rsid w:val="00495F68"/>
    <w:rsid w:val="004966E1"/>
    <w:rsid w:val="004A4F2A"/>
    <w:rsid w:val="004A53AA"/>
    <w:rsid w:val="004B2328"/>
    <w:rsid w:val="004B67DF"/>
    <w:rsid w:val="004C0BB2"/>
    <w:rsid w:val="004D7751"/>
    <w:rsid w:val="004E2CC4"/>
    <w:rsid w:val="004E613F"/>
    <w:rsid w:val="004F4310"/>
    <w:rsid w:val="00500FBD"/>
    <w:rsid w:val="00510D3F"/>
    <w:rsid w:val="005146B1"/>
    <w:rsid w:val="005167BA"/>
    <w:rsid w:val="00524AC5"/>
    <w:rsid w:val="00524F88"/>
    <w:rsid w:val="005276D0"/>
    <w:rsid w:val="005277AA"/>
    <w:rsid w:val="00527C60"/>
    <w:rsid w:val="005357AE"/>
    <w:rsid w:val="00541080"/>
    <w:rsid w:val="0054504C"/>
    <w:rsid w:val="005543D5"/>
    <w:rsid w:val="00554F21"/>
    <w:rsid w:val="00557180"/>
    <w:rsid w:val="00565EA4"/>
    <w:rsid w:val="005665B7"/>
    <w:rsid w:val="00567558"/>
    <w:rsid w:val="005702E4"/>
    <w:rsid w:val="00574382"/>
    <w:rsid w:val="00587E4D"/>
    <w:rsid w:val="0059021B"/>
    <w:rsid w:val="00595870"/>
    <w:rsid w:val="005A0F77"/>
    <w:rsid w:val="005A3EA0"/>
    <w:rsid w:val="005A77D4"/>
    <w:rsid w:val="005B1101"/>
    <w:rsid w:val="005B46B8"/>
    <w:rsid w:val="005C5FAB"/>
    <w:rsid w:val="005C737E"/>
    <w:rsid w:val="005D41B0"/>
    <w:rsid w:val="005D6117"/>
    <w:rsid w:val="005D6187"/>
    <w:rsid w:val="005E36D1"/>
    <w:rsid w:val="005E38D6"/>
    <w:rsid w:val="005E414B"/>
    <w:rsid w:val="005E7E6E"/>
    <w:rsid w:val="005F5981"/>
    <w:rsid w:val="00602600"/>
    <w:rsid w:val="006051B8"/>
    <w:rsid w:val="00605B88"/>
    <w:rsid w:val="00607652"/>
    <w:rsid w:val="00612B74"/>
    <w:rsid w:val="00614B5A"/>
    <w:rsid w:val="006156EC"/>
    <w:rsid w:val="006228A3"/>
    <w:rsid w:val="00630AC5"/>
    <w:rsid w:val="00636C29"/>
    <w:rsid w:val="00637C84"/>
    <w:rsid w:val="006451D0"/>
    <w:rsid w:val="00650EC6"/>
    <w:rsid w:val="00654218"/>
    <w:rsid w:val="00655FC0"/>
    <w:rsid w:val="00657192"/>
    <w:rsid w:val="00657737"/>
    <w:rsid w:val="0066087E"/>
    <w:rsid w:val="00661A80"/>
    <w:rsid w:val="00661B3A"/>
    <w:rsid w:val="00665457"/>
    <w:rsid w:val="00665DA9"/>
    <w:rsid w:val="00675337"/>
    <w:rsid w:val="006766C6"/>
    <w:rsid w:val="00676FFB"/>
    <w:rsid w:val="0068643B"/>
    <w:rsid w:val="00686DAB"/>
    <w:rsid w:val="006918AA"/>
    <w:rsid w:val="00694344"/>
    <w:rsid w:val="00695EB8"/>
    <w:rsid w:val="0069659F"/>
    <w:rsid w:val="00697D40"/>
    <w:rsid w:val="006A1EF3"/>
    <w:rsid w:val="006A22AE"/>
    <w:rsid w:val="006A7E31"/>
    <w:rsid w:val="006A7F95"/>
    <w:rsid w:val="006B506F"/>
    <w:rsid w:val="006B6AA8"/>
    <w:rsid w:val="006C0760"/>
    <w:rsid w:val="006C3C43"/>
    <w:rsid w:val="006C5D38"/>
    <w:rsid w:val="006D26B4"/>
    <w:rsid w:val="006E0212"/>
    <w:rsid w:val="006E36A4"/>
    <w:rsid w:val="006F285F"/>
    <w:rsid w:val="00700FB2"/>
    <w:rsid w:val="007014AC"/>
    <w:rsid w:val="00701F37"/>
    <w:rsid w:val="00703373"/>
    <w:rsid w:val="00703706"/>
    <w:rsid w:val="00705186"/>
    <w:rsid w:val="00705C2D"/>
    <w:rsid w:val="00706474"/>
    <w:rsid w:val="007110E1"/>
    <w:rsid w:val="0071140D"/>
    <w:rsid w:val="00712CE2"/>
    <w:rsid w:val="00724AA4"/>
    <w:rsid w:val="0072639E"/>
    <w:rsid w:val="00731F2A"/>
    <w:rsid w:val="00743DAA"/>
    <w:rsid w:val="00744DA2"/>
    <w:rsid w:val="00745B8A"/>
    <w:rsid w:val="00761FDA"/>
    <w:rsid w:val="007625B8"/>
    <w:rsid w:val="00762BD1"/>
    <w:rsid w:val="0077579D"/>
    <w:rsid w:val="00775D07"/>
    <w:rsid w:val="007860A2"/>
    <w:rsid w:val="0078684D"/>
    <w:rsid w:val="00786FA1"/>
    <w:rsid w:val="00790943"/>
    <w:rsid w:val="00791D14"/>
    <w:rsid w:val="007A49E6"/>
    <w:rsid w:val="007A54CD"/>
    <w:rsid w:val="007B3F14"/>
    <w:rsid w:val="007C07C6"/>
    <w:rsid w:val="007C14AA"/>
    <w:rsid w:val="007C1898"/>
    <w:rsid w:val="007C35DB"/>
    <w:rsid w:val="007C3AD3"/>
    <w:rsid w:val="007C5454"/>
    <w:rsid w:val="007D17E0"/>
    <w:rsid w:val="007D315D"/>
    <w:rsid w:val="007D5A16"/>
    <w:rsid w:val="007D7B96"/>
    <w:rsid w:val="007D7F4D"/>
    <w:rsid w:val="007E502C"/>
    <w:rsid w:val="007F1F27"/>
    <w:rsid w:val="00804FBF"/>
    <w:rsid w:val="0080550D"/>
    <w:rsid w:val="008137DD"/>
    <w:rsid w:val="00820072"/>
    <w:rsid w:val="00820EE1"/>
    <w:rsid w:val="0082106C"/>
    <w:rsid w:val="008224DB"/>
    <w:rsid w:val="0083270D"/>
    <w:rsid w:val="008352EE"/>
    <w:rsid w:val="00836463"/>
    <w:rsid w:val="00836B02"/>
    <w:rsid w:val="00837EAD"/>
    <w:rsid w:val="00851BB4"/>
    <w:rsid w:val="00854D5F"/>
    <w:rsid w:val="00856F2A"/>
    <w:rsid w:val="008578B2"/>
    <w:rsid w:val="00861D0F"/>
    <w:rsid w:val="008655A0"/>
    <w:rsid w:val="008674F7"/>
    <w:rsid w:val="0087389A"/>
    <w:rsid w:val="008811B7"/>
    <w:rsid w:val="00887E9A"/>
    <w:rsid w:val="008A20CD"/>
    <w:rsid w:val="008A354B"/>
    <w:rsid w:val="008A68BA"/>
    <w:rsid w:val="008B0F1A"/>
    <w:rsid w:val="008C051B"/>
    <w:rsid w:val="008C11A8"/>
    <w:rsid w:val="008C3BA0"/>
    <w:rsid w:val="008C6D81"/>
    <w:rsid w:val="008E2FC7"/>
    <w:rsid w:val="008E3DEC"/>
    <w:rsid w:val="008F076A"/>
    <w:rsid w:val="0091042C"/>
    <w:rsid w:val="00910519"/>
    <w:rsid w:val="009223DF"/>
    <w:rsid w:val="00926595"/>
    <w:rsid w:val="009424CB"/>
    <w:rsid w:val="00944156"/>
    <w:rsid w:val="00961053"/>
    <w:rsid w:val="00964907"/>
    <w:rsid w:val="00974C61"/>
    <w:rsid w:val="00980A84"/>
    <w:rsid w:val="00981C9F"/>
    <w:rsid w:val="00982F6D"/>
    <w:rsid w:val="009852B9"/>
    <w:rsid w:val="009856DF"/>
    <w:rsid w:val="00987A7F"/>
    <w:rsid w:val="00996B83"/>
    <w:rsid w:val="009A4A0F"/>
    <w:rsid w:val="009A6F4E"/>
    <w:rsid w:val="009A71C2"/>
    <w:rsid w:val="009A76BE"/>
    <w:rsid w:val="009B013E"/>
    <w:rsid w:val="009B04B7"/>
    <w:rsid w:val="009B154F"/>
    <w:rsid w:val="009B578C"/>
    <w:rsid w:val="009B5977"/>
    <w:rsid w:val="009B5E19"/>
    <w:rsid w:val="009B7294"/>
    <w:rsid w:val="009B74C8"/>
    <w:rsid w:val="009C19C4"/>
    <w:rsid w:val="009C2B45"/>
    <w:rsid w:val="009D0360"/>
    <w:rsid w:val="009D3778"/>
    <w:rsid w:val="009E03A8"/>
    <w:rsid w:val="009E44FF"/>
    <w:rsid w:val="009E4E79"/>
    <w:rsid w:val="009E5E67"/>
    <w:rsid w:val="009F5543"/>
    <w:rsid w:val="00A03A21"/>
    <w:rsid w:val="00A044F8"/>
    <w:rsid w:val="00A133A5"/>
    <w:rsid w:val="00A151D0"/>
    <w:rsid w:val="00A212A7"/>
    <w:rsid w:val="00A22E19"/>
    <w:rsid w:val="00A2495A"/>
    <w:rsid w:val="00A2649A"/>
    <w:rsid w:val="00A26AEB"/>
    <w:rsid w:val="00A27B93"/>
    <w:rsid w:val="00A30B3F"/>
    <w:rsid w:val="00A31B17"/>
    <w:rsid w:val="00A41D88"/>
    <w:rsid w:val="00A420D9"/>
    <w:rsid w:val="00A43575"/>
    <w:rsid w:val="00A43736"/>
    <w:rsid w:val="00A65371"/>
    <w:rsid w:val="00A65972"/>
    <w:rsid w:val="00A73A81"/>
    <w:rsid w:val="00A94A26"/>
    <w:rsid w:val="00AA04F5"/>
    <w:rsid w:val="00AA3AB7"/>
    <w:rsid w:val="00AA6530"/>
    <w:rsid w:val="00AB6196"/>
    <w:rsid w:val="00AC46C7"/>
    <w:rsid w:val="00AC5AC5"/>
    <w:rsid w:val="00AC7034"/>
    <w:rsid w:val="00AC7488"/>
    <w:rsid w:val="00AD6E3C"/>
    <w:rsid w:val="00AF0402"/>
    <w:rsid w:val="00AF2551"/>
    <w:rsid w:val="00AF2B0B"/>
    <w:rsid w:val="00B05BBD"/>
    <w:rsid w:val="00B177D2"/>
    <w:rsid w:val="00B231B5"/>
    <w:rsid w:val="00B24551"/>
    <w:rsid w:val="00B27DB5"/>
    <w:rsid w:val="00B31F24"/>
    <w:rsid w:val="00B357BF"/>
    <w:rsid w:val="00B46BB9"/>
    <w:rsid w:val="00B539F3"/>
    <w:rsid w:val="00B542CC"/>
    <w:rsid w:val="00B563B7"/>
    <w:rsid w:val="00B565D0"/>
    <w:rsid w:val="00B64B1C"/>
    <w:rsid w:val="00B73925"/>
    <w:rsid w:val="00B74CF0"/>
    <w:rsid w:val="00B75B04"/>
    <w:rsid w:val="00B774CC"/>
    <w:rsid w:val="00B8185B"/>
    <w:rsid w:val="00B87C82"/>
    <w:rsid w:val="00B92079"/>
    <w:rsid w:val="00BA2151"/>
    <w:rsid w:val="00BB1735"/>
    <w:rsid w:val="00BD054B"/>
    <w:rsid w:val="00BD26DD"/>
    <w:rsid w:val="00BD2A9E"/>
    <w:rsid w:val="00BD646D"/>
    <w:rsid w:val="00BD7B31"/>
    <w:rsid w:val="00BE7B04"/>
    <w:rsid w:val="00BF65D4"/>
    <w:rsid w:val="00C0293F"/>
    <w:rsid w:val="00C047AD"/>
    <w:rsid w:val="00C04D08"/>
    <w:rsid w:val="00C07348"/>
    <w:rsid w:val="00C11AD5"/>
    <w:rsid w:val="00C12ED4"/>
    <w:rsid w:val="00C16888"/>
    <w:rsid w:val="00C21F11"/>
    <w:rsid w:val="00C325B4"/>
    <w:rsid w:val="00C4118B"/>
    <w:rsid w:val="00C5092A"/>
    <w:rsid w:val="00C50F76"/>
    <w:rsid w:val="00C5481E"/>
    <w:rsid w:val="00C54CE0"/>
    <w:rsid w:val="00C56EC9"/>
    <w:rsid w:val="00C64FFE"/>
    <w:rsid w:val="00C73F6F"/>
    <w:rsid w:val="00C74260"/>
    <w:rsid w:val="00C7579B"/>
    <w:rsid w:val="00C86815"/>
    <w:rsid w:val="00C86B72"/>
    <w:rsid w:val="00C90E8A"/>
    <w:rsid w:val="00C961AB"/>
    <w:rsid w:val="00C97BCB"/>
    <w:rsid w:val="00CA4BF0"/>
    <w:rsid w:val="00CA4D83"/>
    <w:rsid w:val="00CB3482"/>
    <w:rsid w:val="00CB45FA"/>
    <w:rsid w:val="00CB7ADE"/>
    <w:rsid w:val="00CC3ED7"/>
    <w:rsid w:val="00CC4A96"/>
    <w:rsid w:val="00CD0E88"/>
    <w:rsid w:val="00CD2E27"/>
    <w:rsid w:val="00CD7634"/>
    <w:rsid w:val="00CE39B2"/>
    <w:rsid w:val="00CE58D0"/>
    <w:rsid w:val="00CF5C29"/>
    <w:rsid w:val="00CF63FE"/>
    <w:rsid w:val="00CF6BB9"/>
    <w:rsid w:val="00D02036"/>
    <w:rsid w:val="00D04A01"/>
    <w:rsid w:val="00D10C44"/>
    <w:rsid w:val="00D20843"/>
    <w:rsid w:val="00D24A95"/>
    <w:rsid w:val="00D252AC"/>
    <w:rsid w:val="00D26B37"/>
    <w:rsid w:val="00D410C4"/>
    <w:rsid w:val="00D4344A"/>
    <w:rsid w:val="00D4634E"/>
    <w:rsid w:val="00D46CE1"/>
    <w:rsid w:val="00D46D9B"/>
    <w:rsid w:val="00D514C0"/>
    <w:rsid w:val="00D51B46"/>
    <w:rsid w:val="00D5216E"/>
    <w:rsid w:val="00D52EB5"/>
    <w:rsid w:val="00D54160"/>
    <w:rsid w:val="00D5706C"/>
    <w:rsid w:val="00D624F0"/>
    <w:rsid w:val="00D63AEB"/>
    <w:rsid w:val="00D727D7"/>
    <w:rsid w:val="00D74465"/>
    <w:rsid w:val="00D76C95"/>
    <w:rsid w:val="00D94B40"/>
    <w:rsid w:val="00DA72F5"/>
    <w:rsid w:val="00DA7CD5"/>
    <w:rsid w:val="00DB65D9"/>
    <w:rsid w:val="00DC401F"/>
    <w:rsid w:val="00DC725A"/>
    <w:rsid w:val="00DD58ED"/>
    <w:rsid w:val="00DD65AA"/>
    <w:rsid w:val="00DE0C2D"/>
    <w:rsid w:val="00DE176A"/>
    <w:rsid w:val="00DE52F7"/>
    <w:rsid w:val="00DE5C0F"/>
    <w:rsid w:val="00DE731F"/>
    <w:rsid w:val="00DF4ED9"/>
    <w:rsid w:val="00E05083"/>
    <w:rsid w:val="00E1026B"/>
    <w:rsid w:val="00E1155E"/>
    <w:rsid w:val="00E208BD"/>
    <w:rsid w:val="00E21C78"/>
    <w:rsid w:val="00E2546F"/>
    <w:rsid w:val="00E261FA"/>
    <w:rsid w:val="00E32499"/>
    <w:rsid w:val="00E33EF3"/>
    <w:rsid w:val="00E360B6"/>
    <w:rsid w:val="00E41A2C"/>
    <w:rsid w:val="00E472C5"/>
    <w:rsid w:val="00E505F3"/>
    <w:rsid w:val="00E50700"/>
    <w:rsid w:val="00E50D55"/>
    <w:rsid w:val="00E53F8D"/>
    <w:rsid w:val="00E55033"/>
    <w:rsid w:val="00E562B9"/>
    <w:rsid w:val="00E57515"/>
    <w:rsid w:val="00E57714"/>
    <w:rsid w:val="00E62B3F"/>
    <w:rsid w:val="00E67EA4"/>
    <w:rsid w:val="00E747B4"/>
    <w:rsid w:val="00E75294"/>
    <w:rsid w:val="00E908F2"/>
    <w:rsid w:val="00E90D00"/>
    <w:rsid w:val="00E90D69"/>
    <w:rsid w:val="00E9620D"/>
    <w:rsid w:val="00EA00E5"/>
    <w:rsid w:val="00EA49DC"/>
    <w:rsid w:val="00EA4CED"/>
    <w:rsid w:val="00EA6C24"/>
    <w:rsid w:val="00EB129F"/>
    <w:rsid w:val="00EB1C20"/>
    <w:rsid w:val="00EB50E8"/>
    <w:rsid w:val="00EB70BC"/>
    <w:rsid w:val="00EC714D"/>
    <w:rsid w:val="00ED329B"/>
    <w:rsid w:val="00EE6139"/>
    <w:rsid w:val="00EE674D"/>
    <w:rsid w:val="00EF28D1"/>
    <w:rsid w:val="00EF2FBF"/>
    <w:rsid w:val="00EF5CF8"/>
    <w:rsid w:val="00EF5DBB"/>
    <w:rsid w:val="00EF7484"/>
    <w:rsid w:val="00F02034"/>
    <w:rsid w:val="00F06FD0"/>
    <w:rsid w:val="00F15314"/>
    <w:rsid w:val="00F244FA"/>
    <w:rsid w:val="00F26372"/>
    <w:rsid w:val="00F31B1A"/>
    <w:rsid w:val="00F339E9"/>
    <w:rsid w:val="00F36863"/>
    <w:rsid w:val="00F37055"/>
    <w:rsid w:val="00F40286"/>
    <w:rsid w:val="00F40C91"/>
    <w:rsid w:val="00F42AAD"/>
    <w:rsid w:val="00F45097"/>
    <w:rsid w:val="00F45913"/>
    <w:rsid w:val="00F52885"/>
    <w:rsid w:val="00F615F2"/>
    <w:rsid w:val="00F61E82"/>
    <w:rsid w:val="00F62D65"/>
    <w:rsid w:val="00F7631C"/>
    <w:rsid w:val="00F774B7"/>
    <w:rsid w:val="00F77BF6"/>
    <w:rsid w:val="00F77F62"/>
    <w:rsid w:val="00F81246"/>
    <w:rsid w:val="00F81523"/>
    <w:rsid w:val="00F857FF"/>
    <w:rsid w:val="00F92135"/>
    <w:rsid w:val="00F921BA"/>
    <w:rsid w:val="00FA382A"/>
    <w:rsid w:val="00FA64C4"/>
    <w:rsid w:val="00FA7AD0"/>
    <w:rsid w:val="00FB5E06"/>
    <w:rsid w:val="00FB70F9"/>
    <w:rsid w:val="00FC23DD"/>
    <w:rsid w:val="00FC2F29"/>
    <w:rsid w:val="00FD4B52"/>
    <w:rsid w:val="00FD6D55"/>
    <w:rsid w:val="00FE0039"/>
    <w:rsid w:val="00FE13FF"/>
    <w:rsid w:val="00FE2A5D"/>
    <w:rsid w:val="00FF1C5A"/>
    <w:rsid w:val="00FF2CFE"/>
    <w:rsid w:val="00FF79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10A3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1F27"/>
    <w:pPr>
      <w:ind w:left="720"/>
      <w:contextualSpacing/>
    </w:pPr>
  </w:style>
  <w:style w:type="character" w:styleId="Hyperlink">
    <w:name w:val="Hyperlink"/>
    <w:aliases w:val="min"/>
    <w:basedOn w:val="DefaultParagraphFont"/>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iPriority w:val="99"/>
    <w:unhideWhenUsed/>
    <w:rsid w:val="007110E1"/>
    <w:rPr>
      <w:sz w:val="20"/>
      <w:szCs w:val="20"/>
    </w:rPr>
  </w:style>
  <w:style w:type="character" w:customStyle="1" w:styleId="FootnoteTextChar">
    <w:name w:val="Footnote Text Char"/>
    <w:basedOn w:val="DefaultParagraphFont"/>
    <w:link w:val="FootnoteText"/>
    <w:uiPriority w:val="99"/>
    <w:rsid w:val="007110E1"/>
    <w:rPr>
      <w:rFonts w:ascii="Cambria Math" w:hAnsi="Cambria Math" w:cs="Times New Roman"/>
      <w:sz w:val="20"/>
      <w:szCs w:val="20"/>
      <w:lang w:val="fr-BE"/>
    </w:rPr>
  </w:style>
  <w:style w:type="character" w:styleId="FootnoteReference">
    <w:name w:val="footnote reference"/>
    <w:basedOn w:val="DefaultParagraphFont"/>
    <w:uiPriority w:val="99"/>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82AC7"/>
    <w:rPr>
      <w:sz w:val="16"/>
      <w:szCs w:val="16"/>
    </w:rPr>
  </w:style>
  <w:style w:type="paragraph" w:styleId="CommentText">
    <w:name w:val="annotation text"/>
    <w:basedOn w:val="Normal"/>
    <w:link w:val="CommentTextChar"/>
    <w:uiPriority w:val="99"/>
    <w:semiHidden/>
    <w:unhideWhenUsed/>
    <w:rsid w:val="00182AC7"/>
    <w:rPr>
      <w:sz w:val="20"/>
      <w:szCs w:val="20"/>
    </w:rPr>
  </w:style>
  <w:style w:type="character" w:customStyle="1" w:styleId="CommentTextChar">
    <w:name w:val="Comment Text Char"/>
    <w:basedOn w:val="DefaultParagraphFont"/>
    <w:link w:val="CommentText"/>
    <w:uiPriority w:val="99"/>
    <w:semiHidden/>
    <w:rsid w:val="00182AC7"/>
    <w:rPr>
      <w:rFonts w:ascii="Cambria Math" w:hAnsi="Cambria Math" w:cs="Times New Roman"/>
      <w:sz w:val="20"/>
      <w:szCs w:val="20"/>
      <w:lang w:val="fr-BE"/>
    </w:rPr>
  </w:style>
  <w:style w:type="paragraph" w:styleId="CommentSubject">
    <w:name w:val="annotation subject"/>
    <w:basedOn w:val="CommentText"/>
    <w:next w:val="CommentText"/>
    <w:link w:val="CommentSubjectChar"/>
    <w:uiPriority w:val="99"/>
    <w:semiHidden/>
    <w:unhideWhenUsed/>
    <w:rsid w:val="00182AC7"/>
    <w:rPr>
      <w:b/>
      <w:bCs/>
    </w:rPr>
  </w:style>
  <w:style w:type="character" w:customStyle="1" w:styleId="CommentSubjectChar">
    <w:name w:val="Comment Subject Char"/>
    <w:basedOn w:val="CommentTextChar"/>
    <w:link w:val="CommentSubject"/>
    <w:uiPriority w:val="99"/>
    <w:semiHidden/>
    <w:rsid w:val="00182AC7"/>
    <w:rPr>
      <w:rFonts w:ascii="Cambria Math" w:hAnsi="Cambria Math" w:cs="Times New Roman"/>
      <w:b/>
      <w:bCs/>
      <w:sz w:val="20"/>
      <w:szCs w:val="20"/>
      <w:lang w:val="fr-B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1F27"/>
    <w:pPr>
      <w:ind w:left="720"/>
      <w:contextualSpacing/>
    </w:pPr>
  </w:style>
  <w:style w:type="character" w:styleId="Hyperlink">
    <w:name w:val="Hyperlink"/>
    <w:aliases w:val="min"/>
    <w:basedOn w:val="DefaultParagraphFont"/>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iPriority w:val="99"/>
    <w:unhideWhenUsed/>
    <w:rsid w:val="007110E1"/>
    <w:rPr>
      <w:sz w:val="20"/>
      <w:szCs w:val="20"/>
    </w:rPr>
  </w:style>
  <w:style w:type="character" w:customStyle="1" w:styleId="FootnoteTextChar">
    <w:name w:val="Footnote Text Char"/>
    <w:basedOn w:val="DefaultParagraphFont"/>
    <w:link w:val="FootnoteText"/>
    <w:uiPriority w:val="99"/>
    <w:rsid w:val="007110E1"/>
    <w:rPr>
      <w:rFonts w:ascii="Cambria Math" w:hAnsi="Cambria Math" w:cs="Times New Roman"/>
      <w:sz w:val="20"/>
      <w:szCs w:val="20"/>
      <w:lang w:val="fr-BE"/>
    </w:rPr>
  </w:style>
  <w:style w:type="character" w:styleId="FootnoteReference">
    <w:name w:val="footnote reference"/>
    <w:basedOn w:val="DefaultParagraphFont"/>
    <w:uiPriority w:val="99"/>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182AC7"/>
    <w:rPr>
      <w:sz w:val="16"/>
      <w:szCs w:val="16"/>
    </w:rPr>
  </w:style>
  <w:style w:type="paragraph" w:styleId="CommentText">
    <w:name w:val="annotation text"/>
    <w:basedOn w:val="Normal"/>
    <w:link w:val="CommentTextChar"/>
    <w:uiPriority w:val="99"/>
    <w:semiHidden/>
    <w:unhideWhenUsed/>
    <w:rsid w:val="00182AC7"/>
    <w:rPr>
      <w:sz w:val="20"/>
      <w:szCs w:val="20"/>
    </w:rPr>
  </w:style>
  <w:style w:type="character" w:customStyle="1" w:styleId="CommentTextChar">
    <w:name w:val="Comment Text Char"/>
    <w:basedOn w:val="DefaultParagraphFont"/>
    <w:link w:val="CommentText"/>
    <w:uiPriority w:val="99"/>
    <w:semiHidden/>
    <w:rsid w:val="00182AC7"/>
    <w:rPr>
      <w:rFonts w:ascii="Cambria Math" w:hAnsi="Cambria Math" w:cs="Times New Roman"/>
      <w:sz w:val="20"/>
      <w:szCs w:val="20"/>
      <w:lang w:val="fr-BE"/>
    </w:rPr>
  </w:style>
  <w:style w:type="paragraph" w:styleId="CommentSubject">
    <w:name w:val="annotation subject"/>
    <w:basedOn w:val="CommentText"/>
    <w:next w:val="CommentText"/>
    <w:link w:val="CommentSubjectChar"/>
    <w:uiPriority w:val="99"/>
    <w:semiHidden/>
    <w:unhideWhenUsed/>
    <w:rsid w:val="00182AC7"/>
    <w:rPr>
      <w:b/>
      <w:bCs/>
    </w:rPr>
  </w:style>
  <w:style w:type="character" w:customStyle="1" w:styleId="CommentSubjectChar">
    <w:name w:val="Comment Subject Char"/>
    <w:basedOn w:val="CommentTextChar"/>
    <w:link w:val="CommentSubject"/>
    <w:uiPriority w:val="99"/>
    <w:semiHidden/>
    <w:rsid w:val="00182AC7"/>
    <w:rPr>
      <w:rFonts w:ascii="Cambria Math" w:hAnsi="Cambria Math" w:cs="Times New Roman"/>
      <w:b/>
      <w:bCs/>
      <w:sz w:val="20"/>
      <w:szCs w:val="2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0281">
      <w:bodyDiv w:val="1"/>
      <w:marLeft w:val="0"/>
      <w:marRight w:val="0"/>
      <w:marTop w:val="0"/>
      <w:marBottom w:val="0"/>
      <w:divBdr>
        <w:top w:val="none" w:sz="0" w:space="0" w:color="auto"/>
        <w:left w:val="none" w:sz="0" w:space="0" w:color="auto"/>
        <w:bottom w:val="none" w:sz="0" w:space="0" w:color="auto"/>
        <w:right w:val="none" w:sz="0" w:space="0" w:color="auto"/>
      </w:divBdr>
      <w:divsChild>
        <w:div w:id="1823934282">
          <w:marLeft w:val="360"/>
          <w:marRight w:val="0"/>
          <w:marTop w:val="134"/>
          <w:marBottom w:val="0"/>
          <w:divBdr>
            <w:top w:val="none" w:sz="0" w:space="0" w:color="auto"/>
            <w:left w:val="none" w:sz="0" w:space="0" w:color="auto"/>
            <w:bottom w:val="none" w:sz="0" w:space="0" w:color="auto"/>
            <w:right w:val="none" w:sz="0" w:space="0" w:color="auto"/>
          </w:divBdr>
        </w:div>
        <w:div w:id="724640266">
          <w:marLeft w:val="994"/>
          <w:marRight w:val="0"/>
          <w:marTop w:val="115"/>
          <w:marBottom w:val="0"/>
          <w:divBdr>
            <w:top w:val="none" w:sz="0" w:space="0" w:color="auto"/>
            <w:left w:val="none" w:sz="0" w:space="0" w:color="auto"/>
            <w:bottom w:val="none" w:sz="0" w:space="0" w:color="auto"/>
            <w:right w:val="none" w:sz="0" w:space="0" w:color="auto"/>
          </w:divBdr>
        </w:div>
        <w:div w:id="1542740575">
          <w:marLeft w:val="994"/>
          <w:marRight w:val="0"/>
          <w:marTop w:val="115"/>
          <w:marBottom w:val="0"/>
          <w:divBdr>
            <w:top w:val="none" w:sz="0" w:space="0" w:color="auto"/>
            <w:left w:val="none" w:sz="0" w:space="0" w:color="auto"/>
            <w:bottom w:val="none" w:sz="0" w:space="0" w:color="auto"/>
            <w:right w:val="none" w:sz="0" w:space="0" w:color="auto"/>
          </w:divBdr>
        </w:div>
        <w:div w:id="298075601">
          <w:marLeft w:val="360"/>
          <w:marRight w:val="0"/>
          <w:marTop w:val="134"/>
          <w:marBottom w:val="0"/>
          <w:divBdr>
            <w:top w:val="none" w:sz="0" w:space="0" w:color="auto"/>
            <w:left w:val="none" w:sz="0" w:space="0" w:color="auto"/>
            <w:bottom w:val="none" w:sz="0" w:space="0" w:color="auto"/>
            <w:right w:val="none" w:sz="0" w:space="0" w:color="auto"/>
          </w:divBdr>
        </w:div>
      </w:divsChild>
    </w:div>
    <w:div w:id="127627320">
      <w:bodyDiv w:val="1"/>
      <w:marLeft w:val="0"/>
      <w:marRight w:val="0"/>
      <w:marTop w:val="0"/>
      <w:marBottom w:val="0"/>
      <w:divBdr>
        <w:top w:val="none" w:sz="0" w:space="0" w:color="auto"/>
        <w:left w:val="none" w:sz="0" w:space="0" w:color="auto"/>
        <w:bottom w:val="none" w:sz="0" w:space="0" w:color="auto"/>
        <w:right w:val="none" w:sz="0" w:space="0" w:color="auto"/>
      </w:divBdr>
      <w:divsChild>
        <w:div w:id="632178408">
          <w:marLeft w:val="360"/>
          <w:marRight w:val="0"/>
          <w:marTop w:val="134"/>
          <w:marBottom w:val="0"/>
          <w:divBdr>
            <w:top w:val="none" w:sz="0" w:space="0" w:color="auto"/>
            <w:left w:val="none" w:sz="0" w:space="0" w:color="auto"/>
            <w:bottom w:val="none" w:sz="0" w:space="0" w:color="auto"/>
            <w:right w:val="none" w:sz="0" w:space="0" w:color="auto"/>
          </w:divBdr>
        </w:div>
        <w:div w:id="1651059761">
          <w:marLeft w:val="994"/>
          <w:marRight w:val="0"/>
          <w:marTop w:val="115"/>
          <w:marBottom w:val="0"/>
          <w:divBdr>
            <w:top w:val="none" w:sz="0" w:space="0" w:color="auto"/>
            <w:left w:val="none" w:sz="0" w:space="0" w:color="auto"/>
            <w:bottom w:val="none" w:sz="0" w:space="0" w:color="auto"/>
            <w:right w:val="none" w:sz="0" w:space="0" w:color="auto"/>
          </w:divBdr>
        </w:div>
        <w:div w:id="1932351601">
          <w:marLeft w:val="994"/>
          <w:marRight w:val="0"/>
          <w:marTop w:val="115"/>
          <w:marBottom w:val="0"/>
          <w:divBdr>
            <w:top w:val="none" w:sz="0" w:space="0" w:color="auto"/>
            <w:left w:val="none" w:sz="0" w:space="0" w:color="auto"/>
            <w:bottom w:val="none" w:sz="0" w:space="0" w:color="auto"/>
            <w:right w:val="none" w:sz="0" w:space="0" w:color="auto"/>
          </w:divBdr>
        </w:div>
        <w:div w:id="2047293388">
          <w:marLeft w:val="994"/>
          <w:marRight w:val="0"/>
          <w:marTop w:val="115"/>
          <w:marBottom w:val="0"/>
          <w:divBdr>
            <w:top w:val="none" w:sz="0" w:space="0" w:color="auto"/>
            <w:left w:val="none" w:sz="0" w:space="0" w:color="auto"/>
            <w:bottom w:val="none" w:sz="0" w:space="0" w:color="auto"/>
            <w:right w:val="none" w:sz="0" w:space="0" w:color="auto"/>
          </w:divBdr>
        </w:div>
        <w:div w:id="317654761">
          <w:marLeft w:val="994"/>
          <w:marRight w:val="0"/>
          <w:marTop w:val="115"/>
          <w:marBottom w:val="0"/>
          <w:divBdr>
            <w:top w:val="none" w:sz="0" w:space="0" w:color="auto"/>
            <w:left w:val="none" w:sz="0" w:space="0" w:color="auto"/>
            <w:bottom w:val="none" w:sz="0" w:space="0" w:color="auto"/>
            <w:right w:val="none" w:sz="0" w:space="0" w:color="auto"/>
          </w:divBdr>
        </w:div>
        <w:div w:id="484396258">
          <w:marLeft w:val="994"/>
          <w:marRight w:val="0"/>
          <w:marTop w:val="115"/>
          <w:marBottom w:val="0"/>
          <w:divBdr>
            <w:top w:val="none" w:sz="0" w:space="0" w:color="auto"/>
            <w:left w:val="none" w:sz="0" w:space="0" w:color="auto"/>
            <w:bottom w:val="none" w:sz="0" w:space="0" w:color="auto"/>
            <w:right w:val="none" w:sz="0" w:space="0" w:color="auto"/>
          </w:divBdr>
        </w:div>
      </w:divsChild>
    </w:div>
    <w:div w:id="304624151">
      <w:bodyDiv w:val="1"/>
      <w:marLeft w:val="0"/>
      <w:marRight w:val="0"/>
      <w:marTop w:val="0"/>
      <w:marBottom w:val="0"/>
      <w:divBdr>
        <w:top w:val="none" w:sz="0" w:space="0" w:color="auto"/>
        <w:left w:val="none" w:sz="0" w:space="0" w:color="auto"/>
        <w:bottom w:val="none" w:sz="0" w:space="0" w:color="auto"/>
        <w:right w:val="none" w:sz="0" w:space="0" w:color="auto"/>
      </w:divBdr>
      <w:divsChild>
        <w:div w:id="459422519">
          <w:marLeft w:val="360"/>
          <w:marRight w:val="0"/>
          <w:marTop w:val="134"/>
          <w:marBottom w:val="0"/>
          <w:divBdr>
            <w:top w:val="none" w:sz="0" w:space="0" w:color="auto"/>
            <w:left w:val="none" w:sz="0" w:space="0" w:color="auto"/>
            <w:bottom w:val="none" w:sz="0" w:space="0" w:color="auto"/>
            <w:right w:val="none" w:sz="0" w:space="0" w:color="auto"/>
          </w:divBdr>
        </w:div>
        <w:div w:id="1235628486">
          <w:marLeft w:val="994"/>
          <w:marRight w:val="0"/>
          <w:marTop w:val="115"/>
          <w:marBottom w:val="0"/>
          <w:divBdr>
            <w:top w:val="none" w:sz="0" w:space="0" w:color="auto"/>
            <w:left w:val="none" w:sz="0" w:space="0" w:color="auto"/>
            <w:bottom w:val="none" w:sz="0" w:space="0" w:color="auto"/>
            <w:right w:val="none" w:sz="0" w:space="0" w:color="auto"/>
          </w:divBdr>
        </w:div>
      </w:divsChild>
    </w:div>
    <w:div w:id="600144208">
      <w:bodyDiv w:val="1"/>
      <w:marLeft w:val="0"/>
      <w:marRight w:val="0"/>
      <w:marTop w:val="0"/>
      <w:marBottom w:val="0"/>
      <w:divBdr>
        <w:top w:val="none" w:sz="0" w:space="0" w:color="auto"/>
        <w:left w:val="none" w:sz="0" w:space="0" w:color="auto"/>
        <w:bottom w:val="none" w:sz="0" w:space="0" w:color="auto"/>
        <w:right w:val="none" w:sz="0" w:space="0" w:color="auto"/>
      </w:divBdr>
      <w:divsChild>
        <w:div w:id="459804062">
          <w:marLeft w:val="360"/>
          <w:marRight w:val="0"/>
          <w:marTop w:val="134"/>
          <w:marBottom w:val="0"/>
          <w:divBdr>
            <w:top w:val="none" w:sz="0" w:space="0" w:color="auto"/>
            <w:left w:val="none" w:sz="0" w:space="0" w:color="auto"/>
            <w:bottom w:val="none" w:sz="0" w:space="0" w:color="auto"/>
            <w:right w:val="none" w:sz="0" w:space="0" w:color="auto"/>
          </w:divBdr>
        </w:div>
        <w:div w:id="36709600">
          <w:marLeft w:val="994"/>
          <w:marRight w:val="0"/>
          <w:marTop w:val="106"/>
          <w:marBottom w:val="0"/>
          <w:divBdr>
            <w:top w:val="none" w:sz="0" w:space="0" w:color="auto"/>
            <w:left w:val="none" w:sz="0" w:space="0" w:color="auto"/>
            <w:bottom w:val="none" w:sz="0" w:space="0" w:color="auto"/>
            <w:right w:val="none" w:sz="0" w:space="0" w:color="auto"/>
          </w:divBdr>
        </w:div>
        <w:div w:id="1021398764">
          <w:marLeft w:val="994"/>
          <w:marRight w:val="0"/>
          <w:marTop w:val="106"/>
          <w:marBottom w:val="0"/>
          <w:divBdr>
            <w:top w:val="none" w:sz="0" w:space="0" w:color="auto"/>
            <w:left w:val="none" w:sz="0" w:space="0" w:color="auto"/>
            <w:bottom w:val="none" w:sz="0" w:space="0" w:color="auto"/>
            <w:right w:val="none" w:sz="0" w:space="0" w:color="auto"/>
          </w:divBdr>
        </w:div>
        <w:div w:id="1557207033">
          <w:marLeft w:val="994"/>
          <w:marRight w:val="0"/>
          <w:marTop w:val="106"/>
          <w:marBottom w:val="0"/>
          <w:divBdr>
            <w:top w:val="none" w:sz="0" w:space="0" w:color="auto"/>
            <w:left w:val="none" w:sz="0" w:space="0" w:color="auto"/>
            <w:bottom w:val="none" w:sz="0" w:space="0" w:color="auto"/>
            <w:right w:val="none" w:sz="0" w:space="0" w:color="auto"/>
          </w:divBdr>
        </w:div>
        <w:div w:id="863396578">
          <w:marLeft w:val="994"/>
          <w:marRight w:val="0"/>
          <w:marTop w:val="106"/>
          <w:marBottom w:val="0"/>
          <w:divBdr>
            <w:top w:val="none" w:sz="0" w:space="0" w:color="auto"/>
            <w:left w:val="none" w:sz="0" w:space="0" w:color="auto"/>
            <w:bottom w:val="none" w:sz="0" w:space="0" w:color="auto"/>
            <w:right w:val="none" w:sz="0" w:space="0" w:color="auto"/>
          </w:divBdr>
        </w:div>
        <w:div w:id="326325680">
          <w:marLeft w:val="994"/>
          <w:marRight w:val="0"/>
          <w:marTop w:val="106"/>
          <w:marBottom w:val="0"/>
          <w:divBdr>
            <w:top w:val="none" w:sz="0" w:space="0" w:color="auto"/>
            <w:left w:val="none" w:sz="0" w:space="0" w:color="auto"/>
            <w:bottom w:val="none" w:sz="0" w:space="0" w:color="auto"/>
            <w:right w:val="none" w:sz="0" w:space="0" w:color="auto"/>
          </w:divBdr>
        </w:div>
        <w:div w:id="1777362547">
          <w:marLeft w:val="360"/>
          <w:marRight w:val="0"/>
          <w:marTop w:val="134"/>
          <w:marBottom w:val="0"/>
          <w:divBdr>
            <w:top w:val="none" w:sz="0" w:space="0" w:color="auto"/>
            <w:left w:val="none" w:sz="0" w:space="0" w:color="auto"/>
            <w:bottom w:val="none" w:sz="0" w:space="0" w:color="auto"/>
            <w:right w:val="none" w:sz="0" w:space="0" w:color="auto"/>
          </w:divBdr>
        </w:div>
        <w:div w:id="741319">
          <w:marLeft w:val="994"/>
          <w:marRight w:val="0"/>
          <w:marTop w:val="106"/>
          <w:marBottom w:val="0"/>
          <w:divBdr>
            <w:top w:val="none" w:sz="0" w:space="0" w:color="auto"/>
            <w:left w:val="none" w:sz="0" w:space="0" w:color="auto"/>
            <w:bottom w:val="none" w:sz="0" w:space="0" w:color="auto"/>
            <w:right w:val="none" w:sz="0" w:space="0" w:color="auto"/>
          </w:divBdr>
        </w:div>
        <w:div w:id="826214618">
          <w:marLeft w:val="360"/>
          <w:marRight w:val="0"/>
          <w:marTop w:val="125"/>
          <w:marBottom w:val="0"/>
          <w:divBdr>
            <w:top w:val="none" w:sz="0" w:space="0" w:color="auto"/>
            <w:left w:val="none" w:sz="0" w:space="0" w:color="auto"/>
            <w:bottom w:val="none" w:sz="0" w:space="0" w:color="auto"/>
            <w:right w:val="none" w:sz="0" w:space="0" w:color="auto"/>
          </w:divBdr>
        </w:div>
        <w:div w:id="376051811">
          <w:marLeft w:val="360"/>
          <w:marRight w:val="0"/>
          <w:marTop w:val="125"/>
          <w:marBottom w:val="0"/>
          <w:divBdr>
            <w:top w:val="none" w:sz="0" w:space="0" w:color="auto"/>
            <w:left w:val="none" w:sz="0" w:space="0" w:color="auto"/>
            <w:bottom w:val="none" w:sz="0" w:space="0" w:color="auto"/>
            <w:right w:val="none" w:sz="0" w:space="0" w:color="auto"/>
          </w:divBdr>
        </w:div>
      </w:divsChild>
    </w:div>
    <w:div w:id="626590478">
      <w:bodyDiv w:val="1"/>
      <w:marLeft w:val="0"/>
      <w:marRight w:val="0"/>
      <w:marTop w:val="0"/>
      <w:marBottom w:val="0"/>
      <w:divBdr>
        <w:top w:val="none" w:sz="0" w:space="0" w:color="auto"/>
        <w:left w:val="none" w:sz="0" w:space="0" w:color="auto"/>
        <w:bottom w:val="none" w:sz="0" w:space="0" w:color="auto"/>
        <w:right w:val="none" w:sz="0" w:space="0" w:color="auto"/>
      </w:divBdr>
      <w:divsChild>
        <w:div w:id="1599479745">
          <w:marLeft w:val="360"/>
          <w:marRight w:val="0"/>
          <w:marTop w:val="134"/>
          <w:marBottom w:val="0"/>
          <w:divBdr>
            <w:top w:val="none" w:sz="0" w:space="0" w:color="auto"/>
            <w:left w:val="none" w:sz="0" w:space="0" w:color="auto"/>
            <w:bottom w:val="none" w:sz="0" w:space="0" w:color="auto"/>
            <w:right w:val="none" w:sz="0" w:space="0" w:color="auto"/>
          </w:divBdr>
        </w:div>
        <w:div w:id="1128426881">
          <w:marLeft w:val="994"/>
          <w:marRight w:val="0"/>
          <w:marTop w:val="120"/>
          <w:marBottom w:val="0"/>
          <w:divBdr>
            <w:top w:val="none" w:sz="0" w:space="0" w:color="auto"/>
            <w:left w:val="none" w:sz="0" w:space="0" w:color="auto"/>
            <w:bottom w:val="none" w:sz="0" w:space="0" w:color="auto"/>
            <w:right w:val="none" w:sz="0" w:space="0" w:color="auto"/>
          </w:divBdr>
        </w:div>
      </w:divsChild>
    </w:div>
    <w:div w:id="679625157">
      <w:bodyDiv w:val="1"/>
      <w:marLeft w:val="0"/>
      <w:marRight w:val="0"/>
      <w:marTop w:val="0"/>
      <w:marBottom w:val="0"/>
      <w:divBdr>
        <w:top w:val="none" w:sz="0" w:space="0" w:color="auto"/>
        <w:left w:val="none" w:sz="0" w:space="0" w:color="auto"/>
        <w:bottom w:val="none" w:sz="0" w:space="0" w:color="auto"/>
        <w:right w:val="none" w:sz="0" w:space="0" w:color="auto"/>
      </w:divBdr>
      <w:divsChild>
        <w:div w:id="2104909942">
          <w:marLeft w:val="994"/>
          <w:marRight w:val="0"/>
          <w:marTop w:val="115"/>
          <w:marBottom w:val="0"/>
          <w:divBdr>
            <w:top w:val="none" w:sz="0" w:space="0" w:color="auto"/>
            <w:left w:val="none" w:sz="0" w:space="0" w:color="auto"/>
            <w:bottom w:val="none" w:sz="0" w:space="0" w:color="auto"/>
            <w:right w:val="none" w:sz="0" w:space="0" w:color="auto"/>
          </w:divBdr>
        </w:div>
        <w:div w:id="707990439">
          <w:marLeft w:val="994"/>
          <w:marRight w:val="0"/>
          <w:marTop w:val="115"/>
          <w:marBottom w:val="0"/>
          <w:divBdr>
            <w:top w:val="none" w:sz="0" w:space="0" w:color="auto"/>
            <w:left w:val="none" w:sz="0" w:space="0" w:color="auto"/>
            <w:bottom w:val="none" w:sz="0" w:space="0" w:color="auto"/>
            <w:right w:val="none" w:sz="0" w:space="0" w:color="auto"/>
          </w:divBdr>
        </w:div>
        <w:div w:id="1829126821">
          <w:marLeft w:val="994"/>
          <w:marRight w:val="0"/>
          <w:marTop w:val="115"/>
          <w:marBottom w:val="0"/>
          <w:divBdr>
            <w:top w:val="none" w:sz="0" w:space="0" w:color="auto"/>
            <w:left w:val="none" w:sz="0" w:space="0" w:color="auto"/>
            <w:bottom w:val="none" w:sz="0" w:space="0" w:color="auto"/>
            <w:right w:val="none" w:sz="0" w:space="0" w:color="auto"/>
          </w:divBdr>
        </w:div>
        <w:div w:id="1068696099">
          <w:marLeft w:val="994"/>
          <w:marRight w:val="0"/>
          <w:marTop w:val="115"/>
          <w:marBottom w:val="0"/>
          <w:divBdr>
            <w:top w:val="none" w:sz="0" w:space="0" w:color="auto"/>
            <w:left w:val="none" w:sz="0" w:space="0" w:color="auto"/>
            <w:bottom w:val="none" w:sz="0" w:space="0" w:color="auto"/>
            <w:right w:val="none" w:sz="0" w:space="0" w:color="auto"/>
          </w:divBdr>
        </w:div>
        <w:div w:id="123937569">
          <w:marLeft w:val="994"/>
          <w:marRight w:val="0"/>
          <w:marTop w:val="115"/>
          <w:marBottom w:val="0"/>
          <w:divBdr>
            <w:top w:val="none" w:sz="0" w:space="0" w:color="auto"/>
            <w:left w:val="none" w:sz="0" w:space="0" w:color="auto"/>
            <w:bottom w:val="none" w:sz="0" w:space="0" w:color="auto"/>
            <w:right w:val="none" w:sz="0" w:space="0" w:color="auto"/>
          </w:divBdr>
        </w:div>
      </w:divsChild>
    </w:div>
    <w:div w:id="714085688">
      <w:bodyDiv w:val="1"/>
      <w:marLeft w:val="0"/>
      <w:marRight w:val="0"/>
      <w:marTop w:val="0"/>
      <w:marBottom w:val="0"/>
      <w:divBdr>
        <w:top w:val="none" w:sz="0" w:space="0" w:color="auto"/>
        <w:left w:val="none" w:sz="0" w:space="0" w:color="auto"/>
        <w:bottom w:val="none" w:sz="0" w:space="0" w:color="auto"/>
        <w:right w:val="none" w:sz="0" w:space="0" w:color="auto"/>
      </w:divBdr>
      <w:divsChild>
        <w:div w:id="312219484">
          <w:marLeft w:val="994"/>
          <w:marRight w:val="0"/>
          <w:marTop w:val="115"/>
          <w:marBottom w:val="0"/>
          <w:divBdr>
            <w:top w:val="none" w:sz="0" w:space="0" w:color="auto"/>
            <w:left w:val="none" w:sz="0" w:space="0" w:color="auto"/>
            <w:bottom w:val="none" w:sz="0" w:space="0" w:color="auto"/>
            <w:right w:val="none" w:sz="0" w:space="0" w:color="auto"/>
          </w:divBdr>
        </w:div>
      </w:divsChild>
    </w:div>
    <w:div w:id="830021271">
      <w:bodyDiv w:val="1"/>
      <w:marLeft w:val="0"/>
      <w:marRight w:val="0"/>
      <w:marTop w:val="0"/>
      <w:marBottom w:val="0"/>
      <w:divBdr>
        <w:top w:val="none" w:sz="0" w:space="0" w:color="auto"/>
        <w:left w:val="none" w:sz="0" w:space="0" w:color="auto"/>
        <w:bottom w:val="none" w:sz="0" w:space="0" w:color="auto"/>
        <w:right w:val="none" w:sz="0" w:space="0" w:color="auto"/>
      </w:divBdr>
      <w:divsChild>
        <w:div w:id="38751170">
          <w:marLeft w:val="994"/>
          <w:marRight w:val="0"/>
          <w:marTop w:val="115"/>
          <w:marBottom w:val="0"/>
          <w:divBdr>
            <w:top w:val="none" w:sz="0" w:space="0" w:color="auto"/>
            <w:left w:val="none" w:sz="0" w:space="0" w:color="auto"/>
            <w:bottom w:val="none" w:sz="0" w:space="0" w:color="auto"/>
            <w:right w:val="none" w:sz="0" w:space="0" w:color="auto"/>
          </w:divBdr>
        </w:div>
        <w:div w:id="2038192346">
          <w:marLeft w:val="994"/>
          <w:marRight w:val="0"/>
          <w:marTop w:val="115"/>
          <w:marBottom w:val="0"/>
          <w:divBdr>
            <w:top w:val="none" w:sz="0" w:space="0" w:color="auto"/>
            <w:left w:val="none" w:sz="0" w:space="0" w:color="auto"/>
            <w:bottom w:val="none" w:sz="0" w:space="0" w:color="auto"/>
            <w:right w:val="none" w:sz="0" w:space="0" w:color="auto"/>
          </w:divBdr>
        </w:div>
        <w:div w:id="1364600436">
          <w:marLeft w:val="994"/>
          <w:marRight w:val="0"/>
          <w:marTop w:val="115"/>
          <w:marBottom w:val="0"/>
          <w:divBdr>
            <w:top w:val="none" w:sz="0" w:space="0" w:color="auto"/>
            <w:left w:val="none" w:sz="0" w:space="0" w:color="auto"/>
            <w:bottom w:val="none" w:sz="0" w:space="0" w:color="auto"/>
            <w:right w:val="none" w:sz="0" w:space="0" w:color="auto"/>
          </w:divBdr>
        </w:div>
        <w:div w:id="1269237701">
          <w:marLeft w:val="994"/>
          <w:marRight w:val="0"/>
          <w:marTop w:val="115"/>
          <w:marBottom w:val="0"/>
          <w:divBdr>
            <w:top w:val="none" w:sz="0" w:space="0" w:color="auto"/>
            <w:left w:val="none" w:sz="0" w:space="0" w:color="auto"/>
            <w:bottom w:val="none" w:sz="0" w:space="0" w:color="auto"/>
            <w:right w:val="none" w:sz="0" w:space="0" w:color="auto"/>
          </w:divBdr>
        </w:div>
        <w:div w:id="692154434">
          <w:marLeft w:val="994"/>
          <w:marRight w:val="0"/>
          <w:marTop w:val="115"/>
          <w:marBottom w:val="0"/>
          <w:divBdr>
            <w:top w:val="none" w:sz="0" w:space="0" w:color="auto"/>
            <w:left w:val="none" w:sz="0" w:space="0" w:color="auto"/>
            <w:bottom w:val="none" w:sz="0" w:space="0" w:color="auto"/>
            <w:right w:val="none" w:sz="0" w:space="0" w:color="auto"/>
          </w:divBdr>
        </w:div>
      </w:divsChild>
    </w:div>
    <w:div w:id="848063883">
      <w:bodyDiv w:val="1"/>
      <w:marLeft w:val="0"/>
      <w:marRight w:val="0"/>
      <w:marTop w:val="0"/>
      <w:marBottom w:val="0"/>
      <w:divBdr>
        <w:top w:val="none" w:sz="0" w:space="0" w:color="auto"/>
        <w:left w:val="none" w:sz="0" w:space="0" w:color="auto"/>
        <w:bottom w:val="none" w:sz="0" w:space="0" w:color="auto"/>
        <w:right w:val="none" w:sz="0" w:space="0" w:color="auto"/>
      </w:divBdr>
      <w:divsChild>
        <w:div w:id="2110076307">
          <w:marLeft w:val="360"/>
          <w:marRight w:val="0"/>
          <w:marTop w:val="134"/>
          <w:marBottom w:val="0"/>
          <w:divBdr>
            <w:top w:val="none" w:sz="0" w:space="0" w:color="auto"/>
            <w:left w:val="none" w:sz="0" w:space="0" w:color="auto"/>
            <w:bottom w:val="none" w:sz="0" w:space="0" w:color="auto"/>
            <w:right w:val="none" w:sz="0" w:space="0" w:color="auto"/>
          </w:divBdr>
        </w:div>
        <w:div w:id="1732118506">
          <w:marLeft w:val="994"/>
          <w:marRight w:val="0"/>
          <w:marTop w:val="115"/>
          <w:marBottom w:val="0"/>
          <w:divBdr>
            <w:top w:val="none" w:sz="0" w:space="0" w:color="auto"/>
            <w:left w:val="none" w:sz="0" w:space="0" w:color="auto"/>
            <w:bottom w:val="none" w:sz="0" w:space="0" w:color="auto"/>
            <w:right w:val="none" w:sz="0" w:space="0" w:color="auto"/>
          </w:divBdr>
        </w:div>
        <w:div w:id="542520503">
          <w:marLeft w:val="994"/>
          <w:marRight w:val="0"/>
          <w:marTop w:val="115"/>
          <w:marBottom w:val="0"/>
          <w:divBdr>
            <w:top w:val="none" w:sz="0" w:space="0" w:color="auto"/>
            <w:left w:val="none" w:sz="0" w:space="0" w:color="auto"/>
            <w:bottom w:val="none" w:sz="0" w:space="0" w:color="auto"/>
            <w:right w:val="none" w:sz="0" w:space="0" w:color="auto"/>
          </w:divBdr>
        </w:div>
        <w:div w:id="1783958758">
          <w:marLeft w:val="994"/>
          <w:marRight w:val="0"/>
          <w:marTop w:val="115"/>
          <w:marBottom w:val="0"/>
          <w:divBdr>
            <w:top w:val="none" w:sz="0" w:space="0" w:color="auto"/>
            <w:left w:val="none" w:sz="0" w:space="0" w:color="auto"/>
            <w:bottom w:val="none" w:sz="0" w:space="0" w:color="auto"/>
            <w:right w:val="none" w:sz="0" w:space="0" w:color="auto"/>
          </w:divBdr>
        </w:div>
        <w:div w:id="1341003876">
          <w:marLeft w:val="994"/>
          <w:marRight w:val="0"/>
          <w:marTop w:val="115"/>
          <w:marBottom w:val="0"/>
          <w:divBdr>
            <w:top w:val="none" w:sz="0" w:space="0" w:color="auto"/>
            <w:left w:val="none" w:sz="0" w:space="0" w:color="auto"/>
            <w:bottom w:val="none" w:sz="0" w:space="0" w:color="auto"/>
            <w:right w:val="none" w:sz="0" w:space="0" w:color="auto"/>
          </w:divBdr>
        </w:div>
        <w:div w:id="1441023839">
          <w:marLeft w:val="994"/>
          <w:marRight w:val="0"/>
          <w:marTop w:val="115"/>
          <w:marBottom w:val="0"/>
          <w:divBdr>
            <w:top w:val="none" w:sz="0" w:space="0" w:color="auto"/>
            <w:left w:val="none" w:sz="0" w:space="0" w:color="auto"/>
            <w:bottom w:val="none" w:sz="0" w:space="0" w:color="auto"/>
            <w:right w:val="none" w:sz="0" w:space="0" w:color="auto"/>
          </w:divBdr>
        </w:div>
      </w:divsChild>
    </w:div>
    <w:div w:id="1092508773">
      <w:bodyDiv w:val="1"/>
      <w:marLeft w:val="0"/>
      <w:marRight w:val="0"/>
      <w:marTop w:val="0"/>
      <w:marBottom w:val="0"/>
      <w:divBdr>
        <w:top w:val="none" w:sz="0" w:space="0" w:color="auto"/>
        <w:left w:val="none" w:sz="0" w:space="0" w:color="auto"/>
        <w:bottom w:val="none" w:sz="0" w:space="0" w:color="auto"/>
        <w:right w:val="none" w:sz="0" w:space="0" w:color="auto"/>
      </w:divBdr>
      <w:divsChild>
        <w:div w:id="1821073947">
          <w:marLeft w:val="360"/>
          <w:marRight w:val="0"/>
          <w:marTop w:val="134"/>
          <w:marBottom w:val="0"/>
          <w:divBdr>
            <w:top w:val="none" w:sz="0" w:space="0" w:color="auto"/>
            <w:left w:val="none" w:sz="0" w:space="0" w:color="auto"/>
            <w:bottom w:val="none" w:sz="0" w:space="0" w:color="auto"/>
            <w:right w:val="none" w:sz="0" w:space="0" w:color="auto"/>
          </w:divBdr>
        </w:div>
        <w:div w:id="1109860397">
          <w:marLeft w:val="994"/>
          <w:marRight w:val="0"/>
          <w:marTop w:val="106"/>
          <w:marBottom w:val="0"/>
          <w:divBdr>
            <w:top w:val="none" w:sz="0" w:space="0" w:color="auto"/>
            <w:left w:val="none" w:sz="0" w:space="0" w:color="auto"/>
            <w:bottom w:val="none" w:sz="0" w:space="0" w:color="auto"/>
            <w:right w:val="none" w:sz="0" w:space="0" w:color="auto"/>
          </w:divBdr>
        </w:div>
        <w:div w:id="1564216783">
          <w:marLeft w:val="360"/>
          <w:marRight w:val="0"/>
          <w:marTop w:val="134"/>
          <w:marBottom w:val="0"/>
          <w:divBdr>
            <w:top w:val="none" w:sz="0" w:space="0" w:color="auto"/>
            <w:left w:val="none" w:sz="0" w:space="0" w:color="auto"/>
            <w:bottom w:val="none" w:sz="0" w:space="0" w:color="auto"/>
            <w:right w:val="none" w:sz="0" w:space="0" w:color="auto"/>
          </w:divBdr>
        </w:div>
        <w:div w:id="1536767383">
          <w:marLeft w:val="994"/>
          <w:marRight w:val="0"/>
          <w:marTop w:val="106"/>
          <w:marBottom w:val="0"/>
          <w:divBdr>
            <w:top w:val="none" w:sz="0" w:space="0" w:color="auto"/>
            <w:left w:val="none" w:sz="0" w:space="0" w:color="auto"/>
            <w:bottom w:val="none" w:sz="0" w:space="0" w:color="auto"/>
            <w:right w:val="none" w:sz="0" w:space="0" w:color="auto"/>
          </w:divBdr>
        </w:div>
        <w:div w:id="1897207064">
          <w:marLeft w:val="360"/>
          <w:marRight w:val="0"/>
          <w:marTop w:val="134"/>
          <w:marBottom w:val="0"/>
          <w:divBdr>
            <w:top w:val="none" w:sz="0" w:space="0" w:color="auto"/>
            <w:left w:val="none" w:sz="0" w:space="0" w:color="auto"/>
            <w:bottom w:val="none" w:sz="0" w:space="0" w:color="auto"/>
            <w:right w:val="none" w:sz="0" w:space="0" w:color="auto"/>
          </w:divBdr>
        </w:div>
      </w:divsChild>
    </w:div>
    <w:div w:id="1384018741">
      <w:bodyDiv w:val="1"/>
      <w:marLeft w:val="0"/>
      <w:marRight w:val="0"/>
      <w:marTop w:val="0"/>
      <w:marBottom w:val="0"/>
      <w:divBdr>
        <w:top w:val="none" w:sz="0" w:space="0" w:color="auto"/>
        <w:left w:val="none" w:sz="0" w:space="0" w:color="auto"/>
        <w:bottom w:val="none" w:sz="0" w:space="0" w:color="auto"/>
        <w:right w:val="none" w:sz="0" w:space="0" w:color="auto"/>
      </w:divBdr>
      <w:divsChild>
        <w:div w:id="1141926845">
          <w:marLeft w:val="360"/>
          <w:marRight w:val="0"/>
          <w:marTop w:val="134"/>
          <w:marBottom w:val="0"/>
          <w:divBdr>
            <w:top w:val="none" w:sz="0" w:space="0" w:color="auto"/>
            <w:left w:val="none" w:sz="0" w:space="0" w:color="auto"/>
            <w:bottom w:val="none" w:sz="0" w:space="0" w:color="auto"/>
            <w:right w:val="none" w:sz="0" w:space="0" w:color="auto"/>
          </w:divBdr>
        </w:div>
        <w:div w:id="1218518432">
          <w:marLeft w:val="994"/>
          <w:marRight w:val="0"/>
          <w:marTop w:val="106"/>
          <w:marBottom w:val="0"/>
          <w:divBdr>
            <w:top w:val="none" w:sz="0" w:space="0" w:color="auto"/>
            <w:left w:val="none" w:sz="0" w:space="0" w:color="auto"/>
            <w:bottom w:val="none" w:sz="0" w:space="0" w:color="auto"/>
            <w:right w:val="none" w:sz="0" w:space="0" w:color="auto"/>
          </w:divBdr>
        </w:div>
        <w:div w:id="371268435">
          <w:marLeft w:val="994"/>
          <w:marRight w:val="0"/>
          <w:marTop w:val="106"/>
          <w:marBottom w:val="0"/>
          <w:divBdr>
            <w:top w:val="none" w:sz="0" w:space="0" w:color="auto"/>
            <w:left w:val="none" w:sz="0" w:space="0" w:color="auto"/>
            <w:bottom w:val="none" w:sz="0" w:space="0" w:color="auto"/>
            <w:right w:val="none" w:sz="0" w:space="0" w:color="auto"/>
          </w:divBdr>
        </w:div>
        <w:div w:id="1549032105">
          <w:marLeft w:val="994"/>
          <w:marRight w:val="0"/>
          <w:marTop w:val="106"/>
          <w:marBottom w:val="0"/>
          <w:divBdr>
            <w:top w:val="none" w:sz="0" w:space="0" w:color="auto"/>
            <w:left w:val="none" w:sz="0" w:space="0" w:color="auto"/>
            <w:bottom w:val="none" w:sz="0" w:space="0" w:color="auto"/>
            <w:right w:val="none" w:sz="0" w:space="0" w:color="auto"/>
          </w:divBdr>
        </w:div>
        <w:div w:id="735936495">
          <w:marLeft w:val="994"/>
          <w:marRight w:val="0"/>
          <w:marTop w:val="106"/>
          <w:marBottom w:val="0"/>
          <w:divBdr>
            <w:top w:val="none" w:sz="0" w:space="0" w:color="auto"/>
            <w:left w:val="none" w:sz="0" w:space="0" w:color="auto"/>
            <w:bottom w:val="none" w:sz="0" w:space="0" w:color="auto"/>
            <w:right w:val="none" w:sz="0" w:space="0" w:color="auto"/>
          </w:divBdr>
        </w:div>
        <w:div w:id="810711304">
          <w:marLeft w:val="994"/>
          <w:marRight w:val="0"/>
          <w:marTop w:val="106"/>
          <w:marBottom w:val="0"/>
          <w:divBdr>
            <w:top w:val="none" w:sz="0" w:space="0" w:color="auto"/>
            <w:left w:val="none" w:sz="0" w:space="0" w:color="auto"/>
            <w:bottom w:val="none" w:sz="0" w:space="0" w:color="auto"/>
            <w:right w:val="none" w:sz="0" w:space="0" w:color="auto"/>
          </w:divBdr>
        </w:div>
        <w:div w:id="1694502551">
          <w:marLeft w:val="360"/>
          <w:marRight w:val="0"/>
          <w:marTop w:val="134"/>
          <w:marBottom w:val="0"/>
          <w:divBdr>
            <w:top w:val="none" w:sz="0" w:space="0" w:color="auto"/>
            <w:left w:val="none" w:sz="0" w:space="0" w:color="auto"/>
            <w:bottom w:val="none" w:sz="0" w:space="0" w:color="auto"/>
            <w:right w:val="none" w:sz="0" w:space="0" w:color="auto"/>
          </w:divBdr>
        </w:div>
        <w:div w:id="856504109">
          <w:marLeft w:val="994"/>
          <w:marRight w:val="0"/>
          <w:marTop w:val="106"/>
          <w:marBottom w:val="0"/>
          <w:divBdr>
            <w:top w:val="none" w:sz="0" w:space="0" w:color="auto"/>
            <w:left w:val="none" w:sz="0" w:space="0" w:color="auto"/>
            <w:bottom w:val="none" w:sz="0" w:space="0" w:color="auto"/>
            <w:right w:val="none" w:sz="0" w:space="0" w:color="auto"/>
          </w:divBdr>
        </w:div>
        <w:div w:id="1304657804">
          <w:marLeft w:val="360"/>
          <w:marRight w:val="0"/>
          <w:marTop w:val="125"/>
          <w:marBottom w:val="0"/>
          <w:divBdr>
            <w:top w:val="none" w:sz="0" w:space="0" w:color="auto"/>
            <w:left w:val="none" w:sz="0" w:space="0" w:color="auto"/>
            <w:bottom w:val="none" w:sz="0" w:space="0" w:color="auto"/>
            <w:right w:val="none" w:sz="0" w:space="0" w:color="auto"/>
          </w:divBdr>
        </w:div>
        <w:div w:id="1389063481">
          <w:marLeft w:val="360"/>
          <w:marRight w:val="0"/>
          <w:marTop w:val="125"/>
          <w:marBottom w:val="0"/>
          <w:divBdr>
            <w:top w:val="none" w:sz="0" w:space="0" w:color="auto"/>
            <w:left w:val="none" w:sz="0" w:space="0" w:color="auto"/>
            <w:bottom w:val="none" w:sz="0" w:space="0" w:color="auto"/>
            <w:right w:val="none" w:sz="0" w:space="0" w:color="auto"/>
          </w:divBdr>
        </w:div>
      </w:divsChild>
    </w:div>
    <w:div w:id="1578831062">
      <w:bodyDiv w:val="1"/>
      <w:marLeft w:val="0"/>
      <w:marRight w:val="0"/>
      <w:marTop w:val="0"/>
      <w:marBottom w:val="0"/>
      <w:divBdr>
        <w:top w:val="none" w:sz="0" w:space="0" w:color="auto"/>
        <w:left w:val="none" w:sz="0" w:space="0" w:color="auto"/>
        <w:bottom w:val="none" w:sz="0" w:space="0" w:color="auto"/>
        <w:right w:val="none" w:sz="0" w:space="0" w:color="auto"/>
      </w:divBdr>
      <w:divsChild>
        <w:div w:id="1419521250">
          <w:marLeft w:val="994"/>
          <w:marRight w:val="0"/>
          <w:marTop w:val="115"/>
          <w:marBottom w:val="0"/>
          <w:divBdr>
            <w:top w:val="none" w:sz="0" w:space="0" w:color="auto"/>
            <w:left w:val="none" w:sz="0" w:space="0" w:color="auto"/>
            <w:bottom w:val="none" w:sz="0" w:space="0" w:color="auto"/>
            <w:right w:val="none" w:sz="0" w:space="0" w:color="auto"/>
          </w:divBdr>
        </w:div>
      </w:divsChild>
    </w:div>
    <w:div w:id="1582132064">
      <w:bodyDiv w:val="1"/>
      <w:marLeft w:val="0"/>
      <w:marRight w:val="0"/>
      <w:marTop w:val="0"/>
      <w:marBottom w:val="0"/>
      <w:divBdr>
        <w:top w:val="none" w:sz="0" w:space="0" w:color="auto"/>
        <w:left w:val="none" w:sz="0" w:space="0" w:color="auto"/>
        <w:bottom w:val="none" w:sz="0" w:space="0" w:color="auto"/>
        <w:right w:val="none" w:sz="0" w:space="0" w:color="auto"/>
      </w:divBdr>
      <w:divsChild>
        <w:div w:id="509804583">
          <w:marLeft w:val="360"/>
          <w:marRight w:val="0"/>
          <w:marTop w:val="134"/>
          <w:marBottom w:val="0"/>
          <w:divBdr>
            <w:top w:val="none" w:sz="0" w:space="0" w:color="auto"/>
            <w:left w:val="none" w:sz="0" w:space="0" w:color="auto"/>
            <w:bottom w:val="none" w:sz="0" w:space="0" w:color="auto"/>
            <w:right w:val="none" w:sz="0" w:space="0" w:color="auto"/>
          </w:divBdr>
        </w:div>
        <w:div w:id="1509562477">
          <w:marLeft w:val="994"/>
          <w:marRight w:val="0"/>
          <w:marTop w:val="115"/>
          <w:marBottom w:val="0"/>
          <w:divBdr>
            <w:top w:val="none" w:sz="0" w:space="0" w:color="auto"/>
            <w:left w:val="none" w:sz="0" w:space="0" w:color="auto"/>
            <w:bottom w:val="none" w:sz="0" w:space="0" w:color="auto"/>
            <w:right w:val="none" w:sz="0" w:space="0" w:color="auto"/>
          </w:divBdr>
        </w:div>
        <w:div w:id="289478823">
          <w:marLeft w:val="994"/>
          <w:marRight w:val="0"/>
          <w:marTop w:val="115"/>
          <w:marBottom w:val="0"/>
          <w:divBdr>
            <w:top w:val="none" w:sz="0" w:space="0" w:color="auto"/>
            <w:left w:val="none" w:sz="0" w:space="0" w:color="auto"/>
            <w:bottom w:val="none" w:sz="0" w:space="0" w:color="auto"/>
            <w:right w:val="none" w:sz="0" w:space="0" w:color="auto"/>
          </w:divBdr>
        </w:div>
      </w:divsChild>
    </w:div>
    <w:div w:id="1615484048">
      <w:bodyDiv w:val="1"/>
      <w:marLeft w:val="0"/>
      <w:marRight w:val="0"/>
      <w:marTop w:val="0"/>
      <w:marBottom w:val="0"/>
      <w:divBdr>
        <w:top w:val="none" w:sz="0" w:space="0" w:color="auto"/>
        <w:left w:val="none" w:sz="0" w:space="0" w:color="auto"/>
        <w:bottom w:val="none" w:sz="0" w:space="0" w:color="auto"/>
        <w:right w:val="none" w:sz="0" w:space="0" w:color="auto"/>
      </w:divBdr>
      <w:divsChild>
        <w:div w:id="1810588521">
          <w:marLeft w:val="994"/>
          <w:marRight w:val="0"/>
          <w:marTop w:val="115"/>
          <w:marBottom w:val="0"/>
          <w:divBdr>
            <w:top w:val="none" w:sz="0" w:space="0" w:color="auto"/>
            <w:left w:val="none" w:sz="0" w:space="0" w:color="auto"/>
            <w:bottom w:val="none" w:sz="0" w:space="0" w:color="auto"/>
            <w:right w:val="none" w:sz="0" w:space="0" w:color="auto"/>
          </w:divBdr>
        </w:div>
      </w:divsChild>
    </w:div>
    <w:div w:id="1626497343">
      <w:bodyDiv w:val="1"/>
      <w:marLeft w:val="0"/>
      <w:marRight w:val="0"/>
      <w:marTop w:val="0"/>
      <w:marBottom w:val="0"/>
      <w:divBdr>
        <w:top w:val="none" w:sz="0" w:space="0" w:color="auto"/>
        <w:left w:val="none" w:sz="0" w:space="0" w:color="auto"/>
        <w:bottom w:val="none" w:sz="0" w:space="0" w:color="auto"/>
        <w:right w:val="none" w:sz="0" w:space="0" w:color="auto"/>
      </w:divBdr>
      <w:divsChild>
        <w:div w:id="1188907990">
          <w:marLeft w:val="360"/>
          <w:marRight w:val="0"/>
          <w:marTop w:val="134"/>
          <w:marBottom w:val="0"/>
          <w:divBdr>
            <w:top w:val="none" w:sz="0" w:space="0" w:color="auto"/>
            <w:left w:val="none" w:sz="0" w:space="0" w:color="auto"/>
            <w:bottom w:val="none" w:sz="0" w:space="0" w:color="auto"/>
            <w:right w:val="none" w:sz="0" w:space="0" w:color="auto"/>
          </w:divBdr>
        </w:div>
        <w:div w:id="1914048396">
          <w:marLeft w:val="994"/>
          <w:marRight w:val="0"/>
          <w:marTop w:val="106"/>
          <w:marBottom w:val="0"/>
          <w:divBdr>
            <w:top w:val="none" w:sz="0" w:space="0" w:color="auto"/>
            <w:left w:val="none" w:sz="0" w:space="0" w:color="auto"/>
            <w:bottom w:val="none" w:sz="0" w:space="0" w:color="auto"/>
            <w:right w:val="none" w:sz="0" w:space="0" w:color="auto"/>
          </w:divBdr>
        </w:div>
        <w:div w:id="51202611">
          <w:marLeft w:val="360"/>
          <w:marRight w:val="0"/>
          <w:marTop w:val="134"/>
          <w:marBottom w:val="0"/>
          <w:divBdr>
            <w:top w:val="none" w:sz="0" w:space="0" w:color="auto"/>
            <w:left w:val="none" w:sz="0" w:space="0" w:color="auto"/>
            <w:bottom w:val="none" w:sz="0" w:space="0" w:color="auto"/>
            <w:right w:val="none" w:sz="0" w:space="0" w:color="auto"/>
          </w:divBdr>
        </w:div>
        <w:div w:id="674066915">
          <w:marLeft w:val="994"/>
          <w:marRight w:val="0"/>
          <w:marTop w:val="106"/>
          <w:marBottom w:val="0"/>
          <w:divBdr>
            <w:top w:val="none" w:sz="0" w:space="0" w:color="auto"/>
            <w:left w:val="none" w:sz="0" w:space="0" w:color="auto"/>
            <w:bottom w:val="none" w:sz="0" w:space="0" w:color="auto"/>
            <w:right w:val="none" w:sz="0" w:space="0" w:color="auto"/>
          </w:divBdr>
        </w:div>
        <w:div w:id="1232543945">
          <w:marLeft w:val="360"/>
          <w:marRight w:val="0"/>
          <w:marTop w:val="134"/>
          <w:marBottom w:val="0"/>
          <w:divBdr>
            <w:top w:val="none" w:sz="0" w:space="0" w:color="auto"/>
            <w:left w:val="none" w:sz="0" w:space="0" w:color="auto"/>
            <w:bottom w:val="none" w:sz="0" w:space="0" w:color="auto"/>
            <w:right w:val="none" w:sz="0" w:space="0" w:color="auto"/>
          </w:divBdr>
        </w:div>
      </w:divsChild>
    </w:div>
    <w:div w:id="1672559222">
      <w:bodyDiv w:val="1"/>
      <w:marLeft w:val="0"/>
      <w:marRight w:val="0"/>
      <w:marTop w:val="0"/>
      <w:marBottom w:val="0"/>
      <w:divBdr>
        <w:top w:val="none" w:sz="0" w:space="0" w:color="auto"/>
        <w:left w:val="none" w:sz="0" w:space="0" w:color="auto"/>
        <w:bottom w:val="none" w:sz="0" w:space="0" w:color="auto"/>
        <w:right w:val="none" w:sz="0" w:space="0" w:color="auto"/>
      </w:divBdr>
      <w:divsChild>
        <w:div w:id="785739489">
          <w:marLeft w:val="360"/>
          <w:marRight w:val="0"/>
          <w:marTop w:val="134"/>
          <w:marBottom w:val="0"/>
          <w:divBdr>
            <w:top w:val="none" w:sz="0" w:space="0" w:color="auto"/>
            <w:left w:val="none" w:sz="0" w:space="0" w:color="auto"/>
            <w:bottom w:val="none" w:sz="0" w:space="0" w:color="auto"/>
            <w:right w:val="none" w:sz="0" w:space="0" w:color="auto"/>
          </w:divBdr>
        </w:div>
        <w:div w:id="1526362501">
          <w:marLeft w:val="994"/>
          <w:marRight w:val="0"/>
          <w:marTop w:val="115"/>
          <w:marBottom w:val="0"/>
          <w:divBdr>
            <w:top w:val="none" w:sz="0" w:space="0" w:color="auto"/>
            <w:left w:val="none" w:sz="0" w:space="0" w:color="auto"/>
            <w:bottom w:val="none" w:sz="0" w:space="0" w:color="auto"/>
            <w:right w:val="none" w:sz="0" w:space="0" w:color="auto"/>
          </w:divBdr>
        </w:div>
        <w:div w:id="423650340">
          <w:marLeft w:val="994"/>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ec.europa.eu/europeaid/infopoint/publications/europeaid/172a_en.htm" TargetMode="External"/><Relationship Id="rId21" Type="http://schemas.openxmlformats.org/officeDocument/2006/relationships/hyperlink" Target="http://www.mckinsey.com/clientservice/Social_Sector/our_practices/Economic_Development/Knowledge_Highlights/Economics_of_climate_adaptation.aspx" TargetMode="External"/><Relationship Id="rId22" Type="http://schemas.openxmlformats.org/officeDocument/2006/relationships/hyperlink" Target="http://www.c3d-unitar.org/c3d/" TargetMode="External"/><Relationship Id="rId23" Type="http://schemas.openxmlformats.org/officeDocument/2006/relationships/hyperlink" Target="http://www.ipcc.ch" TargetMode="External"/><Relationship Id="rId24" Type="http://schemas.openxmlformats.org/officeDocument/2006/relationships/hyperlink" Target="http://browse.oecdbookshop.org/oecd/pdfs/browseit/4309171E.PDF" TargetMode="External"/><Relationship Id="rId25" Type="http://schemas.openxmlformats.org/officeDocument/2006/relationships/hyperlink" Target="http://www.undp.org/mainstreaming/cdes.shtml" TargetMode="External"/><Relationship Id="rId26" Type="http://schemas.openxmlformats.org/officeDocument/2006/relationships/hyperlink" Target="http://www.unpei.org/PDF/PEI-full-handbook.pdf" TargetMode="External"/><Relationship Id="rId27" Type="http://schemas.openxmlformats.org/officeDocument/2006/relationships/hyperlink" Target="http://www.unpei.org/knowledge-resources/publications.html" TargetMode="External"/><Relationship Id="rId28" Type="http://schemas.openxmlformats.org/officeDocument/2006/relationships/hyperlink" Target="http://www.unep.fr/shared/publications/pdf/DTIx0679xPA-CommunicatingEN.pdf" TargetMode="External"/><Relationship Id="rId29" Type="http://schemas.openxmlformats.org/officeDocument/2006/relationships/hyperlink" Target="http://climatechange.worldbank.org/climatechange/content/mainstreaming-adaptation-climate-change-agriculture-and-natural-resources-management-project"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climatechange.worldbank.org/content/adaptation-costs-global-estimate" TargetMode="External"/><Relationship Id="rId31" Type="http://schemas.openxmlformats.org/officeDocument/2006/relationships/hyperlink" Target="http://siteresources.worldbank.org/EXTCC/Resources/EACC-june2010.pdf" TargetMode="External"/><Relationship Id="rId32" Type="http://schemas.openxmlformats.org/officeDocument/2006/relationships/hyperlink" Target="http://climatechange.worldbank.org/content/economics-adaptation-climate-change-study-homepage"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climatechange.worldbank.org/content/social-dimensions-adaptation-climate-change" TargetMode="External"/><Relationship Id="rId34" Type="http://schemas.openxmlformats.org/officeDocument/2006/relationships/hyperlink" Target="http://www.adaptationlearning.net/" TargetMode="External"/><Relationship Id="rId35" Type="http://schemas.openxmlformats.org/officeDocument/2006/relationships/hyperlink" Target="http://climatechange.worldbank.org/content/economics-adaptation-climate-change-study-homepage" TargetMode="External"/><Relationship Id="rId36" Type="http://schemas.openxmlformats.org/officeDocument/2006/relationships/header" Target="header2.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image" Target="media/image2.png"/><Relationship Id="rId15" Type="http://schemas.openxmlformats.org/officeDocument/2006/relationships/image" Target="media/image3.emf"/><Relationship Id="rId16" Type="http://schemas.openxmlformats.org/officeDocument/2006/relationships/hyperlink" Target="http://www.oecd.org/env/workingpapers" TargetMode="External"/><Relationship Id="rId17" Type="http://schemas.openxmlformats.org/officeDocument/2006/relationships/hyperlink" Target="http://www.undp.org/climatechange/adapt/apf.html" TargetMode="External"/><Relationship Id="rId18" Type="http://schemas.openxmlformats.org/officeDocument/2006/relationships/hyperlink" Target="http://www.oecd.org/env/workingpapers" TargetMode="External"/><Relationship Id="rId19" Type="http://schemas.openxmlformats.org/officeDocument/2006/relationships/hyperlink" Target="http://www.undp.org/climatechange/adapt/apf.html" TargetMode="External"/><Relationship Id="rId37" Type="http://schemas.openxmlformats.org/officeDocument/2006/relationships/footer" Target="footer2.xml"/><Relationship Id="rId38" Type="http://schemas.openxmlformats.org/officeDocument/2006/relationships/fontTable" Target="fontTable.xml"/><Relationship Id="rId3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24CA4CA992ED49B8B6C5E385BAC72F" ma:contentTypeVersion="0" ma:contentTypeDescription="Create a new document." ma:contentTypeScope="" ma:versionID="77384dca7ecd43f6b42e58d7fa3f878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32863-6A49-4A3C-A6B5-53AC584E969B}">
  <ds:schemaRefs>
    <ds:schemaRef ds:uri="http://schemas.microsoft.com/sharepoint/v3/contenttype/forms"/>
  </ds:schemaRefs>
</ds:datastoreItem>
</file>

<file path=customXml/itemProps2.xml><?xml version="1.0" encoding="utf-8"?>
<ds:datastoreItem xmlns:ds="http://schemas.openxmlformats.org/officeDocument/2006/customXml" ds:itemID="{0C8E3F87-A843-44F2-B2A4-77564A97E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408FF95-C29C-4305-B116-222220AAAF92}">
  <ds:schemaRefs>
    <ds:schemaRef ds:uri="http://schemas.microsoft.com/office/2006/metadata/properties"/>
    <ds:schemaRef ds:uri="http://www.w3.org/XML/1998/namespace"/>
    <ds:schemaRef ds:uri="http://purl.org/dc/dcmitype/"/>
    <ds:schemaRef ds:uri="http://purl.org/dc/elements/1.1/"/>
    <ds:schemaRef ds:uri="http://schemas.microsoft.com/office/2006/documentManagement/types"/>
    <ds:schemaRef ds:uri="http://purl.org/dc/terms/"/>
    <ds:schemaRef ds:uri="http://schemas.openxmlformats.org/package/2006/metadata/core-properties"/>
  </ds:schemaRefs>
</ds:datastoreItem>
</file>

<file path=customXml/itemProps4.xml><?xml version="1.0" encoding="utf-8"?>
<ds:datastoreItem xmlns:ds="http://schemas.openxmlformats.org/officeDocument/2006/customXml" ds:itemID="{D98B1923-AEF6-5B49-8869-3D5C59B0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5961</Words>
  <Characters>33980</Characters>
  <Application>Microsoft Macintosh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Juan Palerm</cp:lastModifiedBy>
  <cp:revision>4</cp:revision>
  <dcterms:created xsi:type="dcterms:W3CDTF">2013-03-11T13:45:00Z</dcterms:created>
  <dcterms:modified xsi:type="dcterms:W3CDTF">2013-03-11T13:53:00Z</dcterms:modified>
</cp:coreProperties>
</file>