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909C26" w14:textId="77777777" w:rsidR="00C1437C" w:rsidRPr="00CD65B8" w:rsidRDefault="00C1437C" w:rsidP="006159C6">
      <w:pPr>
        <w:rPr>
          <w:rFonts w:ascii="Times New Roman" w:hAnsi="Times New Roman" w:cs="Times New Roman"/>
          <w:b/>
          <w:sz w:val="20"/>
          <w:szCs w:val="20"/>
        </w:rPr>
      </w:pPr>
    </w:p>
    <w:p w14:paraId="66C30F68" w14:textId="77777777" w:rsidR="00C03102" w:rsidRPr="00CD65B8" w:rsidRDefault="00C03102" w:rsidP="00C03102">
      <w:pPr>
        <w:rPr>
          <w:rFonts w:ascii="Times New Roman" w:hAnsi="Times New Roman" w:cs="Times New Roman"/>
          <w:b/>
          <w:sz w:val="20"/>
          <w:szCs w:val="20"/>
        </w:rPr>
      </w:pPr>
    </w:p>
    <w:p w14:paraId="6432EC0F" w14:textId="77777777" w:rsidR="00193EB5" w:rsidRPr="00CD65B8" w:rsidRDefault="00193EB5" w:rsidP="00C03102">
      <w:pPr>
        <w:rPr>
          <w:rFonts w:ascii="Times New Roman" w:hAnsi="Times New Roman" w:cs="Times New Roman"/>
          <w:b/>
          <w:sz w:val="20"/>
          <w:szCs w:val="20"/>
        </w:rPr>
      </w:pPr>
    </w:p>
    <w:p w14:paraId="1096EF24" w14:textId="77777777" w:rsidR="00193EB5" w:rsidRPr="00CD65B8" w:rsidRDefault="00193EB5" w:rsidP="00C03102">
      <w:pPr>
        <w:rPr>
          <w:rFonts w:ascii="Times New Roman" w:hAnsi="Times New Roman" w:cs="Times New Roman"/>
          <w:b/>
          <w:sz w:val="20"/>
          <w:szCs w:val="20"/>
        </w:rPr>
      </w:pPr>
    </w:p>
    <w:p w14:paraId="0960FCF1" w14:textId="77777777" w:rsidR="00193EB5" w:rsidRPr="00CD65B8" w:rsidRDefault="00193EB5" w:rsidP="00C03102">
      <w:pPr>
        <w:rPr>
          <w:rFonts w:ascii="Times New Roman" w:hAnsi="Times New Roman" w:cs="Times New Roman"/>
          <w:b/>
          <w:sz w:val="20"/>
          <w:szCs w:val="20"/>
        </w:rPr>
      </w:pPr>
    </w:p>
    <w:p w14:paraId="68D45A41" w14:textId="77777777" w:rsidR="00193EB5" w:rsidRPr="00CD65B8" w:rsidRDefault="00193EB5" w:rsidP="00C03102">
      <w:pPr>
        <w:rPr>
          <w:rFonts w:ascii="Times New Roman" w:hAnsi="Times New Roman" w:cs="Times New Roman"/>
          <w:b/>
          <w:sz w:val="20"/>
          <w:szCs w:val="20"/>
        </w:rPr>
      </w:pPr>
    </w:p>
    <w:p w14:paraId="084B746B" w14:textId="77777777" w:rsidR="000872D5" w:rsidRDefault="000872D5" w:rsidP="00193EB5">
      <w:pPr>
        <w:jc w:val="center"/>
        <w:rPr>
          <w:rFonts w:ascii="Times New Roman" w:hAnsi="Times New Roman" w:cs="Times New Roman"/>
          <w:b/>
          <w:sz w:val="24"/>
          <w:szCs w:val="24"/>
        </w:rPr>
      </w:pPr>
    </w:p>
    <w:p w14:paraId="51BDED3C" w14:textId="77777777" w:rsidR="000872D5" w:rsidRDefault="000872D5" w:rsidP="00193EB5">
      <w:pPr>
        <w:jc w:val="center"/>
        <w:rPr>
          <w:rFonts w:ascii="Times New Roman" w:hAnsi="Times New Roman" w:cs="Times New Roman"/>
          <w:b/>
          <w:sz w:val="24"/>
          <w:szCs w:val="24"/>
        </w:rPr>
      </w:pPr>
    </w:p>
    <w:p w14:paraId="7E42F1C2" w14:textId="77777777" w:rsidR="00193EB5" w:rsidRDefault="005B5070" w:rsidP="00193EB5">
      <w:pPr>
        <w:jc w:val="center"/>
        <w:rPr>
          <w:rFonts w:ascii="Times New Roman" w:hAnsi="Times New Roman" w:cs="Times New Roman"/>
          <w:b/>
          <w:sz w:val="24"/>
          <w:szCs w:val="24"/>
        </w:rPr>
      </w:pPr>
      <w:r>
        <w:rPr>
          <w:rFonts w:ascii="Times New Roman" w:hAnsi="Times New Roman" w:cs="Times New Roman"/>
          <w:b/>
          <w:sz w:val="24"/>
          <w:szCs w:val="24"/>
        </w:rPr>
        <w:t xml:space="preserve">FIRST </w:t>
      </w:r>
      <w:r w:rsidR="003D2E9C">
        <w:rPr>
          <w:rFonts w:ascii="Times New Roman" w:hAnsi="Times New Roman" w:cs="Times New Roman"/>
          <w:b/>
          <w:sz w:val="24"/>
          <w:szCs w:val="24"/>
        </w:rPr>
        <w:t>INTERIM</w:t>
      </w:r>
      <w:r w:rsidR="00193EB5" w:rsidRPr="00CD65B8">
        <w:rPr>
          <w:rFonts w:ascii="Times New Roman" w:hAnsi="Times New Roman" w:cs="Times New Roman"/>
          <w:b/>
          <w:sz w:val="24"/>
          <w:szCs w:val="24"/>
        </w:rPr>
        <w:t xml:space="preserve"> NARRATIVE REPORT</w:t>
      </w:r>
    </w:p>
    <w:p w14:paraId="69418CF2" w14:textId="77777777" w:rsidR="00B76CA8" w:rsidRDefault="00B76CA8" w:rsidP="00193EB5">
      <w:pPr>
        <w:jc w:val="center"/>
        <w:rPr>
          <w:rFonts w:ascii="Times New Roman" w:hAnsi="Times New Roman" w:cs="Times New Roman"/>
          <w:b/>
          <w:sz w:val="24"/>
          <w:szCs w:val="24"/>
        </w:rPr>
      </w:pPr>
    </w:p>
    <w:p w14:paraId="12C9084B" w14:textId="77777777" w:rsidR="00B76CA8" w:rsidRDefault="000872D5" w:rsidP="00193EB5">
      <w:pPr>
        <w:jc w:val="center"/>
        <w:rPr>
          <w:rFonts w:ascii="Times New Roman" w:hAnsi="Times New Roman" w:cs="Times New Roman"/>
          <w:b/>
          <w:sz w:val="24"/>
          <w:szCs w:val="24"/>
        </w:rPr>
      </w:pPr>
      <w:r>
        <w:rPr>
          <w:rFonts w:ascii="Times New Roman" w:hAnsi="Times New Roman" w:cs="Times New Roman"/>
          <w:b/>
          <w:sz w:val="24"/>
          <w:szCs w:val="24"/>
        </w:rPr>
        <w:t xml:space="preserve">Building </w:t>
      </w:r>
      <w:r w:rsidR="00726D4E">
        <w:rPr>
          <w:rFonts w:ascii="Times New Roman" w:hAnsi="Times New Roman" w:cs="Times New Roman"/>
          <w:b/>
          <w:sz w:val="24"/>
          <w:szCs w:val="24"/>
        </w:rPr>
        <w:t>Resilience</w:t>
      </w:r>
      <w:r>
        <w:rPr>
          <w:rFonts w:ascii="Times New Roman" w:hAnsi="Times New Roman" w:cs="Times New Roman"/>
          <w:b/>
          <w:sz w:val="24"/>
          <w:szCs w:val="24"/>
        </w:rPr>
        <w:t xml:space="preserve"> of Vulnerable Communities of Panyijar County</w:t>
      </w:r>
    </w:p>
    <w:p w14:paraId="454FD9B2" w14:textId="77777777" w:rsidR="000872D5" w:rsidRDefault="000872D5" w:rsidP="00193EB5">
      <w:pPr>
        <w:jc w:val="center"/>
        <w:rPr>
          <w:rFonts w:ascii="Times New Roman" w:hAnsi="Times New Roman" w:cs="Times New Roman"/>
          <w:b/>
          <w:sz w:val="24"/>
          <w:szCs w:val="24"/>
        </w:rPr>
      </w:pPr>
      <w:r>
        <w:rPr>
          <w:rFonts w:ascii="Times New Roman" w:hAnsi="Times New Roman" w:cs="Times New Roman"/>
          <w:b/>
          <w:sz w:val="24"/>
          <w:szCs w:val="24"/>
        </w:rPr>
        <w:t xml:space="preserve">Through Integrated Food </w:t>
      </w:r>
      <w:r w:rsidR="00726D4E">
        <w:rPr>
          <w:rFonts w:ascii="Times New Roman" w:hAnsi="Times New Roman" w:cs="Times New Roman"/>
          <w:b/>
          <w:sz w:val="24"/>
          <w:szCs w:val="24"/>
        </w:rPr>
        <w:t>Security and</w:t>
      </w:r>
      <w:r>
        <w:rPr>
          <w:rFonts w:ascii="Times New Roman" w:hAnsi="Times New Roman" w:cs="Times New Roman"/>
          <w:b/>
          <w:sz w:val="24"/>
          <w:szCs w:val="24"/>
        </w:rPr>
        <w:t xml:space="preserve"> Nutrition Approaches</w:t>
      </w:r>
    </w:p>
    <w:p w14:paraId="235F6133" w14:textId="77777777" w:rsidR="006819C9" w:rsidRDefault="006819C9" w:rsidP="00193EB5">
      <w:pPr>
        <w:jc w:val="center"/>
        <w:rPr>
          <w:rFonts w:ascii="Times New Roman" w:hAnsi="Times New Roman" w:cs="Times New Roman"/>
          <w:b/>
          <w:sz w:val="24"/>
          <w:szCs w:val="24"/>
        </w:rPr>
      </w:pPr>
    </w:p>
    <w:p w14:paraId="1D20ABB5" w14:textId="77777777" w:rsidR="006819C9" w:rsidRDefault="006819C9" w:rsidP="00193EB5">
      <w:pPr>
        <w:jc w:val="center"/>
        <w:rPr>
          <w:rFonts w:ascii="Times New Roman" w:hAnsi="Times New Roman" w:cs="Times New Roman"/>
          <w:b/>
          <w:sz w:val="24"/>
          <w:szCs w:val="24"/>
        </w:rPr>
      </w:pPr>
    </w:p>
    <w:p w14:paraId="78819C87" w14:textId="393E2FAA" w:rsidR="00010347" w:rsidRPr="00CD65B8" w:rsidRDefault="006819C9" w:rsidP="003A115A">
      <w:pPr>
        <w:rPr>
          <w:rFonts w:ascii="Times New Roman" w:hAnsi="Times New Roman" w:cs="Times New Roman"/>
          <w:b/>
          <w:sz w:val="24"/>
          <w:szCs w:val="24"/>
        </w:rPr>
      </w:pPr>
      <w:r>
        <w:rPr>
          <w:rFonts w:ascii="Times New Roman" w:hAnsi="Times New Roman" w:cs="Times New Roman"/>
          <w:b/>
          <w:sz w:val="24"/>
          <w:szCs w:val="24"/>
        </w:rPr>
        <w:t>Prepared by:</w:t>
      </w:r>
      <w:r w:rsidR="001D46C4">
        <w:rPr>
          <w:rFonts w:ascii="Times New Roman" w:hAnsi="Times New Roman" w:cs="Times New Roman"/>
          <w:b/>
          <w:sz w:val="24"/>
          <w:szCs w:val="24"/>
        </w:rPr>
        <w:t xml:space="preserve"> Rosalind Montanez</w:t>
      </w:r>
    </w:p>
    <w:p w14:paraId="521C4C39" w14:textId="3CF455E4" w:rsidR="006819C9" w:rsidRDefault="006819C9" w:rsidP="00AF2D9E">
      <w:pPr>
        <w:tabs>
          <w:tab w:val="center" w:pos="4680"/>
        </w:tabs>
        <w:rPr>
          <w:rFonts w:ascii="Times New Roman" w:hAnsi="Times New Roman" w:cs="Times New Roman"/>
          <w:b/>
          <w:sz w:val="20"/>
          <w:szCs w:val="20"/>
        </w:rPr>
      </w:pPr>
      <w:r>
        <w:rPr>
          <w:rFonts w:ascii="Times New Roman" w:hAnsi="Times New Roman" w:cs="Times New Roman"/>
          <w:b/>
          <w:sz w:val="20"/>
          <w:szCs w:val="20"/>
        </w:rPr>
        <w:t>Date:</w:t>
      </w:r>
      <w:r w:rsidR="001D46C4">
        <w:rPr>
          <w:rFonts w:ascii="Times New Roman" w:hAnsi="Times New Roman" w:cs="Times New Roman"/>
          <w:b/>
          <w:sz w:val="20"/>
          <w:szCs w:val="20"/>
        </w:rPr>
        <w:t xml:space="preserve"> April, 2017</w:t>
      </w:r>
    </w:p>
    <w:p w14:paraId="22A51AA0" w14:textId="77777777" w:rsidR="006819C9" w:rsidRDefault="006819C9" w:rsidP="00AF2D9E">
      <w:pPr>
        <w:tabs>
          <w:tab w:val="center" w:pos="4680"/>
        </w:tabs>
        <w:rPr>
          <w:rFonts w:ascii="Times New Roman" w:hAnsi="Times New Roman" w:cs="Times New Roman"/>
          <w:b/>
          <w:sz w:val="20"/>
          <w:szCs w:val="20"/>
        </w:rPr>
      </w:pPr>
    </w:p>
    <w:p w14:paraId="32FB1F87" w14:textId="77777777" w:rsidR="006819C9" w:rsidRDefault="006819C9" w:rsidP="00AF2D9E">
      <w:pPr>
        <w:tabs>
          <w:tab w:val="center" w:pos="4680"/>
        </w:tabs>
        <w:rPr>
          <w:rFonts w:ascii="Times New Roman" w:hAnsi="Times New Roman" w:cs="Times New Roman"/>
          <w:b/>
          <w:sz w:val="20"/>
          <w:szCs w:val="20"/>
        </w:rPr>
      </w:pPr>
    </w:p>
    <w:p w14:paraId="66F548BF" w14:textId="5F27089C" w:rsidR="00236606" w:rsidRDefault="00236606">
      <w:pPr>
        <w:rPr>
          <w:rFonts w:ascii="Times New Roman" w:hAnsi="Times New Roman" w:cs="Times New Roman"/>
          <w:b/>
          <w:sz w:val="20"/>
          <w:szCs w:val="20"/>
        </w:rPr>
      </w:pPr>
      <w:r>
        <w:rPr>
          <w:rFonts w:ascii="Times New Roman" w:hAnsi="Times New Roman" w:cs="Times New Roman"/>
          <w:b/>
          <w:sz w:val="20"/>
          <w:szCs w:val="20"/>
        </w:rPr>
        <w:br w:type="page"/>
      </w:r>
    </w:p>
    <w:p w14:paraId="77822B6D" w14:textId="77777777" w:rsidR="006819C9" w:rsidRDefault="006819C9" w:rsidP="00AF2D9E">
      <w:pPr>
        <w:tabs>
          <w:tab w:val="center" w:pos="4680"/>
        </w:tabs>
        <w:rPr>
          <w:rFonts w:ascii="Times New Roman" w:hAnsi="Times New Roman" w:cs="Times New Roman"/>
          <w:b/>
          <w:sz w:val="20"/>
          <w:szCs w:val="20"/>
        </w:rPr>
      </w:pPr>
    </w:p>
    <w:p w14:paraId="6AF4A4E5" w14:textId="77777777" w:rsidR="00C03102" w:rsidRPr="00CD65B8" w:rsidRDefault="00C03102" w:rsidP="00AF2D9E">
      <w:pPr>
        <w:tabs>
          <w:tab w:val="center" w:pos="4680"/>
        </w:tabs>
        <w:rPr>
          <w:rFonts w:ascii="Times New Roman" w:hAnsi="Times New Roman" w:cs="Times New Roman"/>
          <w:b/>
          <w:i/>
          <w:sz w:val="20"/>
          <w:szCs w:val="20"/>
        </w:rPr>
      </w:pPr>
      <w:r w:rsidRPr="00CD65B8">
        <w:rPr>
          <w:rFonts w:ascii="Times New Roman" w:hAnsi="Times New Roman" w:cs="Times New Roman"/>
          <w:b/>
          <w:i/>
          <w:sz w:val="20"/>
          <w:szCs w:val="20"/>
        </w:rPr>
        <w:t>Table of contents</w:t>
      </w:r>
      <w:r w:rsidR="00AF2D9E" w:rsidRPr="00CD65B8">
        <w:rPr>
          <w:rFonts w:ascii="Times New Roman" w:hAnsi="Times New Roman" w:cs="Times New Roman"/>
          <w:b/>
          <w:i/>
          <w:sz w:val="20"/>
          <w:szCs w:val="20"/>
        </w:rPr>
        <w:tab/>
      </w:r>
    </w:p>
    <w:sdt>
      <w:sdtPr>
        <w:rPr>
          <w:rFonts w:ascii="Times New Roman" w:hAnsi="Times New Roman" w:cs="Times New Roman"/>
          <w:sz w:val="20"/>
          <w:szCs w:val="20"/>
        </w:rPr>
        <w:id w:val="1171218745"/>
        <w:docPartObj>
          <w:docPartGallery w:val="Table of Contents"/>
          <w:docPartUnique/>
        </w:docPartObj>
      </w:sdtPr>
      <w:sdtEndPr>
        <w:rPr>
          <w:bCs/>
          <w:noProof/>
        </w:rPr>
      </w:sdtEndPr>
      <w:sdtContent>
        <w:p w14:paraId="4666D968" w14:textId="77777777" w:rsidR="00217342" w:rsidRDefault="00A93454">
          <w:pPr>
            <w:pStyle w:val="TOC1"/>
            <w:tabs>
              <w:tab w:val="right" w:leader="dot" w:pos="9350"/>
            </w:tabs>
            <w:rPr>
              <w:rFonts w:eastAsiaTheme="minorEastAsia"/>
              <w:noProof/>
              <w:lang w:val="en-US"/>
            </w:rPr>
          </w:pPr>
          <w:r w:rsidRPr="00CD65B8">
            <w:rPr>
              <w:rFonts w:ascii="Times New Roman" w:hAnsi="Times New Roman" w:cs="Times New Roman"/>
              <w:sz w:val="20"/>
              <w:szCs w:val="20"/>
            </w:rPr>
            <w:fldChar w:fldCharType="begin"/>
          </w:r>
          <w:r w:rsidR="00EA065F" w:rsidRPr="00CD65B8">
            <w:rPr>
              <w:rFonts w:ascii="Times New Roman" w:hAnsi="Times New Roman" w:cs="Times New Roman"/>
              <w:sz w:val="20"/>
              <w:szCs w:val="20"/>
            </w:rPr>
            <w:instrText xml:space="preserve"> TOC \o "1-3" \h \z \u </w:instrText>
          </w:r>
          <w:r w:rsidRPr="00CD65B8">
            <w:rPr>
              <w:rFonts w:ascii="Times New Roman" w:hAnsi="Times New Roman" w:cs="Times New Roman"/>
              <w:sz w:val="20"/>
              <w:szCs w:val="20"/>
            </w:rPr>
            <w:fldChar w:fldCharType="separate"/>
          </w:r>
          <w:hyperlink w:anchor="_Toc478554383" w:history="1">
            <w:r w:rsidR="00217342" w:rsidRPr="00304CF8">
              <w:rPr>
                <w:rStyle w:val="Hyperlink"/>
                <w:rFonts w:ascii="Times New Roman" w:hAnsi="Times New Roman" w:cs="Times New Roman"/>
                <w:b/>
                <w:i/>
                <w:noProof/>
              </w:rPr>
              <w:t>List of acronyms used in the report</w:t>
            </w:r>
            <w:r w:rsidR="00217342">
              <w:rPr>
                <w:noProof/>
                <w:webHidden/>
              </w:rPr>
              <w:tab/>
            </w:r>
            <w:r>
              <w:rPr>
                <w:noProof/>
                <w:webHidden/>
              </w:rPr>
              <w:fldChar w:fldCharType="begin"/>
            </w:r>
            <w:r w:rsidR="00217342">
              <w:rPr>
                <w:noProof/>
                <w:webHidden/>
              </w:rPr>
              <w:instrText xml:space="preserve"> PAGEREF _Toc478554383 \h </w:instrText>
            </w:r>
            <w:r>
              <w:rPr>
                <w:noProof/>
                <w:webHidden/>
              </w:rPr>
            </w:r>
            <w:r>
              <w:rPr>
                <w:noProof/>
                <w:webHidden/>
              </w:rPr>
              <w:fldChar w:fldCharType="separate"/>
            </w:r>
            <w:r w:rsidR="00B8512C">
              <w:rPr>
                <w:noProof/>
                <w:webHidden/>
              </w:rPr>
              <w:t>3</w:t>
            </w:r>
            <w:r>
              <w:rPr>
                <w:noProof/>
                <w:webHidden/>
              </w:rPr>
              <w:fldChar w:fldCharType="end"/>
            </w:r>
          </w:hyperlink>
        </w:p>
        <w:p w14:paraId="72AF3A21" w14:textId="77777777" w:rsidR="00217342" w:rsidRDefault="00B8512C">
          <w:pPr>
            <w:pStyle w:val="TOC1"/>
            <w:tabs>
              <w:tab w:val="left" w:pos="440"/>
              <w:tab w:val="right" w:leader="dot" w:pos="9350"/>
            </w:tabs>
            <w:rPr>
              <w:rFonts w:eastAsiaTheme="minorEastAsia"/>
              <w:noProof/>
              <w:lang w:val="en-US"/>
            </w:rPr>
          </w:pPr>
          <w:hyperlink w:anchor="_Toc478554384" w:history="1">
            <w:r w:rsidR="00217342" w:rsidRPr="00304CF8">
              <w:rPr>
                <w:rStyle w:val="Hyperlink"/>
                <w:rFonts w:ascii="Times New Roman" w:hAnsi="Times New Roman" w:cs="Times New Roman"/>
                <w:b/>
                <w:noProof/>
              </w:rPr>
              <w:t>1.</w:t>
            </w:r>
            <w:r w:rsidR="00217342">
              <w:rPr>
                <w:rFonts w:eastAsiaTheme="minorEastAsia"/>
                <w:noProof/>
                <w:lang w:val="en-US"/>
              </w:rPr>
              <w:tab/>
            </w:r>
            <w:r w:rsidR="00217342" w:rsidRPr="00304CF8">
              <w:rPr>
                <w:rStyle w:val="Hyperlink"/>
                <w:rFonts w:ascii="Times New Roman" w:hAnsi="Times New Roman" w:cs="Times New Roman"/>
                <w:b/>
                <w:noProof/>
              </w:rPr>
              <w:t>Description</w:t>
            </w:r>
            <w:r w:rsidR="00217342">
              <w:rPr>
                <w:noProof/>
                <w:webHidden/>
              </w:rPr>
              <w:tab/>
            </w:r>
            <w:r w:rsidR="00A93454">
              <w:rPr>
                <w:noProof/>
                <w:webHidden/>
              </w:rPr>
              <w:fldChar w:fldCharType="begin"/>
            </w:r>
            <w:r w:rsidR="00217342">
              <w:rPr>
                <w:noProof/>
                <w:webHidden/>
              </w:rPr>
              <w:instrText xml:space="preserve"> PAGEREF _Toc478554384 \h </w:instrText>
            </w:r>
            <w:r w:rsidR="00A93454">
              <w:rPr>
                <w:noProof/>
                <w:webHidden/>
              </w:rPr>
            </w:r>
            <w:r w:rsidR="00A93454">
              <w:rPr>
                <w:noProof/>
                <w:webHidden/>
              </w:rPr>
              <w:fldChar w:fldCharType="separate"/>
            </w:r>
            <w:r>
              <w:rPr>
                <w:noProof/>
                <w:webHidden/>
              </w:rPr>
              <w:t>4</w:t>
            </w:r>
            <w:r w:rsidR="00A93454">
              <w:rPr>
                <w:noProof/>
                <w:webHidden/>
              </w:rPr>
              <w:fldChar w:fldCharType="end"/>
            </w:r>
          </w:hyperlink>
        </w:p>
        <w:p w14:paraId="4755EB8A" w14:textId="77777777" w:rsidR="00217342" w:rsidRDefault="00B8512C">
          <w:pPr>
            <w:pStyle w:val="TOC1"/>
            <w:tabs>
              <w:tab w:val="left" w:pos="440"/>
              <w:tab w:val="right" w:leader="dot" w:pos="9350"/>
            </w:tabs>
            <w:rPr>
              <w:rFonts w:eastAsiaTheme="minorEastAsia"/>
              <w:noProof/>
              <w:lang w:val="en-US"/>
            </w:rPr>
          </w:pPr>
          <w:hyperlink w:anchor="_Toc478554385" w:history="1">
            <w:r w:rsidR="00217342" w:rsidRPr="00304CF8">
              <w:rPr>
                <w:rStyle w:val="Hyperlink"/>
                <w:rFonts w:ascii="Times New Roman" w:hAnsi="Times New Roman" w:cs="Times New Roman"/>
                <w:b/>
                <w:noProof/>
              </w:rPr>
              <w:t>2.</w:t>
            </w:r>
            <w:r w:rsidR="00217342">
              <w:rPr>
                <w:rFonts w:eastAsiaTheme="minorEastAsia"/>
                <w:noProof/>
                <w:lang w:val="en-US"/>
              </w:rPr>
              <w:tab/>
            </w:r>
            <w:r w:rsidR="00217342" w:rsidRPr="00304CF8">
              <w:rPr>
                <w:rStyle w:val="Hyperlink"/>
                <w:rFonts w:ascii="Times New Roman" w:hAnsi="Times New Roman" w:cs="Times New Roman"/>
                <w:b/>
                <w:noProof/>
              </w:rPr>
              <w:t>Assessment of implementation of Action activities</w:t>
            </w:r>
            <w:r w:rsidR="00217342">
              <w:rPr>
                <w:noProof/>
                <w:webHidden/>
              </w:rPr>
              <w:tab/>
            </w:r>
            <w:r w:rsidR="00A93454">
              <w:rPr>
                <w:noProof/>
                <w:webHidden/>
              </w:rPr>
              <w:fldChar w:fldCharType="begin"/>
            </w:r>
            <w:r w:rsidR="00217342">
              <w:rPr>
                <w:noProof/>
                <w:webHidden/>
              </w:rPr>
              <w:instrText xml:space="preserve"> PAGEREF _Toc478554385 \h </w:instrText>
            </w:r>
            <w:r w:rsidR="00A93454">
              <w:rPr>
                <w:noProof/>
                <w:webHidden/>
              </w:rPr>
            </w:r>
            <w:r w:rsidR="00A93454">
              <w:rPr>
                <w:noProof/>
                <w:webHidden/>
              </w:rPr>
              <w:fldChar w:fldCharType="separate"/>
            </w:r>
            <w:r>
              <w:rPr>
                <w:noProof/>
                <w:webHidden/>
              </w:rPr>
              <w:t>5</w:t>
            </w:r>
            <w:r w:rsidR="00A93454">
              <w:rPr>
                <w:noProof/>
                <w:webHidden/>
              </w:rPr>
              <w:fldChar w:fldCharType="end"/>
            </w:r>
          </w:hyperlink>
        </w:p>
        <w:p w14:paraId="4639E82C" w14:textId="77777777" w:rsidR="00217342" w:rsidRDefault="00B8512C" w:rsidP="00217342">
          <w:pPr>
            <w:pStyle w:val="TOC2"/>
            <w:rPr>
              <w:rFonts w:eastAsiaTheme="minorEastAsia"/>
              <w:noProof/>
              <w:lang w:val="en-US"/>
            </w:rPr>
          </w:pPr>
          <w:hyperlink w:anchor="_Toc478554386" w:history="1">
            <w:r w:rsidR="00217342" w:rsidRPr="00304CF8">
              <w:rPr>
                <w:rStyle w:val="Hyperlink"/>
                <w:rFonts w:ascii="Times New Roman" w:hAnsi="Times New Roman" w:cs="Times New Roman"/>
                <w:b/>
                <w:noProof/>
              </w:rPr>
              <w:t>2.1 Executive summary of the Action</w:t>
            </w:r>
            <w:r w:rsidR="00217342">
              <w:rPr>
                <w:noProof/>
                <w:webHidden/>
              </w:rPr>
              <w:tab/>
            </w:r>
            <w:r w:rsidR="00A93454">
              <w:rPr>
                <w:noProof/>
                <w:webHidden/>
              </w:rPr>
              <w:fldChar w:fldCharType="begin"/>
            </w:r>
            <w:r w:rsidR="00217342">
              <w:rPr>
                <w:noProof/>
                <w:webHidden/>
              </w:rPr>
              <w:instrText xml:space="preserve"> PAGEREF _Toc478554386 \h </w:instrText>
            </w:r>
            <w:r w:rsidR="00A93454">
              <w:rPr>
                <w:noProof/>
                <w:webHidden/>
              </w:rPr>
            </w:r>
            <w:r w:rsidR="00A93454">
              <w:rPr>
                <w:noProof/>
                <w:webHidden/>
              </w:rPr>
              <w:fldChar w:fldCharType="separate"/>
            </w:r>
            <w:r>
              <w:rPr>
                <w:noProof/>
                <w:webHidden/>
              </w:rPr>
              <w:t>5</w:t>
            </w:r>
            <w:r w:rsidR="00A93454">
              <w:rPr>
                <w:noProof/>
                <w:webHidden/>
              </w:rPr>
              <w:fldChar w:fldCharType="end"/>
            </w:r>
          </w:hyperlink>
        </w:p>
        <w:p w14:paraId="368CAE10" w14:textId="77777777" w:rsidR="00217342" w:rsidRDefault="00B8512C" w:rsidP="00217342">
          <w:pPr>
            <w:pStyle w:val="TOC2"/>
            <w:rPr>
              <w:rFonts w:eastAsiaTheme="minorEastAsia"/>
              <w:noProof/>
              <w:lang w:val="en-US"/>
            </w:rPr>
          </w:pPr>
          <w:hyperlink w:anchor="_Toc478554387" w:history="1">
            <w:r w:rsidR="00217342" w:rsidRPr="00304CF8">
              <w:rPr>
                <w:rStyle w:val="Hyperlink"/>
                <w:rFonts w:ascii="Times New Roman" w:hAnsi="Times New Roman" w:cs="Times New Roman"/>
                <w:b/>
                <w:noProof/>
              </w:rPr>
              <w:t>2.2 Results and activities</w:t>
            </w:r>
            <w:r w:rsidR="00217342">
              <w:rPr>
                <w:noProof/>
                <w:webHidden/>
              </w:rPr>
              <w:tab/>
            </w:r>
            <w:r w:rsidR="00A93454">
              <w:rPr>
                <w:noProof/>
                <w:webHidden/>
              </w:rPr>
              <w:fldChar w:fldCharType="begin"/>
            </w:r>
            <w:r w:rsidR="00217342">
              <w:rPr>
                <w:noProof/>
                <w:webHidden/>
              </w:rPr>
              <w:instrText xml:space="preserve"> PAGEREF _Toc478554387 \h </w:instrText>
            </w:r>
            <w:r w:rsidR="00A93454">
              <w:rPr>
                <w:noProof/>
                <w:webHidden/>
              </w:rPr>
            </w:r>
            <w:r w:rsidR="00A93454">
              <w:rPr>
                <w:noProof/>
                <w:webHidden/>
              </w:rPr>
              <w:fldChar w:fldCharType="separate"/>
            </w:r>
            <w:r>
              <w:rPr>
                <w:noProof/>
                <w:webHidden/>
              </w:rPr>
              <w:t>7</w:t>
            </w:r>
            <w:r w:rsidR="00A93454">
              <w:rPr>
                <w:noProof/>
                <w:webHidden/>
              </w:rPr>
              <w:fldChar w:fldCharType="end"/>
            </w:r>
          </w:hyperlink>
        </w:p>
        <w:p w14:paraId="4DFE59A1" w14:textId="77777777" w:rsidR="00217342" w:rsidRDefault="00B8512C">
          <w:pPr>
            <w:pStyle w:val="TOC3"/>
            <w:tabs>
              <w:tab w:val="right" w:leader="dot" w:pos="9350"/>
            </w:tabs>
            <w:rPr>
              <w:rFonts w:eastAsiaTheme="minorEastAsia"/>
              <w:noProof/>
              <w:lang w:val="en-US"/>
            </w:rPr>
          </w:pPr>
          <w:hyperlink w:anchor="_Toc478554388" w:history="1">
            <w:r w:rsidR="00217342" w:rsidRPr="00304CF8">
              <w:rPr>
                <w:rStyle w:val="Hyperlink"/>
                <w:rFonts w:ascii="Times New Roman" w:hAnsi="Times New Roman" w:cs="Times New Roman"/>
                <w:b/>
                <w:noProof/>
              </w:rPr>
              <w:t>Result 1: Increased household food availability through improved agricultural productivity and storage</w:t>
            </w:r>
            <w:r w:rsidR="00217342">
              <w:rPr>
                <w:noProof/>
                <w:webHidden/>
              </w:rPr>
              <w:tab/>
            </w:r>
            <w:r w:rsidR="00A93454">
              <w:rPr>
                <w:noProof/>
                <w:webHidden/>
              </w:rPr>
              <w:fldChar w:fldCharType="begin"/>
            </w:r>
            <w:r w:rsidR="00217342">
              <w:rPr>
                <w:noProof/>
                <w:webHidden/>
              </w:rPr>
              <w:instrText xml:space="preserve"> PAGEREF _Toc478554388 \h </w:instrText>
            </w:r>
            <w:r w:rsidR="00A93454">
              <w:rPr>
                <w:noProof/>
                <w:webHidden/>
              </w:rPr>
            </w:r>
            <w:r w:rsidR="00A93454">
              <w:rPr>
                <w:noProof/>
                <w:webHidden/>
              </w:rPr>
              <w:fldChar w:fldCharType="separate"/>
            </w:r>
            <w:r>
              <w:rPr>
                <w:noProof/>
                <w:webHidden/>
              </w:rPr>
              <w:t>7</w:t>
            </w:r>
            <w:r w:rsidR="00A93454">
              <w:rPr>
                <w:noProof/>
                <w:webHidden/>
              </w:rPr>
              <w:fldChar w:fldCharType="end"/>
            </w:r>
          </w:hyperlink>
        </w:p>
        <w:p w14:paraId="31C149B5" w14:textId="77777777" w:rsidR="00217342" w:rsidRDefault="00B8512C">
          <w:pPr>
            <w:pStyle w:val="TOC3"/>
            <w:tabs>
              <w:tab w:val="right" w:leader="dot" w:pos="9350"/>
            </w:tabs>
            <w:rPr>
              <w:rFonts w:eastAsiaTheme="minorEastAsia"/>
              <w:noProof/>
              <w:lang w:val="en-US"/>
            </w:rPr>
          </w:pPr>
          <w:hyperlink w:anchor="_Toc478554389" w:history="1">
            <w:r w:rsidR="00217342" w:rsidRPr="00304CF8">
              <w:rPr>
                <w:rStyle w:val="Hyperlink"/>
                <w:rFonts w:ascii="Times New Roman" w:hAnsi="Times New Roman" w:cs="Times New Roman"/>
                <w:b/>
                <w:noProof/>
              </w:rPr>
              <w:t>Result 2: Increased household income through enhanced access to market systems and financial services</w:t>
            </w:r>
            <w:r w:rsidR="00217342">
              <w:rPr>
                <w:noProof/>
                <w:webHidden/>
              </w:rPr>
              <w:tab/>
            </w:r>
            <w:r w:rsidR="00A93454">
              <w:rPr>
                <w:noProof/>
                <w:webHidden/>
              </w:rPr>
              <w:fldChar w:fldCharType="begin"/>
            </w:r>
            <w:r w:rsidR="00217342">
              <w:rPr>
                <w:noProof/>
                <w:webHidden/>
              </w:rPr>
              <w:instrText xml:space="preserve"> PAGEREF _Toc478554389 \h </w:instrText>
            </w:r>
            <w:r w:rsidR="00A93454">
              <w:rPr>
                <w:noProof/>
                <w:webHidden/>
              </w:rPr>
            </w:r>
            <w:r w:rsidR="00A93454">
              <w:rPr>
                <w:noProof/>
                <w:webHidden/>
              </w:rPr>
              <w:fldChar w:fldCharType="separate"/>
            </w:r>
            <w:r>
              <w:rPr>
                <w:noProof/>
                <w:webHidden/>
              </w:rPr>
              <w:t>12</w:t>
            </w:r>
            <w:r w:rsidR="00A93454">
              <w:rPr>
                <w:noProof/>
                <w:webHidden/>
              </w:rPr>
              <w:fldChar w:fldCharType="end"/>
            </w:r>
          </w:hyperlink>
        </w:p>
        <w:p w14:paraId="5F3584E3" w14:textId="77777777" w:rsidR="00217342" w:rsidRDefault="00B8512C">
          <w:pPr>
            <w:pStyle w:val="TOC3"/>
            <w:tabs>
              <w:tab w:val="right" w:leader="dot" w:pos="9350"/>
            </w:tabs>
            <w:rPr>
              <w:rFonts w:eastAsiaTheme="minorEastAsia"/>
              <w:noProof/>
              <w:lang w:val="en-US"/>
            </w:rPr>
          </w:pPr>
          <w:hyperlink w:anchor="_Toc478554390" w:history="1">
            <w:r w:rsidR="00217342" w:rsidRPr="00304CF8">
              <w:rPr>
                <w:rStyle w:val="Hyperlink"/>
                <w:rFonts w:ascii="Times New Roman" w:hAnsi="Times New Roman" w:cs="Times New Roman"/>
                <w:b/>
                <w:noProof/>
              </w:rPr>
              <w:t>Result 3: Increased dietary diversity through improved food utilization</w:t>
            </w:r>
            <w:r w:rsidR="00217342">
              <w:rPr>
                <w:noProof/>
                <w:webHidden/>
              </w:rPr>
              <w:tab/>
            </w:r>
            <w:r w:rsidR="00A93454">
              <w:rPr>
                <w:noProof/>
                <w:webHidden/>
              </w:rPr>
              <w:fldChar w:fldCharType="begin"/>
            </w:r>
            <w:r w:rsidR="00217342">
              <w:rPr>
                <w:noProof/>
                <w:webHidden/>
              </w:rPr>
              <w:instrText xml:space="preserve"> PAGEREF _Toc478554390 \h </w:instrText>
            </w:r>
            <w:r w:rsidR="00A93454">
              <w:rPr>
                <w:noProof/>
                <w:webHidden/>
              </w:rPr>
            </w:r>
            <w:r w:rsidR="00A93454">
              <w:rPr>
                <w:noProof/>
                <w:webHidden/>
              </w:rPr>
              <w:fldChar w:fldCharType="separate"/>
            </w:r>
            <w:r>
              <w:rPr>
                <w:noProof/>
                <w:webHidden/>
              </w:rPr>
              <w:t>15</w:t>
            </w:r>
            <w:r w:rsidR="00A93454">
              <w:rPr>
                <w:noProof/>
                <w:webHidden/>
              </w:rPr>
              <w:fldChar w:fldCharType="end"/>
            </w:r>
          </w:hyperlink>
        </w:p>
        <w:p w14:paraId="2337D408" w14:textId="77777777" w:rsidR="00217342" w:rsidRDefault="00B8512C">
          <w:pPr>
            <w:pStyle w:val="TOC3"/>
            <w:tabs>
              <w:tab w:val="right" w:leader="dot" w:pos="9350"/>
            </w:tabs>
            <w:rPr>
              <w:rStyle w:val="Hyperlink"/>
              <w:noProof/>
            </w:rPr>
          </w:pPr>
          <w:hyperlink w:anchor="_Toc478554391" w:history="1">
            <w:r w:rsidR="00217342" w:rsidRPr="00304CF8">
              <w:rPr>
                <w:rStyle w:val="Hyperlink"/>
                <w:rFonts w:ascii="Times New Roman" w:hAnsi="Times New Roman" w:cs="Times New Roman"/>
                <w:b/>
                <w:noProof/>
              </w:rPr>
              <w:t>Result 4: Increased community capacity to mitigate and enhance resilience to natural shocks and stresses</w:t>
            </w:r>
            <w:r w:rsidR="00217342">
              <w:rPr>
                <w:noProof/>
                <w:webHidden/>
              </w:rPr>
              <w:tab/>
            </w:r>
            <w:r w:rsidR="00A93454">
              <w:rPr>
                <w:noProof/>
                <w:webHidden/>
              </w:rPr>
              <w:fldChar w:fldCharType="begin"/>
            </w:r>
            <w:r w:rsidR="00217342">
              <w:rPr>
                <w:noProof/>
                <w:webHidden/>
              </w:rPr>
              <w:instrText xml:space="preserve"> PAGEREF _Toc478554391 \h </w:instrText>
            </w:r>
            <w:r w:rsidR="00A93454">
              <w:rPr>
                <w:noProof/>
                <w:webHidden/>
              </w:rPr>
            </w:r>
            <w:r w:rsidR="00A93454">
              <w:rPr>
                <w:noProof/>
                <w:webHidden/>
              </w:rPr>
              <w:fldChar w:fldCharType="separate"/>
            </w:r>
            <w:r>
              <w:rPr>
                <w:noProof/>
                <w:webHidden/>
              </w:rPr>
              <w:t>18</w:t>
            </w:r>
            <w:r w:rsidR="00A93454">
              <w:rPr>
                <w:noProof/>
                <w:webHidden/>
              </w:rPr>
              <w:fldChar w:fldCharType="end"/>
            </w:r>
          </w:hyperlink>
        </w:p>
        <w:p w14:paraId="2FCDE909" w14:textId="77777777" w:rsidR="00217342" w:rsidRDefault="00217342" w:rsidP="00217342">
          <w:pPr>
            <w:tabs>
              <w:tab w:val="num" w:pos="270"/>
            </w:tabs>
            <w:spacing w:before="120" w:after="120" w:line="240" w:lineRule="auto"/>
            <w:jc w:val="both"/>
            <w:rPr>
              <w:rFonts w:ascii="Times New Roman" w:hAnsi="Times New Roman" w:cs="Times New Roman"/>
              <w:b/>
              <w:noProof/>
            </w:rPr>
          </w:pPr>
          <w:r>
            <w:rPr>
              <w:b/>
              <w:noProof/>
            </w:rPr>
            <w:tab/>
          </w:r>
          <w:r w:rsidRPr="00217342">
            <w:rPr>
              <w:rFonts w:ascii="Times New Roman" w:hAnsi="Times New Roman" w:cs="Times New Roman"/>
              <w:b/>
              <w:noProof/>
            </w:rPr>
            <w:t>2.3</w:t>
          </w:r>
          <w:r w:rsidRPr="00217342">
            <w:rPr>
              <w:rFonts w:ascii="Times New Roman" w:hAnsi="Times New Roman" w:cs="Times New Roman"/>
              <w:b/>
              <w:noProof/>
            </w:rPr>
            <w:tab/>
          </w:r>
          <w:r>
            <w:rPr>
              <w:rFonts w:ascii="Times New Roman" w:hAnsi="Times New Roman" w:cs="Times New Roman"/>
              <w:b/>
              <w:noProof/>
            </w:rPr>
            <w:t>Logframe Matrix Updated………………………………………………………………………</w:t>
          </w:r>
          <w:r w:rsidR="00E67817" w:rsidRPr="00E67817">
            <w:rPr>
              <w:rFonts w:ascii="Times New Roman" w:hAnsi="Times New Roman" w:cs="Times New Roman"/>
              <w:noProof/>
            </w:rPr>
            <w:t>16</w:t>
          </w:r>
          <w:r w:rsidRPr="00217342">
            <w:rPr>
              <w:rFonts w:ascii="Times New Roman" w:hAnsi="Times New Roman" w:cs="Times New Roman"/>
              <w:b/>
              <w:noProof/>
            </w:rPr>
            <w:t xml:space="preserve">  </w:t>
          </w:r>
        </w:p>
        <w:p w14:paraId="0971C59B" w14:textId="77777777" w:rsidR="00217342" w:rsidRPr="00217342" w:rsidRDefault="00217342" w:rsidP="00217342">
          <w:pPr>
            <w:tabs>
              <w:tab w:val="num" w:pos="270"/>
            </w:tabs>
            <w:spacing w:before="120" w:after="120" w:line="240" w:lineRule="auto"/>
            <w:ind w:left="270"/>
            <w:jc w:val="both"/>
            <w:rPr>
              <w:rFonts w:ascii="Times New Roman" w:hAnsi="Times New Roman" w:cs="Times New Roman"/>
              <w:b/>
              <w:noProof/>
            </w:rPr>
          </w:pPr>
          <w:r>
            <w:rPr>
              <w:rFonts w:ascii="Times New Roman" w:hAnsi="Times New Roman" w:cs="Times New Roman"/>
              <w:b/>
              <w:noProof/>
            </w:rPr>
            <w:t>2.4 Updated Action Plan</w:t>
          </w:r>
          <w:r w:rsidR="00E67817">
            <w:rPr>
              <w:rFonts w:ascii="Times New Roman" w:hAnsi="Times New Roman" w:cs="Times New Roman"/>
              <w:b/>
              <w:noProof/>
            </w:rPr>
            <w:t>………………………………………………………………………………</w:t>
          </w:r>
          <w:r w:rsidR="00E67817" w:rsidRPr="00E67817">
            <w:rPr>
              <w:rFonts w:ascii="Times New Roman" w:hAnsi="Times New Roman" w:cs="Times New Roman"/>
              <w:noProof/>
            </w:rPr>
            <w:t>25</w:t>
          </w:r>
        </w:p>
        <w:p w14:paraId="6CB67BC9" w14:textId="77777777" w:rsidR="00217342" w:rsidRDefault="00B8512C">
          <w:pPr>
            <w:pStyle w:val="TOC1"/>
            <w:tabs>
              <w:tab w:val="left" w:pos="440"/>
              <w:tab w:val="right" w:leader="dot" w:pos="9350"/>
            </w:tabs>
            <w:rPr>
              <w:rFonts w:eastAsiaTheme="minorEastAsia"/>
              <w:noProof/>
              <w:lang w:val="en-US"/>
            </w:rPr>
          </w:pPr>
          <w:hyperlink w:anchor="_Toc478554392" w:history="1">
            <w:r w:rsidR="00217342" w:rsidRPr="00304CF8">
              <w:rPr>
                <w:rStyle w:val="Hyperlink"/>
                <w:rFonts w:ascii="Times New Roman" w:hAnsi="Times New Roman" w:cs="Times New Roman"/>
                <w:b/>
                <w:noProof/>
              </w:rPr>
              <w:t>3.</w:t>
            </w:r>
            <w:r w:rsidR="00217342">
              <w:rPr>
                <w:rFonts w:eastAsiaTheme="minorEastAsia"/>
                <w:noProof/>
                <w:lang w:val="en-US"/>
              </w:rPr>
              <w:tab/>
            </w:r>
            <w:r w:rsidR="00217342" w:rsidRPr="00304CF8">
              <w:rPr>
                <w:rStyle w:val="Hyperlink"/>
                <w:rFonts w:ascii="Times New Roman" w:hAnsi="Times New Roman" w:cs="Times New Roman"/>
                <w:b/>
                <w:noProof/>
              </w:rPr>
              <w:t>Beneficiaries/ affiliated entities and other Cooperation</w:t>
            </w:r>
            <w:r w:rsidR="00217342">
              <w:rPr>
                <w:noProof/>
                <w:webHidden/>
              </w:rPr>
              <w:tab/>
            </w:r>
            <w:r w:rsidR="00A93454">
              <w:rPr>
                <w:noProof/>
                <w:webHidden/>
              </w:rPr>
              <w:fldChar w:fldCharType="begin"/>
            </w:r>
            <w:r w:rsidR="00217342">
              <w:rPr>
                <w:noProof/>
                <w:webHidden/>
              </w:rPr>
              <w:instrText xml:space="preserve"> PAGEREF _Toc478554392 \h </w:instrText>
            </w:r>
            <w:r w:rsidR="00A93454">
              <w:rPr>
                <w:noProof/>
                <w:webHidden/>
              </w:rPr>
            </w:r>
            <w:r w:rsidR="00A93454">
              <w:rPr>
                <w:noProof/>
                <w:webHidden/>
              </w:rPr>
              <w:fldChar w:fldCharType="separate"/>
            </w:r>
            <w:r>
              <w:rPr>
                <w:noProof/>
                <w:webHidden/>
              </w:rPr>
              <w:t>28</w:t>
            </w:r>
            <w:r w:rsidR="00A93454">
              <w:rPr>
                <w:noProof/>
                <w:webHidden/>
              </w:rPr>
              <w:fldChar w:fldCharType="end"/>
            </w:r>
          </w:hyperlink>
        </w:p>
        <w:p w14:paraId="2FB7BBDE" w14:textId="77777777" w:rsidR="00217342" w:rsidRDefault="00B8512C" w:rsidP="00217342">
          <w:pPr>
            <w:pStyle w:val="TOC2"/>
            <w:rPr>
              <w:rStyle w:val="Hyperlink"/>
              <w:noProof/>
            </w:rPr>
          </w:pPr>
          <w:hyperlink w:anchor="_Toc478554393" w:history="1">
            <w:r w:rsidR="00217342" w:rsidRPr="00304CF8">
              <w:rPr>
                <w:rStyle w:val="Hyperlink"/>
                <w:rFonts w:ascii="Times New Roman" w:hAnsi="Times New Roman" w:cs="Times New Roman"/>
                <w:b/>
                <w:noProof/>
              </w:rPr>
              <w:t>3.1</w:t>
            </w:r>
            <w:r w:rsidR="00217342">
              <w:rPr>
                <w:rFonts w:eastAsiaTheme="minorEastAsia"/>
                <w:noProof/>
                <w:lang w:val="en-US"/>
              </w:rPr>
              <w:tab/>
            </w:r>
            <w:r w:rsidR="00217342" w:rsidRPr="00304CF8">
              <w:rPr>
                <w:rStyle w:val="Hyperlink"/>
                <w:rFonts w:ascii="Times New Roman" w:hAnsi="Times New Roman" w:cs="Times New Roman"/>
                <w:b/>
                <w:noProof/>
              </w:rPr>
              <w:t>How do you assess the relationship between beneficiaries/ affiliated entities of this grant contract (I.e. those having signed the mandate for the Coordinator)? Please provide specific information for each beneficiary/ affiliated entity.</w:t>
            </w:r>
            <w:r w:rsidR="00217342">
              <w:rPr>
                <w:noProof/>
                <w:webHidden/>
              </w:rPr>
              <w:tab/>
            </w:r>
            <w:r w:rsidR="00A93454">
              <w:rPr>
                <w:noProof/>
                <w:webHidden/>
              </w:rPr>
              <w:fldChar w:fldCharType="begin"/>
            </w:r>
            <w:r w:rsidR="00217342">
              <w:rPr>
                <w:noProof/>
                <w:webHidden/>
              </w:rPr>
              <w:instrText xml:space="preserve"> PAGEREF _Toc478554393 \h </w:instrText>
            </w:r>
            <w:r w:rsidR="00A93454">
              <w:rPr>
                <w:noProof/>
                <w:webHidden/>
              </w:rPr>
            </w:r>
            <w:r w:rsidR="00A93454">
              <w:rPr>
                <w:noProof/>
                <w:webHidden/>
              </w:rPr>
              <w:fldChar w:fldCharType="separate"/>
            </w:r>
            <w:r>
              <w:rPr>
                <w:noProof/>
                <w:webHidden/>
              </w:rPr>
              <w:t>28</w:t>
            </w:r>
            <w:r w:rsidR="00A93454">
              <w:rPr>
                <w:noProof/>
                <w:webHidden/>
              </w:rPr>
              <w:fldChar w:fldCharType="end"/>
            </w:r>
          </w:hyperlink>
        </w:p>
        <w:p w14:paraId="36AEF237" w14:textId="77777777" w:rsidR="00217342" w:rsidRPr="00217342" w:rsidRDefault="00217342" w:rsidP="00217342">
          <w:pPr>
            <w:pStyle w:val="BodyText3"/>
            <w:keepNext/>
            <w:keepLines/>
            <w:pBdr>
              <w:top w:val="none" w:sz="0" w:space="0" w:color="auto"/>
              <w:left w:val="none" w:sz="0" w:space="0" w:color="auto"/>
              <w:bottom w:val="none" w:sz="0" w:space="0" w:color="auto"/>
              <w:right w:val="none" w:sz="0" w:space="0" w:color="auto"/>
            </w:pBdr>
            <w:tabs>
              <w:tab w:val="left" w:pos="900"/>
              <w:tab w:val="num" w:pos="1080"/>
            </w:tabs>
            <w:spacing w:before="120" w:after="120"/>
            <w:ind w:left="180"/>
            <w:rPr>
              <w:b/>
              <w:i w:val="0"/>
              <w:noProof/>
            </w:rPr>
          </w:pPr>
          <w:r w:rsidRPr="00217342">
            <w:rPr>
              <w:b/>
              <w:i w:val="0"/>
              <w:noProof/>
            </w:rPr>
            <w:t>3.2</w:t>
          </w:r>
          <w:r w:rsidRPr="00217342">
            <w:rPr>
              <w:b/>
              <w:i w:val="0"/>
              <w:noProof/>
            </w:rPr>
            <w:tab/>
            <w:t>How would you assess the relationship between your organisation and State authorities in the Action countries? How has this relationship affected the Action?</w:t>
          </w:r>
        </w:p>
        <w:p w14:paraId="708EF527" w14:textId="77777777" w:rsidR="00217342" w:rsidRPr="00217342" w:rsidRDefault="00217342" w:rsidP="00217342">
          <w:pPr>
            <w:pStyle w:val="BodyText3"/>
            <w:pBdr>
              <w:top w:val="none" w:sz="0" w:space="0" w:color="auto"/>
              <w:left w:val="none" w:sz="0" w:space="0" w:color="auto"/>
              <w:bottom w:val="none" w:sz="0" w:space="0" w:color="auto"/>
              <w:right w:val="none" w:sz="0" w:space="0" w:color="auto"/>
            </w:pBdr>
            <w:tabs>
              <w:tab w:val="left" w:pos="900"/>
              <w:tab w:val="num" w:pos="1080"/>
            </w:tabs>
            <w:spacing w:before="120" w:after="120"/>
            <w:ind w:left="180"/>
            <w:rPr>
              <w:i w:val="0"/>
              <w:noProof/>
            </w:rPr>
          </w:pPr>
          <w:r w:rsidRPr="00217342">
            <w:rPr>
              <w:b/>
              <w:i w:val="0"/>
              <w:noProof/>
            </w:rPr>
            <w:t>3.3</w:t>
          </w:r>
          <w:r w:rsidRPr="00217342">
            <w:rPr>
              <w:b/>
              <w:i w:val="0"/>
              <w:noProof/>
            </w:rPr>
            <w:tab/>
            <w:t>Where applicable, describe your relationship with any other organisations involved in implementing the Action</w:t>
          </w:r>
          <w:r w:rsidRPr="00D27F7D">
            <w:rPr>
              <w:i w:val="0"/>
              <w:noProof/>
            </w:rPr>
            <w:t>:</w:t>
          </w:r>
        </w:p>
        <w:p w14:paraId="375FDCD1" w14:textId="77777777" w:rsidR="00217342" w:rsidRDefault="00B8512C" w:rsidP="00217342">
          <w:pPr>
            <w:pStyle w:val="TOC2"/>
            <w:rPr>
              <w:rFonts w:eastAsiaTheme="minorEastAsia"/>
              <w:noProof/>
              <w:lang w:val="en-US"/>
            </w:rPr>
          </w:pPr>
          <w:hyperlink w:anchor="_Toc478554394" w:history="1">
            <w:r w:rsidR="00217342" w:rsidRPr="00304CF8">
              <w:rPr>
                <w:rStyle w:val="Hyperlink"/>
                <w:rFonts w:ascii="Times New Roman" w:hAnsi="Times New Roman" w:cs="Times New Roman"/>
                <w:b/>
                <w:noProof/>
              </w:rPr>
              <w:t>3.4 Where applicable outline other links or synergies you have developed with other actions?</w:t>
            </w:r>
            <w:r w:rsidR="00217342">
              <w:rPr>
                <w:noProof/>
                <w:webHidden/>
              </w:rPr>
              <w:tab/>
            </w:r>
            <w:r w:rsidR="00A93454">
              <w:rPr>
                <w:noProof/>
                <w:webHidden/>
              </w:rPr>
              <w:fldChar w:fldCharType="begin"/>
            </w:r>
            <w:r w:rsidR="00217342">
              <w:rPr>
                <w:noProof/>
                <w:webHidden/>
              </w:rPr>
              <w:instrText xml:space="preserve"> PAGEREF _Toc478554394 \h </w:instrText>
            </w:r>
            <w:r w:rsidR="00A93454">
              <w:rPr>
                <w:noProof/>
                <w:webHidden/>
              </w:rPr>
            </w:r>
            <w:r w:rsidR="00A93454">
              <w:rPr>
                <w:noProof/>
                <w:webHidden/>
              </w:rPr>
              <w:fldChar w:fldCharType="separate"/>
            </w:r>
            <w:r>
              <w:rPr>
                <w:noProof/>
                <w:webHidden/>
              </w:rPr>
              <w:t>31</w:t>
            </w:r>
            <w:r w:rsidR="00A93454">
              <w:rPr>
                <w:noProof/>
                <w:webHidden/>
              </w:rPr>
              <w:fldChar w:fldCharType="end"/>
            </w:r>
          </w:hyperlink>
        </w:p>
        <w:p w14:paraId="73A71D4F" w14:textId="77777777" w:rsidR="00217342" w:rsidRDefault="00B8512C" w:rsidP="00217342">
          <w:pPr>
            <w:pStyle w:val="TOC2"/>
            <w:rPr>
              <w:rFonts w:eastAsiaTheme="minorEastAsia"/>
              <w:noProof/>
              <w:lang w:val="en-US"/>
            </w:rPr>
          </w:pPr>
          <w:hyperlink w:anchor="_Toc478554395" w:history="1">
            <w:r w:rsidR="00217342" w:rsidRPr="00304CF8">
              <w:rPr>
                <w:rStyle w:val="Hyperlink"/>
                <w:rFonts w:ascii="Times New Roman" w:hAnsi="Times New Roman" w:cs="Times New Roman"/>
                <w:b/>
                <w:noProof/>
              </w:rPr>
              <w:t xml:space="preserve">3.5 If your organization has received previous EU grants in view of strengthening the same target groups, in how far has this Action been able to build upon/complement the previous one (s)? (List all previous relevant EU grants?) </w:t>
            </w:r>
            <w:r w:rsidR="00217342" w:rsidRPr="00304CF8">
              <w:rPr>
                <w:rStyle w:val="Hyperlink"/>
                <w:rFonts w:ascii="Times New Roman" w:hAnsi="Times New Roman" w:cs="Times New Roman"/>
                <w:noProof/>
              </w:rPr>
              <w:t>N/A</w:t>
            </w:r>
            <w:r w:rsidR="00217342">
              <w:rPr>
                <w:noProof/>
                <w:webHidden/>
              </w:rPr>
              <w:tab/>
            </w:r>
            <w:r w:rsidR="00A93454">
              <w:rPr>
                <w:noProof/>
                <w:webHidden/>
              </w:rPr>
              <w:fldChar w:fldCharType="begin"/>
            </w:r>
            <w:r w:rsidR="00217342">
              <w:rPr>
                <w:noProof/>
                <w:webHidden/>
              </w:rPr>
              <w:instrText xml:space="preserve"> PAGEREF _Toc478554395 \h </w:instrText>
            </w:r>
            <w:r w:rsidR="00A93454">
              <w:rPr>
                <w:noProof/>
                <w:webHidden/>
              </w:rPr>
            </w:r>
            <w:r w:rsidR="00A93454">
              <w:rPr>
                <w:noProof/>
                <w:webHidden/>
              </w:rPr>
              <w:fldChar w:fldCharType="separate"/>
            </w:r>
            <w:r>
              <w:rPr>
                <w:noProof/>
                <w:webHidden/>
              </w:rPr>
              <w:t>31</w:t>
            </w:r>
            <w:r w:rsidR="00A93454">
              <w:rPr>
                <w:noProof/>
                <w:webHidden/>
              </w:rPr>
              <w:fldChar w:fldCharType="end"/>
            </w:r>
          </w:hyperlink>
        </w:p>
        <w:p w14:paraId="6D1C424D" w14:textId="77777777" w:rsidR="00217342" w:rsidRDefault="00B8512C">
          <w:pPr>
            <w:pStyle w:val="TOC1"/>
            <w:tabs>
              <w:tab w:val="left" w:pos="440"/>
              <w:tab w:val="right" w:leader="dot" w:pos="9350"/>
            </w:tabs>
            <w:rPr>
              <w:rFonts w:eastAsiaTheme="minorEastAsia"/>
              <w:noProof/>
              <w:lang w:val="en-US"/>
            </w:rPr>
          </w:pPr>
          <w:hyperlink w:anchor="_Toc478554396" w:history="1">
            <w:r w:rsidR="00217342" w:rsidRPr="00304CF8">
              <w:rPr>
                <w:rStyle w:val="Hyperlink"/>
                <w:rFonts w:ascii="Times New Roman" w:hAnsi="Times New Roman" w:cs="Times New Roman"/>
                <w:b/>
                <w:noProof/>
              </w:rPr>
              <w:t>4.</w:t>
            </w:r>
            <w:r w:rsidR="00217342">
              <w:rPr>
                <w:rFonts w:eastAsiaTheme="minorEastAsia"/>
                <w:noProof/>
                <w:lang w:val="en-US"/>
              </w:rPr>
              <w:tab/>
            </w:r>
            <w:r w:rsidR="00217342" w:rsidRPr="00304CF8">
              <w:rPr>
                <w:rStyle w:val="Hyperlink"/>
                <w:rFonts w:ascii="Times New Roman" w:hAnsi="Times New Roman" w:cs="Times New Roman"/>
                <w:b/>
                <w:noProof/>
              </w:rPr>
              <w:t>Visibility</w:t>
            </w:r>
            <w:r w:rsidR="00217342">
              <w:rPr>
                <w:noProof/>
                <w:webHidden/>
              </w:rPr>
              <w:tab/>
            </w:r>
            <w:r w:rsidR="00A93454">
              <w:rPr>
                <w:noProof/>
                <w:webHidden/>
              </w:rPr>
              <w:fldChar w:fldCharType="begin"/>
            </w:r>
            <w:r w:rsidR="00217342">
              <w:rPr>
                <w:noProof/>
                <w:webHidden/>
              </w:rPr>
              <w:instrText xml:space="preserve"> PAGEREF _Toc478554396 \h </w:instrText>
            </w:r>
            <w:r w:rsidR="00A93454">
              <w:rPr>
                <w:noProof/>
                <w:webHidden/>
              </w:rPr>
            </w:r>
            <w:r w:rsidR="00A93454">
              <w:rPr>
                <w:noProof/>
                <w:webHidden/>
              </w:rPr>
              <w:fldChar w:fldCharType="separate"/>
            </w:r>
            <w:r>
              <w:rPr>
                <w:noProof/>
                <w:webHidden/>
              </w:rPr>
              <w:t>31</w:t>
            </w:r>
            <w:r w:rsidR="00A93454">
              <w:rPr>
                <w:noProof/>
                <w:webHidden/>
              </w:rPr>
              <w:fldChar w:fldCharType="end"/>
            </w:r>
          </w:hyperlink>
        </w:p>
        <w:p w14:paraId="702885AC" w14:textId="77777777" w:rsidR="00217342" w:rsidRDefault="00B8512C" w:rsidP="00217342">
          <w:pPr>
            <w:pStyle w:val="TOC2"/>
            <w:rPr>
              <w:rFonts w:eastAsiaTheme="minorEastAsia"/>
              <w:noProof/>
              <w:lang w:val="en-US"/>
            </w:rPr>
          </w:pPr>
          <w:hyperlink w:anchor="_Toc478554397" w:history="1">
            <w:r w:rsidR="00217342" w:rsidRPr="00304CF8">
              <w:rPr>
                <w:rStyle w:val="Hyperlink"/>
                <w:rFonts w:ascii="Times New Roman" w:hAnsi="Times New Roman" w:cs="Times New Roman"/>
                <w:b/>
                <w:noProof/>
              </w:rPr>
              <w:t>How is the visibility of the EU contribution being ensured in the Action?</w:t>
            </w:r>
            <w:r w:rsidR="00217342">
              <w:rPr>
                <w:noProof/>
                <w:webHidden/>
              </w:rPr>
              <w:tab/>
            </w:r>
            <w:r w:rsidR="00A93454">
              <w:rPr>
                <w:noProof/>
                <w:webHidden/>
              </w:rPr>
              <w:fldChar w:fldCharType="begin"/>
            </w:r>
            <w:r w:rsidR="00217342">
              <w:rPr>
                <w:noProof/>
                <w:webHidden/>
              </w:rPr>
              <w:instrText xml:space="preserve"> PAGEREF _Toc478554397 \h </w:instrText>
            </w:r>
            <w:r w:rsidR="00A93454">
              <w:rPr>
                <w:noProof/>
                <w:webHidden/>
              </w:rPr>
            </w:r>
            <w:r w:rsidR="00A93454">
              <w:rPr>
                <w:noProof/>
                <w:webHidden/>
              </w:rPr>
              <w:fldChar w:fldCharType="separate"/>
            </w:r>
            <w:r>
              <w:rPr>
                <w:noProof/>
                <w:webHidden/>
              </w:rPr>
              <w:t>31</w:t>
            </w:r>
            <w:r w:rsidR="00A93454">
              <w:rPr>
                <w:noProof/>
                <w:webHidden/>
              </w:rPr>
              <w:fldChar w:fldCharType="end"/>
            </w:r>
          </w:hyperlink>
        </w:p>
        <w:p w14:paraId="5D9D0182" w14:textId="77777777" w:rsidR="00EA065F" w:rsidRPr="00CD65B8" w:rsidRDefault="00A93454" w:rsidP="0030229F">
          <w:pPr>
            <w:spacing w:after="0" w:line="480" w:lineRule="auto"/>
            <w:rPr>
              <w:rFonts w:ascii="Times New Roman" w:hAnsi="Times New Roman" w:cs="Times New Roman"/>
              <w:sz w:val="20"/>
              <w:szCs w:val="20"/>
            </w:rPr>
          </w:pPr>
          <w:r w:rsidRPr="00CD65B8">
            <w:rPr>
              <w:rFonts w:ascii="Times New Roman" w:hAnsi="Times New Roman" w:cs="Times New Roman"/>
              <w:bCs/>
              <w:noProof/>
              <w:sz w:val="20"/>
              <w:szCs w:val="20"/>
            </w:rPr>
            <w:fldChar w:fldCharType="end"/>
          </w:r>
        </w:p>
      </w:sdtContent>
    </w:sdt>
    <w:p w14:paraId="6B4FB2F6" w14:textId="77777777" w:rsidR="00CA2252" w:rsidRPr="00CD65B8" w:rsidRDefault="00CA2252" w:rsidP="00C03102">
      <w:pPr>
        <w:rPr>
          <w:rFonts w:ascii="Times New Roman" w:hAnsi="Times New Roman" w:cs="Times New Roman"/>
          <w:b/>
          <w:i/>
          <w:sz w:val="20"/>
          <w:szCs w:val="20"/>
        </w:rPr>
      </w:pPr>
    </w:p>
    <w:p w14:paraId="6B91864B" w14:textId="77777777" w:rsidR="00CA2252" w:rsidRPr="00CD65B8" w:rsidRDefault="00CA2252" w:rsidP="00C03102">
      <w:pPr>
        <w:rPr>
          <w:rFonts w:ascii="Times New Roman" w:hAnsi="Times New Roman" w:cs="Times New Roman"/>
          <w:b/>
          <w:i/>
          <w:sz w:val="20"/>
          <w:szCs w:val="20"/>
        </w:rPr>
      </w:pPr>
    </w:p>
    <w:p w14:paraId="48D9E00F" w14:textId="77777777" w:rsidR="00C431D5" w:rsidRPr="00CD65B8" w:rsidRDefault="00C431D5" w:rsidP="00EA065F">
      <w:pPr>
        <w:pStyle w:val="Heading1"/>
        <w:rPr>
          <w:rFonts w:ascii="Times New Roman" w:hAnsi="Times New Roman" w:cs="Times New Roman"/>
          <w:b/>
          <w:i/>
          <w:color w:val="auto"/>
          <w:sz w:val="20"/>
          <w:szCs w:val="20"/>
        </w:rPr>
      </w:pPr>
    </w:p>
    <w:p w14:paraId="6975802E" w14:textId="77777777" w:rsidR="00C431D5" w:rsidRDefault="00C431D5" w:rsidP="00C431D5">
      <w:pPr>
        <w:rPr>
          <w:rFonts w:ascii="Times New Roman" w:hAnsi="Times New Roman" w:cs="Times New Roman"/>
          <w:sz w:val="20"/>
          <w:szCs w:val="20"/>
        </w:rPr>
      </w:pPr>
    </w:p>
    <w:p w14:paraId="5BC351A8" w14:textId="77777777" w:rsidR="00B87D93" w:rsidRPr="00CD65B8" w:rsidRDefault="00B87D93" w:rsidP="00C431D5">
      <w:pPr>
        <w:rPr>
          <w:rFonts w:ascii="Times New Roman" w:hAnsi="Times New Roman" w:cs="Times New Roman"/>
          <w:sz w:val="20"/>
          <w:szCs w:val="20"/>
        </w:rPr>
      </w:pPr>
    </w:p>
    <w:p w14:paraId="6F2077EA" w14:textId="77777777" w:rsidR="00C03102" w:rsidRPr="00395E9E" w:rsidRDefault="00C03102" w:rsidP="00C431D5">
      <w:pPr>
        <w:pStyle w:val="Heading1"/>
        <w:spacing w:before="0"/>
        <w:rPr>
          <w:rFonts w:ascii="Times New Roman" w:hAnsi="Times New Roman" w:cs="Times New Roman"/>
          <w:b/>
          <w:i/>
          <w:color w:val="auto"/>
          <w:sz w:val="22"/>
          <w:szCs w:val="22"/>
        </w:rPr>
      </w:pPr>
      <w:bookmarkStart w:id="0" w:name="_Toc478554383"/>
      <w:r w:rsidRPr="00395E9E">
        <w:rPr>
          <w:rFonts w:ascii="Times New Roman" w:hAnsi="Times New Roman" w:cs="Times New Roman"/>
          <w:b/>
          <w:i/>
          <w:color w:val="auto"/>
          <w:sz w:val="22"/>
          <w:szCs w:val="22"/>
        </w:rPr>
        <w:lastRenderedPageBreak/>
        <w:t>List of acronyms used in the report</w:t>
      </w:r>
      <w:bookmarkEnd w:id="0"/>
    </w:p>
    <w:p w14:paraId="4BA53CB3" w14:textId="77777777" w:rsidR="00E06305" w:rsidRPr="00395E9E" w:rsidRDefault="00E06305" w:rsidP="0022143F">
      <w:pPr>
        <w:spacing w:after="0" w:line="240" w:lineRule="auto"/>
        <w:rPr>
          <w:rFonts w:ascii="Times New Roman" w:hAnsi="Times New Roman" w:cs="Times New Roman"/>
          <w:color w:val="FF0000"/>
        </w:rPr>
      </w:pPr>
    </w:p>
    <w:p w14:paraId="1D168010" w14:textId="77777777" w:rsidR="001009B2" w:rsidRPr="00395E9E" w:rsidRDefault="001009B2" w:rsidP="0022143F">
      <w:pPr>
        <w:spacing w:after="0" w:line="240" w:lineRule="auto"/>
        <w:rPr>
          <w:rFonts w:ascii="Times New Roman" w:hAnsi="Times New Roman" w:cs="Times New Roman"/>
        </w:rPr>
      </w:pPr>
      <w:r w:rsidRPr="00395E9E">
        <w:rPr>
          <w:rFonts w:ascii="Times New Roman" w:hAnsi="Times New Roman" w:cs="Times New Roman"/>
        </w:rPr>
        <w:t>AIDs</w:t>
      </w:r>
      <w:r w:rsidRPr="00395E9E">
        <w:rPr>
          <w:rFonts w:ascii="Times New Roman" w:hAnsi="Times New Roman" w:cs="Times New Roman"/>
        </w:rPr>
        <w:tab/>
      </w:r>
      <w:r w:rsidRPr="00395E9E">
        <w:rPr>
          <w:rFonts w:ascii="Times New Roman" w:hAnsi="Times New Roman" w:cs="Times New Roman"/>
        </w:rPr>
        <w:tab/>
        <w:t>Acquired Immune Deficiency Syndrome</w:t>
      </w:r>
    </w:p>
    <w:p w14:paraId="033BA1E9" w14:textId="77777777" w:rsidR="0022143F" w:rsidRPr="00395E9E" w:rsidRDefault="0022143F" w:rsidP="0022143F">
      <w:pPr>
        <w:spacing w:after="0" w:line="240" w:lineRule="auto"/>
        <w:rPr>
          <w:rFonts w:ascii="Times New Roman" w:hAnsi="Times New Roman" w:cs="Times New Roman"/>
        </w:rPr>
      </w:pPr>
      <w:r w:rsidRPr="00395E9E">
        <w:rPr>
          <w:rFonts w:ascii="Times New Roman" w:hAnsi="Times New Roman" w:cs="Times New Roman"/>
        </w:rPr>
        <w:t>BCC</w:t>
      </w:r>
      <w:r w:rsidRPr="00395E9E">
        <w:rPr>
          <w:rFonts w:ascii="Times New Roman" w:hAnsi="Times New Roman" w:cs="Times New Roman"/>
        </w:rPr>
        <w:tab/>
      </w:r>
      <w:r w:rsidRPr="00395E9E">
        <w:rPr>
          <w:rFonts w:ascii="Times New Roman" w:hAnsi="Times New Roman" w:cs="Times New Roman"/>
        </w:rPr>
        <w:tab/>
      </w:r>
      <w:r w:rsidR="00C002CC" w:rsidRPr="00395E9E">
        <w:rPr>
          <w:rFonts w:ascii="Times New Roman" w:hAnsi="Times New Roman" w:cs="Times New Roman"/>
        </w:rPr>
        <w:t>Behaviour</w:t>
      </w:r>
      <w:r w:rsidRPr="00395E9E">
        <w:rPr>
          <w:rFonts w:ascii="Times New Roman" w:hAnsi="Times New Roman" w:cs="Times New Roman"/>
        </w:rPr>
        <w:t xml:space="preserve"> Change Communication </w:t>
      </w:r>
    </w:p>
    <w:p w14:paraId="21BF0EAF" w14:textId="77777777" w:rsidR="0022143F" w:rsidRPr="00395E9E" w:rsidRDefault="0022143F" w:rsidP="0022143F">
      <w:pPr>
        <w:spacing w:after="0" w:line="240" w:lineRule="auto"/>
        <w:rPr>
          <w:rFonts w:ascii="Times New Roman" w:hAnsi="Times New Roman" w:cs="Times New Roman"/>
        </w:rPr>
      </w:pPr>
      <w:r w:rsidRPr="00395E9E">
        <w:rPr>
          <w:rFonts w:ascii="Times New Roman" w:hAnsi="Times New Roman" w:cs="Times New Roman"/>
        </w:rPr>
        <w:t>BHSs</w:t>
      </w:r>
      <w:r w:rsidRPr="00395E9E">
        <w:rPr>
          <w:rFonts w:ascii="Times New Roman" w:hAnsi="Times New Roman" w:cs="Times New Roman"/>
        </w:rPr>
        <w:tab/>
      </w:r>
      <w:r w:rsidRPr="00395E9E">
        <w:rPr>
          <w:rFonts w:ascii="Times New Roman" w:hAnsi="Times New Roman" w:cs="Times New Roman"/>
        </w:rPr>
        <w:tab/>
        <w:t>Boma Health Supervisors</w:t>
      </w:r>
    </w:p>
    <w:p w14:paraId="39A31B68" w14:textId="77777777" w:rsidR="00E06305" w:rsidRPr="00395E9E" w:rsidRDefault="00E06305" w:rsidP="0022143F">
      <w:pPr>
        <w:spacing w:after="0" w:line="240" w:lineRule="auto"/>
        <w:rPr>
          <w:rFonts w:ascii="Times New Roman" w:hAnsi="Times New Roman" w:cs="Times New Roman"/>
        </w:rPr>
      </w:pPr>
      <w:r w:rsidRPr="00395E9E">
        <w:rPr>
          <w:rFonts w:ascii="Times New Roman" w:hAnsi="Times New Roman" w:cs="Times New Roman"/>
        </w:rPr>
        <w:t>CU5</w:t>
      </w:r>
      <w:r w:rsidRPr="00395E9E">
        <w:rPr>
          <w:rFonts w:ascii="Times New Roman" w:hAnsi="Times New Roman" w:cs="Times New Roman"/>
        </w:rPr>
        <w:tab/>
      </w:r>
      <w:r w:rsidRPr="00395E9E">
        <w:rPr>
          <w:rFonts w:ascii="Times New Roman" w:hAnsi="Times New Roman" w:cs="Times New Roman"/>
        </w:rPr>
        <w:tab/>
        <w:t xml:space="preserve">Children </w:t>
      </w:r>
      <w:r w:rsidR="00FB3680" w:rsidRPr="00395E9E">
        <w:rPr>
          <w:rFonts w:ascii="Times New Roman" w:hAnsi="Times New Roman" w:cs="Times New Roman"/>
        </w:rPr>
        <w:t>under</w:t>
      </w:r>
      <w:r w:rsidRPr="00395E9E">
        <w:rPr>
          <w:rFonts w:ascii="Times New Roman" w:hAnsi="Times New Roman" w:cs="Times New Roman"/>
        </w:rPr>
        <w:t xml:space="preserve"> Five </w:t>
      </w:r>
    </w:p>
    <w:p w14:paraId="415F285E" w14:textId="77777777" w:rsidR="0022143F" w:rsidRPr="00395E9E" w:rsidRDefault="0022143F" w:rsidP="0022143F">
      <w:pPr>
        <w:spacing w:after="0" w:line="240" w:lineRule="auto"/>
        <w:rPr>
          <w:rFonts w:ascii="Times New Roman" w:hAnsi="Times New Roman" w:cs="Times New Roman"/>
        </w:rPr>
      </w:pPr>
      <w:r w:rsidRPr="00395E9E">
        <w:rPr>
          <w:rFonts w:ascii="Times New Roman" w:hAnsi="Times New Roman" w:cs="Times New Roman"/>
        </w:rPr>
        <w:t>CMAM</w:t>
      </w:r>
      <w:r w:rsidRPr="00395E9E">
        <w:rPr>
          <w:rFonts w:ascii="Times New Roman" w:hAnsi="Times New Roman" w:cs="Times New Roman"/>
        </w:rPr>
        <w:tab/>
      </w:r>
      <w:r w:rsidRPr="00395E9E">
        <w:rPr>
          <w:rFonts w:ascii="Times New Roman" w:hAnsi="Times New Roman" w:cs="Times New Roman"/>
        </w:rPr>
        <w:tab/>
        <w:t xml:space="preserve">Community-based Management of Acute Malnutrition </w:t>
      </w:r>
    </w:p>
    <w:p w14:paraId="7A9C71D7" w14:textId="77777777" w:rsidR="0022143F" w:rsidRPr="00395E9E" w:rsidRDefault="0022143F" w:rsidP="0022143F">
      <w:pPr>
        <w:spacing w:after="0" w:line="240" w:lineRule="auto"/>
        <w:rPr>
          <w:rFonts w:ascii="Times New Roman" w:hAnsi="Times New Roman" w:cs="Times New Roman"/>
        </w:rPr>
      </w:pPr>
      <w:r w:rsidRPr="00395E9E">
        <w:rPr>
          <w:rFonts w:ascii="Times New Roman" w:hAnsi="Times New Roman" w:cs="Times New Roman"/>
        </w:rPr>
        <w:t>CHD</w:t>
      </w:r>
      <w:r w:rsidRPr="00395E9E">
        <w:rPr>
          <w:rFonts w:ascii="Times New Roman" w:hAnsi="Times New Roman" w:cs="Times New Roman"/>
        </w:rPr>
        <w:tab/>
      </w:r>
      <w:r w:rsidRPr="00395E9E">
        <w:rPr>
          <w:rFonts w:ascii="Times New Roman" w:hAnsi="Times New Roman" w:cs="Times New Roman"/>
        </w:rPr>
        <w:tab/>
        <w:t>County Health Department</w:t>
      </w:r>
    </w:p>
    <w:p w14:paraId="5EC8412F" w14:textId="77777777" w:rsidR="0022143F" w:rsidRPr="00395E9E" w:rsidRDefault="0022143F" w:rsidP="0022143F">
      <w:pPr>
        <w:spacing w:after="0" w:line="240" w:lineRule="auto"/>
        <w:rPr>
          <w:rFonts w:ascii="Times New Roman" w:hAnsi="Times New Roman" w:cs="Times New Roman"/>
        </w:rPr>
      </w:pPr>
      <w:r w:rsidRPr="00395E9E">
        <w:rPr>
          <w:rFonts w:ascii="Times New Roman" w:hAnsi="Times New Roman" w:cs="Times New Roman"/>
        </w:rPr>
        <w:t>CNVs</w:t>
      </w:r>
      <w:r w:rsidRPr="00395E9E">
        <w:rPr>
          <w:rFonts w:ascii="Times New Roman" w:hAnsi="Times New Roman" w:cs="Times New Roman"/>
        </w:rPr>
        <w:tab/>
      </w:r>
      <w:r w:rsidRPr="00395E9E">
        <w:rPr>
          <w:rFonts w:ascii="Times New Roman" w:hAnsi="Times New Roman" w:cs="Times New Roman"/>
        </w:rPr>
        <w:tab/>
        <w:t xml:space="preserve">Community Nutrition Volunteers </w:t>
      </w:r>
    </w:p>
    <w:p w14:paraId="4379A07C" w14:textId="77777777" w:rsidR="0022143F" w:rsidRPr="00395E9E" w:rsidRDefault="0022143F" w:rsidP="0022143F">
      <w:pPr>
        <w:spacing w:after="0" w:line="240" w:lineRule="auto"/>
        <w:rPr>
          <w:rFonts w:ascii="Times New Roman" w:hAnsi="Times New Roman" w:cs="Times New Roman"/>
        </w:rPr>
      </w:pPr>
      <w:r w:rsidRPr="00395E9E">
        <w:rPr>
          <w:rFonts w:ascii="Times New Roman" w:hAnsi="Times New Roman" w:cs="Times New Roman"/>
        </w:rPr>
        <w:t xml:space="preserve">CBDs </w:t>
      </w:r>
      <w:r w:rsidRPr="00395E9E">
        <w:rPr>
          <w:rFonts w:ascii="Times New Roman" w:hAnsi="Times New Roman" w:cs="Times New Roman"/>
        </w:rPr>
        <w:tab/>
      </w:r>
      <w:r w:rsidRPr="00395E9E">
        <w:rPr>
          <w:rFonts w:ascii="Times New Roman" w:hAnsi="Times New Roman" w:cs="Times New Roman"/>
        </w:rPr>
        <w:tab/>
        <w:t xml:space="preserve">Community-based Distributors </w:t>
      </w:r>
    </w:p>
    <w:p w14:paraId="2C0E8AEB" w14:textId="77777777" w:rsidR="001009B2" w:rsidRPr="00395E9E" w:rsidRDefault="001009B2" w:rsidP="0022143F">
      <w:pPr>
        <w:spacing w:after="0" w:line="240" w:lineRule="auto"/>
        <w:rPr>
          <w:rFonts w:ascii="Times New Roman" w:hAnsi="Times New Roman" w:cs="Times New Roman"/>
        </w:rPr>
      </w:pPr>
      <w:r w:rsidRPr="00395E9E">
        <w:rPr>
          <w:rFonts w:ascii="Times New Roman" w:hAnsi="Times New Roman" w:cs="Times New Roman"/>
        </w:rPr>
        <w:t>CMDRR</w:t>
      </w:r>
      <w:r w:rsidRPr="00395E9E">
        <w:rPr>
          <w:rFonts w:ascii="Times New Roman" w:hAnsi="Times New Roman" w:cs="Times New Roman"/>
        </w:rPr>
        <w:tab/>
        <w:t>Community Managed Disaster Risk Reduction</w:t>
      </w:r>
    </w:p>
    <w:p w14:paraId="44F412FE" w14:textId="77777777" w:rsidR="00D07446" w:rsidRPr="00395E9E" w:rsidRDefault="005F241B" w:rsidP="0022143F">
      <w:pPr>
        <w:spacing w:after="0" w:line="240" w:lineRule="auto"/>
        <w:rPr>
          <w:rFonts w:ascii="Times New Roman" w:hAnsi="Times New Roman" w:cs="Times New Roman"/>
        </w:rPr>
      </w:pPr>
      <w:r>
        <w:rPr>
          <w:rFonts w:ascii="Times New Roman" w:hAnsi="Times New Roman" w:cs="Times New Roman"/>
        </w:rPr>
        <w:t>DFI</w:t>
      </w:r>
      <w:r w:rsidR="00D07446" w:rsidRPr="00395E9E">
        <w:rPr>
          <w:rFonts w:ascii="Times New Roman" w:hAnsi="Times New Roman" w:cs="Times New Roman"/>
        </w:rPr>
        <w:t>D                 Department for International Development</w:t>
      </w:r>
    </w:p>
    <w:p w14:paraId="628967E6" w14:textId="77777777" w:rsidR="001009B2" w:rsidRPr="00395E9E" w:rsidRDefault="001009B2" w:rsidP="0022143F">
      <w:pPr>
        <w:spacing w:after="0" w:line="240" w:lineRule="auto"/>
        <w:rPr>
          <w:rFonts w:ascii="Times New Roman" w:hAnsi="Times New Roman" w:cs="Times New Roman"/>
        </w:rPr>
      </w:pPr>
      <w:r w:rsidRPr="00395E9E">
        <w:rPr>
          <w:rFonts w:ascii="Times New Roman" w:hAnsi="Times New Roman" w:cs="Times New Roman"/>
        </w:rPr>
        <w:t>DRR</w:t>
      </w:r>
      <w:r w:rsidRPr="00395E9E">
        <w:rPr>
          <w:rFonts w:ascii="Times New Roman" w:hAnsi="Times New Roman" w:cs="Times New Roman"/>
        </w:rPr>
        <w:tab/>
      </w:r>
      <w:r w:rsidRPr="00395E9E">
        <w:rPr>
          <w:rFonts w:ascii="Times New Roman" w:hAnsi="Times New Roman" w:cs="Times New Roman"/>
        </w:rPr>
        <w:tab/>
        <w:t>Disaster Risk reduction</w:t>
      </w:r>
    </w:p>
    <w:p w14:paraId="4C63C349" w14:textId="77777777" w:rsidR="001009B2" w:rsidRPr="00213947" w:rsidRDefault="001009B2" w:rsidP="0022143F">
      <w:pPr>
        <w:spacing w:after="0" w:line="240" w:lineRule="auto"/>
        <w:rPr>
          <w:rFonts w:ascii="Times New Roman" w:hAnsi="Times New Roman" w:cs="Times New Roman"/>
          <w:lang w:val="fr-FR"/>
        </w:rPr>
      </w:pPr>
      <w:r w:rsidRPr="00213947">
        <w:rPr>
          <w:rFonts w:ascii="Times New Roman" w:hAnsi="Times New Roman" w:cs="Times New Roman"/>
          <w:lang w:val="fr-FR"/>
        </w:rPr>
        <w:t>EU</w:t>
      </w:r>
      <w:r w:rsidRPr="00213947">
        <w:rPr>
          <w:rFonts w:ascii="Times New Roman" w:hAnsi="Times New Roman" w:cs="Times New Roman"/>
          <w:lang w:val="fr-FR"/>
        </w:rPr>
        <w:tab/>
      </w:r>
      <w:r w:rsidRPr="00213947">
        <w:rPr>
          <w:rFonts w:ascii="Times New Roman" w:hAnsi="Times New Roman" w:cs="Times New Roman"/>
          <w:lang w:val="fr-FR"/>
        </w:rPr>
        <w:tab/>
        <w:t xml:space="preserve">European Union </w:t>
      </w:r>
    </w:p>
    <w:p w14:paraId="2A47B478" w14:textId="77777777" w:rsidR="0022143F" w:rsidRPr="00213947" w:rsidRDefault="0022143F" w:rsidP="0022143F">
      <w:pPr>
        <w:spacing w:after="0" w:line="240" w:lineRule="auto"/>
        <w:rPr>
          <w:rFonts w:ascii="Times New Roman" w:hAnsi="Times New Roman" w:cs="Times New Roman"/>
          <w:lang w:val="fr-FR"/>
        </w:rPr>
      </w:pPr>
      <w:r w:rsidRPr="00213947">
        <w:rPr>
          <w:rFonts w:ascii="Times New Roman" w:hAnsi="Times New Roman" w:cs="Times New Roman"/>
          <w:lang w:val="fr-FR"/>
        </w:rPr>
        <w:t>ENA</w:t>
      </w:r>
      <w:r w:rsidRPr="00213947">
        <w:rPr>
          <w:rFonts w:ascii="Times New Roman" w:hAnsi="Times New Roman" w:cs="Times New Roman"/>
          <w:lang w:val="fr-FR"/>
        </w:rPr>
        <w:tab/>
      </w:r>
      <w:r w:rsidRPr="00213947">
        <w:rPr>
          <w:rFonts w:ascii="Times New Roman" w:hAnsi="Times New Roman" w:cs="Times New Roman"/>
          <w:lang w:val="fr-FR"/>
        </w:rPr>
        <w:tab/>
        <w:t xml:space="preserve">Essential Nutrition Actions </w:t>
      </w:r>
    </w:p>
    <w:p w14:paraId="1BE3171E" w14:textId="77777777" w:rsidR="0022143F" w:rsidRPr="00395E9E" w:rsidRDefault="0022143F" w:rsidP="0022143F">
      <w:pPr>
        <w:spacing w:after="0" w:line="240" w:lineRule="auto"/>
        <w:rPr>
          <w:rFonts w:ascii="Times New Roman" w:hAnsi="Times New Roman" w:cs="Times New Roman"/>
        </w:rPr>
      </w:pPr>
      <w:r w:rsidRPr="00395E9E">
        <w:rPr>
          <w:rFonts w:ascii="Times New Roman" w:hAnsi="Times New Roman" w:cs="Times New Roman"/>
        </w:rPr>
        <w:t>EBF</w:t>
      </w:r>
      <w:r w:rsidRPr="00395E9E">
        <w:rPr>
          <w:rFonts w:ascii="Times New Roman" w:hAnsi="Times New Roman" w:cs="Times New Roman"/>
        </w:rPr>
        <w:tab/>
      </w:r>
      <w:r w:rsidRPr="00395E9E">
        <w:rPr>
          <w:rFonts w:ascii="Times New Roman" w:hAnsi="Times New Roman" w:cs="Times New Roman"/>
        </w:rPr>
        <w:tab/>
        <w:t>Exclusive Breastfeeding</w:t>
      </w:r>
    </w:p>
    <w:p w14:paraId="71FAA439" w14:textId="77777777" w:rsidR="001009B2" w:rsidRPr="00395E9E" w:rsidRDefault="001009B2" w:rsidP="0022143F">
      <w:pPr>
        <w:spacing w:after="0" w:line="240" w:lineRule="auto"/>
        <w:rPr>
          <w:rFonts w:ascii="Times New Roman" w:hAnsi="Times New Roman" w:cs="Times New Roman"/>
        </w:rPr>
      </w:pPr>
      <w:r w:rsidRPr="00395E9E">
        <w:rPr>
          <w:rFonts w:ascii="Times New Roman" w:hAnsi="Times New Roman" w:cs="Times New Roman"/>
        </w:rPr>
        <w:t>ERD</w:t>
      </w:r>
      <w:r w:rsidRPr="00395E9E">
        <w:rPr>
          <w:rFonts w:ascii="Times New Roman" w:hAnsi="Times New Roman" w:cs="Times New Roman"/>
        </w:rPr>
        <w:tab/>
      </w:r>
      <w:r w:rsidRPr="00395E9E">
        <w:rPr>
          <w:rFonts w:ascii="Times New Roman" w:hAnsi="Times New Roman" w:cs="Times New Roman"/>
        </w:rPr>
        <w:tab/>
        <w:t>Economic Recovery &amp; Development</w:t>
      </w:r>
    </w:p>
    <w:p w14:paraId="377B261A" w14:textId="77777777" w:rsidR="0022143F" w:rsidRPr="00395E9E" w:rsidRDefault="0022143F" w:rsidP="0022143F">
      <w:pPr>
        <w:spacing w:after="0" w:line="240" w:lineRule="auto"/>
        <w:rPr>
          <w:rFonts w:ascii="Times New Roman" w:hAnsi="Times New Roman" w:cs="Times New Roman"/>
        </w:rPr>
      </w:pPr>
      <w:r w:rsidRPr="00395E9E">
        <w:rPr>
          <w:rFonts w:ascii="Times New Roman" w:hAnsi="Times New Roman" w:cs="Times New Roman"/>
        </w:rPr>
        <w:t>F100</w:t>
      </w:r>
      <w:r w:rsidRPr="00395E9E">
        <w:rPr>
          <w:rFonts w:ascii="Times New Roman" w:hAnsi="Times New Roman" w:cs="Times New Roman"/>
        </w:rPr>
        <w:tab/>
      </w:r>
      <w:r w:rsidRPr="00395E9E">
        <w:rPr>
          <w:rFonts w:ascii="Times New Roman" w:hAnsi="Times New Roman" w:cs="Times New Roman"/>
        </w:rPr>
        <w:tab/>
        <w:t>Formula 100</w:t>
      </w:r>
    </w:p>
    <w:p w14:paraId="0A7195FB" w14:textId="77777777" w:rsidR="0022143F" w:rsidRPr="00395E9E" w:rsidRDefault="0022143F" w:rsidP="0022143F">
      <w:pPr>
        <w:spacing w:after="0" w:line="240" w:lineRule="auto"/>
        <w:rPr>
          <w:rFonts w:ascii="Times New Roman" w:hAnsi="Times New Roman" w:cs="Times New Roman"/>
        </w:rPr>
      </w:pPr>
      <w:r w:rsidRPr="00395E9E">
        <w:rPr>
          <w:rFonts w:ascii="Times New Roman" w:hAnsi="Times New Roman" w:cs="Times New Roman"/>
        </w:rPr>
        <w:t>F75</w:t>
      </w:r>
      <w:r w:rsidRPr="00395E9E">
        <w:rPr>
          <w:rFonts w:ascii="Times New Roman" w:hAnsi="Times New Roman" w:cs="Times New Roman"/>
        </w:rPr>
        <w:tab/>
      </w:r>
      <w:r w:rsidRPr="00395E9E">
        <w:rPr>
          <w:rFonts w:ascii="Times New Roman" w:hAnsi="Times New Roman" w:cs="Times New Roman"/>
        </w:rPr>
        <w:tab/>
        <w:t>Formula 75</w:t>
      </w:r>
    </w:p>
    <w:p w14:paraId="42936C31" w14:textId="77777777" w:rsidR="001009B2" w:rsidRPr="00395E9E" w:rsidRDefault="001009B2" w:rsidP="0022143F">
      <w:pPr>
        <w:spacing w:after="0" w:line="240" w:lineRule="auto"/>
        <w:rPr>
          <w:rFonts w:ascii="Times New Roman" w:hAnsi="Times New Roman" w:cs="Times New Roman"/>
        </w:rPr>
      </w:pPr>
      <w:r w:rsidRPr="00395E9E">
        <w:rPr>
          <w:rFonts w:ascii="Times New Roman" w:hAnsi="Times New Roman" w:cs="Times New Roman"/>
        </w:rPr>
        <w:t>FFS</w:t>
      </w:r>
      <w:r w:rsidRPr="00395E9E">
        <w:rPr>
          <w:rFonts w:ascii="Times New Roman" w:hAnsi="Times New Roman" w:cs="Times New Roman"/>
        </w:rPr>
        <w:tab/>
      </w:r>
      <w:r w:rsidRPr="00395E9E">
        <w:rPr>
          <w:rFonts w:ascii="Times New Roman" w:hAnsi="Times New Roman" w:cs="Times New Roman"/>
        </w:rPr>
        <w:tab/>
        <w:t xml:space="preserve">Farmer Field School </w:t>
      </w:r>
    </w:p>
    <w:p w14:paraId="2CAA5B82" w14:textId="77777777" w:rsidR="001009B2" w:rsidRPr="00395E9E" w:rsidRDefault="001009B2" w:rsidP="0022143F">
      <w:pPr>
        <w:spacing w:after="0" w:line="240" w:lineRule="auto"/>
        <w:rPr>
          <w:rFonts w:ascii="Times New Roman" w:hAnsi="Times New Roman" w:cs="Times New Roman"/>
        </w:rPr>
      </w:pPr>
      <w:r w:rsidRPr="00395E9E">
        <w:rPr>
          <w:rFonts w:ascii="Times New Roman" w:hAnsi="Times New Roman" w:cs="Times New Roman"/>
        </w:rPr>
        <w:t xml:space="preserve">FAO </w:t>
      </w:r>
      <w:r w:rsidRPr="00395E9E">
        <w:rPr>
          <w:rFonts w:ascii="Times New Roman" w:hAnsi="Times New Roman" w:cs="Times New Roman"/>
        </w:rPr>
        <w:tab/>
      </w:r>
      <w:r w:rsidRPr="00395E9E">
        <w:rPr>
          <w:rFonts w:ascii="Times New Roman" w:hAnsi="Times New Roman" w:cs="Times New Roman"/>
        </w:rPr>
        <w:tab/>
        <w:t>Food and Agricultural Organization</w:t>
      </w:r>
    </w:p>
    <w:p w14:paraId="1E855D8D" w14:textId="77777777" w:rsidR="001009B2" w:rsidRPr="00395E9E" w:rsidRDefault="001009B2" w:rsidP="0022143F">
      <w:pPr>
        <w:spacing w:after="0" w:line="240" w:lineRule="auto"/>
        <w:rPr>
          <w:rFonts w:ascii="Times New Roman" w:hAnsi="Times New Roman" w:cs="Times New Roman"/>
        </w:rPr>
      </w:pPr>
      <w:r w:rsidRPr="00395E9E">
        <w:rPr>
          <w:rFonts w:ascii="Times New Roman" w:hAnsi="Times New Roman" w:cs="Times New Roman"/>
        </w:rPr>
        <w:t>FFFS</w:t>
      </w:r>
      <w:r w:rsidRPr="00395E9E">
        <w:rPr>
          <w:rFonts w:ascii="Times New Roman" w:hAnsi="Times New Roman" w:cs="Times New Roman"/>
        </w:rPr>
        <w:tab/>
      </w:r>
      <w:r w:rsidRPr="00395E9E">
        <w:rPr>
          <w:rFonts w:ascii="Times New Roman" w:hAnsi="Times New Roman" w:cs="Times New Roman"/>
        </w:rPr>
        <w:tab/>
        <w:t>Fisher Folk Field School</w:t>
      </w:r>
    </w:p>
    <w:p w14:paraId="7D629D18" w14:textId="77777777" w:rsidR="001009B2" w:rsidRPr="00395E9E" w:rsidRDefault="001009B2" w:rsidP="0022143F">
      <w:pPr>
        <w:spacing w:after="0" w:line="240" w:lineRule="auto"/>
        <w:rPr>
          <w:rFonts w:ascii="Times New Roman" w:hAnsi="Times New Roman" w:cs="Times New Roman"/>
        </w:rPr>
      </w:pPr>
      <w:r w:rsidRPr="00395E9E">
        <w:rPr>
          <w:rFonts w:ascii="Times New Roman" w:hAnsi="Times New Roman" w:cs="Times New Roman"/>
        </w:rPr>
        <w:t xml:space="preserve">FAO </w:t>
      </w:r>
      <w:r w:rsidRPr="00395E9E">
        <w:rPr>
          <w:rFonts w:ascii="Times New Roman" w:hAnsi="Times New Roman" w:cs="Times New Roman"/>
        </w:rPr>
        <w:tab/>
      </w:r>
      <w:r w:rsidRPr="00395E9E">
        <w:rPr>
          <w:rFonts w:ascii="Times New Roman" w:hAnsi="Times New Roman" w:cs="Times New Roman"/>
        </w:rPr>
        <w:tab/>
        <w:t>Food and Agricultural Organization</w:t>
      </w:r>
    </w:p>
    <w:p w14:paraId="4B31AEBC" w14:textId="77777777" w:rsidR="001009B2" w:rsidRPr="00395E9E" w:rsidRDefault="001009B2" w:rsidP="0022143F">
      <w:pPr>
        <w:spacing w:after="0" w:line="240" w:lineRule="auto"/>
        <w:rPr>
          <w:rFonts w:ascii="Times New Roman" w:hAnsi="Times New Roman" w:cs="Times New Roman"/>
        </w:rPr>
      </w:pPr>
      <w:r w:rsidRPr="00395E9E">
        <w:rPr>
          <w:rFonts w:ascii="Times New Roman" w:hAnsi="Times New Roman" w:cs="Times New Roman"/>
        </w:rPr>
        <w:t>FFFS</w:t>
      </w:r>
      <w:r w:rsidRPr="00395E9E">
        <w:rPr>
          <w:rFonts w:ascii="Times New Roman" w:hAnsi="Times New Roman" w:cs="Times New Roman"/>
        </w:rPr>
        <w:tab/>
      </w:r>
      <w:r w:rsidRPr="00395E9E">
        <w:rPr>
          <w:rFonts w:ascii="Times New Roman" w:hAnsi="Times New Roman" w:cs="Times New Roman"/>
        </w:rPr>
        <w:tab/>
        <w:t>Fisher Folk Field School</w:t>
      </w:r>
    </w:p>
    <w:p w14:paraId="4C093671" w14:textId="77777777" w:rsidR="001009B2" w:rsidRPr="00395E9E" w:rsidRDefault="001009B2" w:rsidP="0022143F">
      <w:pPr>
        <w:spacing w:after="0" w:line="240" w:lineRule="auto"/>
        <w:rPr>
          <w:rFonts w:ascii="Times New Roman" w:hAnsi="Times New Roman" w:cs="Times New Roman"/>
        </w:rPr>
      </w:pPr>
      <w:r w:rsidRPr="00395E9E">
        <w:rPr>
          <w:rFonts w:ascii="Times New Roman" w:hAnsi="Times New Roman" w:cs="Times New Roman"/>
        </w:rPr>
        <w:t>FPG</w:t>
      </w:r>
      <w:r w:rsidRPr="00395E9E">
        <w:rPr>
          <w:rFonts w:ascii="Times New Roman" w:hAnsi="Times New Roman" w:cs="Times New Roman"/>
        </w:rPr>
        <w:tab/>
      </w:r>
      <w:r w:rsidRPr="00395E9E">
        <w:rPr>
          <w:rFonts w:ascii="Times New Roman" w:hAnsi="Times New Roman" w:cs="Times New Roman"/>
        </w:rPr>
        <w:tab/>
        <w:t>Farmer Producer Group</w:t>
      </w:r>
    </w:p>
    <w:p w14:paraId="187A6638" w14:textId="77777777" w:rsidR="001009B2" w:rsidRPr="00395E9E" w:rsidRDefault="00E06305" w:rsidP="0022143F">
      <w:pPr>
        <w:spacing w:after="0" w:line="240" w:lineRule="auto"/>
        <w:rPr>
          <w:rFonts w:ascii="Times New Roman" w:hAnsi="Times New Roman" w:cs="Times New Roman"/>
        </w:rPr>
      </w:pPr>
      <w:r w:rsidRPr="00395E9E">
        <w:rPr>
          <w:rFonts w:ascii="Times New Roman" w:hAnsi="Times New Roman" w:cs="Times New Roman"/>
        </w:rPr>
        <w:t>HIV</w:t>
      </w:r>
      <w:r w:rsidRPr="00395E9E">
        <w:rPr>
          <w:rFonts w:ascii="Times New Roman" w:hAnsi="Times New Roman" w:cs="Times New Roman"/>
        </w:rPr>
        <w:tab/>
      </w:r>
      <w:r w:rsidRPr="00395E9E">
        <w:rPr>
          <w:rFonts w:ascii="Times New Roman" w:hAnsi="Times New Roman" w:cs="Times New Roman"/>
        </w:rPr>
        <w:tab/>
        <w:t>Human Immunodeficiency</w:t>
      </w:r>
      <w:r w:rsidR="001009B2" w:rsidRPr="00395E9E">
        <w:rPr>
          <w:rFonts w:ascii="Times New Roman" w:hAnsi="Times New Roman" w:cs="Times New Roman"/>
        </w:rPr>
        <w:t xml:space="preserve"> Virus</w:t>
      </w:r>
    </w:p>
    <w:p w14:paraId="2AB02BAA" w14:textId="77777777" w:rsidR="001009B2" w:rsidRPr="00395E9E" w:rsidRDefault="001009B2" w:rsidP="0022143F">
      <w:pPr>
        <w:spacing w:after="0" w:line="240" w:lineRule="auto"/>
        <w:rPr>
          <w:rFonts w:ascii="Times New Roman" w:hAnsi="Times New Roman" w:cs="Times New Roman"/>
        </w:rPr>
      </w:pPr>
      <w:r w:rsidRPr="00395E9E">
        <w:rPr>
          <w:rFonts w:ascii="Times New Roman" w:hAnsi="Times New Roman" w:cs="Times New Roman"/>
        </w:rPr>
        <w:t>IRC</w:t>
      </w:r>
      <w:r w:rsidRPr="00395E9E">
        <w:rPr>
          <w:rFonts w:ascii="Times New Roman" w:hAnsi="Times New Roman" w:cs="Times New Roman"/>
        </w:rPr>
        <w:tab/>
      </w:r>
      <w:r w:rsidRPr="00395E9E">
        <w:rPr>
          <w:rFonts w:ascii="Times New Roman" w:hAnsi="Times New Roman" w:cs="Times New Roman"/>
        </w:rPr>
        <w:tab/>
        <w:t>International Rescue Committee</w:t>
      </w:r>
    </w:p>
    <w:p w14:paraId="4387F0E0" w14:textId="77777777" w:rsidR="0022143F" w:rsidRPr="00395E9E" w:rsidRDefault="0022143F" w:rsidP="0022143F">
      <w:pPr>
        <w:spacing w:after="0" w:line="240" w:lineRule="auto"/>
        <w:rPr>
          <w:rFonts w:ascii="Times New Roman" w:hAnsi="Times New Roman" w:cs="Times New Roman"/>
        </w:rPr>
      </w:pPr>
      <w:r w:rsidRPr="00395E9E">
        <w:rPr>
          <w:rFonts w:ascii="Times New Roman" w:hAnsi="Times New Roman" w:cs="Times New Roman"/>
        </w:rPr>
        <w:t>IRM</w:t>
      </w:r>
      <w:r w:rsidRPr="00395E9E">
        <w:rPr>
          <w:rFonts w:ascii="Times New Roman" w:hAnsi="Times New Roman" w:cs="Times New Roman"/>
        </w:rPr>
        <w:tab/>
      </w:r>
      <w:r w:rsidRPr="00395E9E">
        <w:rPr>
          <w:rFonts w:ascii="Times New Roman" w:hAnsi="Times New Roman" w:cs="Times New Roman"/>
        </w:rPr>
        <w:tab/>
        <w:t>Integrated Resource Management</w:t>
      </w:r>
    </w:p>
    <w:p w14:paraId="51308C3A" w14:textId="77777777" w:rsidR="00E06305" w:rsidRPr="00395E9E" w:rsidRDefault="00E06305" w:rsidP="0022143F">
      <w:pPr>
        <w:spacing w:after="0" w:line="240" w:lineRule="auto"/>
        <w:rPr>
          <w:rFonts w:ascii="Times New Roman" w:hAnsi="Times New Roman" w:cs="Times New Roman"/>
        </w:rPr>
      </w:pPr>
      <w:r w:rsidRPr="00395E9E">
        <w:rPr>
          <w:rFonts w:ascii="Times New Roman" w:hAnsi="Times New Roman" w:cs="Times New Roman"/>
        </w:rPr>
        <w:t>IYCF</w:t>
      </w:r>
      <w:r w:rsidRPr="00395E9E">
        <w:rPr>
          <w:rFonts w:ascii="Times New Roman" w:hAnsi="Times New Roman" w:cs="Times New Roman"/>
        </w:rPr>
        <w:tab/>
      </w:r>
      <w:r w:rsidRPr="00395E9E">
        <w:rPr>
          <w:rFonts w:ascii="Times New Roman" w:hAnsi="Times New Roman" w:cs="Times New Roman"/>
        </w:rPr>
        <w:tab/>
        <w:t xml:space="preserve">Infant and Young Child Feeding </w:t>
      </w:r>
    </w:p>
    <w:p w14:paraId="4E807884" w14:textId="77777777" w:rsidR="0022143F" w:rsidRPr="00395E9E" w:rsidRDefault="0022143F" w:rsidP="0022143F">
      <w:pPr>
        <w:spacing w:after="0" w:line="240" w:lineRule="auto"/>
        <w:rPr>
          <w:rFonts w:ascii="Times New Roman" w:hAnsi="Times New Roman" w:cs="Times New Roman"/>
        </w:rPr>
      </w:pPr>
      <w:r w:rsidRPr="00395E9E">
        <w:rPr>
          <w:rFonts w:ascii="Times New Roman" w:hAnsi="Times New Roman" w:cs="Times New Roman"/>
        </w:rPr>
        <w:t>I</w:t>
      </w:r>
      <w:r w:rsidR="00216B18" w:rsidRPr="00395E9E">
        <w:rPr>
          <w:rFonts w:ascii="Times New Roman" w:hAnsi="Times New Roman" w:cs="Times New Roman"/>
        </w:rPr>
        <w:t>PT</w:t>
      </w:r>
      <w:r w:rsidRPr="00395E9E">
        <w:rPr>
          <w:rFonts w:ascii="Times New Roman" w:hAnsi="Times New Roman" w:cs="Times New Roman"/>
        </w:rPr>
        <w:t>T</w:t>
      </w:r>
      <w:r w:rsidRPr="00395E9E">
        <w:rPr>
          <w:rFonts w:ascii="Times New Roman" w:hAnsi="Times New Roman" w:cs="Times New Roman"/>
        </w:rPr>
        <w:tab/>
      </w:r>
      <w:r w:rsidRPr="00395E9E">
        <w:rPr>
          <w:rFonts w:ascii="Times New Roman" w:hAnsi="Times New Roman" w:cs="Times New Roman"/>
        </w:rPr>
        <w:tab/>
        <w:t>I</w:t>
      </w:r>
      <w:r w:rsidR="00216B18" w:rsidRPr="00395E9E">
        <w:rPr>
          <w:rFonts w:ascii="Times New Roman" w:hAnsi="Times New Roman" w:cs="Times New Roman"/>
        </w:rPr>
        <w:t>ndi</w:t>
      </w:r>
      <w:r w:rsidR="00D07446" w:rsidRPr="00395E9E">
        <w:rPr>
          <w:rFonts w:ascii="Times New Roman" w:hAnsi="Times New Roman" w:cs="Times New Roman"/>
        </w:rPr>
        <w:t>cator Performance Tracking Tool</w:t>
      </w:r>
    </w:p>
    <w:p w14:paraId="319C4BED" w14:textId="77777777" w:rsidR="0022143F" w:rsidRPr="00395E9E" w:rsidRDefault="0022143F" w:rsidP="0022143F">
      <w:pPr>
        <w:spacing w:after="0" w:line="240" w:lineRule="auto"/>
        <w:rPr>
          <w:rFonts w:ascii="Times New Roman" w:hAnsi="Times New Roman" w:cs="Times New Roman"/>
        </w:rPr>
      </w:pPr>
      <w:r w:rsidRPr="00395E9E">
        <w:rPr>
          <w:rFonts w:ascii="Times New Roman" w:hAnsi="Times New Roman" w:cs="Times New Roman"/>
        </w:rPr>
        <w:t>KG</w:t>
      </w:r>
      <w:r w:rsidRPr="00395E9E">
        <w:rPr>
          <w:rFonts w:ascii="Times New Roman" w:hAnsi="Times New Roman" w:cs="Times New Roman"/>
        </w:rPr>
        <w:tab/>
      </w:r>
      <w:r w:rsidRPr="00395E9E">
        <w:rPr>
          <w:rFonts w:ascii="Times New Roman" w:hAnsi="Times New Roman" w:cs="Times New Roman"/>
        </w:rPr>
        <w:tab/>
        <w:t>Kilograms</w:t>
      </w:r>
    </w:p>
    <w:p w14:paraId="5419931F" w14:textId="77777777" w:rsidR="0022143F" w:rsidRPr="00395E9E" w:rsidRDefault="0022143F" w:rsidP="0022143F">
      <w:pPr>
        <w:spacing w:after="0" w:line="240" w:lineRule="auto"/>
        <w:rPr>
          <w:rFonts w:ascii="Times New Roman" w:hAnsi="Times New Roman" w:cs="Times New Roman"/>
        </w:rPr>
      </w:pPr>
      <w:r w:rsidRPr="00395E9E">
        <w:rPr>
          <w:rFonts w:ascii="Times New Roman" w:hAnsi="Times New Roman" w:cs="Times New Roman"/>
        </w:rPr>
        <w:t>LW</w:t>
      </w:r>
      <w:r w:rsidRPr="00395E9E">
        <w:rPr>
          <w:rFonts w:ascii="Times New Roman" w:hAnsi="Times New Roman" w:cs="Times New Roman"/>
        </w:rPr>
        <w:tab/>
      </w:r>
      <w:r w:rsidRPr="00395E9E">
        <w:rPr>
          <w:rFonts w:ascii="Times New Roman" w:hAnsi="Times New Roman" w:cs="Times New Roman"/>
        </w:rPr>
        <w:tab/>
        <w:t>Lactating Women</w:t>
      </w:r>
    </w:p>
    <w:p w14:paraId="742DE5CC" w14:textId="77777777" w:rsidR="0022143F" w:rsidRPr="00395E9E" w:rsidRDefault="0022143F" w:rsidP="0022143F">
      <w:pPr>
        <w:spacing w:after="0" w:line="240" w:lineRule="auto"/>
        <w:rPr>
          <w:rFonts w:ascii="Times New Roman" w:hAnsi="Times New Roman" w:cs="Times New Roman"/>
        </w:rPr>
      </w:pPr>
      <w:r w:rsidRPr="00395E9E">
        <w:rPr>
          <w:rFonts w:ascii="Times New Roman" w:hAnsi="Times New Roman" w:cs="Times New Roman"/>
        </w:rPr>
        <w:t>M4P</w:t>
      </w:r>
      <w:r w:rsidRPr="00395E9E">
        <w:rPr>
          <w:rFonts w:ascii="Times New Roman" w:hAnsi="Times New Roman" w:cs="Times New Roman"/>
        </w:rPr>
        <w:tab/>
      </w:r>
      <w:r w:rsidRPr="00395E9E">
        <w:rPr>
          <w:rFonts w:ascii="Times New Roman" w:hAnsi="Times New Roman" w:cs="Times New Roman"/>
        </w:rPr>
        <w:tab/>
        <w:t>Market working for the poor</w:t>
      </w:r>
    </w:p>
    <w:p w14:paraId="1FD5C5A3" w14:textId="77777777" w:rsidR="00E06305" w:rsidRPr="00395E9E" w:rsidRDefault="00E06305" w:rsidP="0022143F">
      <w:pPr>
        <w:spacing w:after="0" w:line="240" w:lineRule="auto"/>
        <w:rPr>
          <w:rFonts w:ascii="Times New Roman" w:hAnsi="Times New Roman" w:cs="Times New Roman"/>
        </w:rPr>
      </w:pPr>
      <w:r w:rsidRPr="00395E9E">
        <w:rPr>
          <w:rFonts w:ascii="Times New Roman" w:hAnsi="Times New Roman" w:cs="Times New Roman"/>
        </w:rPr>
        <w:t>MCGs</w:t>
      </w:r>
      <w:r w:rsidRPr="00395E9E">
        <w:rPr>
          <w:rFonts w:ascii="Times New Roman" w:hAnsi="Times New Roman" w:cs="Times New Roman"/>
        </w:rPr>
        <w:tab/>
      </w:r>
      <w:r w:rsidRPr="00395E9E">
        <w:rPr>
          <w:rFonts w:ascii="Times New Roman" w:hAnsi="Times New Roman" w:cs="Times New Roman"/>
        </w:rPr>
        <w:tab/>
        <w:t>Mother Care Groups</w:t>
      </w:r>
    </w:p>
    <w:p w14:paraId="670BC1DF" w14:textId="77777777" w:rsidR="00E06305" w:rsidRPr="00395E9E" w:rsidRDefault="00E06305" w:rsidP="0022143F">
      <w:pPr>
        <w:spacing w:after="0" w:line="240" w:lineRule="auto"/>
        <w:rPr>
          <w:rFonts w:ascii="Times New Roman" w:hAnsi="Times New Roman" w:cs="Times New Roman"/>
        </w:rPr>
      </w:pPr>
      <w:r w:rsidRPr="00395E9E">
        <w:rPr>
          <w:rFonts w:ascii="Times New Roman" w:hAnsi="Times New Roman" w:cs="Times New Roman"/>
        </w:rPr>
        <w:t>OTP</w:t>
      </w:r>
      <w:r w:rsidRPr="00395E9E">
        <w:rPr>
          <w:rFonts w:ascii="Times New Roman" w:hAnsi="Times New Roman" w:cs="Times New Roman"/>
        </w:rPr>
        <w:tab/>
      </w:r>
      <w:r w:rsidRPr="00395E9E">
        <w:rPr>
          <w:rFonts w:ascii="Times New Roman" w:hAnsi="Times New Roman" w:cs="Times New Roman"/>
        </w:rPr>
        <w:tab/>
        <w:t>Outpatient Therapeutic Program</w:t>
      </w:r>
    </w:p>
    <w:p w14:paraId="4919890A" w14:textId="77777777" w:rsidR="00E06305" w:rsidRPr="00395E9E" w:rsidRDefault="00E06305" w:rsidP="0022143F">
      <w:pPr>
        <w:spacing w:after="0" w:line="240" w:lineRule="auto"/>
        <w:rPr>
          <w:rFonts w:ascii="Times New Roman" w:hAnsi="Times New Roman" w:cs="Times New Roman"/>
        </w:rPr>
      </w:pPr>
      <w:r w:rsidRPr="00395E9E">
        <w:rPr>
          <w:rFonts w:ascii="Times New Roman" w:hAnsi="Times New Roman" w:cs="Times New Roman"/>
        </w:rPr>
        <w:t>PLW</w:t>
      </w:r>
      <w:r w:rsidRPr="00395E9E">
        <w:rPr>
          <w:rFonts w:ascii="Times New Roman" w:hAnsi="Times New Roman" w:cs="Times New Roman"/>
        </w:rPr>
        <w:tab/>
      </w:r>
      <w:r w:rsidRPr="00395E9E">
        <w:rPr>
          <w:rFonts w:ascii="Times New Roman" w:hAnsi="Times New Roman" w:cs="Times New Roman"/>
        </w:rPr>
        <w:tab/>
        <w:t xml:space="preserve">Pregnant and Lactating Women </w:t>
      </w:r>
    </w:p>
    <w:p w14:paraId="73AB163A" w14:textId="77777777" w:rsidR="00E06305" w:rsidRPr="00395E9E" w:rsidRDefault="00E06305" w:rsidP="0022143F">
      <w:pPr>
        <w:spacing w:after="0" w:line="240" w:lineRule="auto"/>
        <w:rPr>
          <w:rFonts w:ascii="Times New Roman" w:hAnsi="Times New Roman" w:cs="Times New Roman"/>
        </w:rPr>
      </w:pPr>
      <w:r w:rsidRPr="00395E9E">
        <w:rPr>
          <w:rFonts w:ascii="Times New Roman" w:hAnsi="Times New Roman" w:cs="Times New Roman"/>
        </w:rPr>
        <w:t>PW</w:t>
      </w:r>
      <w:r w:rsidRPr="00395E9E">
        <w:rPr>
          <w:rFonts w:ascii="Times New Roman" w:hAnsi="Times New Roman" w:cs="Times New Roman"/>
        </w:rPr>
        <w:tab/>
      </w:r>
      <w:r w:rsidRPr="00395E9E">
        <w:rPr>
          <w:rFonts w:ascii="Times New Roman" w:hAnsi="Times New Roman" w:cs="Times New Roman"/>
        </w:rPr>
        <w:tab/>
        <w:t>Pregnant Women</w:t>
      </w:r>
    </w:p>
    <w:p w14:paraId="0580A7DC" w14:textId="77777777" w:rsidR="00E06305" w:rsidRPr="00395E9E" w:rsidRDefault="00E06305" w:rsidP="0022143F">
      <w:pPr>
        <w:spacing w:after="0" w:line="240" w:lineRule="auto"/>
        <w:rPr>
          <w:rFonts w:ascii="Times New Roman" w:hAnsi="Times New Roman" w:cs="Times New Roman"/>
        </w:rPr>
      </w:pPr>
      <w:r w:rsidRPr="00395E9E">
        <w:rPr>
          <w:rFonts w:ascii="Times New Roman" w:hAnsi="Times New Roman" w:cs="Times New Roman"/>
        </w:rPr>
        <w:t>PHCC</w:t>
      </w:r>
      <w:r w:rsidRPr="00395E9E">
        <w:rPr>
          <w:rFonts w:ascii="Times New Roman" w:hAnsi="Times New Roman" w:cs="Times New Roman"/>
        </w:rPr>
        <w:tab/>
      </w:r>
      <w:r w:rsidRPr="00395E9E">
        <w:rPr>
          <w:rFonts w:ascii="Times New Roman" w:hAnsi="Times New Roman" w:cs="Times New Roman"/>
        </w:rPr>
        <w:tab/>
        <w:t>Primary Health Care Center</w:t>
      </w:r>
    </w:p>
    <w:p w14:paraId="33B44EE8" w14:textId="77777777" w:rsidR="00E06305" w:rsidRPr="00395E9E" w:rsidRDefault="00E06305" w:rsidP="0022143F">
      <w:pPr>
        <w:spacing w:after="0" w:line="240" w:lineRule="auto"/>
        <w:rPr>
          <w:rFonts w:ascii="Times New Roman" w:hAnsi="Times New Roman" w:cs="Times New Roman"/>
        </w:rPr>
      </w:pPr>
      <w:r w:rsidRPr="00395E9E">
        <w:rPr>
          <w:rFonts w:ascii="Times New Roman" w:hAnsi="Times New Roman" w:cs="Times New Roman"/>
        </w:rPr>
        <w:t>PHCU</w:t>
      </w:r>
      <w:r w:rsidRPr="00395E9E">
        <w:rPr>
          <w:rFonts w:ascii="Times New Roman" w:hAnsi="Times New Roman" w:cs="Times New Roman"/>
        </w:rPr>
        <w:tab/>
      </w:r>
      <w:r w:rsidRPr="00395E9E">
        <w:rPr>
          <w:rFonts w:ascii="Times New Roman" w:hAnsi="Times New Roman" w:cs="Times New Roman"/>
        </w:rPr>
        <w:tab/>
        <w:t>Primary Health Care Unit</w:t>
      </w:r>
    </w:p>
    <w:p w14:paraId="2743E5A9" w14:textId="77777777" w:rsidR="0022143F" w:rsidRPr="00395E9E" w:rsidRDefault="0022143F" w:rsidP="0022143F">
      <w:pPr>
        <w:spacing w:after="0" w:line="240" w:lineRule="auto"/>
        <w:rPr>
          <w:rFonts w:ascii="Times New Roman" w:hAnsi="Times New Roman" w:cs="Times New Roman"/>
        </w:rPr>
      </w:pPr>
      <w:r w:rsidRPr="00395E9E">
        <w:rPr>
          <w:rFonts w:ascii="Times New Roman" w:hAnsi="Times New Roman" w:cs="Times New Roman"/>
        </w:rPr>
        <w:t>RFP</w:t>
      </w:r>
      <w:r w:rsidRPr="00395E9E">
        <w:rPr>
          <w:rFonts w:ascii="Times New Roman" w:hAnsi="Times New Roman" w:cs="Times New Roman"/>
        </w:rPr>
        <w:tab/>
      </w:r>
      <w:r w:rsidRPr="00395E9E">
        <w:rPr>
          <w:rFonts w:ascii="Times New Roman" w:hAnsi="Times New Roman" w:cs="Times New Roman"/>
        </w:rPr>
        <w:tab/>
        <w:t>Request for Proposal</w:t>
      </w:r>
    </w:p>
    <w:p w14:paraId="72CE53E4" w14:textId="77777777" w:rsidR="00E06305" w:rsidRPr="00395E9E" w:rsidRDefault="00E06305" w:rsidP="00E06305">
      <w:pPr>
        <w:spacing w:after="0" w:line="240" w:lineRule="auto"/>
        <w:rPr>
          <w:rFonts w:ascii="Times New Roman" w:hAnsi="Times New Roman" w:cs="Times New Roman"/>
        </w:rPr>
      </w:pPr>
      <w:r w:rsidRPr="00395E9E">
        <w:rPr>
          <w:rFonts w:ascii="Times New Roman" w:hAnsi="Times New Roman" w:cs="Times New Roman"/>
        </w:rPr>
        <w:t>SPG</w:t>
      </w:r>
      <w:r w:rsidRPr="00395E9E">
        <w:rPr>
          <w:rFonts w:ascii="Times New Roman" w:hAnsi="Times New Roman" w:cs="Times New Roman"/>
        </w:rPr>
        <w:tab/>
      </w:r>
      <w:r w:rsidRPr="00395E9E">
        <w:rPr>
          <w:rFonts w:ascii="Times New Roman" w:hAnsi="Times New Roman" w:cs="Times New Roman"/>
        </w:rPr>
        <w:tab/>
        <w:t>Seed Producer Group</w:t>
      </w:r>
    </w:p>
    <w:p w14:paraId="70754750" w14:textId="77777777" w:rsidR="00E06305" w:rsidRPr="00395E9E" w:rsidRDefault="00E06305" w:rsidP="00E06305">
      <w:pPr>
        <w:spacing w:after="0" w:line="240" w:lineRule="auto"/>
        <w:rPr>
          <w:rFonts w:ascii="Times New Roman" w:hAnsi="Times New Roman" w:cs="Times New Roman"/>
        </w:rPr>
      </w:pPr>
      <w:r w:rsidRPr="00395E9E">
        <w:rPr>
          <w:rFonts w:ascii="Times New Roman" w:hAnsi="Times New Roman" w:cs="Times New Roman"/>
        </w:rPr>
        <w:t>SC</w:t>
      </w:r>
      <w:r w:rsidRPr="00395E9E">
        <w:rPr>
          <w:rFonts w:ascii="Times New Roman" w:hAnsi="Times New Roman" w:cs="Times New Roman"/>
        </w:rPr>
        <w:tab/>
      </w:r>
      <w:r w:rsidRPr="00395E9E">
        <w:rPr>
          <w:rFonts w:ascii="Times New Roman" w:hAnsi="Times New Roman" w:cs="Times New Roman"/>
        </w:rPr>
        <w:tab/>
        <w:t xml:space="preserve">Stabilization Center </w:t>
      </w:r>
    </w:p>
    <w:p w14:paraId="5E3DC112" w14:textId="77777777" w:rsidR="00E06305" w:rsidRPr="00395E9E" w:rsidRDefault="00E06305" w:rsidP="00E06305">
      <w:pPr>
        <w:spacing w:after="0" w:line="240" w:lineRule="auto"/>
        <w:rPr>
          <w:rFonts w:ascii="Times New Roman" w:hAnsi="Times New Roman" w:cs="Times New Roman"/>
        </w:rPr>
      </w:pPr>
      <w:r w:rsidRPr="00395E9E">
        <w:rPr>
          <w:rFonts w:ascii="Times New Roman" w:hAnsi="Times New Roman" w:cs="Times New Roman"/>
        </w:rPr>
        <w:t>TSFP</w:t>
      </w:r>
      <w:r w:rsidRPr="00395E9E">
        <w:rPr>
          <w:rFonts w:ascii="Times New Roman" w:hAnsi="Times New Roman" w:cs="Times New Roman"/>
        </w:rPr>
        <w:tab/>
      </w:r>
      <w:r w:rsidRPr="00395E9E">
        <w:rPr>
          <w:rFonts w:ascii="Times New Roman" w:hAnsi="Times New Roman" w:cs="Times New Roman"/>
        </w:rPr>
        <w:tab/>
        <w:t>Targeted Supplementary Feeding Program</w:t>
      </w:r>
    </w:p>
    <w:p w14:paraId="0224B6DF" w14:textId="77777777" w:rsidR="00E06305" w:rsidRPr="00395E9E" w:rsidRDefault="00E06305" w:rsidP="0022143F">
      <w:pPr>
        <w:spacing w:after="0" w:line="240" w:lineRule="auto"/>
        <w:rPr>
          <w:rFonts w:ascii="Times New Roman" w:hAnsi="Times New Roman" w:cs="Times New Roman"/>
        </w:rPr>
      </w:pPr>
      <w:r w:rsidRPr="00395E9E">
        <w:rPr>
          <w:rFonts w:ascii="Times New Roman" w:hAnsi="Times New Roman" w:cs="Times New Roman"/>
        </w:rPr>
        <w:t>TBAs</w:t>
      </w:r>
      <w:r w:rsidRPr="00395E9E">
        <w:rPr>
          <w:rFonts w:ascii="Times New Roman" w:hAnsi="Times New Roman" w:cs="Times New Roman"/>
        </w:rPr>
        <w:tab/>
      </w:r>
      <w:r w:rsidRPr="00395E9E">
        <w:rPr>
          <w:rFonts w:ascii="Times New Roman" w:hAnsi="Times New Roman" w:cs="Times New Roman"/>
        </w:rPr>
        <w:tab/>
        <w:t xml:space="preserve">Traditional Birth Attendants </w:t>
      </w:r>
    </w:p>
    <w:p w14:paraId="558828A1" w14:textId="77777777" w:rsidR="0022143F" w:rsidRPr="00395E9E" w:rsidRDefault="0022143F" w:rsidP="0022143F">
      <w:pPr>
        <w:spacing w:after="0" w:line="240" w:lineRule="auto"/>
        <w:rPr>
          <w:rFonts w:ascii="Times New Roman" w:hAnsi="Times New Roman" w:cs="Times New Roman"/>
        </w:rPr>
      </w:pPr>
      <w:r w:rsidRPr="00395E9E">
        <w:rPr>
          <w:rFonts w:ascii="Times New Roman" w:hAnsi="Times New Roman" w:cs="Times New Roman"/>
        </w:rPr>
        <w:t>UNIDO</w:t>
      </w:r>
      <w:r w:rsidRPr="00395E9E">
        <w:rPr>
          <w:rFonts w:ascii="Times New Roman" w:hAnsi="Times New Roman" w:cs="Times New Roman"/>
        </w:rPr>
        <w:tab/>
      </w:r>
      <w:r w:rsidRPr="00395E9E">
        <w:rPr>
          <w:rFonts w:ascii="Times New Roman" w:hAnsi="Times New Roman" w:cs="Times New Roman"/>
        </w:rPr>
        <w:tab/>
        <w:t>Universal Development Organization</w:t>
      </w:r>
    </w:p>
    <w:p w14:paraId="638B9B5B" w14:textId="77777777" w:rsidR="0022143F" w:rsidRPr="00395E9E" w:rsidRDefault="0022143F" w:rsidP="0022143F">
      <w:pPr>
        <w:spacing w:after="0" w:line="240" w:lineRule="auto"/>
        <w:rPr>
          <w:rFonts w:ascii="Times New Roman" w:hAnsi="Times New Roman" w:cs="Times New Roman"/>
        </w:rPr>
      </w:pPr>
      <w:r w:rsidRPr="00395E9E">
        <w:rPr>
          <w:rFonts w:ascii="Times New Roman" w:hAnsi="Times New Roman" w:cs="Times New Roman"/>
        </w:rPr>
        <w:t>UK</w:t>
      </w:r>
      <w:r w:rsidRPr="00395E9E">
        <w:rPr>
          <w:rFonts w:ascii="Times New Roman" w:hAnsi="Times New Roman" w:cs="Times New Roman"/>
        </w:rPr>
        <w:tab/>
      </w:r>
      <w:r w:rsidRPr="00395E9E">
        <w:rPr>
          <w:rFonts w:ascii="Times New Roman" w:hAnsi="Times New Roman" w:cs="Times New Roman"/>
        </w:rPr>
        <w:tab/>
        <w:t>United Kingdom</w:t>
      </w:r>
    </w:p>
    <w:p w14:paraId="7DD3CDFE" w14:textId="77777777" w:rsidR="0022143F" w:rsidRPr="00395E9E" w:rsidRDefault="0022143F" w:rsidP="0022143F">
      <w:pPr>
        <w:spacing w:after="0" w:line="240" w:lineRule="auto"/>
        <w:rPr>
          <w:rFonts w:ascii="Times New Roman" w:hAnsi="Times New Roman" w:cs="Times New Roman"/>
        </w:rPr>
      </w:pPr>
      <w:r w:rsidRPr="00395E9E">
        <w:rPr>
          <w:rFonts w:ascii="Times New Roman" w:hAnsi="Times New Roman" w:cs="Times New Roman"/>
        </w:rPr>
        <w:t>UN</w:t>
      </w:r>
      <w:r w:rsidRPr="00395E9E">
        <w:rPr>
          <w:rFonts w:ascii="Times New Roman" w:hAnsi="Times New Roman" w:cs="Times New Roman"/>
        </w:rPr>
        <w:tab/>
      </w:r>
      <w:r w:rsidRPr="00395E9E">
        <w:rPr>
          <w:rFonts w:ascii="Times New Roman" w:hAnsi="Times New Roman" w:cs="Times New Roman"/>
        </w:rPr>
        <w:tab/>
        <w:t>United Nation</w:t>
      </w:r>
      <w:r w:rsidR="00E06305" w:rsidRPr="00395E9E">
        <w:rPr>
          <w:rFonts w:ascii="Times New Roman" w:hAnsi="Times New Roman" w:cs="Times New Roman"/>
        </w:rPr>
        <w:t>s</w:t>
      </w:r>
    </w:p>
    <w:p w14:paraId="4192849B" w14:textId="77777777" w:rsidR="0022143F" w:rsidRPr="00395E9E" w:rsidRDefault="0022143F" w:rsidP="0022143F">
      <w:pPr>
        <w:spacing w:after="0" w:line="240" w:lineRule="auto"/>
        <w:rPr>
          <w:rFonts w:ascii="Times New Roman" w:hAnsi="Times New Roman" w:cs="Times New Roman"/>
        </w:rPr>
      </w:pPr>
      <w:r w:rsidRPr="00395E9E">
        <w:rPr>
          <w:rFonts w:ascii="Times New Roman" w:hAnsi="Times New Roman" w:cs="Times New Roman"/>
        </w:rPr>
        <w:t>USAID</w:t>
      </w:r>
      <w:r w:rsidRPr="00395E9E">
        <w:rPr>
          <w:rFonts w:ascii="Times New Roman" w:hAnsi="Times New Roman" w:cs="Times New Roman"/>
        </w:rPr>
        <w:tab/>
      </w:r>
      <w:r w:rsidRPr="00395E9E">
        <w:rPr>
          <w:rFonts w:ascii="Times New Roman" w:hAnsi="Times New Roman" w:cs="Times New Roman"/>
        </w:rPr>
        <w:tab/>
        <w:t>United States of America Aid</w:t>
      </w:r>
    </w:p>
    <w:p w14:paraId="2CF6078D" w14:textId="77777777" w:rsidR="0022143F" w:rsidRPr="00395E9E" w:rsidRDefault="0022143F" w:rsidP="0022143F">
      <w:pPr>
        <w:spacing w:after="0" w:line="240" w:lineRule="auto"/>
        <w:rPr>
          <w:rFonts w:ascii="Times New Roman" w:hAnsi="Times New Roman" w:cs="Times New Roman"/>
        </w:rPr>
      </w:pPr>
      <w:r w:rsidRPr="00395E9E">
        <w:rPr>
          <w:rFonts w:ascii="Times New Roman" w:hAnsi="Times New Roman" w:cs="Times New Roman"/>
        </w:rPr>
        <w:t>VSLA</w:t>
      </w:r>
      <w:r w:rsidR="000C6B33" w:rsidRPr="00395E9E">
        <w:rPr>
          <w:rFonts w:ascii="Times New Roman" w:hAnsi="Times New Roman" w:cs="Times New Roman"/>
        </w:rPr>
        <w:t>s</w:t>
      </w:r>
      <w:r w:rsidRPr="00395E9E">
        <w:rPr>
          <w:rFonts w:ascii="Times New Roman" w:hAnsi="Times New Roman" w:cs="Times New Roman"/>
        </w:rPr>
        <w:tab/>
      </w:r>
      <w:r w:rsidRPr="00395E9E">
        <w:rPr>
          <w:rFonts w:ascii="Times New Roman" w:hAnsi="Times New Roman" w:cs="Times New Roman"/>
        </w:rPr>
        <w:tab/>
        <w:t>Village Savings and Loans</w:t>
      </w:r>
    </w:p>
    <w:p w14:paraId="758C6C82" w14:textId="77777777" w:rsidR="00E06305" w:rsidRPr="00395E9E" w:rsidRDefault="00E06305" w:rsidP="0022143F">
      <w:pPr>
        <w:spacing w:after="0" w:line="240" w:lineRule="auto"/>
        <w:rPr>
          <w:rFonts w:ascii="Times New Roman" w:hAnsi="Times New Roman" w:cs="Times New Roman"/>
        </w:rPr>
      </w:pPr>
      <w:r w:rsidRPr="00395E9E">
        <w:rPr>
          <w:rFonts w:ascii="Times New Roman" w:hAnsi="Times New Roman" w:cs="Times New Roman"/>
        </w:rPr>
        <w:t xml:space="preserve">WHO </w:t>
      </w:r>
      <w:r w:rsidRPr="00395E9E">
        <w:rPr>
          <w:rFonts w:ascii="Times New Roman" w:hAnsi="Times New Roman" w:cs="Times New Roman"/>
        </w:rPr>
        <w:tab/>
      </w:r>
      <w:r w:rsidRPr="00395E9E">
        <w:rPr>
          <w:rFonts w:ascii="Times New Roman" w:hAnsi="Times New Roman" w:cs="Times New Roman"/>
        </w:rPr>
        <w:tab/>
        <w:t>World Health Organization</w:t>
      </w:r>
    </w:p>
    <w:p w14:paraId="272BB196" w14:textId="77777777" w:rsidR="0022143F" w:rsidRPr="00CD65B8" w:rsidRDefault="0022143F" w:rsidP="0022143F">
      <w:pPr>
        <w:spacing w:after="0" w:line="240" w:lineRule="auto"/>
        <w:rPr>
          <w:rFonts w:ascii="Times New Roman" w:hAnsi="Times New Roman" w:cs="Times New Roman"/>
          <w:sz w:val="20"/>
          <w:szCs w:val="20"/>
        </w:rPr>
      </w:pPr>
    </w:p>
    <w:p w14:paraId="524892CB" w14:textId="77777777" w:rsidR="00C03102" w:rsidRPr="005F241B" w:rsidRDefault="00C03102" w:rsidP="005F241B">
      <w:pPr>
        <w:pBdr>
          <w:bottom w:val="single" w:sz="4" w:space="1" w:color="auto"/>
        </w:pBdr>
        <w:ind w:left="360"/>
        <w:outlineLvl w:val="0"/>
        <w:rPr>
          <w:rFonts w:ascii="Times New Roman" w:hAnsi="Times New Roman" w:cs="Times New Roman"/>
          <w:b/>
        </w:rPr>
      </w:pPr>
      <w:bookmarkStart w:id="1" w:name="_Toc478554384"/>
      <w:r w:rsidRPr="005F241B">
        <w:rPr>
          <w:rFonts w:ascii="Times New Roman" w:hAnsi="Times New Roman" w:cs="Times New Roman"/>
          <w:b/>
        </w:rPr>
        <w:lastRenderedPageBreak/>
        <w:t>Description</w:t>
      </w:r>
      <w:bookmarkEnd w:id="1"/>
    </w:p>
    <w:p w14:paraId="453464A4" w14:textId="77777777" w:rsidR="00CA10B6" w:rsidRPr="00395E9E" w:rsidRDefault="00CA10B6" w:rsidP="00A14A54">
      <w:pPr>
        <w:spacing w:after="0" w:line="240" w:lineRule="auto"/>
        <w:rPr>
          <w:rFonts w:ascii="Times New Roman" w:hAnsi="Times New Roman" w:cs="Times New Roman"/>
          <w:b/>
          <w:i/>
        </w:rPr>
      </w:pPr>
    </w:p>
    <w:p w14:paraId="0605BAD4" w14:textId="77777777" w:rsidR="00C03102" w:rsidRPr="00395E9E" w:rsidRDefault="00C03102" w:rsidP="00A14A54">
      <w:pPr>
        <w:pStyle w:val="ListParagraph"/>
        <w:numPr>
          <w:ilvl w:val="1"/>
          <w:numId w:val="1"/>
        </w:numPr>
        <w:spacing w:after="0" w:line="240" w:lineRule="auto"/>
        <w:rPr>
          <w:rFonts w:ascii="Times New Roman" w:hAnsi="Times New Roman" w:cs="Times New Roman"/>
          <w:b/>
          <w:i/>
        </w:rPr>
      </w:pPr>
      <w:r w:rsidRPr="00395E9E">
        <w:rPr>
          <w:rFonts w:ascii="Times New Roman" w:hAnsi="Times New Roman" w:cs="Times New Roman"/>
        </w:rPr>
        <w:t xml:space="preserve">Name of the </w:t>
      </w:r>
      <w:r w:rsidRPr="00395E9E">
        <w:rPr>
          <w:rFonts w:ascii="Times New Roman" w:hAnsi="Times New Roman" w:cs="Times New Roman"/>
          <w:u w:val="single"/>
        </w:rPr>
        <w:t>coordinator of the grants contract</w:t>
      </w:r>
      <w:r w:rsidR="00581369" w:rsidRPr="00395E9E">
        <w:rPr>
          <w:rFonts w:ascii="Times New Roman" w:hAnsi="Times New Roman" w:cs="Times New Roman"/>
          <w:u w:val="single"/>
        </w:rPr>
        <w:t>:</w:t>
      </w:r>
      <w:r w:rsidR="00980306" w:rsidRPr="00395E9E">
        <w:rPr>
          <w:rFonts w:ascii="Times New Roman" w:hAnsi="Times New Roman" w:cs="Times New Roman"/>
        </w:rPr>
        <w:t xml:space="preserve"> </w:t>
      </w:r>
      <w:r w:rsidR="00980306" w:rsidRPr="00395E9E">
        <w:rPr>
          <w:rFonts w:ascii="Times New Roman" w:hAnsi="Times New Roman" w:cs="Times New Roman"/>
          <w:i/>
        </w:rPr>
        <w:t xml:space="preserve">International Rescue Committee UK </w:t>
      </w:r>
    </w:p>
    <w:p w14:paraId="24DD02ED" w14:textId="77777777" w:rsidR="00A14A54" w:rsidRPr="00395E9E" w:rsidRDefault="00A14A54" w:rsidP="00A14A54">
      <w:pPr>
        <w:pStyle w:val="ListParagraph"/>
        <w:spacing w:after="0" w:line="240" w:lineRule="auto"/>
        <w:ind w:left="1080"/>
        <w:rPr>
          <w:rFonts w:ascii="Times New Roman" w:hAnsi="Times New Roman" w:cs="Times New Roman"/>
          <w:b/>
          <w:i/>
        </w:rPr>
      </w:pPr>
    </w:p>
    <w:p w14:paraId="4DC60282" w14:textId="77777777" w:rsidR="00A14A54" w:rsidRPr="00395E9E" w:rsidRDefault="00C03102" w:rsidP="000B0F75">
      <w:pPr>
        <w:pStyle w:val="ListParagraph"/>
        <w:numPr>
          <w:ilvl w:val="1"/>
          <w:numId w:val="1"/>
        </w:numPr>
        <w:spacing w:after="0" w:line="240" w:lineRule="auto"/>
        <w:rPr>
          <w:rFonts w:ascii="Times New Roman" w:hAnsi="Times New Roman" w:cs="Times New Roman"/>
        </w:rPr>
      </w:pPr>
      <w:r w:rsidRPr="00395E9E">
        <w:rPr>
          <w:rFonts w:ascii="Times New Roman" w:hAnsi="Times New Roman" w:cs="Times New Roman"/>
        </w:rPr>
        <w:t xml:space="preserve">Name and title of the </w:t>
      </w:r>
      <w:r w:rsidRPr="00395E9E">
        <w:rPr>
          <w:rFonts w:ascii="Times New Roman" w:hAnsi="Times New Roman" w:cs="Times New Roman"/>
          <w:u w:val="single"/>
        </w:rPr>
        <w:t>contact person</w:t>
      </w:r>
      <w:r w:rsidR="00581369" w:rsidRPr="00395E9E">
        <w:rPr>
          <w:rFonts w:ascii="Times New Roman" w:hAnsi="Times New Roman" w:cs="Times New Roman"/>
          <w:u w:val="single"/>
        </w:rPr>
        <w:t>:</w:t>
      </w:r>
      <w:r w:rsidR="00CF52C4" w:rsidRPr="00395E9E">
        <w:rPr>
          <w:rFonts w:ascii="Times New Roman" w:hAnsi="Times New Roman" w:cs="Times New Roman"/>
        </w:rPr>
        <w:t xml:space="preserve"> </w:t>
      </w:r>
      <w:r w:rsidR="00A34DFB" w:rsidRPr="00395E9E">
        <w:rPr>
          <w:rFonts w:ascii="Times New Roman" w:hAnsi="Times New Roman" w:cs="Times New Roman"/>
        </w:rPr>
        <w:t xml:space="preserve"> Ronald Paul Veilleux, </w:t>
      </w:r>
      <w:r w:rsidR="00395E9E" w:rsidRPr="00395E9E">
        <w:rPr>
          <w:rFonts w:ascii="Times New Roman" w:hAnsi="Times New Roman" w:cs="Times New Roman"/>
        </w:rPr>
        <w:t xml:space="preserve">Country Director. </w:t>
      </w:r>
      <w:r w:rsidR="00395E9E">
        <w:rPr>
          <w:rFonts w:ascii="Times New Roman" w:hAnsi="Times New Roman" w:cs="Times New Roman"/>
        </w:rPr>
        <w:br/>
      </w:r>
    </w:p>
    <w:p w14:paraId="405B08D9" w14:textId="1DEF33DE" w:rsidR="00C03102" w:rsidRPr="00395E9E" w:rsidRDefault="00C03102" w:rsidP="00A14A54">
      <w:pPr>
        <w:pStyle w:val="ListParagraph"/>
        <w:numPr>
          <w:ilvl w:val="1"/>
          <w:numId w:val="1"/>
        </w:numPr>
        <w:spacing w:after="0" w:line="240" w:lineRule="auto"/>
        <w:rPr>
          <w:rFonts w:ascii="Times New Roman" w:hAnsi="Times New Roman" w:cs="Times New Roman"/>
          <w:b/>
          <w:i/>
        </w:rPr>
      </w:pPr>
      <w:r w:rsidRPr="00395E9E">
        <w:rPr>
          <w:rFonts w:ascii="Times New Roman" w:hAnsi="Times New Roman" w:cs="Times New Roman"/>
        </w:rPr>
        <w:t xml:space="preserve">Name of </w:t>
      </w:r>
      <w:r w:rsidRPr="00395E9E">
        <w:rPr>
          <w:rFonts w:ascii="Times New Roman" w:hAnsi="Times New Roman" w:cs="Times New Roman"/>
          <w:u w:val="single"/>
        </w:rPr>
        <w:t>beneficiary (ies) and affiliated entity (ies)</w:t>
      </w:r>
      <w:r w:rsidRPr="00395E9E">
        <w:rPr>
          <w:rFonts w:ascii="Times New Roman" w:hAnsi="Times New Roman" w:cs="Times New Roman"/>
        </w:rPr>
        <w:t xml:space="preserve"> in</w:t>
      </w:r>
      <w:r w:rsidR="0005536A" w:rsidRPr="00395E9E">
        <w:rPr>
          <w:rFonts w:ascii="Times New Roman" w:hAnsi="Times New Roman" w:cs="Times New Roman"/>
        </w:rPr>
        <w:t xml:space="preserve"> the A</w:t>
      </w:r>
      <w:r w:rsidRPr="00395E9E">
        <w:rPr>
          <w:rFonts w:ascii="Times New Roman" w:hAnsi="Times New Roman" w:cs="Times New Roman"/>
        </w:rPr>
        <w:t>ction</w:t>
      </w:r>
      <w:r w:rsidR="00581369" w:rsidRPr="00395E9E">
        <w:rPr>
          <w:rFonts w:ascii="Times New Roman" w:hAnsi="Times New Roman" w:cs="Times New Roman"/>
        </w:rPr>
        <w:t>:</w:t>
      </w:r>
      <w:r w:rsidR="00C5024A" w:rsidRPr="00395E9E">
        <w:rPr>
          <w:rFonts w:ascii="Times New Roman" w:hAnsi="Times New Roman" w:cs="Times New Roman"/>
        </w:rPr>
        <w:t xml:space="preserve"> </w:t>
      </w:r>
      <w:r w:rsidR="0014714E">
        <w:rPr>
          <w:rFonts w:ascii="Times New Roman" w:hAnsi="Times New Roman" w:cs="Times New Roman"/>
          <w:i/>
        </w:rPr>
        <w:t>International Rescue Committee UK and Universal Development Organisation</w:t>
      </w:r>
    </w:p>
    <w:p w14:paraId="7F6F3B94" w14:textId="77777777" w:rsidR="00A14A54" w:rsidRPr="00395E9E" w:rsidRDefault="00A14A54" w:rsidP="00A14A54">
      <w:pPr>
        <w:pStyle w:val="ListParagraph"/>
        <w:rPr>
          <w:rFonts w:ascii="Times New Roman" w:hAnsi="Times New Roman" w:cs="Times New Roman"/>
          <w:b/>
          <w:i/>
        </w:rPr>
      </w:pPr>
    </w:p>
    <w:p w14:paraId="694D994B" w14:textId="7CA58591" w:rsidR="001743EE" w:rsidRPr="00395E9E" w:rsidRDefault="00C03102" w:rsidP="00A14A54">
      <w:pPr>
        <w:pStyle w:val="ListParagraph"/>
        <w:numPr>
          <w:ilvl w:val="1"/>
          <w:numId w:val="1"/>
        </w:numPr>
        <w:spacing w:after="0" w:line="240" w:lineRule="auto"/>
        <w:rPr>
          <w:rFonts w:ascii="Times New Roman" w:hAnsi="Times New Roman" w:cs="Times New Roman"/>
          <w:b/>
          <w:i/>
          <w:u w:val="single"/>
        </w:rPr>
      </w:pPr>
      <w:r w:rsidRPr="00395E9E">
        <w:rPr>
          <w:rFonts w:ascii="Times New Roman" w:hAnsi="Times New Roman" w:cs="Times New Roman"/>
          <w:u w:val="single"/>
        </w:rPr>
        <w:t>Title</w:t>
      </w:r>
      <w:r w:rsidRPr="00395E9E">
        <w:rPr>
          <w:rFonts w:ascii="Times New Roman" w:hAnsi="Times New Roman" w:cs="Times New Roman"/>
        </w:rPr>
        <w:t xml:space="preserve"> of the action</w:t>
      </w:r>
      <w:r w:rsidR="00581369" w:rsidRPr="00395E9E">
        <w:rPr>
          <w:rFonts w:ascii="Times New Roman" w:hAnsi="Times New Roman" w:cs="Times New Roman"/>
        </w:rPr>
        <w:t>:</w:t>
      </w:r>
      <w:r w:rsidR="0059046D" w:rsidRPr="00395E9E">
        <w:rPr>
          <w:rFonts w:ascii="Times New Roman" w:hAnsi="Times New Roman" w:cs="Times New Roman"/>
        </w:rPr>
        <w:t xml:space="preserve"> </w:t>
      </w:r>
      <w:r w:rsidR="00213947">
        <w:rPr>
          <w:rFonts w:ascii="Times New Roman" w:hAnsi="Times New Roman" w:cs="Times New Roman"/>
          <w:i/>
        </w:rPr>
        <w:t xml:space="preserve"> B</w:t>
      </w:r>
      <w:r w:rsidR="001743EE" w:rsidRPr="00395E9E">
        <w:rPr>
          <w:rFonts w:ascii="Times New Roman" w:hAnsi="Times New Roman" w:cs="Times New Roman"/>
          <w:i/>
        </w:rPr>
        <w:t>uilding resilience through crisis prevention and post-crisis response strategy</w:t>
      </w:r>
      <w:r w:rsidR="001743EE" w:rsidRPr="00395E9E">
        <w:rPr>
          <w:rFonts w:ascii="Times New Roman" w:hAnsi="Times New Roman" w:cs="Times New Roman"/>
          <w:i/>
          <w:u w:val="single"/>
        </w:rPr>
        <w:t xml:space="preserve"> </w:t>
      </w:r>
    </w:p>
    <w:p w14:paraId="60FECE40" w14:textId="77777777" w:rsidR="00A14A54" w:rsidRPr="00395E9E" w:rsidRDefault="00A14A54" w:rsidP="00A14A54">
      <w:pPr>
        <w:pStyle w:val="ListParagraph"/>
        <w:rPr>
          <w:rFonts w:ascii="Times New Roman" w:hAnsi="Times New Roman" w:cs="Times New Roman"/>
          <w:b/>
          <w:i/>
          <w:u w:val="single"/>
        </w:rPr>
      </w:pPr>
    </w:p>
    <w:p w14:paraId="2A3B5EB1" w14:textId="67278F98" w:rsidR="00C03102" w:rsidRPr="00395E9E" w:rsidRDefault="00C03102" w:rsidP="00A14A54">
      <w:pPr>
        <w:pStyle w:val="ListParagraph"/>
        <w:numPr>
          <w:ilvl w:val="1"/>
          <w:numId w:val="1"/>
        </w:numPr>
        <w:spacing w:after="0" w:line="240" w:lineRule="auto"/>
        <w:rPr>
          <w:rFonts w:ascii="Times New Roman" w:hAnsi="Times New Roman" w:cs="Times New Roman"/>
          <w:b/>
          <w:i/>
          <w:u w:val="single"/>
        </w:rPr>
      </w:pPr>
      <w:r w:rsidRPr="00395E9E">
        <w:rPr>
          <w:rFonts w:ascii="Times New Roman" w:hAnsi="Times New Roman" w:cs="Times New Roman"/>
          <w:u w:val="single"/>
        </w:rPr>
        <w:t>Contract number</w:t>
      </w:r>
      <w:r w:rsidR="00581369" w:rsidRPr="00395E9E">
        <w:rPr>
          <w:rFonts w:ascii="Times New Roman" w:hAnsi="Times New Roman" w:cs="Times New Roman"/>
          <w:u w:val="single"/>
        </w:rPr>
        <w:t>:</w:t>
      </w:r>
      <w:r w:rsidR="006A785E" w:rsidRPr="00395E9E">
        <w:rPr>
          <w:rFonts w:ascii="Times New Roman" w:hAnsi="Times New Roman" w:cs="Times New Roman"/>
          <w:u w:val="single"/>
        </w:rPr>
        <w:t xml:space="preserve"> </w:t>
      </w:r>
      <w:r w:rsidR="00213947">
        <w:rPr>
          <w:rFonts w:ascii="Times New Roman" w:hAnsi="Times New Roman" w:cs="Times New Roman"/>
          <w:i/>
        </w:rPr>
        <w:t>DCI-FOOD/2015/369 284</w:t>
      </w:r>
    </w:p>
    <w:p w14:paraId="42AC864A" w14:textId="77777777" w:rsidR="00A14A54" w:rsidRPr="00395E9E" w:rsidRDefault="00A14A54" w:rsidP="00A14A54">
      <w:pPr>
        <w:pStyle w:val="ListParagraph"/>
        <w:rPr>
          <w:rFonts w:ascii="Times New Roman" w:hAnsi="Times New Roman" w:cs="Times New Roman"/>
          <w:b/>
          <w:i/>
          <w:u w:val="single"/>
        </w:rPr>
      </w:pPr>
    </w:p>
    <w:p w14:paraId="6FA8A47D" w14:textId="73BCA8BC" w:rsidR="00C03102" w:rsidRPr="00395E9E" w:rsidRDefault="00C03102" w:rsidP="00A14A54">
      <w:pPr>
        <w:pStyle w:val="ListParagraph"/>
        <w:numPr>
          <w:ilvl w:val="1"/>
          <w:numId w:val="1"/>
        </w:numPr>
        <w:spacing w:after="0" w:line="240" w:lineRule="auto"/>
        <w:rPr>
          <w:rFonts w:ascii="Times New Roman" w:hAnsi="Times New Roman" w:cs="Times New Roman"/>
        </w:rPr>
      </w:pPr>
      <w:r w:rsidRPr="00395E9E">
        <w:rPr>
          <w:rFonts w:ascii="Times New Roman" w:hAnsi="Times New Roman" w:cs="Times New Roman"/>
          <w:u w:val="single"/>
        </w:rPr>
        <w:t>Start date</w:t>
      </w:r>
      <w:r w:rsidRPr="00395E9E">
        <w:rPr>
          <w:rFonts w:ascii="Times New Roman" w:hAnsi="Times New Roman" w:cs="Times New Roman"/>
        </w:rPr>
        <w:t xml:space="preserve"> and </w:t>
      </w:r>
      <w:r w:rsidRPr="00395E9E">
        <w:rPr>
          <w:rFonts w:ascii="Times New Roman" w:hAnsi="Times New Roman" w:cs="Times New Roman"/>
          <w:u w:val="single"/>
        </w:rPr>
        <w:t>end date</w:t>
      </w:r>
      <w:r w:rsidR="0005536A" w:rsidRPr="00395E9E">
        <w:rPr>
          <w:rFonts w:ascii="Times New Roman" w:hAnsi="Times New Roman" w:cs="Times New Roman"/>
        </w:rPr>
        <w:t xml:space="preserve"> of the A</w:t>
      </w:r>
      <w:r w:rsidRPr="00395E9E">
        <w:rPr>
          <w:rFonts w:ascii="Times New Roman" w:hAnsi="Times New Roman" w:cs="Times New Roman"/>
        </w:rPr>
        <w:t>ction</w:t>
      </w:r>
      <w:r w:rsidR="00581369" w:rsidRPr="00395E9E">
        <w:rPr>
          <w:rFonts w:ascii="Times New Roman" w:hAnsi="Times New Roman" w:cs="Times New Roman"/>
        </w:rPr>
        <w:t>:</w:t>
      </w:r>
      <w:r w:rsidR="002D6702" w:rsidRPr="00395E9E">
        <w:rPr>
          <w:rFonts w:ascii="Times New Roman" w:hAnsi="Times New Roman" w:cs="Times New Roman"/>
        </w:rPr>
        <w:t xml:space="preserve"> </w:t>
      </w:r>
      <w:r w:rsidR="002D6702" w:rsidRPr="00395E9E">
        <w:rPr>
          <w:rFonts w:ascii="Times New Roman" w:hAnsi="Times New Roman" w:cs="Times New Roman"/>
          <w:i/>
        </w:rPr>
        <w:t>25</w:t>
      </w:r>
      <w:r w:rsidR="002D6702" w:rsidRPr="00395E9E">
        <w:rPr>
          <w:rFonts w:ascii="Times New Roman" w:hAnsi="Times New Roman" w:cs="Times New Roman"/>
          <w:i/>
          <w:vertAlign w:val="superscript"/>
        </w:rPr>
        <w:t>th</w:t>
      </w:r>
      <w:r w:rsidR="002D6702" w:rsidRPr="00395E9E">
        <w:rPr>
          <w:rFonts w:ascii="Times New Roman" w:hAnsi="Times New Roman" w:cs="Times New Roman"/>
          <w:i/>
        </w:rPr>
        <w:t xml:space="preserve"> December, 2015 to 24</w:t>
      </w:r>
      <w:r w:rsidR="002D6702" w:rsidRPr="00395E9E">
        <w:rPr>
          <w:rFonts w:ascii="Times New Roman" w:hAnsi="Times New Roman" w:cs="Times New Roman"/>
          <w:i/>
          <w:vertAlign w:val="superscript"/>
        </w:rPr>
        <w:t>th</w:t>
      </w:r>
      <w:r w:rsidR="002D6702" w:rsidRPr="00395E9E">
        <w:rPr>
          <w:rFonts w:ascii="Times New Roman" w:hAnsi="Times New Roman" w:cs="Times New Roman"/>
          <w:i/>
        </w:rPr>
        <w:t xml:space="preserve"> </w:t>
      </w:r>
      <w:r w:rsidR="00213947">
        <w:rPr>
          <w:rFonts w:ascii="Times New Roman" w:hAnsi="Times New Roman" w:cs="Times New Roman"/>
          <w:i/>
        </w:rPr>
        <w:t>December</w:t>
      </w:r>
      <w:r w:rsidR="002D6702" w:rsidRPr="00395E9E">
        <w:rPr>
          <w:rFonts w:ascii="Times New Roman" w:hAnsi="Times New Roman" w:cs="Times New Roman"/>
          <w:i/>
        </w:rPr>
        <w:t>, 2017</w:t>
      </w:r>
    </w:p>
    <w:p w14:paraId="33BB46EC" w14:textId="77777777" w:rsidR="00A14A54" w:rsidRPr="00395E9E" w:rsidRDefault="00A14A54" w:rsidP="00A14A54">
      <w:pPr>
        <w:pStyle w:val="ListParagraph"/>
        <w:rPr>
          <w:rFonts w:ascii="Times New Roman" w:hAnsi="Times New Roman" w:cs="Times New Roman"/>
        </w:rPr>
      </w:pPr>
    </w:p>
    <w:p w14:paraId="329C9AC9" w14:textId="77777777" w:rsidR="00C03102" w:rsidRPr="00395E9E" w:rsidRDefault="00C03102" w:rsidP="00A14A54">
      <w:pPr>
        <w:pStyle w:val="ListParagraph"/>
        <w:numPr>
          <w:ilvl w:val="1"/>
          <w:numId w:val="1"/>
        </w:numPr>
        <w:spacing w:after="0" w:line="240" w:lineRule="auto"/>
        <w:rPr>
          <w:rFonts w:ascii="Times New Roman" w:hAnsi="Times New Roman" w:cs="Times New Roman"/>
          <w:b/>
        </w:rPr>
      </w:pPr>
      <w:r w:rsidRPr="00395E9E">
        <w:rPr>
          <w:rFonts w:ascii="Times New Roman" w:hAnsi="Times New Roman" w:cs="Times New Roman"/>
        </w:rPr>
        <w:t xml:space="preserve">Target </w:t>
      </w:r>
      <w:r w:rsidRPr="00395E9E">
        <w:rPr>
          <w:rFonts w:ascii="Times New Roman" w:hAnsi="Times New Roman" w:cs="Times New Roman"/>
          <w:u w:val="single"/>
        </w:rPr>
        <w:t>country (ies)</w:t>
      </w:r>
      <w:r w:rsidR="00332A23" w:rsidRPr="00395E9E">
        <w:rPr>
          <w:rFonts w:ascii="Times New Roman" w:hAnsi="Times New Roman" w:cs="Times New Roman"/>
        </w:rPr>
        <w:t xml:space="preserve"> or</w:t>
      </w:r>
      <w:r w:rsidRPr="00395E9E">
        <w:rPr>
          <w:rFonts w:ascii="Times New Roman" w:hAnsi="Times New Roman" w:cs="Times New Roman"/>
        </w:rPr>
        <w:t xml:space="preserve"> </w:t>
      </w:r>
      <w:r w:rsidRPr="00395E9E">
        <w:rPr>
          <w:rFonts w:ascii="Times New Roman" w:hAnsi="Times New Roman" w:cs="Times New Roman"/>
          <w:u w:val="single"/>
        </w:rPr>
        <w:t>region (s)</w:t>
      </w:r>
      <w:r w:rsidR="0021107B" w:rsidRPr="00395E9E">
        <w:rPr>
          <w:rFonts w:ascii="Times New Roman" w:hAnsi="Times New Roman" w:cs="Times New Roman"/>
          <w:u w:val="single"/>
        </w:rPr>
        <w:t>:</w:t>
      </w:r>
      <w:r w:rsidR="0021107B" w:rsidRPr="00395E9E">
        <w:rPr>
          <w:rFonts w:ascii="Times New Roman" w:hAnsi="Times New Roman" w:cs="Times New Roman"/>
        </w:rPr>
        <w:t xml:space="preserve"> </w:t>
      </w:r>
      <w:r w:rsidR="00332A23" w:rsidRPr="00395E9E">
        <w:rPr>
          <w:rFonts w:ascii="Times New Roman" w:hAnsi="Times New Roman" w:cs="Times New Roman"/>
          <w:i/>
        </w:rPr>
        <w:t>Panyijiar  County, Unity State, South Sudan</w:t>
      </w:r>
    </w:p>
    <w:p w14:paraId="3CEADCB3" w14:textId="77777777" w:rsidR="00A14A54" w:rsidRPr="00395E9E" w:rsidRDefault="00A14A54" w:rsidP="00A14A54">
      <w:pPr>
        <w:pStyle w:val="ListParagraph"/>
        <w:rPr>
          <w:rFonts w:ascii="Times New Roman" w:hAnsi="Times New Roman" w:cs="Times New Roman"/>
          <w:b/>
        </w:rPr>
      </w:pPr>
    </w:p>
    <w:p w14:paraId="1921840A" w14:textId="77777777" w:rsidR="00217644" w:rsidRPr="00395E9E" w:rsidRDefault="00217644" w:rsidP="00A14A54">
      <w:pPr>
        <w:pStyle w:val="ListParagraph"/>
        <w:numPr>
          <w:ilvl w:val="1"/>
          <w:numId w:val="1"/>
        </w:numPr>
        <w:spacing w:after="0" w:line="240" w:lineRule="auto"/>
        <w:rPr>
          <w:rFonts w:ascii="Times New Roman" w:hAnsi="Times New Roman" w:cs="Times New Roman"/>
          <w:b/>
          <w:i/>
        </w:rPr>
      </w:pPr>
      <w:r w:rsidRPr="00395E9E">
        <w:rPr>
          <w:rFonts w:ascii="Times New Roman" w:hAnsi="Times New Roman" w:cs="Times New Roman"/>
          <w:u w:val="single"/>
        </w:rPr>
        <w:t>Final</w:t>
      </w:r>
      <w:r w:rsidRPr="00395E9E">
        <w:rPr>
          <w:rFonts w:ascii="Times New Roman" w:hAnsi="Times New Roman" w:cs="Times New Roman"/>
          <w:b/>
          <w:u w:val="single"/>
        </w:rPr>
        <w:t xml:space="preserve"> </w:t>
      </w:r>
      <w:r w:rsidRPr="00395E9E">
        <w:rPr>
          <w:rFonts w:ascii="Times New Roman" w:hAnsi="Times New Roman" w:cs="Times New Roman"/>
          <w:u w:val="single"/>
        </w:rPr>
        <w:t>beneficiaries</w:t>
      </w:r>
      <w:r w:rsidRPr="00395E9E">
        <w:rPr>
          <w:rFonts w:ascii="Times New Roman" w:hAnsi="Times New Roman" w:cs="Times New Roman"/>
        </w:rPr>
        <w:t xml:space="preserve"> &amp; or </w:t>
      </w:r>
      <w:r w:rsidRPr="00395E9E">
        <w:rPr>
          <w:rFonts w:ascii="Times New Roman" w:hAnsi="Times New Roman" w:cs="Times New Roman"/>
          <w:u w:val="single"/>
        </w:rPr>
        <w:t>target group</w:t>
      </w:r>
      <w:r w:rsidRPr="00395E9E">
        <w:rPr>
          <w:rFonts w:ascii="Times New Roman" w:hAnsi="Times New Roman" w:cs="Times New Roman"/>
        </w:rPr>
        <w:t xml:space="preserve"> (s) if different. Including number of men and women</w:t>
      </w:r>
      <w:r w:rsidR="00581369" w:rsidRPr="00395E9E">
        <w:rPr>
          <w:rFonts w:ascii="Times New Roman" w:hAnsi="Times New Roman" w:cs="Times New Roman"/>
        </w:rPr>
        <w:t>:</w:t>
      </w:r>
      <w:r w:rsidR="00DA34B2" w:rsidRPr="00395E9E">
        <w:rPr>
          <w:rFonts w:ascii="Times New Roman" w:hAnsi="Times New Roman" w:cs="Times New Roman"/>
        </w:rPr>
        <w:t xml:space="preserve"> </w:t>
      </w:r>
      <w:r w:rsidR="00DA34B2" w:rsidRPr="00395E9E">
        <w:rPr>
          <w:rFonts w:ascii="Times New Roman" w:hAnsi="Times New Roman" w:cs="Times New Roman"/>
          <w:i/>
        </w:rPr>
        <w:t>36,000 individuals (4500 households – 8 individuals per household) Country (ies) in which the activities take place.</w:t>
      </w:r>
    </w:p>
    <w:p w14:paraId="35D33246" w14:textId="77777777" w:rsidR="00A14A54" w:rsidRPr="00395E9E" w:rsidRDefault="00A14A54" w:rsidP="00A14A54">
      <w:pPr>
        <w:pStyle w:val="ListParagraph"/>
        <w:rPr>
          <w:rFonts w:ascii="Times New Roman" w:hAnsi="Times New Roman" w:cs="Times New Roman"/>
          <w:b/>
          <w:i/>
        </w:rPr>
      </w:pPr>
    </w:p>
    <w:p w14:paraId="023C7B94" w14:textId="77777777" w:rsidR="00DF426D" w:rsidRPr="00395E9E" w:rsidRDefault="00DF426D" w:rsidP="00A14A54">
      <w:pPr>
        <w:pStyle w:val="ListParagraph"/>
        <w:numPr>
          <w:ilvl w:val="1"/>
          <w:numId w:val="1"/>
        </w:numPr>
        <w:spacing w:after="0" w:line="240" w:lineRule="auto"/>
        <w:rPr>
          <w:rFonts w:ascii="Times New Roman" w:hAnsi="Times New Roman" w:cs="Times New Roman"/>
          <w:b/>
          <w:i/>
        </w:rPr>
      </w:pPr>
      <w:r w:rsidRPr="00395E9E">
        <w:rPr>
          <w:rFonts w:ascii="Times New Roman" w:hAnsi="Times New Roman" w:cs="Times New Roman"/>
        </w:rPr>
        <w:t>Countries in which the activities is taking place if different from 1.7</w:t>
      </w:r>
    </w:p>
    <w:p w14:paraId="655D8F91" w14:textId="77777777" w:rsidR="00D22E99" w:rsidRPr="00395E9E" w:rsidRDefault="00D22E99" w:rsidP="00D22E99">
      <w:pPr>
        <w:rPr>
          <w:rFonts w:ascii="Times New Roman" w:hAnsi="Times New Roman" w:cs="Times New Roman"/>
          <w:b/>
        </w:rPr>
      </w:pPr>
    </w:p>
    <w:p w14:paraId="51598D5C" w14:textId="77777777" w:rsidR="00E42F5B" w:rsidRPr="00CD65B8" w:rsidRDefault="00E42F5B" w:rsidP="00D22E99">
      <w:pPr>
        <w:rPr>
          <w:rFonts w:ascii="Times New Roman" w:hAnsi="Times New Roman" w:cs="Times New Roman"/>
          <w:b/>
          <w:sz w:val="20"/>
          <w:szCs w:val="20"/>
        </w:rPr>
      </w:pPr>
    </w:p>
    <w:p w14:paraId="7390F18A" w14:textId="77777777" w:rsidR="00E42F5B" w:rsidRPr="00CD65B8" w:rsidRDefault="00E42F5B" w:rsidP="00D22E99">
      <w:pPr>
        <w:rPr>
          <w:rFonts w:ascii="Times New Roman" w:hAnsi="Times New Roman" w:cs="Times New Roman"/>
          <w:b/>
          <w:sz w:val="20"/>
          <w:szCs w:val="20"/>
        </w:rPr>
      </w:pPr>
    </w:p>
    <w:p w14:paraId="1A8F2349" w14:textId="77777777" w:rsidR="00E42F5B" w:rsidRPr="00CD65B8" w:rsidRDefault="00E42F5B" w:rsidP="00D22E99">
      <w:pPr>
        <w:rPr>
          <w:rFonts w:ascii="Times New Roman" w:hAnsi="Times New Roman" w:cs="Times New Roman"/>
          <w:b/>
          <w:sz w:val="20"/>
          <w:szCs w:val="20"/>
        </w:rPr>
      </w:pPr>
    </w:p>
    <w:p w14:paraId="00496D95" w14:textId="77777777" w:rsidR="00E42F5B" w:rsidRPr="00CD65B8" w:rsidRDefault="00E42F5B" w:rsidP="00D22E99">
      <w:pPr>
        <w:rPr>
          <w:rFonts w:ascii="Times New Roman" w:hAnsi="Times New Roman" w:cs="Times New Roman"/>
          <w:b/>
          <w:sz w:val="20"/>
          <w:szCs w:val="20"/>
        </w:rPr>
      </w:pPr>
    </w:p>
    <w:p w14:paraId="1BFD9A3D" w14:textId="77777777" w:rsidR="00E42F5B" w:rsidRPr="00CD65B8" w:rsidRDefault="00E42F5B" w:rsidP="00D22E99">
      <w:pPr>
        <w:rPr>
          <w:rFonts w:ascii="Times New Roman" w:hAnsi="Times New Roman" w:cs="Times New Roman"/>
          <w:b/>
          <w:sz w:val="20"/>
          <w:szCs w:val="20"/>
        </w:rPr>
      </w:pPr>
    </w:p>
    <w:p w14:paraId="6B12D6F9" w14:textId="77777777" w:rsidR="00E42F5B" w:rsidRPr="00CD65B8" w:rsidRDefault="00E42F5B" w:rsidP="00D22E99">
      <w:pPr>
        <w:rPr>
          <w:rFonts w:ascii="Times New Roman" w:hAnsi="Times New Roman" w:cs="Times New Roman"/>
          <w:b/>
          <w:sz w:val="20"/>
          <w:szCs w:val="20"/>
        </w:rPr>
      </w:pPr>
    </w:p>
    <w:p w14:paraId="4CCDFB41" w14:textId="77777777" w:rsidR="00E42F5B" w:rsidRPr="00CD65B8" w:rsidRDefault="00E42F5B" w:rsidP="00D22E99">
      <w:pPr>
        <w:rPr>
          <w:rFonts w:ascii="Times New Roman" w:hAnsi="Times New Roman" w:cs="Times New Roman"/>
          <w:b/>
          <w:sz w:val="20"/>
          <w:szCs w:val="20"/>
        </w:rPr>
      </w:pPr>
    </w:p>
    <w:p w14:paraId="152CBC91" w14:textId="77777777" w:rsidR="00A14A54" w:rsidRPr="00CD65B8" w:rsidRDefault="00A14A54" w:rsidP="00D22E99">
      <w:pPr>
        <w:rPr>
          <w:rFonts w:ascii="Times New Roman" w:hAnsi="Times New Roman" w:cs="Times New Roman"/>
          <w:b/>
          <w:sz w:val="20"/>
          <w:szCs w:val="20"/>
        </w:rPr>
      </w:pPr>
    </w:p>
    <w:p w14:paraId="704AB2E1" w14:textId="77777777" w:rsidR="00A14A54" w:rsidRPr="00CD65B8" w:rsidRDefault="00A14A54" w:rsidP="00D22E99">
      <w:pPr>
        <w:rPr>
          <w:rFonts w:ascii="Times New Roman" w:hAnsi="Times New Roman" w:cs="Times New Roman"/>
          <w:b/>
          <w:sz w:val="20"/>
          <w:szCs w:val="20"/>
        </w:rPr>
      </w:pPr>
    </w:p>
    <w:p w14:paraId="7CBD6862" w14:textId="77777777" w:rsidR="00A14A54" w:rsidRPr="00CD65B8" w:rsidRDefault="00A14A54" w:rsidP="00D22E99">
      <w:pPr>
        <w:rPr>
          <w:rFonts w:ascii="Times New Roman" w:hAnsi="Times New Roman" w:cs="Times New Roman"/>
          <w:b/>
          <w:sz w:val="20"/>
          <w:szCs w:val="20"/>
        </w:rPr>
      </w:pPr>
    </w:p>
    <w:p w14:paraId="095A612E" w14:textId="77777777" w:rsidR="00A14A54" w:rsidRPr="00CD65B8" w:rsidRDefault="00A14A54" w:rsidP="00D22E99">
      <w:pPr>
        <w:rPr>
          <w:rFonts w:ascii="Times New Roman" w:hAnsi="Times New Roman" w:cs="Times New Roman"/>
          <w:b/>
          <w:sz w:val="20"/>
          <w:szCs w:val="20"/>
        </w:rPr>
      </w:pPr>
    </w:p>
    <w:p w14:paraId="6B4ED2A3" w14:textId="77777777" w:rsidR="00A14A54" w:rsidRPr="00CD65B8" w:rsidRDefault="00A14A54" w:rsidP="00D22E99">
      <w:pPr>
        <w:rPr>
          <w:rFonts w:ascii="Times New Roman" w:hAnsi="Times New Roman" w:cs="Times New Roman"/>
          <w:b/>
          <w:sz w:val="20"/>
          <w:szCs w:val="20"/>
        </w:rPr>
      </w:pPr>
    </w:p>
    <w:p w14:paraId="49F3A882" w14:textId="77777777" w:rsidR="00A14A54" w:rsidRPr="00CD65B8" w:rsidRDefault="00A14A54" w:rsidP="00D22E99">
      <w:pPr>
        <w:rPr>
          <w:rFonts w:ascii="Times New Roman" w:hAnsi="Times New Roman" w:cs="Times New Roman"/>
          <w:b/>
          <w:sz w:val="20"/>
          <w:szCs w:val="20"/>
        </w:rPr>
      </w:pPr>
    </w:p>
    <w:p w14:paraId="23944F48" w14:textId="712674A3" w:rsidR="00236606" w:rsidRDefault="00236606">
      <w:pPr>
        <w:rPr>
          <w:rFonts w:ascii="Times New Roman" w:hAnsi="Times New Roman" w:cs="Times New Roman"/>
          <w:b/>
          <w:sz w:val="20"/>
          <w:szCs w:val="20"/>
        </w:rPr>
      </w:pPr>
      <w:r>
        <w:rPr>
          <w:rFonts w:ascii="Times New Roman" w:hAnsi="Times New Roman" w:cs="Times New Roman"/>
          <w:b/>
          <w:sz w:val="20"/>
          <w:szCs w:val="20"/>
        </w:rPr>
        <w:br w:type="page"/>
      </w:r>
    </w:p>
    <w:p w14:paraId="6B557398" w14:textId="77777777" w:rsidR="00A14A54" w:rsidRPr="00CD65B8" w:rsidRDefault="00A14A54" w:rsidP="00D22E99">
      <w:pPr>
        <w:rPr>
          <w:rFonts w:ascii="Times New Roman" w:hAnsi="Times New Roman" w:cs="Times New Roman"/>
          <w:b/>
          <w:sz w:val="20"/>
          <w:szCs w:val="20"/>
        </w:rPr>
      </w:pPr>
    </w:p>
    <w:p w14:paraId="0BB23EA6" w14:textId="77777777" w:rsidR="00D22E99" w:rsidRPr="00395E9E" w:rsidRDefault="00D22E99" w:rsidP="00EA065F">
      <w:pPr>
        <w:pStyle w:val="ListParagraph"/>
        <w:numPr>
          <w:ilvl w:val="0"/>
          <w:numId w:val="1"/>
        </w:numPr>
        <w:pBdr>
          <w:bottom w:val="single" w:sz="4" w:space="1" w:color="auto"/>
        </w:pBdr>
        <w:outlineLvl w:val="0"/>
        <w:rPr>
          <w:rFonts w:ascii="Times New Roman" w:hAnsi="Times New Roman" w:cs="Times New Roman"/>
          <w:b/>
        </w:rPr>
      </w:pPr>
      <w:bookmarkStart w:id="2" w:name="_Toc478554385"/>
      <w:r w:rsidRPr="00395E9E">
        <w:rPr>
          <w:rFonts w:ascii="Times New Roman" w:hAnsi="Times New Roman" w:cs="Times New Roman"/>
          <w:b/>
        </w:rPr>
        <w:t>A</w:t>
      </w:r>
      <w:r w:rsidR="005666F9" w:rsidRPr="00395E9E">
        <w:rPr>
          <w:rFonts w:ascii="Times New Roman" w:hAnsi="Times New Roman" w:cs="Times New Roman"/>
          <w:b/>
        </w:rPr>
        <w:t>ssessment of implementation of A</w:t>
      </w:r>
      <w:r w:rsidRPr="00395E9E">
        <w:rPr>
          <w:rFonts w:ascii="Times New Roman" w:hAnsi="Times New Roman" w:cs="Times New Roman"/>
          <w:b/>
        </w:rPr>
        <w:t>ction activities</w:t>
      </w:r>
      <w:bookmarkEnd w:id="2"/>
    </w:p>
    <w:p w14:paraId="501A1057" w14:textId="77777777" w:rsidR="007A428D" w:rsidRPr="00395E9E" w:rsidRDefault="007A428D" w:rsidP="00194759">
      <w:pPr>
        <w:pStyle w:val="ListParagraph"/>
        <w:spacing w:after="0" w:line="360" w:lineRule="auto"/>
        <w:rPr>
          <w:rFonts w:ascii="Times New Roman" w:hAnsi="Times New Roman" w:cs="Times New Roman"/>
          <w:b/>
        </w:rPr>
      </w:pPr>
    </w:p>
    <w:p w14:paraId="12F1AFA0" w14:textId="77777777" w:rsidR="00D22E99" w:rsidRPr="00395E9E" w:rsidRDefault="009F00C4" w:rsidP="00EA065F">
      <w:pPr>
        <w:pStyle w:val="ListParagraph"/>
        <w:spacing w:after="0" w:line="360" w:lineRule="auto"/>
        <w:outlineLvl w:val="1"/>
        <w:rPr>
          <w:rFonts w:ascii="Times New Roman" w:hAnsi="Times New Roman" w:cs="Times New Roman"/>
          <w:b/>
        </w:rPr>
      </w:pPr>
      <w:bookmarkStart w:id="3" w:name="_Toc478554386"/>
      <w:r w:rsidRPr="00395E9E">
        <w:rPr>
          <w:rFonts w:ascii="Times New Roman" w:hAnsi="Times New Roman" w:cs="Times New Roman"/>
          <w:b/>
        </w:rPr>
        <w:t>2.1 Executive summary of</w:t>
      </w:r>
      <w:r w:rsidR="005666F9" w:rsidRPr="00395E9E">
        <w:rPr>
          <w:rFonts w:ascii="Times New Roman" w:hAnsi="Times New Roman" w:cs="Times New Roman"/>
          <w:b/>
        </w:rPr>
        <w:t xml:space="preserve"> the </w:t>
      </w:r>
      <w:r w:rsidR="002027AC">
        <w:rPr>
          <w:rFonts w:ascii="Times New Roman" w:hAnsi="Times New Roman" w:cs="Times New Roman"/>
          <w:b/>
        </w:rPr>
        <w:t>a</w:t>
      </w:r>
      <w:r w:rsidRPr="00395E9E">
        <w:rPr>
          <w:rFonts w:ascii="Times New Roman" w:hAnsi="Times New Roman" w:cs="Times New Roman"/>
          <w:b/>
        </w:rPr>
        <w:t>ction</w:t>
      </w:r>
      <w:bookmarkEnd w:id="3"/>
    </w:p>
    <w:p w14:paraId="5CEB54AE" w14:textId="77777777" w:rsidR="008E6A6C" w:rsidRPr="003F5537" w:rsidRDefault="000B2D44" w:rsidP="008E6A6C">
      <w:pPr>
        <w:jc w:val="both"/>
        <w:rPr>
          <w:rFonts w:ascii="Times New Roman" w:hAnsi="Times New Roman" w:cs="Times New Roman"/>
        </w:rPr>
      </w:pPr>
      <w:r>
        <w:rPr>
          <w:rFonts w:ascii="Times New Roman" w:hAnsi="Times New Roman" w:cs="Times New Roman"/>
        </w:rPr>
        <w:t xml:space="preserve">This project is financed by the European Union (EU) under the Pro-resilience (PROACT) programme. The overall objective of the PROACT programme is </w:t>
      </w:r>
      <w:r>
        <w:rPr>
          <w:rFonts w:ascii="Times New Roman" w:hAnsi="Times New Roman" w:cs="Times New Roman"/>
          <w:i/>
        </w:rPr>
        <w:t>to improve the food and nutrition security of vulnerable populations</w:t>
      </w:r>
      <w:r w:rsidR="004B5575">
        <w:rPr>
          <w:rFonts w:ascii="Times New Roman" w:hAnsi="Times New Roman" w:cs="Times New Roman"/>
          <w:i/>
        </w:rPr>
        <w:t xml:space="preserve"> in conflict-affected </w:t>
      </w:r>
      <w:r w:rsidR="007F08DD">
        <w:rPr>
          <w:rFonts w:ascii="Times New Roman" w:hAnsi="Times New Roman" w:cs="Times New Roman"/>
          <w:i/>
        </w:rPr>
        <w:t>areas by</w:t>
      </w:r>
      <w:r w:rsidR="004B5575">
        <w:rPr>
          <w:rFonts w:ascii="Times New Roman" w:hAnsi="Times New Roman" w:cs="Times New Roman"/>
          <w:i/>
        </w:rPr>
        <w:t xml:space="preserve"> building resilience through crisis prevention and post-crisis response strategies</w:t>
      </w:r>
      <w:r w:rsidR="004B5575">
        <w:rPr>
          <w:rFonts w:ascii="Times New Roman" w:hAnsi="Times New Roman" w:cs="Times New Roman"/>
        </w:rPr>
        <w:t>. This Acti</w:t>
      </w:r>
      <w:r w:rsidR="007F08DD">
        <w:rPr>
          <w:rFonts w:ascii="Times New Roman" w:hAnsi="Times New Roman" w:cs="Times New Roman"/>
        </w:rPr>
        <w:t>on, with the specific objective</w:t>
      </w:r>
      <w:r w:rsidR="007F08DD" w:rsidRPr="00395E9E">
        <w:rPr>
          <w:rFonts w:ascii="Times New Roman" w:hAnsi="Times New Roman" w:cs="Times New Roman"/>
        </w:rPr>
        <w:t xml:space="preserve"> </w:t>
      </w:r>
      <w:r w:rsidR="007F08DD" w:rsidRPr="00DC6011">
        <w:rPr>
          <w:rFonts w:ascii="Times New Roman" w:hAnsi="Times New Roman" w:cs="Times New Roman"/>
          <w:i/>
        </w:rPr>
        <w:t>to increase the capacity of vulnerable gr</w:t>
      </w:r>
      <w:r w:rsidR="007F08DD" w:rsidRPr="007F08DD">
        <w:rPr>
          <w:rFonts w:ascii="Times New Roman" w:hAnsi="Times New Roman" w:cs="Times New Roman"/>
          <w:i/>
        </w:rPr>
        <w:t>oups to sustainably produce and/</w:t>
      </w:r>
      <w:r w:rsidR="007F08DD" w:rsidRPr="00DC6011">
        <w:rPr>
          <w:rFonts w:ascii="Times New Roman" w:hAnsi="Times New Roman" w:cs="Times New Roman"/>
          <w:i/>
        </w:rPr>
        <w:t>or access food</w:t>
      </w:r>
      <w:r w:rsidR="007F08DD">
        <w:rPr>
          <w:rFonts w:ascii="Times New Roman" w:hAnsi="Times New Roman" w:cs="Times New Roman"/>
          <w:i/>
        </w:rPr>
        <w:t xml:space="preserve"> in Panyijar and Pariang co</w:t>
      </w:r>
      <w:r w:rsidR="008E6A6C">
        <w:rPr>
          <w:rFonts w:ascii="Times New Roman" w:hAnsi="Times New Roman" w:cs="Times New Roman"/>
          <w:i/>
        </w:rPr>
        <w:t xml:space="preserve">unties of Unity State in South </w:t>
      </w:r>
      <w:r w:rsidR="007F08DD">
        <w:rPr>
          <w:rFonts w:ascii="Times New Roman" w:hAnsi="Times New Roman" w:cs="Times New Roman"/>
          <w:i/>
        </w:rPr>
        <w:t>Sudan,</w:t>
      </w:r>
      <w:r w:rsidR="008E6A6C">
        <w:rPr>
          <w:rFonts w:ascii="Times New Roman" w:hAnsi="Times New Roman" w:cs="Times New Roman"/>
        </w:rPr>
        <w:t xml:space="preserve"> i</w:t>
      </w:r>
      <w:r w:rsidR="007F08DD">
        <w:rPr>
          <w:rFonts w:ascii="Times New Roman" w:hAnsi="Times New Roman" w:cs="Times New Roman"/>
        </w:rPr>
        <w:t>s in compliance with PROACT’</w:t>
      </w:r>
      <w:r w:rsidR="008E6A6C">
        <w:rPr>
          <w:rFonts w:ascii="Times New Roman" w:hAnsi="Times New Roman" w:cs="Times New Roman"/>
        </w:rPr>
        <w:t>s</w:t>
      </w:r>
      <w:r w:rsidR="007F08DD">
        <w:rPr>
          <w:rFonts w:ascii="Times New Roman" w:hAnsi="Times New Roman" w:cs="Times New Roman"/>
        </w:rPr>
        <w:t xml:space="preserve"> overall objective. This Action intends to achieve four results in pursuit of the stated overall and specific objectives. These results are: </w:t>
      </w:r>
      <w:r w:rsidR="008E6A6C">
        <w:rPr>
          <w:rFonts w:ascii="Times New Roman" w:hAnsi="Times New Roman" w:cs="Times New Roman"/>
        </w:rPr>
        <w:t xml:space="preserve">(i) </w:t>
      </w:r>
      <w:r w:rsidR="008E6A6C" w:rsidRPr="00DC6011">
        <w:rPr>
          <w:rFonts w:ascii="Times New Roman" w:hAnsi="Times New Roman" w:cs="Times New Roman"/>
          <w:u w:val="single"/>
        </w:rPr>
        <w:t>Increased household food availability through improved agricultural productivity and storage; (ii) Increased household income through enhanced access to market systems and financial services; (iii</w:t>
      </w:r>
      <w:r w:rsidR="003F5537" w:rsidRPr="003F5537">
        <w:rPr>
          <w:rFonts w:ascii="Times New Roman" w:hAnsi="Times New Roman" w:cs="Times New Roman"/>
          <w:u w:val="single"/>
        </w:rPr>
        <w:t xml:space="preserve">) </w:t>
      </w:r>
      <w:r w:rsidR="003F5537" w:rsidRPr="003F5537">
        <w:rPr>
          <w:rFonts w:ascii="Times New Roman" w:hAnsi="Times New Roman" w:cs="Times New Roman"/>
        </w:rPr>
        <w:t>Increased</w:t>
      </w:r>
      <w:r w:rsidR="008E6A6C" w:rsidRPr="00DC6011">
        <w:rPr>
          <w:rFonts w:ascii="Times New Roman" w:hAnsi="Times New Roman" w:cs="Times New Roman"/>
          <w:u w:val="single"/>
        </w:rPr>
        <w:t xml:space="preserve"> dietary diversity through improved food utilization; and (iv) </w:t>
      </w:r>
      <w:r w:rsidR="008E6A6C" w:rsidRPr="00DC6011">
        <w:rPr>
          <w:rFonts w:ascii="Times New Roman" w:hAnsi="Times New Roman" w:cs="Times New Roman"/>
          <w:i/>
        </w:rPr>
        <w:t>Support community structures and households on initiatives on the management of their natural resources</w:t>
      </w:r>
      <w:r w:rsidR="008E6A6C">
        <w:rPr>
          <w:rFonts w:ascii="Times New Roman" w:hAnsi="Times New Roman" w:cs="Times New Roman"/>
        </w:rPr>
        <w:t>. Identified activities, as stated in the work-plan</w:t>
      </w:r>
      <w:r w:rsidR="00B34F91">
        <w:rPr>
          <w:rFonts w:ascii="Times New Roman" w:hAnsi="Times New Roman" w:cs="Times New Roman"/>
        </w:rPr>
        <w:t>, are being implemented to realise these results. The project targets</w:t>
      </w:r>
      <w:r w:rsidR="00B34F91" w:rsidRPr="00395E9E">
        <w:rPr>
          <w:rFonts w:ascii="Times New Roman" w:hAnsi="Times New Roman" w:cs="Times New Roman"/>
        </w:rPr>
        <w:t xml:space="preserve"> IDPs and their host communities through support to agriculture and livelihoods; women and families, through an improved understanding of nutrition and food hygiene; and communities in general, through provision of community infrastructure, such as protected water sources, flood prevention dykes and market facilities</w:t>
      </w:r>
      <w:r w:rsidR="00B34F91">
        <w:rPr>
          <w:rFonts w:ascii="Times New Roman" w:hAnsi="Times New Roman" w:cs="Times New Roman"/>
        </w:rPr>
        <w:t>.</w:t>
      </w:r>
      <w:r w:rsidR="00B34F91" w:rsidRPr="00395E9E">
        <w:rPr>
          <w:rFonts w:ascii="Times New Roman" w:hAnsi="Times New Roman" w:cs="Times New Roman"/>
        </w:rPr>
        <w:t xml:space="preserve"> DRR (disaster risk reduction), conflict arbitration and peace-building skills</w:t>
      </w:r>
      <w:r w:rsidR="00B34F91">
        <w:rPr>
          <w:rFonts w:ascii="Times New Roman" w:hAnsi="Times New Roman" w:cs="Times New Roman"/>
        </w:rPr>
        <w:t xml:space="preserve"> are an additional component</w:t>
      </w:r>
      <w:r w:rsidR="00B34F91" w:rsidRPr="00395E9E">
        <w:rPr>
          <w:rFonts w:ascii="Times New Roman" w:hAnsi="Times New Roman" w:cs="Times New Roman"/>
        </w:rPr>
        <w:t>.</w:t>
      </w:r>
    </w:p>
    <w:p w14:paraId="7451E680" w14:textId="4A63A08C" w:rsidR="00FA156F" w:rsidRPr="00395E9E" w:rsidRDefault="00563FDD" w:rsidP="00DE6156">
      <w:pPr>
        <w:jc w:val="both"/>
        <w:rPr>
          <w:rFonts w:ascii="Times New Roman" w:hAnsi="Times New Roman" w:cs="Times New Roman"/>
        </w:rPr>
      </w:pPr>
      <w:r w:rsidRPr="00395E9E">
        <w:rPr>
          <w:rFonts w:ascii="Times New Roman" w:hAnsi="Times New Roman" w:cs="Times New Roman"/>
        </w:rPr>
        <w:t xml:space="preserve">This report provides insight </w:t>
      </w:r>
      <w:r w:rsidR="002027AC">
        <w:rPr>
          <w:rFonts w:ascii="Times New Roman" w:hAnsi="Times New Roman" w:cs="Times New Roman"/>
        </w:rPr>
        <w:t>on the</w:t>
      </w:r>
      <w:r w:rsidRPr="00395E9E">
        <w:rPr>
          <w:rFonts w:ascii="Times New Roman" w:hAnsi="Times New Roman" w:cs="Times New Roman"/>
        </w:rPr>
        <w:t xml:space="preserve"> implementation progress of this Action </w:t>
      </w:r>
      <w:r w:rsidR="00645797" w:rsidRPr="00395E9E">
        <w:rPr>
          <w:rFonts w:ascii="Times New Roman" w:hAnsi="Times New Roman" w:cs="Times New Roman"/>
        </w:rPr>
        <w:t>during 2016</w:t>
      </w:r>
      <w:r w:rsidR="00B454ED" w:rsidRPr="00395E9E">
        <w:rPr>
          <w:rFonts w:ascii="Times New Roman" w:hAnsi="Times New Roman" w:cs="Times New Roman"/>
        </w:rPr>
        <w:t xml:space="preserve">, </w:t>
      </w:r>
      <w:r w:rsidR="00645797" w:rsidRPr="00395E9E">
        <w:rPr>
          <w:rFonts w:ascii="Times New Roman" w:hAnsi="Times New Roman" w:cs="Times New Roman"/>
        </w:rPr>
        <w:t xml:space="preserve">as well as </w:t>
      </w:r>
      <w:r w:rsidR="00B454ED" w:rsidRPr="00395E9E">
        <w:rPr>
          <w:rFonts w:ascii="Times New Roman" w:hAnsi="Times New Roman" w:cs="Times New Roman"/>
        </w:rPr>
        <w:t>achievements</w:t>
      </w:r>
      <w:r w:rsidRPr="00395E9E">
        <w:rPr>
          <w:rFonts w:ascii="Times New Roman" w:hAnsi="Times New Roman" w:cs="Times New Roman"/>
        </w:rPr>
        <w:t xml:space="preserve"> and recommend</w:t>
      </w:r>
      <w:r w:rsidR="006903EE" w:rsidRPr="00395E9E">
        <w:rPr>
          <w:rFonts w:ascii="Times New Roman" w:hAnsi="Times New Roman" w:cs="Times New Roman"/>
        </w:rPr>
        <w:t>ations</w:t>
      </w:r>
      <w:r w:rsidRPr="00395E9E">
        <w:rPr>
          <w:rFonts w:ascii="Times New Roman" w:hAnsi="Times New Roman" w:cs="Times New Roman"/>
        </w:rPr>
        <w:t xml:space="preserve"> on the way forward </w:t>
      </w:r>
      <w:r w:rsidR="00645797" w:rsidRPr="00395E9E">
        <w:rPr>
          <w:rFonts w:ascii="Times New Roman" w:hAnsi="Times New Roman" w:cs="Times New Roman"/>
        </w:rPr>
        <w:t xml:space="preserve">for </w:t>
      </w:r>
      <w:r w:rsidRPr="00395E9E">
        <w:rPr>
          <w:rFonts w:ascii="Times New Roman" w:hAnsi="Times New Roman" w:cs="Times New Roman"/>
        </w:rPr>
        <w:t>the</w:t>
      </w:r>
      <w:r w:rsidR="00F70F47" w:rsidRPr="00395E9E">
        <w:rPr>
          <w:rFonts w:ascii="Times New Roman" w:hAnsi="Times New Roman" w:cs="Times New Roman"/>
        </w:rPr>
        <w:t xml:space="preserve"> second year</w:t>
      </w:r>
      <w:r w:rsidRPr="00395E9E">
        <w:rPr>
          <w:rFonts w:ascii="Times New Roman" w:hAnsi="Times New Roman" w:cs="Times New Roman"/>
        </w:rPr>
        <w:t xml:space="preserve"> implementation</w:t>
      </w:r>
      <w:r w:rsidR="00F70F47" w:rsidRPr="00395E9E">
        <w:rPr>
          <w:rFonts w:ascii="Times New Roman" w:hAnsi="Times New Roman" w:cs="Times New Roman"/>
        </w:rPr>
        <w:t>.</w:t>
      </w:r>
      <w:r w:rsidRPr="00395E9E">
        <w:rPr>
          <w:rFonts w:ascii="Times New Roman" w:hAnsi="Times New Roman" w:cs="Times New Roman"/>
        </w:rPr>
        <w:t xml:space="preserve"> </w:t>
      </w:r>
      <w:r w:rsidR="00D1771E" w:rsidRPr="00395E9E">
        <w:rPr>
          <w:rFonts w:ascii="Times New Roman" w:hAnsi="Times New Roman" w:cs="Times New Roman"/>
        </w:rPr>
        <w:t xml:space="preserve"> </w:t>
      </w:r>
      <w:r w:rsidR="00783810" w:rsidRPr="00395E9E">
        <w:rPr>
          <w:rFonts w:ascii="Times New Roman" w:hAnsi="Times New Roman" w:cs="Times New Roman"/>
        </w:rPr>
        <w:t xml:space="preserve">The </w:t>
      </w:r>
      <w:r w:rsidR="002F4C1B">
        <w:rPr>
          <w:rFonts w:ascii="Times New Roman" w:hAnsi="Times New Roman" w:cs="Times New Roman"/>
        </w:rPr>
        <w:t>Action</w:t>
      </w:r>
      <w:r w:rsidR="002F4C1B" w:rsidRPr="00395E9E">
        <w:rPr>
          <w:rFonts w:ascii="Times New Roman" w:hAnsi="Times New Roman" w:cs="Times New Roman"/>
        </w:rPr>
        <w:t xml:space="preserve"> </w:t>
      </w:r>
      <w:r w:rsidR="00FA78EB" w:rsidRPr="00395E9E">
        <w:rPr>
          <w:rFonts w:ascii="Times New Roman" w:hAnsi="Times New Roman" w:cs="Times New Roman"/>
        </w:rPr>
        <w:t xml:space="preserve">is </w:t>
      </w:r>
      <w:r w:rsidR="00645797" w:rsidRPr="00395E9E">
        <w:rPr>
          <w:rFonts w:ascii="Times New Roman" w:hAnsi="Times New Roman" w:cs="Times New Roman"/>
        </w:rPr>
        <w:t xml:space="preserve">successfully </w:t>
      </w:r>
      <w:r w:rsidR="00B80006" w:rsidRPr="00395E9E">
        <w:rPr>
          <w:rFonts w:ascii="Times New Roman" w:hAnsi="Times New Roman" w:cs="Times New Roman"/>
        </w:rPr>
        <w:t>enabling household</w:t>
      </w:r>
      <w:r w:rsidR="00F70F47" w:rsidRPr="00395E9E">
        <w:rPr>
          <w:rFonts w:ascii="Times New Roman" w:hAnsi="Times New Roman" w:cs="Times New Roman"/>
        </w:rPr>
        <w:t>s</w:t>
      </w:r>
      <w:r w:rsidR="00B80006" w:rsidRPr="00395E9E">
        <w:rPr>
          <w:rFonts w:ascii="Times New Roman" w:hAnsi="Times New Roman" w:cs="Times New Roman"/>
        </w:rPr>
        <w:t xml:space="preserve"> to access and use sustainable </w:t>
      </w:r>
      <w:r w:rsidR="00935A4B" w:rsidRPr="00395E9E">
        <w:rPr>
          <w:rFonts w:ascii="Times New Roman" w:hAnsi="Times New Roman" w:cs="Times New Roman"/>
        </w:rPr>
        <w:t>agricultural</w:t>
      </w:r>
      <w:r w:rsidR="00B80006" w:rsidRPr="00395E9E">
        <w:rPr>
          <w:rFonts w:ascii="Times New Roman" w:hAnsi="Times New Roman" w:cs="Times New Roman"/>
        </w:rPr>
        <w:t xml:space="preserve"> practices </w:t>
      </w:r>
      <w:r w:rsidR="00FA78EB" w:rsidRPr="00395E9E">
        <w:rPr>
          <w:rFonts w:ascii="Times New Roman" w:hAnsi="Times New Roman" w:cs="Times New Roman"/>
        </w:rPr>
        <w:t>that are contributing to</w:t>
      </w:r>
      <w:r w:rsidR="00935A4B" w:rsidRPr="00395E9E">
        <w:rPr>
          <w:rFonts w:ascii="Times New Roman" w:hAnsi="Times New Roman" w:cs="Times New Roman"/>
        </w:rPr>
        <w:t xml:space="preserve"> an increase</w:t>
      </w:r>
      <w:r w:rsidR="00B80006" w:rsidRPr="00395E9E">
        <w:rPr>
          <w:rFonts w:ascii="Times New Roman" w:hAnsi="Times New Roman" w:cs="Times New Roman"/>
        </w:rPr>
        <w:t xml:space="preserve"> </w:t>
      </w:r>
      <w:r w:rsidR="00935A4B" w:rsidRPr="00395E9E">
        <w:rPr>
          <w:rFonts w:ascii="Times New Roman" w:hAnsi="Times New Roman" w:cs="Times New Roman"/>
        </w:rPr>
        <w:t>in</w:t>
      </w:r>
      <w:r w:rsidR="00B80006" w:rsidRPr="00395E9E">
        <w:rPr>
          <w:rFonts w:ascii="Times New Roman" w:hAnsi="Times New Roman" w:cs="Times New Roman"/>
        </w:rPr>
        <w:t xml:space="preserve"> food availability</w:t>
      </w:r>
      <w:r w:rsidR="00F70F47" w:rsidRPr="00395E9E">
        <w:rPr>
          <w:rFonts w:ascii="Times New Roman" w:hAnsi="Times New Roman" w:cs="Times New Roman"/>
        </w:rPr>
        <w:t>. T</w:t>
      </w:r>
      <w:r w:rsidR="00B80006" w:rsidRPr="00395E9E">
        <w:rPr>
          <w:rFonts w:ascii="Times New Roman" w:hAnsi="Times New Roman" w:cs="Times New Roman"/>
        </w:rPr>
        <w:t>his</w:t>
      </w:r>
      <w:r w:rsidR="00783810" w:rsidRPr="00395E9E">
        <w:rPr>
          <w:rFonts w:ascii="Times New Roman" w:hAnsi="Times New Roman" w:cs="Times New Roman"/>
        </w:rPr>
        <w:t xml:space="preserve"> has</w:t>
      </w:r>
      <w:r w:rsidR="00B80006" w:rsidRPr="00395E9E">
        <w:rPr>
          <w:rFonts w:ascii="Times New Roman" w:hAnsi="Times New Roman" w:cs="Times New Roman"/>
        </w:rPr>
        <w:t xml:space="preserve"> </w:t>
      </w:r>
      <w:r w:rsidR="00F70F47" w:rsidRPr="00395E9E">
        <w:rPr>
          <w:rFonts w:ascii="Times New Roman" w:hAnsi="Times New Roman" w:cs="Times New Roman"/>
        </w:rPr>
        <w:t xml:space="preserve">been made </w:t>
      </w:r>
      <w:r w:rsidR="00FA78EB" w:rsidRPr="00395E9E">
        <w:rPr>
          <w:rFonts w:ascii="Times New Roman" w:hAnsi="Times New Roman" w:cs="Times New Roman"/>
        </w:rPr>
        <w:t>possible through</w:t>
      </w:r>
      <w:r w:rsidR="00B80006" w:rsidRPr="00395E9E">
        <w:rPr>
          <w:rFonts w:ascii="Times New Roman" w:hAnsi="Times New Roman" w:cs="Times New Roman"/>
        </w:rPr>
        <w:t xml:space="preserve"> provision of </w:t>
      </w:r>
      <w:r w:rsidR="00891B58" w:rsidRPr="00395E9E">
        <w:rPr>
          <w:rFonts w:ascii="Times New Roman" w:hAnsi="Times New Roman" w:cs="Times New Roman"/>
        </w:rPr>
        <w:t xml:space="preserve">staple </w:t>
      </w:r>
      <w:r w:rsidR="002F4C1B">
        <w:rPr>
          <w:rFonts w:ascii="Times New Roman" w:hAnsi="Times New Roman" w:cs="Times New Roman"/>
        </w:rPr>
        <w:t xml:space="preserve">crop </w:t>
      </w:r>
      <w:r w:rsidR="00891B58" w:rsidRPr="00395E9E">
        <w:rPr>
          <w:rFonts w:ascii="Times New Roman" w:hAnsi="Times New Roman" w:cs="Times New Roman"/>
        </w:rPr>
        <w:t>seeds</w:t>
      </w:r>
      <w:r w:rsidR="00645797" w:rsidRPr="00395E9E">
        <w:rPr>
          <w:rFonts w:ascii="Times New Roman" w:hAnsi="Times New Roman" w:cs="Times New Roman"/>
        </w:rPr>
        <w:t xml:space="preserve"> and</w:t>
      </w:r>
      <w:r w:rsidR="00891B58" w:rsidRPr="00395E9E">
        <w:rPr>
          <w:rFonts w:ascii="Times New Roman" w:hAnsi="Times New Roman" w:cs="Times New Roman"/>
        </w:rPr>
        <w:t xml:space="preserve"> </w:t>
      </w:r>
      <w:r w:rsidR="00B80006" w:rsidRPr="00395E9E">
        <w:rPr>
          <w:rFonts w:ascii="Times New Roman" w:hAnsi="Times New Roman" w:cs="Times New Roman"/>
        </w:rPr>
        <w:t>farming tools</w:t>
      </w:r>
      <w:r w:rsidR="00916C53" w:rsidRPr="00395E9E">
        <w:rPr>
          <w:rFonts w:ascii="Times New Roman" w:hAnsi="Times New Roman" w:cs="Times New Roman"/>
        </w:rPr>
        <w:t xml:space="preserve"> </w:t>
      </w:r>
      <w:r w:rsidR="00935BF7" w:rsidRPr="00395E9E">
        <w:rPr>
          <w:rFonts w:ascii="Times New Roman" w:hAnsi="Times New Roman" w:cs="Times New Roman"/>
        </w:rPr>
        <w:t xml:space="preserve">to </w:t>
      </w:r>
      <w:r w:rsidR="00F70F47" w:rsidRPr="00395E9E">
        <w:rPr>
          <w:rFonts w:ascii="Times New Roman" w:hAnsi="Times New Roman" w:cs="Times New Roman"/>
        </w:rPr>
        <w:t>7</w:t>
      </w:r>
      <w:r w:rsidR="00916C53" w:rsidRPr="00395E9E">
        <w:rPr>
          <w:rFonts w:ascii="Times New Roman" w:hAnsi="Times New Roman" w:cs="Times New Roman"/>
        </w:rPr>
        <w:t>05 households</w:t>
      </w:r>
      <w:r w:rsidR="00891B58" w:rsidRPr="00395E9E">
        <w:rPr>
          <w:rFonts w:ascii="Times New Roman" w:hAnsi="Times New Roman" w:cs="Times New Roman"/>
        </w:rPr>
        <w:t xml:space="preserve"> and fishing equipment</w:t>
      </w:r>
      <w:r w:rsidR="00916C53" w:rsidRPr="00395E9E">
        <w:rPr>
          <w:rFonts w:ascii="Times New Roman" w:hAnsi="Times New Roman" w:cs="Times New Roman"/>
        </w:rPr>
        <w:t xml:space="preserve"> to 3</w:t>
      </w:r>
      <w:r w:rsidR="00FA78EB" w:rsidRPr="00395E9E">
        <w:rPr>
          <w:rFonts w:ascii="Times New Roman" w:hAnsi="Times New Roman" w:cs="Times New Roman"/>
        </w:rPr>
        <w:t>75</w:t>
      </w:r>
      <w:r w:rsidR="00916C53" w:rsidRPr="00395E9E">
        <w:rPr>
          <w:rFonts w:ascii="Times New Roman" w:hAnsi="Times New Roman" w:cs="Times New Roman"/>
        </w:rPr>
        <w:t xml:space="preserve"> households</w:t>
      </w:r>
      <w:r w:rsidR="00B80006" w:rsidRPr="00395E9E">
        <w:rPr>
          <w:rFonts w:ascii="Times New Roman" w:hAnsi="Times New Roman" w:cs="Times New Roman"/>
        </w:rPr>
        <w:t>.</w:t>
      </w:r>
      <w:r w:rsidR="00891B58" w:rsidRPr="00395E9E">
        <w:rPr>
          <w:rFonts w:ascii="Times New Roman" w:hAnsi="Times New Roman" w:cs="Times New Roman"/>
        </w:rPr>
        <w:t xml:space="preserve"> The capacity of </w:t>
      </w:r>
      <w:r w:rsidR="00935BF7" w:rsidRPr="00395E9E">
        <w:rPr>
          <w:rFonts w:ascii="Times New Roman" w:hAnsi="Times New Roman" w:cs="Times New Roman"/>
        </w:rPr>
        <w:t>these households</w:t>
      </w:r>
      <w:r w:rsidR="00891B58" w:rsidRPr="00395E9E">
        <w:rPr>
          <w:rFonts w:ascii="Times New Roman" w:hAnsi="Times New Roman" w:cs="Times New Roman"/>
        </w:rPr>
        <w:t xml:space="preserve"> was built using </w:t>
      </w:r>
      <w:r w:rsidR="00A15B1B" w:rsidRPr="00395E9E">
        <w:rPr>
          <w:rFonts w:ascii="Times New Roman" w:hAnsi="Times New Roman" w:cs="Times New Roman"/>
        </w:rPr>
        <w:t xml:space="preserve">10 </w:t>
      </w:r>
      <w:r w:rsidR="00891B58" w:rsidRPr="00395E9E">
        <w:rPr>
          <w:rFonts w:ascii="Times New Roman" w:hAnsi="Times New Roman" w:cs="Times New Roman"/>
        </w:rPr>
        <w:t>farmer field school</w:t>
      </w:r>
      <w:r w:rsidR="00645797" w:rsidRPr="00395E9E">
        <w:rPr>
          <w:rFonts w:ascii="Times New Roman" w:hAnsi="Times New Roman" w:cs="Times New Roman"/>
        </w:rPr>
        <w:t>s</w:t>
      </w:r>
      <w:r w:rsidR="00891B58" w:rsidRPr="00395E9E">
        <w:rPr>
          <w:rFonts w:ascii="Times New Roman" w:hAnsi="Times New Roman" w:cs="Times New Roman"/>
        </w:rPr>
        <w:t xml:space="preserve">, </w:t>
      </w:r>
      <w:r w:rsidR="00A15B1B" w:rsidRPr="00395E9E">
        <w:rPr>
          <w:rFonts w:ascii="Times New Roman" w:hAnsi="Times New Roman" w:cs="Times New Roman"/>
        </w:rPr>
        <w:t>10 fisher</w:t>
      </w:r>
      <w:r w:rsidR="00891B58" w:rsidRPr="00395E9E">
        <w:rPr>
          <w:rFonts w:ascii="Times New Roman" w:hAnsi="Times New Roman" w:cs="Times New Roman"/>
        </w:rPr>
        <w:t xml:space="preserve"> folk field school</w:t>
      </w:r>
      <w:r w:rsidR="00645797" w:rsidRPr="00395E9E">
        <w:rPr>
          <w:rFonts w:ascii="Times New Roman" w:hAnsi="Times New Roman" w:cs="Times New Roman"/>
        </w:rPr>
        <w:t>s</w:t>
      </w:r>
      <w:r w:rsidR="00891B58" w:rsidRPr="00395E9E">
        <w:rPr>
          <w:rFonts w:ascii="Times New Roman" w:hAnsi="Times New Roman" w:cs="Times New Roman"/>
        </w:rPr>
        <w:t xml:space="preserve"> and training of </w:t>
      </w:r>
      <w:r w:rsidR="00A15B1B" w:rsidRPr="00395E9E">
        <w:rPr>
          <w:rFonts w:ascii="Times New Roman" w:hAnsi="Times New Roman" w:cs="Times New Roman"/>
        </w:rPr>
        <w:t xml:space="preserve">45 </w:t>
      </w:r>
      <w:r w:rsidR="00891B58" w:rsidRPr="00395E9E">
        <w:rPr>
          <w:rFonts w:ascii="Times New Roman" w:hAnsi="Times New Roman" w:cs="Times New Roman"/>
        </w:rPr>
        <w:t xml:space="preserve">extension workers on modern farming. </w:t>
      </w:r>
      <w:r w:rsidR="00EF10E5" w:rsidRPr="00395E9E">
        <w:rPr>
          <w:rFonts w:ascii="Times New Roman" w:hAnsi="Times New Roman" w:cs="Times New Roman"/>
        </w:rPr>
        <w:t>Household income</w:t>
      </w:r>
      <w:r w:rsidR="00FA78EB" w:rsidRPr="00395E9E">
        <w:rPr>
          <w:rFonts w:ascii="Times New Roman" w:hAnsi="Times New Roman" w:cs="Times New Roman"/>
        </w:rPr>
        <w:t xml:space="preserve"> </w:t>
      </w:r>
      <w:r w:rsidR="00BE2EAF" w:rsidRPr="00395E9E">
        <w:rPr>
          <w:rFonts w:ascii="Times New Roman" w:hAnsi="Times New Roman" w:cs="Times New Roman"/>
        </w:rPr>
        <w:t>is increasing through</w:t>
      </w:r>
      <w:r w:rsidR="00EF10E5" w:rsidRPr="00395E9E">
        <w:rPr>
          <w:rFonts w:ascii="Times New Roman" w:hAnsi="Times New Roman" w:cs="Times New Roman"/>
        </w:rPr>
        <w:t xml:space="preserve"> market access and financial support; this </w:t>
      </w:r>
      <w:r w:rsidR="006903EE" w:rsidRPr="00395E9E">
        <w:rPr>
          <w:rFonts w:ascii="Times New Roman" w:hAnsi="Times New Roman" w:cs="Times New Roman"/>
        </w:rPr>
        <w:t xml:space="preserve">has been </w:t>
      </w:r>
      <w:r w:rsidR="00EF10E5" w:rsidRPr="00395E9E">
        <w:rPr>
          <w:rFonts w:ascii="Times New Roman" w:hAnsi="Times New Roman" w:cs="Times New Roman"/>
        </w:rPr>
        <w:t xml:space="preserve">achieved through </w:t>
      </w:r>
      <w:r w:rsidR="00645797" w:rsidRPr="00395E9E">
        <w:rPr>
          <w:rFonts w:ascii="Times New Roman" w:hAnsi="Times New Roman" w:cs="Times New Roman"/>
        </w:rPr>
        <w:t xml:space="preserve">establishment </w:t>
      </w:r>
      <w:r w:rsidR="0073025A" w:rsidRPr="00395E9E">
        <w:rPr>
          <w:rFonts w:ascii="Times New Roman" w:hAnsi="Times New Roman" w:cs="Times New Roman"/>
        </w:rPr>
        <w:t>and capacity building o</w:t>
      </w:r>
      <w:r w:rsidR="00916C53" w:rsidRPr="00395E9E">
        <w:rPr>
          <w:rFonts w:ascii="Times New Roman" w:hAnsi="Times New Roman" w:cs="Times New Roman"/>
        </w:rPr>
        <w:t xml:space="preserve">f </w:t>
      </w:r>
      <w:r w:rsidR="00A15B1B" w:rsidRPr="00395E9E">
        <w:rPr>
          <w:rFonts w:ascii="Times New Roman" w:hAnsi="Times New Roman" w:cs="Times New Roman"/>
        </w:rPr>
        <w:t xml:space="preserve">15 </w:t>
      </w:r>
      <w:r w:rsidR="00916C53" w:rsidRPr="00395E9E">
        <w:rPr>
          <w:rFonts w:ascii="Times New Roman" w:hAnsi="Times New Roman" w:cs="Times New Roman"/>
        </w:rPr>
        <w:t xml:space="preserve">farmer producer </w:t>
      </w:r>
      <w:r w:rsidR="00FA78EB" w:rsidRPr="00395E9E">
        <w:rPr>
          <w:rFonts w:ascii="Times New Roman" w:hAnsi="Times New Roman" w:cs="Times New Roman"/>
        </w:rPr>
        <w:t>groups. The farmer producer groups</w:t>
      </w:r>
      <w:r w:rsidR="0073025A" w:rsidRPr="00395E9E">
        <w:rPr>
          <w:rFonts w:ascii="Times New Roman" w:hAnsi="Times New Roman" w:cs="Times New Roman"/>
        </w:rPr>
        <w:t xml:space="preserve"> have been successful in producing enough seeds for the next season and </w:t>
      </w:r>
      <w:r w:rsidR="00BE2EAF" w:rsidRPr="00395E9E">
        <w:rPr>
          <w:rFonts w:ascii="Times New Roman" w:hAnsi="Times New Roman" w:cs="Times New Roman"/>
        </w:rPr>
        <w:t>surplus for</w:t>
      </w:r>
      <w:r w:rsidR="0073025A" w:rsidRPr="00395E9E">
        <w:rPr>
          <w:rFonts w:ascii="Times New Roman" w:hAnsi="Times New Roman" w:cs="Times New Roman"/>
        </w:rPr>
        <w:t xml:space="preserve"> the market. </w:t>
      </w:r>
      <w:r w:rsidR="008B2FB8" w:rsidRPr="00395E9E">
        <w:rPr>
          <w:rFonts w:ascii="Times New Roman" w:hAnsi="Times New Roman" w:cs="Times New Roman"/>
        </w:rPr>
        <w:t>Market data has been collected on a weekly basis and disseminate</w:t>
      </w:r>
      <w:r w:rsidR="005D6493" w:rsidRPr="00395E9E">
        <w:rPr>
          <w:rFonts w:ascii="Times New Roman" w:hAnsi="Times New Roman" w:cs="Times New Roman"/>
        </w:rPr>
        <w:t>d</w:t>
      </w:r>
      <w:r w:rsidR="008B2FB8" w:rsidRPr="00395E9E">
        <w:rPr>
          <w:rFonts w:ascii="Times New Roman" w:hAnsi="Times New Roman" w:cs="Times New Roman"/>
        </w:rPr>
        <w:t xml:space="preserve"> to beneficiaries</w:t>
      </w:r>
      <w:r w:rsidR="005D6493" w:rsidRPr="00395E9E">
        <w:rPr>
          <w:rFonts w:ascii="Times New Roman" w:hAnsi="Times New Roman" w:cs="Times New Roman"/>
        </w:rPr>
        <w:t>. T</w:t>
      </w:r>
      <w:r w:rsidR="008B2FB8" w:rsidRPr="00395E9E">
        <w:rPr>
          <w:rFonts w:ascii="Times New Roman" w:hAnsi="Times New Roman" w:cs="Times New Roman"/>
        </w:rPr>
        <w:t>rade fair</w:t>
      </w:r>
      <w:r w:rsidR="00645797" w:rsidRPr="00395E9E">
        <w:rPr>
          <w:rFonts w:ascii="Times New Roman" w:hAnsi="Times New Roman" w:cs="Times New Roman"/>
        </w:rPr>
        <w:t>s</w:t>
      </w:r>
      <w:r w:rsidR="008B2FB8" w:rsidRPr="00395E9E">
        <w:rPr>
          <w:rFonts w:ascii="Times New Roman" w:hAnsi="Times New Roman" w:cs="Times New Roman"/>
        </w:rPr>
        <w:t xml:space="preserve"> organized in all the</w:t>
      </w:r>
      <w:r w:rsidR="00D40669" w:rsidRPr="00395E9E">
        <w:rPr>
          <w:rFonts w:ascii="Times New Roman" w:hAnsi="Times New Roman" w:cs="Times New Roman"/>
        </w:rPr>
        <w:t xml:space="preserve"> 10 payams</w:t>
      </w:r>
      <w:r w:rsidR="008B2FB8" w:rsidRPr="00395E9E">
        <w:rPr>
          <w:rFonts w:ascii="Times New Roman" w:hAnsi="Times New Roman" w:cs="Times New Roman"/>
        </w:rPr>
        <w:t xml:space="preserve"> strengthened the linkage between producers, suppliers and consumers. </w:t>
      </w:r>
      <w:r w:rsidR="002F4C1B">
        <w:rPr>
          <w:rFonts w:ascii="Times New Roman" w:hAnsi="Times New Roman" w:cs="Times New Roman"/>
        </w:rPr>
        <w:t>Twelve (</w:t>
      </w:r>
      <w:r w:rsidR="00655921" w:rsidRPr="00395E9E">
        <w:rPr>
          <w:rFonts w:ascii="Times New Roman" w:hAnsi="Times New Roman" w:cs="Times New Roman"/>
        </w:rPr>
        <w:t>12</w:t>
      </w:r>
      <w:r w:rsidR="002F4C1B">
        <w:rPr>
          <w:rFonts w:ascii="Times New Roman" w:hAnsi="Times New Roman" w:cs="Times New Roman"/>
        </w:rPr>
        <w:t>)</w:t>
      </w:r>
      <w:r w:rsidR="00655921" w:rsidRPr="00395E9E">
        <w:rPr>
          <w:rFonts w:ascii="Times New Roman" w:hAnsi="Times New Roman" w:cs="Times New Roman"/>
        </w:rPr>
        <w:t xml:space="preserve"> village savings and loans groups </w:t>
      </w:r>
      <w:r w:rsidR="006903EE" w:rsidRPr="00395E9E">
        <w:rPr>
          <w:rFonts w:ascii="Times New Roman" w:hAnsi="Times New Roman" w:cs="Times New Roman"/>
        </w:rPr>
        <w:t xml:space="preserve">have been </w:t>
      </w:r>
      <w:r w:rsidR="00655921" w:rsidRPr="00395E9E">
        <w:rPr>
          <w:rFonts w:ascii="Times New Roman" w:hAnsi="Times New Roman" w:cs="Times New Roman"/>
        </w:rPr>
        <w:t>formed</w:t>
      </w:r>
      <w:r w:rsidR="00645797" w:rsidRPr="00395E9E">
        <w:rPr>
          <w:rFonts w:ascii="Times New Roman" w:hAnsi="Times New Roman" w:cs="Times New Roman"/>
        </w:rPr>
        <w:t xml:space="preserve"> </w:t>
      </w:r>
      <w:r w:rsidR="00B519C4" w:rsidRPr="00395E9E">
        <w:rPr>
          <w:rFonts w:ascii="Times New Roman" w:hAnsi="Times New Roman" w:cs="Times New Roman"/>
        </w:rPr>
        <w:t>through the</w:t>
      </w:r>
      <w:r w:rsidR="00655921" w:rsidRPr="00395E9E">
        <w:rPr>
          <w:rFonts w:ascii="Times New Roman" w:hAnsi="Times New Roman" w:cs="Times New Roman"/>
        </w:rPr>
        <w:t xml:space="preserve"> process of empowering women and youth with financial </w:t>
      </w:r>
      <w:r w:rsidR="006903EE" w:rsidRPr="00395E9E">
        <w:rPr>
          <w:rFonts w:ascii="Times New Roman" w:hAnsi="Times New Roman" w:cs="Times New Roman"/>
        </w:rPr>
        <w:t xml:space="preserve">services </w:t>
      </w:r>
      <w:r w:rsidR="00655921" w:rsidRPr="00395E9E">
        <w:rPr>
          <w:rFonts w:ascii="Times New Roman" w:hAnsi="Times New Roman" w:cs="Times New Roman"/>
        </w:rPr>
        <w:t>support. The capacity of 4 community</w:t>
      </w:r>
      <w:r w:rsidR="002F4C1B">
        <w:rPr>
          <w:rFonts w:ascii="Times New Roman" w:hAnsi="Times New Roman" w:cs="Times New Roman"/>
        </w:rPr>
        <w:t>-</w:t>
      </w:r>
      <w:r w:rsidR="00655921" w:rsidRPr="00395E9E">
        <w:rPr>
          <w:rFonts w:ascii="Times New Roman" w:hAnsi="Times New Roman" w:cs="Times New Roman"/>
        </w:rPr>
        <w:t xml:space="preserve">managed disaster risk reduction </w:t>
      </w:r>
      <w:r w:rsidR="006903EE" w:rsidRPr="00395E9E">
        <w:rPr>
          <w:rFonts w:ascii="Times New Roman" w:hAnsi="Times New Roman" w:cs="Times New Roman"/>
        </w:rPr>
        <w:t xml:space="preserve">committees has </w:t>
      </w:r>
      <w:r w:rsidR="00B519C4" w:rsidRPr="00395E9E">
        <w:rPr>
          <w:rFonts w:ascii="Times New Roman" w:hAnsi="Times New Roman" w:cs="Times New Roman"/>
        </w:rPr>
        <w:t>been built</w:t>
      </w:r>
      <w:r w:rsidR="006903EE" w:rsidRPr="00395E9E">
        <w:rPr>
          <w:rFonts w:ascii="Times New Roman" w:hAnsi="Times New Roman" w:cs="Times New Roman"/>
        </w:rPr>
        <w:t>. The</w:t>
      </w:r>
      <w:r w:rsidR="009464F5" w:rsidRPr="00395E9E">
        <w:rPr>
          <w:rFonts w:ascii="Times New Roman" w:hAnsi="Times New Roman" w:cs="Times New Roman"/>
        </w:rPr>
        <w:t>se</w:t>
      </w:r>
      <w:r w:rsidR="006903EE" w:rsidRPr="00395E9E">
        <w:rPr>
          <w:rFonts w:ascii="Times New Roman" w:hAnsi="Times New Roman" w:cs="Times New Roman"/>
        </w:rPr>
        <w:t xml:space="preserve"> committees will </w:t>
      </w:r>
      <w:r w:rsidR="00655921" w:rsidRPr="00395E9E">
        <w:rPr>
          <w:rFonts w:ascii="Times New Roman" w:hAnsi="Times New Roman" w:cs="Times New Roman"/>
        </w:rPr>
        <w:t xml:space="preserve">conduct a participatory disaster risk </w:t>
      </w:r>
      <w:r w:rsidR="00FC34AC" w:rsidRPr="00395E9E">
        <w:rPr>
          <w:rFonts w:ascii="Times New Roman" w:hAnsi="Times New Roman" w:cs="Times New Roman"/>
        </w:rPr>
        <w:t xml:space="preserve">reduction </w:t>
      </w:r>
      <w:r w:rsidR="009464F5" w:rsidRPr="00395E9E">
        <w:rPr>
          <w:rFonts w:ascii="Times New Roman" w:hAnsi="Times New Roman" w:cs="Times New Roman"/>
        </w:rPr>
        <w:t xml:space="preserve">activity </w:t>
      </w:r>
      <w:r w:rsidR="00FC34AC" w:rsidRPr="00395E9E">
        <w:rPr>
          <w:rFonts w:ascii="Times New Roman" w:hAnsi="Times New Roman" w:cs="Times New Roman"/>
        </w:rPr>
        <w:t>in all the 10 payams</w:t>
      </w:r>
      <w:r w:rsidR="006903EE" w:rsidRPr="00395E9E">
        <w:rPr>
          <w:rFonts w:ascii="Times New Roman" w:hAnsi="Times New Roman" w:cs="Times New Roman"/>
        </w:rPr>
        <w:t xml:space="preserve">. </w:t>
      </w:r>
    </w:p>
    <w:p w14:paraId="45F075ED" w14:textId="3C03A2BE" w:rsidR="005932CF" w:rsidRPr="003A115A" w:rsidRDefault="00D22842" w:rsidP="003A115A">
      <w:pPr>
        <w:rPr>
          <w:rFonts w:ascii="Times New Roman" w:hAnsi="Times New Roman" w:cs="Times New Roman"/>
        </w:rPr>
      </w:pPr>
      <w:r>
        <w:rPr>
          <w:rFonts w:ascii="Times New Roman" w:hAnsi="Times New Roman" w:cs="Times New Roman"/>
        </w:rPr>
        <w:t xml:space="preserve">Whereas the outcome indicators are planned to be measured </w:t>
      </w:r>
      <w:r w:rsidR="00731F6B">
        <w:rPr>
          <w:rFonts w:ascii="Times New Roman" w:hAnsi="Times New Roman" w:cs="Times New Roman"/>
        </w:rPr>
        <w:t xml:space="preserve">at the end of the project intervention, this report provides a brief description and comments on the level of likeliness of reaching the final targets at the </w:t>
      </w:r>
      <w:r w:rsidR="00E10F83">
        <w:rPr>
          <w:rFonts w:ascii="Times New Roman" w:hAnsi="Times New Roman" w:cs="Times New Roman"/>
        </w:rPr>
        <w:t>end of the intervention</w:t>
      </w:r>
      <w:r w:rsidR="00731F6B">
        <w:rPr>
          <w:rFonts w:ascii="Times New Roman" w:hAnsi="Times New Roman" w:cs="Times New Roman"/>
        </w:rPr>
        <w:t>. With the project goal</w:t>
      </w:r>
      <w:r w:rsidR="00A93454" w:rsidRPr="003A115A">
        <w:rPr>
          <w:rFonts w:ascii="Times New Roman" w:hAnsi="Times New Roman" w:cs="Times New Roman"/>
        </w:rPr>
        <w:t xml:space="preserve"> </w:t>
      </w:r>
      <w:r w:rsidR="00731F6B">
        <w:rPr>
          <w:rFonts w:ascii="Times New Roman" w:hAnsi="Times New Roman" w:cs="Times New Roman"/>
        </w:rPr>
        <w:t>t</w:t>
      </w:r>
      <w:r w:rsidR="00A93454" w:rsidRPr="003A115A">
        <w:rPr>
          <w:rFonts w:ascii="Times New Roman" w:hAnsi="Times New Roman" w:cs="Times New Roman"/>
        </w:rPr>
        <w:t xml:space="preserve">o improve the food and nutrition security situation of vulnerable population groups especially women and children in conflict affected areas of Panyijar </w:t>
      </w:r>
      <w:r w:rsidR="00FC4A3E">
        <w:rPr>
          <w:rFonts w:ascii="Times New Roman" w:hAnsi="Times New Roman" w:cs="Times New Roman"/>
        </w:rPr>
        <w:t xml:space="preserve">County </w:t>
      </w:r>
      <w:r w:rsidR="00FC4A3E" w:rsidRPr="003A115A">
        <w:rPr>
          <w:rFonts w:ascii="Times New Roman" w:hAnsi="Times New Roman" w:cs="Times New Roman"/>
        </w:rPr>
        <w:t>in</w:t>
      </w:r>
      <w:r w:rsidR="00A93454" w:rsidRPr="003A115A">
        <w:rPr>
          <w:rFonts w:ascii="Times New Roman" w:hAnsi="Times New Roman" w:cs="Times New Roman"/>
        </w:rPr>
        <w:t xml:space="preserve"> Unity State, South Sudan</w:t>
      </w:r>
      <w:r w:rsidR="00731F6B">
        <w:rPr>
          <w:rFonts w:ascii="Times New Roman" w:hAnsi="Times New Roman" w:cs="Times New Roman"/>
        </w:rPr>
        <w:t xml:space="preserve"> and a </w:t>
      </w:r>
      <w:r w:rsidR="00731F6B" w:rsidRPr="00731F6B">
        <w:rPr>
          <w:rFonts w:ascii="Times New Roman" w:hAnsi="Times New Roman" w:cs="Times New Roman"/>
        </w:rPr>
        <w:t>s</w:t>
      </w:r>
      <w:r w:rsidR="00A93454" w:rsidRPr="003A115A">
        <w:rPr>
          <w:rFonts w:ascii="Times New Roman" w:hAnsi="Times New Roman" w:cs="Times New Roman"/>
        </w:rPr>
        <w:t>pecific objective to enhance the capacities of vulnerable groups to sustainably produce and access food</w:t>
      </w:r>
      <w:r w:rsidR="00E10F83">
        <w:rPr>
          <w:rFonts w:ascii="Times New Roman" w:hAnsi="Times New Roman" w:cs="Times New Roman"/>
        </w:rPr>
        <w:t>, there are mainly four action outcomes expected to be achieved by the end of the project</w:t>
      </w:r>
      <w:r w:rsidR="00A93454" w:rsidRPr="003A115A">
        <w:rPr>
          <w:rFonts w:ascii="Times New Roman" w:hAnsi="Times New Roman" w:cs="Times New Roman"/>
        </w:rPr>
        <w:t>.</w:t>
      </w:r>
      <w:r w:rsidR="00731F6B" w:rsidRPr="00731F6B">
        <w:rPr>
          <w:rFonts w:ascii="Times New Roman" w:hAnsi="Times New Roman" w:cs="Times New Roman"/>
        </w:rPr>
        <w:t xml:space="preserve"> </w:t>
      </w:r>
      <w:r w:rsidR="00731F6B">
        <w:rPr>
          <w:rFonts w:ascii="Times New Roman" w:hAnsi="Times New Roman" w:cs="Times New Roman"/>
        </w:rPr>
        <w:t>Table 1 presents comments based on the performance of the project in its first year of activities</w:t>
      </w:r>
      <w:r w:rsidR="00E10F83">
        <w:rPr>
          <w:rFonts w:ascii="Times New Roman" w:hAnsi="Times New Roman" w:cs="Times New Roman"/>
        </w:rPr>
        <w:t xml:space="preserve"> and how it re</w:t>
      </w:r>
      <w:r w:rsidR="003A0210">
        <w:rPr>
          <w:rFonts w:ascii="Times New Roman" w:hAnsi="Times New Roman" w:cs="Times New Roman"/>
        </w:rPr>
        <w:t>lates to its outcome indicators</w:t>
      </w:r>
      <w:r w:rsidR="00731F6B">
        <w:rPr>
          <w:rFonts w:ascii="Times New Roman" w:hAnsi="Times New Roman" w:cs="Times New Roman"/>
        </w:rPr>
        <w:t>.</w:t>
      </w:r>
    </w:p>
    <w:p w14:paraId="34E8CFE1" w14:textId="77777777" w:rsidR="00D22842" w:rsidRPr="003A115A" w:rsidRDefault="00A55FF7" w:rsidP="00D22842">
      <w:pPr>
        <w:spacing w:after="120" w:line="240" w:lineRule="auto"/>
        <w:rPr>
          <w:rFonts w:ascii="Times New Roman" w:hAnsi="Times New Roman" w:cs="Times New Roman"/>
        </w:rPr>
      </w:pPr>
      <w:r>
        <w:rPr>
          <w:rFonts w:ascii="Times New Roman" w:hAnsi="Times New Roman" w:cs="Times New Roman"/>
        </w:rPr>
        <w:t>Table 1: Outcome indicator</w:t>
      </w:r>
      <w:r w:rsidR="00A93454" w:rsidRPr="003A115A">
        <w:rPr>
          <w:rFonts w:ascii="Times New Roman" w:hAnsi="Times New Roman" w:cs="Times New Roman"/>
        </w:rPr>
        <w:t xml:space="preserve"> performance and likelihood of achievement </w:t>
      </w:r>
    </w:p>
    <w:tbl>
      <w:tblPr>
        <w:tblW w:w="491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526"/>
        <w:gridCol w:w="1061"/>
        <w:gridCol w:w="1086"/>
        <w:gridCol w:w="3518"/>
      </w:tblGrid>
      <w:tr w:rsidR="00D22842" w:rsidRPr="00E10F83" w14:paraId="7B8010FF" w14:textId="77777777" w:rsidTr="003A115A">
        <w:trPr>
          <w:trHeight w:val="350"/>
        </w:trPr>
        <w:tc>
          <w:tcPr>
            <w:tcW w:w="1918" w:type="pct"/>
            <w:tcBorders>
              <w:bottom w:val="single" w:sz="4" w:space="0" w:color="auto"/>
            </w:tcBorders>
          </w:tcPr>
          <w:p w14:paraId="627BA8DA" w14:textId="77777777" w:rsidR="00D22842" w:rsidRPr="003A115A" w:rsidRDefault="00A93454" w:rsidP="0003698D">
            <w:pPr>
              <w:pStyle w:val="ListParagraph"/>
              <w:spacing w:after="120" w:line="240" w:lineRule="auto"/>
              <w:ind w:left="0"/>
              <w:rPr>
                <w:rFonts w:ascii="Times New Roman" w:hAnsi="Times New Roman" w:cs="Times New Roman"/>
                <w:b/>
                <w:sz w:val="20"/>
                <w:szCs w:val="20"/>
              </w:rPr>
            </w:pPr>
            <w:r w:rsidRPr="003A115A">
              <w:rPr>
                <w:rFonts w:ascii="Times New Roman" w:hAnsi="Times New Roman" w:cs="Times New Roman"/>
                <w:b/>
                <w:sz w:val="20"/>
                <w:szCs w:val="20"/>
              </w:rPr>
              <w:lastRenderedPageBreak/>
              <w:t xml:space="preserve">Outcome Indicators </w:t>
            </w:r>
          </w:p>
        </w:tc>
        <w:tc>
          <w:tcPr>
            <w:tcW w:w="577" w:type="pct"/>
            <w:tcBorders>
              <w:bottom w:val="single" w:sz="4" w:space="0" w:color="auto"/>
            </w:tcBorders>
          </w:tcPr>
          <w:p w14:paraId="3D09A34A" w14:textId="77777777" w:rsidR="00D22842" w:rsidRPr="003A115A" w:rsidRDefault="00A93454" w:rsidP="0003698D">
            <w:pPr>
              <w:spacing w:after="120" w:line="240" w:lineRule="auto"/>
              <w:rPr>
                <w:rFonts w:ascii="Times New Roman" w:hAnsi="Times New Roman" w:cs="Times New Roman"/>
                <w:b/>
                <w:sz w:val="20"/>
                <w:szCs w:val="20"/>
              </w:rPr>
            </w:pPr>
            <w:r w:rsidRPr="003A115A">
              <w:rPr>
                <w:rFonts w:ascii="Times New Roman" w:hAnsi="Times New Roman" w:cs="Times New Roman"/>
                <w:b/>
                <w:sz w:val="20"/>
                <w:szCs w:val="20"/>
              </w:rPr>
              <w:t>Baseline</w:t>
            </w:r>
          </w:p>
        </w:tc>
        <w:tc>
          <w:tcPr>
            <w:tcW w:w="591" w:type="pct"/>
            <w:tcBorders>
              <w:bottom w:val="single" w:sz="4" w:space="0" w:color="auto"/>
            </w:tcBorders>
          </w:tcPr>
          <w:p w14:paraId="35CA1D88" w14:textId="77777777" w:rsidR="00D22842" w:rsidRPr="003A115A" w:rsidRDefault="00A93454" w:rsidP="0003698D">
            <w:pPr>
              <w:spacing w:after="120" w:line="240" w:lineRule="auto"/>
              <w:rPr>
                <w:rFonts w:ascii="Times New Roman" w:hAnsi="Times New Roman" w:cs="Times New Roman"/>
                <w:b/>
                <w:sz w:val="20"/>
                <w:szCs w:val="20"/>
              </w:rPr>
            </w:pPr>
            <w:r w:rsidRPr="003A115A">
              <w:rPr>
                <w:rFonts w:ascii="Times New Roman" w:hAnsi="Times New Roman" w:cs="Times New Roman"/>
                <w:b/>
                <w:sz w:val="20"/>
                <w:szCs w:val="20"/>
              </w:rPr>
              <w:t xml:space="preserve">Target </w:t>
            </w:r>
          </w:p>
        </w:tc>
        <w:tc>
          <w:tcPr>
            <w:tcW w:w="1913" w:type="pct"/>
            <w:tcBorders>
              <w:bottom w:val="single" w:sz="4" w:space="0" w:color="auto"/>
            </w:tcBorders>
          </w:tcPr>
          <w:p w14:paraId="25DBC778" w14:textId="77777777" w:rsidR="00D22842" w:rsidRPr="003A115A" w:rsidRDefault="00A93454" w:rsidP="0003698D">
            <w:pPr>
              <w:spacing w:after="120" w:line="240" w:lineRule="auto"/>
              <w:rPr>
                <w:rFonts w:ascii="Times New Roman" w:hAnsi="Times New Roman" w:cs="Times New Roman"/>
                <w:b/>
                <w:sz w:val="20"/>
                <w:szCs w:val="20"/>
              </w:rPr>
            </w:pPr>
            <w:r w:rsidRPr="003A115A">
              <w:rPr>
                <w:rFonts w:ascii="Times New Roman" w:hAnsi="Times New Roman" w:cs="Times New Roman"/>
                <w:b/>
                <w:sz w:val="20"/>
                <w:szCs w:val="20"/>
              </w:rPr>
              <w:t>Comments on likelihood of achievement</w:t>
            </w:r>
          </w:p>
        </w:tc>
      </w:tr>
      <w:tr w:rsidR="00D22842" w:rsidRPr="00E10F83" w14:paraId="0687C18E" w14:textId="77777777" w:rsidTr="003A115A">
        <w:trPr>
          <w:trHeight w:val="323"/>
        </w:trPr>
        <w:tc>
          <w:tcPr>
            <w:tcW w:w="5000" w:type="pct"/>
            <w:gridSpan w:val="4"/>
            <w:tcBorders>
              <w:bottom w:val="single" w:sz="4" w:space="0" w:color="auto"/>
            </w:tcBorders>
          </w:tcPr>
          <w:p w14:paraId="7B18EEA2" w14:textId="77777777" w:rsidR="00D22842" w:rsidRPr="003A115A" w:rsidRDefault="00A93454" w:rsidP="0003698D">
            <w:pPr>
              <w:spacing w:after="120" w:line="240" w:lineRule="auto"/>
              <w:rPr>
                <w:rFonts w:ascii="Times New Roman" w:hAnsi="Times New Roman" w:cs="Times New Roman"/>
                <w:sz w:val="20"/>
                <w:szCs w:val="20"/>
              </w:rPr>
            </w:pPr>
            <w:r w:rsidRPr="003A115A">
              <w:rPr>
                <w:rFonts w:ascii="Times New Roman" w:hAnsi="Times New Roman" w:cs="Times New Roman"/>
                <w:sz w:val="20"/>
                <w:szCs w:val="20"/>
              </w:rPr>
              <w:t>Objective: To enhance the capacities of vulnerable groups to sustainably produce and access food.</w:t>
            </w:r>
          </w:p>
        </w:tc>
      </w:tr>
      <w:tr w:rsidR="00D22842" w:rsidRPr="00E10F83" w14:paraId="78F8C87F" w14:textId="77777777" w:rsidTr="003A115A">
        <w:trPr>
          <w:trHeight w:val="980"/>
        </w:trPr>
        <w:tc>
          <w:tcPr>
            <w:tcW w:w="1918" w:type="pct"/>
            <w:tcBorders>
              <w:bottom w:val="single" w:sz="4" w:space="0" w:color="auto"/>
            </w:tcBorders>
          </w:tcPr>
          <w:p w14:paraId="21190C13" w14:textId="77777777" w:rsidR="00D22842" w:rsidRPr="003A115A" w:rsidRDefault="00A93454" w:rsidP="0003698D">
            <w:pPr>
              <w:pStyle w:val="ListParagraph"/>
              <w:spacing w:after="120" w:line="240" w:lineRule="auto"/>
              <w:ind w:left="0"/>
              <w:rPr>
                <w:rFonts w:ascii="Times New Roman" w:hAnsi="Times New Roman" w:cs="Times New Roman"/>
                <w:sz w:val="20"/>
                <w:szCs w:val="20"/>
              </w:rPr>
            </w:pPr>
            <w:r w:rsidRPr="003A115A">
              <w:rPr>
                <w:rFonts w:ascii="Times New Roman" w:hAnsi="Times New Roman" w:cs="Times New Roman"/>
                <w:sz w:val="20"/>
                <w:szCs w:val="20"/>
              </w:rPr>
              <w:t>% increase of the average Food Consumption Score (FCS)</w:t>
            </w:r>
          </w:p>
          <w:p w14:paraId="58F1042D" w14:textId="77777777" w:rsidR="00D22842" w:rsidRPr="003A115A" w:rsidRDefault="00D22842" w:rsidP="0003698D">
            <w:pPr>
              <w:pStyle w:val="ListParagraph"/>
              <w:spacing w:after="120" w:line="240" w:lineRule="auto"/>
              <w:ind w:left="0"/>
              <w:rPr>
                <w:rFonts w:ascii="Times New Roman" w:hAnsi="Times New Roman" w:cs="Times New Roman"/>
                <w:sz w:val="20"/>
                <w:szCs w:val="20"/>
              </w:rPr>
            </w:pPr>
          </w:p>
          <w:p w14:paraId="313A12EE" w14:textId="77777777" w:rsidR="00D22842" w:rsidRPr="003A115A" w:rsidRDefault="00A93454" w:rsidP="0003698D">
            <w:pPr>
              <w:autoSpaceDE w:val="0"/>
              <w:autoSpaceDN w:val="0"/>
              <w:adjustRightInd w:val="0"/>
              <w:spacing w:after="0" w:line="240" w:lineRule="auto"/>
              <w:rPr>
                <w:rFonts w:ascii="Times New Roman" w:hAnsi="Times New Roman" w:cs="Times New Roman"/>
                <w:sz w:val="20"/>
                <w:szCs w:val="20"/>
              </w:rPr>
            </w:pPr>
            <w:r w:rsidRPr="003A115A">
              <w:rPr>
                <w:rFonts w:ascii="Times New Roman" w:hAnsi="Times New Roman" w:cs="Times New Roman"/>
                <w:sz w:val="20"/>
                <w:szCs w:val="20"/>
              </w:rPr>
              <w:t>% of the target population achieves acceptable Food</w:t>
            </w:r>
          </w:p>
          <w:p w14:paraId="1BF51379" w14:textId="77777777" w:rsidR="00D22842" w:rsidRPr="003A115A" w:rsidRDefault="00A93454" w:rsidP="0003698D">
            <w:pPr>
              <w:pStyle w:val="ListParagraph"/>
              <w:spacing w:after="120" w:line="240" w:lineRule="auto"/>
              <w:ind w:left="0"/>
              <w:rPr>
                <w:rFonts w:ascii="Times New Roman" w:hAnsi="Times New Roman" w:cs="Times New Roman"/>
                <w:sz w:val="20"/>
                <w:szCs w:val="20"/>
              </w:rPr>
            </w:pPr>
            <w:r w:rsidRPr="003A115A">
              <w:rPr>
                <w:rFonts w:ascii="Times New Roman" w:hAnsi="Times New Roman" w:cs="Times New Roman"/>
                <w:sz w:val="20"/>
                <w:szCs w:val="20"/>
              </w:rPr>
              <w:t>Consumption Score (FCS) throughout the action</w:t>
            </w:r>
          </w:p>
        </w:tc>
        <w:tc>
          <w:tcPr>
            <w:tcW w:w="577" w:type="pct"/>
            <w:tcBorders>
              <w:bottom w:val="single" w:sz="4" w:space="0" w:color="auto"/>
            </w:tcBorders>
          </w:tcPr>
          <w:p w14:paraId="23F8C8B9" w14:textId="77777777" w:rsidR="00D22842" w:rsidRPr="003A115A" w:rsidRDefault="00A93454" w:rsidP="0003698D">
            <w:pPr>
              <w:spacing w:after="120" w:line="240" w:lineRule="auto"/>
              <w:rPr>
                <w:rFonts w:ascii="Times New Roman" w:hAnsi="Times New Roman" w:cs="Times New Roman"/>
                <w:sz w:val="20"/>
                <w:szCs w:val="20"/>
              </w:rPr>
            </w:pPr>
            <w:r w:rsidRPr="003A115A">
              <w:rPr>
                <w:rFonts w:ascii="Times New Roman" w:hAnsi="Times New Roman" w:cs="Times New Roman"/>
                <w:sz w:val="20"/>
                <w:szCs w:val="20"/>
              </w:rPr>
              <w:t>21%</w:t>
            </w:r>
          </w:p>
          <w:p w14:paraId="1A392ACA" w14:textId="77777777" w:rsidR="00D22842" w:rsidRPr="003A115A" w:rsidRDefault="00D22842" w:rsidP="0003698D">
            <w:pPr>
              <w:spacing w:after="120" w:line="240" w:lineRule="auto"/>
              <w:rPr>
                <w:rFonts w:ascii="Times New Roman" w:hAnsi="Times New Roman" w:cs="Times New Roman"/>
                <w:sz w:val="20"/>
                <w:szCs w:val="20"/>
              </w:rPr>
            </w:pPr>
          </w:p>
          <w:p w14:paraId="1E2B4919" w14:textId="77777777" w:rsidR="00D22842" w:rsidRPr="003A115A" w:rsidRDefault="00D22842" w:rsidP="0003698D">
            <w:pPr>
              <w:spacing w:after="120" w:line="240" w:lineRule="auto"/>
              <w:rPr>
                <w:rFonts w:ascii="Times New Roman" w:hAnsi="Times New Roman" w:cs="Times New Roman"/>
                <w:sz w:val="20"/>
                <w:szCs w:val="20"/>
              </w:rPr>
            </w:pPr>
          </w:p>
        </w:tc>
        <w:tc>
          <w:tcPr>
            <w:tcW w:w="591" w:type="pct"/>
            <w:tcBorders>
              <w:bottom w:val="single" w:sz="4" w:space="0" w:color="auto"/>
            </w:tcBorders>
          </w:tcPr>
          <w:p w14:paraId="7DA00305" w14:textId="77777777" w:rsidR="00D22842" w:rsidRPr="003A115A" w:rsidRDefault="00A93454" w:rsidP="0003698D">
            <w:pPr>
              <w:spacing w:after="120" w:line="240" w:lineRule="auto"/>
              <w:rPr>
                <w:rFonts w:ascii="Times New Roman" w:hAnsi="Times New Roman" w:cs="Times New Roman"/>
                <w:sz w:val="20"/>
                <w:szCs w:val="20"/>
              </w:rPr>
            </w:pPr>
            <w:r w:rsidRPr="003A115A">
              <w:rPr>
                <w:rFonts w:ascii="Times New Roman" w:hAnsi="Times New Roman" w:cs="Times New Roman"/>
                <w:sz w:val="20"/>
                <w:szCs w:val="20"/>
              </w:rPr>
              <w:t>90%</w:t>
            </w:r>
          </w:p>
        </w:tc>
        <w:tc>
          <w:tcPr>
            <w:tcW w:w="1913" w:type="pct"/>
            <w:tcBorders>
              <w:bottom w:val="single" w:sz="4" w:space="0" w:color="auto"/>
            </w:tcBorders>
          </w:tcPr>
          <w:p w14:paraId="7EA0C6D5" w14:textId="75FF68CF" w:rsidR="00D22842" w:rsidRPr="003A115A" w:rsidRDefault="00141377" w:rsidP="00C927A8">
            <w:pPr>
              <w:spacing w:after="120" w:line="240" w:lineRule="auto"/>
              <w:rPr>
                <w:rFonts w:ascii="Times New Roman" w:hAnsi="Times New Roman" w:cs="Times New Roman"/>
                <w:sz w:val="20"/>
                <w:szCs w:val="20"/>
              </w:rPr>
            </w:pPr>
            <w:r>
              <w:rPr>
                <w:rFonts w:ascii="Times New Roman" w:hAnsi="Times New Roman" w:cs="Times New Roman"/>
                <w:sz w:val="20"/>
                <w:szCs w:val="20"/>
              </w:rPr>
              <w:t xml:space="preserve">We will need to review this indicator to between 60% and 70%.During the design, we set the indicator to 90% and there are </w:t>
            </w:r>
            <w:r w:rsidR="00C927A8">
              <w:rPr>
                <w:rFonts w:ascii="Times New Roman" w:hAnsi="Times New Roman" w:cs="Times New Roman"/>
                <w:sz w:val="20"/>
                <w:szCs w:val="20"/>
              </w:rPr>
              <w:t>concerns</w:t>
            </w:r>
            <w:r>
              <w:rPr>
                <w:rFonts w:ascii="Times New Roman" w:hAnsi="Times New Roman" w:cs="Times New Roman"/>
                <w:sz w:val="20"/>
                <w:szCs w:val="20"/>
              </w:rPr>
              <w:t xml:space="preserve"> that we may not achieve the target </w:t>
            </w:r>
            <w:r w:rsidR="00C927A8">
              <w:rPr>
                <w:rFonts w:ascii="Times New Roman" w:hAnsi="Times New Roman" w:cs="Times New Roman"/>
                <w:sz w:val="20"/>
                <w:szCs w:val="20"/>
              </w:rPr>
              <w:t xml:space="preserve">due </w:t>
            </w:r>
            <w:r>
              <w:rPr>
                <w:rFonts w:ascii="Times New Roman" w:hAnsi="Times New Roman" w:cs="Times New Roman"/>
                <w:sz w:val="20"/>
                <w:szCs w:val="20"/>
              </w:rPr>
              <w:t>to the very low baseline target. B</w:t>
            </w:r>
            <w:r w:rsidR="00C927A8">
              <w:rPr>
                <w:rFonts w:ascii="Times New Roman" w:hAnsi="Times New Roman" w:cs="Times New Roman"/>
                <w:sz w:val="20"/>
                <w:szCs w:val="20"/>
              </w:rPr>
              <w:t>esides</w:t>
            </w:r>
            <w:r>
              <w:rPr>
                <w:rFonts w:ascii="Times New Roman" w:hAnsi="Times New Roman" w:cs="Times New Roman"/>
                <w:sz w:val="20"/>
                <w:szCs w:val="20"/>
              </w:rPr>
              <w:t xml:space="preserve"> Panyijiar county continues to receive more IDPs as a result of the ongoing conflict and therefore any efforts made towards food security </w:t>
            </w:r>
            <w:r w:rsidR="00C927A8">
              <w:rPr>
                <w:rFonts w:ascii="Times New Roman" w:hAnsi="Times New Roman" w:cs="Times New Roman"/>
                <w:sz w:val="20"/>
                <w:szCs w:val="20"/>
              </w:rPr>
              <w:t>have broken down</w:t>
            </w:r>
            <w:r>
              <w:rPr>
                <w:rFonts w:ascii="Times New Roman" w:hAnsi="Times New Roman" w:cs="Times New Roman"/>
                <w:sz w:val="20"/>
                <w:szCs w:val="20"/>
              </w:rPr>
              <w:t xml:space="preserve"> </w:t>
            </w:r>
            <w:r w:rsidR="0050035E">
              <w:rPr>
                <w:rFonts w:ascii="Times New Roman" w:hAnsi="Times New Roman" w:cs="Times New Roman"/>
                <w:sz w:val="20"/>
                <w:szCs w:val="20"/>
              </w:rPr>
              <w:t>due to the</w:t>
            </w:r>
            <w:r>
              <w:rPr>
                <w:rFonts w:ascii="Times New Roman" w:hAnsi="Times New Roman" w:cs="Times New Roman"/>
                <w:sz w:val="20"/>
                <w:szCs w:val="20"/>
              </w:rPr>
              <w:t xml:space="preserve"> huge I</w:t>
            </w:r>
            <w:r w:rsidR="005932CF">
              <w:rPr>
                <w:rFonts w:ascii="Times New Roman" w:hAnsi="Times New Roman" w:cs="Times New Roman"/>
                <w:sz w:val="20"/>
                <w:szCs w:val="20"/>
              </w:rPr>
              <w:t>DP</w:t>
            </w:r>
            <w:r>
              <w:rPr>
                <w:rFonts w:ascii="Times New Roman" w:hAnsi="Times New Roman" w:cs="Times New Roman"/>
                <w:sz w:val="20"/>
                <w:szCs w:val="20"/>
              </w:rPr>
              <w:t xml:space="preserve"> population.</w:t>
            </w:r>
            <w:r w:rsidR="00C927A8">
              <w:rPr>
                <w:rFonts w:ascii="Times New Roman" w:hAnsi="Times New Roman" w:cs="Times New Roman"/>
                <w:sz w:val="20"/>
                <w:szCs w:val="20"/>
              </w:rPr>
              <w:t xml:space="preserve"> </w:t>
            </w:r>
            <w:r>
              <w:rPr>
                <w:rFonts w:ascii="Times New Roman" w:hAnsi="Times New Roman" w:cs="Times New Roman"/>
                <w:sz w:val="20"/>
                <w:szCs w:val="20"/>
              </w:rPr>
              <w:t xml:space="preserve">The county is at a high risk of sliding to famine according to the IPC report released in February </w:t>
            </w:r>
          </w:p>
        </w:tc>
      </w:tr>
      <w:tr w:rsidR="00D22842" w:rsidRPr="00E10F83" w14:paraId="05B1C461" w14:textId="77777777" w:rsidTr="003A115A">
        <w:trPr>
          <w:trHeight w:val="645"/>
        </w:trPr>
        <w:tc>
          <w:tcPr>
            <w:tcW w:w="1918" w:type="pct"/>
            <w:tcBorders>
              <w:bottom w:val="single" w:sz="4" w:space="0" w:color="auto"/>
            </w:tcBorders>
          </w:tcPr>
          <w:p w14:paraId="7B30985C" w14:textId="77777777" w:rsidR="00D22842" w:rsidRPr="003A115A" w:rsidRDefault="00D22842" w:rsidP="0003698D">
            <w:pPr>
              <w:pStyle w:val="ListParagraph"/>
              <w:spacing w:after="120" w:line="240" w:lineRule="auto"/>
              <w:ind w:left="0"/>
              <w:rPr>
                <w:rFonts w:ascii="Times New Roman" w:hAnsi="Times New Roman" w:cs="Times New Roman"/>
                <w:sz w:val="20"/>
                <w:szCs w:val="20"/>
              </w:rPr>
            </w:pPr>
          </w:p>
          <w:p w14:paraId="1251F4BD" w14:textId="77777777" w:rsidR="00D22842" w:rsidRPr="003A115A" w:rsidRDefault="00A93454" w:rsidP="0003698D">
            <w:pPr>
              <w:pStyle w:val="ListParagraph"/>
              <w:spacing w:after="120" w:line="240" w:lineRule="auto"/>
              <w:ind w:left="0"/>
              <w:rPr>
                <w:rFonts w:ascii="Times New Roman" w:hAnsi="Times New Roman" w:cs="Times New Roman"/>
                <w:sz w:val="20"/>
                <w:szCs w:val="20"/>
              </w:rPr>
            </w:pPr>
            <w:r w:rsidRPr="003A115A">
              <w:rPr>
                <w:rFonts w:ascii="Times New Roman" w:hAnsi="Times New Roman" w:cs="Times New Roman"/>
                <w:sz w:val="20"/>
                <w:szCs w:val="20"/>
              </w:rPr>
              <w:t>%</w:t>
            </w:r>
            <w:r w:rsidR="00CC7425">
              <w:rPr>
                <w:rFonts w:ascii="Times New Roman" w:hAnsi="Times New Roman" w:cs="Times New Roman"/>
                <w:sz w:val="20"/>
                <w:szCs w:val="20"/>
              </w:rPr>
              <w:t xml:space="preserve"> </w:t>
            </w:r>
            <w:r w:rsidRPr="003A115A">
              <w:rPr>
                <w:rFonts w:ascii="Times New Roman" w:hAnsi="Times New Roman" w:cs="Times New Roman"/>
                <w:sz w:val="20"/>
                <w:szCs w:val="20"/>
              </w:rPr>
              <w:t>increase in gross margins per hectare  over the project period</w:t>
            </w:r>
          </w:p>
        </w:tc>
        <w:tc>
          <w:tcPr>
            <w:tcW w:w="577" w:type="pct"/>
            <w:tcBorders>
              <w:bottom w:val="single" w:sz="4" w:space="0" w:color="auto"/>
            </w:tcBorders>
          </w:tcPr>
          <w:p w14:paraId="6D26BF1D" w14:textId="77777777" w:rsidR="00D22842" w:rsidRPr="003A115A" w:rsidRDefault="00A93454" w:rsidP="0003698D">
            <w:pPr>
              <w:spacing w:after="120" w:line="240" w:lineRule="auto"/>
              <w:rPr>
                <w:rFonts w:ascii="Times New Roman" w:hAnsi="Times New Roman" w:cs="Times New Roman"/>
                <w:sz w:val="20"/>
                <w:szCs w:val="20"/>
              </w:rPr>
            </w:pPr>
            <w:r w:rsidRPr="003A115A">
              <w:rPr>
                <w:rFonts w:ascii="Times New Roman" w:hAnsi="Times New Roman" w:cs="Times New Roman"/>
                <w:sz w:val="20"/>
                <w:szCs w:val="20"/>
              </w:rPr>
              <w:t>10%</w:t>
            </w:r>
          </w:p>
        </w:tc>
        <w:tc>
          <w:tcPr>
            <w:tcW w:w="591" w:type="pct"/>
            <w:tcBorders>
              <w:bottom w:val="single" w:sz="4" w:space="0" w:color="auto"/>
            </w:tcBorders>
          </w:tcPr>
          <w:p w14:paraId="027EAE2E" w14:textId="77777777" w:rsidR="00D22842" w:rsidRPr="003A115A" w:rsidRDefault="00A93454" w:rsidP="0003698D">
            <w:pPr>
              <w:spacing w:after="120" w:line="240" w:lineRule="auto"/>
              <w:rPr>
                <w:rFonts w:ascii="Times New Roman" w:hAnsi="Times New Roman" w:cs="Times New Roman"/>
                <w:sz w:val="20"/>
                <w:szCs w:val="20"/>
              </w:rPr>
            </w:pPr>
            <w:r w:rsidRPr="003A115A">
              <w:rPr>
                <w:rFonts w:ascii="Times New Roman" w:hAnsi="Times New Roman" w:cs="Times New Roman"/>
                <w:sz w:val="20"/>
                <w:szCs w:val="20"/>
              </w:rPr>
              <w:t xml:space="preserve">30% </w:t>
            </w:r>
          </w:p>
          <w:p w14:paraId="50ECCAE4" w14:textId="77777777" w:rsidR="00D22842" w:rsidRPr="003A115A" w:rsidRDefault="00D22842" w:rsidP="0003698D">
            <w:pPr>
              <w:spacing w:after="120" w:line="240" w:lineRule="auto"/>
              <w:rPr>
                <w:rFonts w:ascii="Times New Roman" w:hAnsi="Times New Roman" w:cs="Times New Roman"/>
                <w:sz w:val="20"/>
                <w:szCs w:val="20"/>
              </w:rPr>
            </w:pPr>
          </w:p>
        </w:tc>
        <w:tc>
          <w:tcPr>
            <w:tcW w:w="1913" w:type="pct"/>
            <w:tcBorders>
              <w:bottom w:val="single" w:sz="4" w:space="0" w:color="auto"/>
            </w:tcBorders>
          </w:tcPr>
          <w:p w14:paraId="27305ECE" w14:textId="77777777" w:rsidR="00D22842" w:rsidRPr="003A115A" w:rsidRDefault="00141377" w:rsidP="0003698D">
            <w:pPr>
              <w:spacing w:after="120" w:line="240" w:lineRule="auto"/>
              <w:rPr>
                <w:rFonts w:ascii="Times New Roman" w:hAnsi="Times New Roman" w:cs="Times New Roman"/>
                <w:sz w:val="20"/>
                <w:szCs w:val="20"/>
              </w:rPr>
            </w:pPr>
            <w:r>
              <w:rPr>
                <w:rFonts w:ascii="Times New Roman" w:hAnsi="Times New Roman" w:cs="Times New Roman"/>
                <w:sz w:val="20"/>
                <w:szCs w:val="20"/>
              </w:rPr>
              <w:t>The target will remain as set at the design  of  the project</w:t>
            </w:r>
          </w:p>
        </w:tc>
      </w:tr>
      <w:tr w:rsidR="00D22842" w:rsidRPr="00E10F83" w14:paraId="598D0CCA" w14:textId="77777777" w:rsidTr="003A115A">
        <w:trPr>
          <w:trHeight w:val="720"/>
        </w:trPr>
        <w:tc>
          <w:tcPr>
            <w:tcW w:w="1918" w:type="pct"/>
            <w:tcBorders>
              <w:bottom w:val="single" w:sz="4" w:space="0" w:color="auto"/>
            </w:tcBorders>
          </w:tcPr>
          <w:p w14:paraId="0FC771EB" w14:textId="77777777" w:rsidR="00D22842" w:rsidRPr="003A115A" w:rsidRDefault="00A93454" w:rsidP="0003698D">
            <w:pPr>
              <w:autoSpaceDE w:val="0"/>
              <w:autoSpaceDN w:val="0"/>
              <w:adjustRightInd w:val="0"/>
              <w:spacing w:after="0" w:line="240" w:lineRule="auto"/>
              <w:rPr>
                <w:rFonts w:ascii="Times New Roman" w:hAnsi="Times New Roman" w:cs="Times New Roman"/>
                <w:sz w:val="20"/>
                <w:szCs w:val="20"/>
              </w:rPr>
            </w:pPr>
            <w:r w:rsidRPr="003A115A">
              <w:rPr>
                <w:rFonts w:ascii="Times New Roman" w:hAnsi="Times New Roman" w:cs="Times New Roman"/>
                <w:sz w:val="20"/>
                <w:szCs w:val="20"/>
              </w:rPr>
              <w:t>The mean household Dietary Diversity Score (HDDS) of</w:t>
            </w:r>
          </w:p>
          <w:p w14:paraId="0792C5D0" w14:textId="6264C3E2" w:rsidR="005932CF" w:rsidRPr="003A115A" w:rsidRDefault="00A93454" w:rsidP="003A115A">
            <w:pPr>
              <w:autoSpaceDE w:val="0"/>
              <w:autoSpaceDN w:val="0"/>
              <w:adjustRightInd w:val="0"/>
              <w:spacing w:after="0" w:line="240" w:lineRule="auto"/>
              <w:rPr>
                <w:iCs/>
              </w:rPr>
            </w:pPr>
            <w:r w:rsidRPr="003A115A">
              <w:rPr>
                <w:rFonts w:ascii="Times New Roman" w:hAnsi="Times New Roman" w:cs="Times New Roman"/>
                <w:sz w:val="20"/>
                <w:szCs w:val="20"/>
              </w:rPr>
              <w:t>target beneficiaries increases over the project</w:t>
            </w:r>
            <w:r w:rsidR="00CC7425">
              <w:rPr>
                <w:rFonts w:ascii="Times New Roman" w:hAnsi="Times New Roman" w:cs="Times New Roman"/>
                <w:sz w:val="20"/>
                <w:szCs w:val="20"/>
              </w:rPr>
              <w:t xml:space="preserve"> </w:t>
            </w:r>
            <w:r w:rsidRPr="003A115A">
              <w:rPr>
                <w:rFonts w:ascii="New York" w:hAnsi="New York"/>
              </w:rPr>
              <w:t xml:space="preserve">period </w:t>
            </w:r>
          </w:p>
        </w:tc>
        <w:tc>
          <w:tcPr>
            <w:tcW w:w="577" w:type="pct"/>
            <w:tcBorders>
              <w:bottom w:val="single" w:sz="4" w:space="0" w:color="auto"/>
            </w:tcBorders>
          </w:tcPr>
          <w:p w14:paraId="24BB6A7F" w14:textId="77777777" w:rsidR="00D22842" w:rsidRPr="003A115A" w:rsidRDefault="00A93454" w:rsidP="0003698D">
            <w:pPr>
              <w:keepNext/>
              <w:keepLines/>
              <w:spacing w:before="40" w:after="120" w:line="240" w:lineRule="auto"/>
              <w:outlineLvl w:val="1"/>
              <w:rPr>
                <w:rFonts w:ascii="Times New Roman" w:hAnsi="Times New Roman" w:cs="Times New Roman"/>
                <w:sz w:val="20"/>
                <w:szCs w:val="20"/>
              </w:rPr>
            </w:pPr>
            <w:r w:rsidRPr="003A115A">
              <w:rPr>
                <w:rFonts w:ascii="Times New Roman" w:hAnsi="Times New Roman" w:cs="Times New Roman"/>
                <w:sz w:val="20"/>
                <w:szCs w:val="20"/>
              </w:rPr>
              <w:t>25%</w:t>
            </w:r>
          </w:p>
        </w:tc>
        <w:tc>
          <w:tcPr>
            <w:tcW w:w="591" w:type="pct"/>
            <w:tcBorders>
              <w:bottom w:val="single" w:sz="4" w:space="0" w:color="auto"/>
            </w:tcBorders>
          </w:tcPr>
          <w:p w14:paraId="44F14AE0" w14:textId="77777777" w:rsidR="00D22842" w:rsidRPr="003A115A" w:rsidRDefault="00A93454" w:rsidP="0003698D">
            <w:pPr>
              <w:keepNext/>
              <w:keepLines/>
              <w:spacing w:before="40" w:after="120" w:line="240" w:lineRule="auto"/>
              <w:outlineLvl w:val="1"/>
              <w:rPr>
                <w:rFonts w:ascii="Times New Roman" w:hAnsi="Times New Roman" w:cs="Times New Roman"/>
                <w:sz w:val="20"/>
                <w:szCs w:val="20"/>
              </w:rPr>
            </w:pPr>
            <w:r w:rsidRPr="003A115A">
              <w:rPr>
                <w:rFonts w:ascii="Times New Roman" w:hAnsi="Times New Roman" w:cs="Times New Roman"/>
                <w:sz w:val="20"/>
                <w:szCs w:val="20"/>
              </w:rPr>
              <w:t xml:space="preserve">50 % </w:t>
            </w:r>
          </w:p>
        </w:tc>
        <w:tc>
          <w:tcPr>
            <w:tcW w:w="1913" w:type="pct"/>
            <w:tcBorders>
              <w:bottom w:val="single" w:sz="4" w:space="0" w:color="auto"/>
            </w:tcBorders>
          </w:tcPr>
          <w:p w14:paraId="77D24AD0" w14:textId="7B5633EF" w:rsidR="005932CF" w:rsidRPr="003A115A" w:rsidRDefault="00141377" w:rsidP="003A115A">
            <w:pPr>
              <w:spacing w:after="120" w:line="240" w:lineRule="auto"/>
              <w:jc w:val="both"/>
              <w:rPr>
                <w:rFonts w:ascii="Times New Roman" w:hAnsi="Times New Roman" w:cs="Times New Roman"/>
                <w:sz w:val="20"/>
                <w:szCs w:val="20"/>
              </w:rPr>
            </w:pPr>
            <w:r>
              <w:rPr>
                <w:rFonts w:ascii="Times New Roman" w:hAnsi="Times New Roman" w:cs="Times New Roman"/>
                <w:sz w:val="20"/>
                <w:szCs w:val="20"/>
              </w:rPr>
              <w:t xml:space="preserve">The initial indicator was </w:t>
            </w:r>
            <w:r w:rsidR="00ED3206">
              <w:rPr>
                <w:rFonts w:ascii="Times New Roman" w:hAnsi="Times New Roman" w:cs="Times New Roman"/>
                <w:sz w:val="20"/>
                <w:szCs w:val="20"/>
              </w:rPr>
              <w:t>I</w:t>
            </w:r>
            <w:r>
              <w:rPr>
                <w:rFonts w:ascii="Times New Roman" w:hAnsi="Times New Roman" w:cs="Times New Roman"/>
                <w:sz w:val="20"/>
                <w:szCs w:val="20"/>
              </w:rPr>
              <w:t xml:space="preserve">ndividual Dietary Diversity </w:t>
            </w:r>
            <w:r w:rsidR="00ED3206">
              <w:rPr>
                <w:rFonts w:ascii="Times New Roman" w:hAnsi="Times New Roman" w:cs="Times New Roman"/>
                <w:sz w:val="20"/>
                <w:szCs w:val="20"/>
              </w:rPr>
              <w:t xml:space="preserve">Score (IDDS), but </w:t>
            </w:r>
            <w:r>
              <w:rPr>
                <w:rFonts w:ascii="Times New Roman" w:hAnsi="Times New Roman" w:cs="Times New Roman"/>
                <w:sz w:val="20"/>
                <w:szCs w:val="20"/>
              </w:rPr>
              <w:t xml:space="preserve">  IRC/UNIDO would l</w:t>
            </w:r>
            <w:r w:rsidR="00ED3206">
              <w:rPr>
                <w:rFonts w:ascii="Times New Roman" w:hAnsi="Times New Roman" w:cs="Times New Roman"/>
                <w:sz w:val="20"/>
                <w:szCs w:val="20"/>
              </w:rPr>
              <w:t xml:space="preserve">ike to </w:t>
            </w:r>
            <w:r w:rsidR="00CC7425">
              <w:rPr>
                <w:rFonts w:ascii="Times New Roman" w:hAnsi="Times New Roman" w:cs="Times New Roman"/>
                <w:sz w:val="20"/>
                <w:szCs w:val="20"/>
              </w:rPr>
              <w:t>change</w:t>
            </w:r>
            <w:r w:rsidR="00ED3206">
              <w:rPr>
                <w:rFonts w:ascii="Times New Roman" w:hAnsi="Times New Roman" w:cs="Times New Roman"/>
                <w:sz w:val="20"/>
                <w:szCs w:val="20"/>
              </w:rPr>
              <w:t xml:space="preserve"> this indicator </w:t>
            </w:r>
            <w:r w:rsidR="00CC7425">
              <w:rPr>
                <w:rFonts w:ascii="Times New Roman" w:hAnsi="Times New Roman" w:cs="Times New Roman"/>
                <w:sz w:val="20"/>
                <w:szCs w:val="20"/>
              </w:rPr>
              <w:t>to</w:t>
            </w:r>
            <w:r>
              <w:rPr>
                <w:rFonts w:ascii="Times New Roman" w:hAnsi="Times New Roman" w:cs="Times New Roman"/>
                <w:sz w:val="20"/>
                <w:szCs w:val="20"/>
              </w:rPr>
              <w:t xml:space="preserve"> </w:t>
            </w:r>
            <w:r w:rsidR="00CC7425">
              <w:rPr>
                <w:rFonts w:ascii="Times New Roman" w:hAnsi="Times New Roman" w:cs="Times New Roman"/>
                <w:sz w:val="20"/>
                <w:szCs w:val="20"/>
              </w:rPr>
              <w:t xml:space="preserve">mean </w:t>
            </w:r>
            <w:r>
              <w:rPr>
                <w:rFonts w:ascii="Times New Roman" w:hAnsi="Times New Roman" w:cs="Times New Roman"/>
                <w:sz w:val="20"/>
                <w:szCs w:val="20"/>
              </w:rPr>
              <w:t xml:space="preserve">Household Dietary </w:t>
            </w:r>
            <w:r w:rsidR="00ED3206">
              <w:rPr>
                <w:rFonts w:ascii="Times New Roman" w:hAnsi="Times New Roman" w:cs="Times New Roman"/>
                <w:sz w:val="20"/>
                <w:szCs w:val="20"/>
              </w:rPr>
              <w:t>Diversity Score</w:t>
            </w:r>
            <w:r w:rsidR="00CC7425">
              <w:rPr>
                <w:rFonts w:ascii="Times New Roman" w:hAnsi="Times New Roman" w:cs="Times New Roman"/>
                <w:sz w:val="20"/>
                <w:szCs w:val="20"/>
              </w:rPr>
              <w:t xml:space="preserve"> </w:t>
            </w:r>
            <w:r w:rsidR="00ED3206">
              <w:rPr>
                <w:rFonts w:ascii="Times New Roman" w:hAnsi="Times New Roman" w:cs="Times New Roman"/>
                <w:sz w:val="20"/>
                <w:szCs w:val="20"/>
              </w:rPr>
              <w:t xml:space="preserve">(HDDS). During the </w:t>
            </w:r>
            <w:r w:rsidR="00CC7425">
              <w:rPr>
                <w:rFonts w:ascii="Times New Roman" w:hAnsi="Times New Roman" w:cs="Times New Roman"/>
                <w:sz w:val="20"/>
                <w:szCs w:val="20"/>
              </w:rPr>
              <w:t>i</w:t>
            </w:r>
            <w:r w:rsidR="00ED3206">
              <w:rPr>
                <w:rFonts w:ascii="Times New Roman" w:hAnsi="Times New Roman" w:cs="Times New Roman"/>
                <w:sz w:val="20"/>
                <w:szCs w:val="20"/>
              </w:rPr>
              <w:t xml:space="preserve">mplementation of the project, it </w:t>
            </w:r>
            <w:r w:rsidR="00D165AD">
              <w:rPr>
                <w:rFonts w:ascii="Times New Roman" w:hAnsi="Times New Roman" w:cs="Times New Roman"/>
                <w:sz w:val="20"/>
                <w:szCs w:val="20"/>
              </w:rPr>
              <w:t>proved challenging</w:t>
            </w:r>
            <w:r w:rsidR="00ED3206">
              <w:rPr>
                <w:rFonts w:ascii="Times New Roman" w:hAnsi="Times New Roman" w:cs="Times New Roman"/>
                <w:sz w:val="20"/>
                <w:szCs w:val="20"/>
              </w:rPr>
              <w:t xml:space="preserve"> to measure IDDS as compared to HDDS, </w:t>
            </w:r>
            <w:r w:rsidR="00CC7425">
              <w:rPr>
                <w:rFonts w:ascii="Times New Roman" w:hAnsi="Times New Roman" w:cs="Times New Roman"/>
                <w:sz w:val="20"/>
                <w:szCs w:val="20"/>
              </w:rPr>
              <w:t>This is because t</w:t>
            </w:r>
            <w:r w:rsidR="00ED3206">
              <w:rPr>
                <w:rFonts w:ascii="Times New Roman" w:hAnsi="Times New Roman" w:cs="Times New Roman"/>
                <w:sz w:val="20"/>
                <w:szCs w:val="20"/>
              </w:rPr>
              <w:t>he community in question share their food at household level and it is difficult to measure individual food consumption</w:t>
            </w:r>
            <w:r w:rsidR="00D165AD">
              <w:rPr>
                <w:rFonts w:ascii="Times New Roman" w:hAnsi="Times New Roman" w:cs="Times New Roman"/>
                <w:sz w:val="20"/>
                <w:szCs w:val="20"/>
              </w:rPr>
              <w:t>.</w:t>
            </w:r>
            <w:r w:rsidR="00ED3206">
              <w:rPr>
                <w:rFonts w:ascii="Times New Roman" w:hAnsi="Times New Roman" w:cs="Times New Roman"/>
                <w:sz w:val="20"/>
                <w:szCs w:val="20"/>
              </w:rPr>
              <w:t xml:space="preserve"> </w:t>
            </w:r>
          </w:p>
        </w:tc>
      </w:tr>
      <w:tr w:rsidR="00D22842" w:rsidRPr="00E10F83" w14:paraId="5A55EC6A" w14:textId="77777777" w:rsidTr="003A115A">
        <w:trPr>
          <w:trHeight w:val="125"/>
        </w:trPr>
        <w:tc>
          <w:tcPr>
            <w:tcW w:w="1918" w:type="pct"/>
          </w:tcPr>
          <w:p w14:paraId="13308BB6" w14:textId="77777777" w:rsidR="00D22842" w:rsidRPr="003A115A" w:rsidRDefault="00A93454" w:rsidP="0003698D">
            <w:pPr>
              <w:spacing w:after="120" w:line="240" w:lineRule="auto"/>
              <w:rPr>
                <w:rFonts w:ascii="Times New Roman" w:hAnsi="Times New Roman" w:cs="Times New Roman"/>
                <w:b/>
                <w:i/>
                <w:sz w:val="20"/>
                <w:szCs w:val="20"/>
              </w:rPr>
            </w:pPr>
            <w:r w:rsidRPr="003A115A">
              <w:rPr>
                <w:rFonts w:ascii="Times New Roman" w:hAnsi="Times New Roman" w:cs="Times New Roman"/>
                <w:b/>
                <w:i/>
                <w:sz w:val="20"/>
                <w:szCs w:val="20"/>
              </w:rPr>
              <w:t>Outcome Indicators (Result 1)</w:t>
            </w:r>
          </w:p>
        </w:tc>
        <w:tc>
          <w:tcPr>
            <w:tcW w:w="577" w:type="pct"/>
          </w:tcPr>
          <w:p w14:paraId="486C6EED" w14:textId="77777777" w:rsidR="00D22842" w:rsidRPr="003A115A" w:rsidRDefault="00D22842" w:rsidP="0003698D">
            <w:pPr>
              <w:spacing w:after="120" w:line="240" w:lineRule="auto"/>
              <w:rPr>
                <w:rFonts w:ascii="Times New Roman" w:hAnsi="Times New Roman" w:cs="Times New Roman"/>
                <w:b/>
                <w:i/>
                <w:sz w:val="20"/>
                <w:szCs w:val="20"/>
              </w:rPr>
            </w:pPr>
          </w:p>
        </w:tc>
        <w:tc>
          <w:tcPr>
            <w:tcW w:w="591" w:type="pct"/>
          </w:tcPr>
          <w:p w14:paraId="02E86194" w14:textId="77777777" w:rsidR="00D22842" w:rsidRPr="003A115A" w:rsidRDefault="00D22842" w:rsidP="0003698D">
            <w:pPr>
              <w:spacing w:after="120" w:line="240" w:lineRule="auto"/>
              <w:rPr>
                <w:rFonts w:ascii="Times New Roman" w:hAnsi="Times New Roman" w:cs="Times New Roman"/>
                <w:b/>
                <w:i/>
                <w:sz w:val="20"/>
                <w:szCs w:val="20"/>
              </w:rPr>
            </w:pPr>
          </w:p>
        </w:tc>
        <w:tc>
          <w:tcPr>
            <w:tcW w:w="1913" w:type="pct"/>
          </w:tcPr>
          <w:p w14:paraId="27F41853" w14:textId="77777777" w:rsidR="00D22842" w:rsidRPr="003A115A" w:rsidRDefault="00D22842" w:rsidP="0003698D">
            <w:pPr>
              <w:spacing w:after="120" w:line="240" w:lineRule="auto"/>
              <w:rPr>
                <w:rFonts w:ascii="Times New Roman" w:hAnsi="Times New Roman" w:cs="Times New Roman"/>
                <w:b/>
                <w:i/>
                <w:sz w:val="20"/>
                <w:szCs w:val="20"/>
              </w:rPr>
            </w:pPr>
          </w:p>
        </w:tc>
      </w:tr>
      <w:tr w:rsidR="00D22842" w:rsidRPr="00E10F83" w14:paraId="2991FB17" w14:textId="77777777" w:rsidTr="003A115A">
        <w:trPr>
          <w:trHeight w:val="125"/>
        </w:trPr>
        <w:tc>
          <w:tcPr>
            <w:tcW w:w="5000" w:type="pct"/>
            <w:gridSpan w:val="4"/>
          </w:tcPr>
          <w:p w14:paraId="2D5B7B32" w14:textId="77777777" w:rsidR="00D22842" w:rsidRPr="003A115A" w:rsidRDefault="00A93454" w:rsidP="0003698D">
            <w:pPr>
              <w:spacing w:after="120" w:line="240" w:lineRule="auto"/>
              <w:rPr>
                <w:rFonts w:ascii="Times New Roman" w:hAnsi="Times New Roman" w:cs="Times New Roman"/>
                <w:b/>
                <w:i/>
                <w:sz w:val="20"/>
                <w:szCs w:val="20"/>
              </w:rPr>
            </w:pPr>
            <w:r w:rsidRPr="003A115A">
              <w:rPr>
                <w:rFonts w:ascii="Times New Roman" w:hAnsi="Times New Roman" w:cs="Times New Roman"/>
                <w:sz w:val="20"/>
                <w:szCs w:val="20"/>
              </w:rPr>
              <w:t>Result 1: Increased household food availability through improved agricultural productivity and storage (through transfer of sustainable agricultural practices and technologies)</w:t>
            </w:r>
          </w:p>
        </w:tc>
      </w:tr>
      <w:tr w:rsidR="00D22842" w:rsidRPr="003A115A" w14:paraId="22DB9ECF" w14:textId="77777777" w:rsidTr="003A115A">
        <w:trPr>
          <w:trHeight w:val="485"/>
        </w:trPr>
        <w:tc>
          <w:tcPr>
            <w:tcW w:w="1918" w:type="pct"/>
          </w:tcPr>
          <w:p w14:paraId="605A7799" w14:textId="77777777" w:rsidR="00D22842" w:rsidRPr="003A115A" w:rsidRDefault="00A93454" w:rsidP="0003698D">
            <w:pPr>
              <w:widowControl w:val="0"/>
              <w:spacing w:after="120" w:line="240" w:lineRule="auto"/>
              <w:rPr>
                <w:rFonts w:ascii="Times New Roman" w:hAnsi="Times New Roman" w:cs="Times New Roman"/>
                <w:sz w:val="20"/>
                <w:szCs w:val="20"/>
              </w:rPr>
            </w:pPr>
            <w:r w:rsidRPr="003A115A">
              <w:rPr>
                <w:rFonts w:ascii="Times New Roman" w:hAnsi="Times New Roman" w:cs="Times New Roman"/>
                <w:sz w:val="20"/>
                <w:szCs w:val="20"/>
              </w:rPr>
              <w:t>% households with increased agricultural productivity of major staples/livestock  by the end of the project</w:t>
            </w:r>
          </w:p>
        </w:tc>
        <w:tc>
          <w:tcPr>
            <w:tcW w:w="577" w:type="pct"/>
          </w:tcPr>
          <w:p w14:paraId="09AB050C" w14:textId="77777777" w:rsidR="00D22842" w:rsidRPr="003A115A" w:rsidRDefault="00A93454" w:rsidP="0003698D">
            <w:pPr>
              <w:spacing w:after="120" w:line="240" w:lineRule="auto"/>
              <w:rPr>
                <w:rFonts w:ascii="Times New Roman" w:hAnsi="Times New Roman" w:cs="Times New Roman"/>
                <w:sz w:val="20"/>
                <w:szCs w:val="20"/>
              </w:rPr>
            </w:pPr>
            <w:r w:rsidRPr="003A115A">
              <w:rPr>
                <w:rFonts w:ascii="Times New Roman" w:hAnsi="Times New Roman" w:cs="Times New Roman"/>
                <w:sz w:val="20"/>
                <w:szCs w:val="20"/>
              </w:rPr>
              <w:t xml:space="preserve">   10% </w:t>
            </w:r>
          </w:p>
        </w:tc>
        <w:tc>
          <w:tcPr>
            <w:tcW w:w="591" w:type="pct"/>
          </w:tcPr>
          <w:p w14:paraId="00ED5662" w14:textId="77777777" w:rsidR="00D22842" w:rsidRPr="003A115A" w:rsidRDefault="00A93454" w:rsidP="0003698D">
            <w:pPr>
              <w:spacing w:after="120" w:line="240" w:lineRule="auto"/>
              <w:rPr>
                <w:rFonts w:ascii="Times New Roman" w:hAnsi="Times New Roman" w:cs="Times New Roman"/>
                <w:sz w:val="20"/>
                <w:szCs w:val="20"/>
              </w:rPr>
            </w:pPr>
            <w:r w:rsidRPr="003A115A">
              <w:rPr>
                <w:rFonts w:ascii="Times New Roman" w:hAnsi="Times New Roman" w:cs="Times New Roman"/>
                <w:sz w:val="20"/>
                <w:szCs w:val="20"/>
              </w:rPr>
              <w:t>35%</w:t>
            </w:r>
          </w:p>
        </w:tc>
        <w:tc>
          <w:tcPr>
            <w:tcW w:w="1913" w:type="pct"/>
          </w:tcPr>
          <w:p w14:paraId="2C17A9D8" w14:textId="6360C84E" w:rsidR="00D22842" w:rsidRPr="003A115A" w:rsidRDefault="00236606" w:rsidP="007E1B7F">
            <w:pPr>
              <w:keepNext/>
              <w:keepLines/>
              <w:spacing w:before="40" w:after="120" w:line="240" w:lineRule="auto"/>
              <w:outlineLvl w:val="1"/>
              <w:rPr>
                <w:rFonts w:ascii="Times New Roman" w:hAnsi="Times New Roman" w:cs="Times New Roman"/>
                <w:sz w:val="20"/>
                <w:szCs w:val="20"/>
                <w:highlight w:val="red"/>
              </w:rPr>
            </w:pPr>
            <w:r w:rsidRPr="003A115A">
              <w:rPr>
                <w:rFonts w:ascii="Times New Roman" w:hAnsi="Times New Roman" w:cs="Times New Roman"/>
                <w:sz w:val="20"/>
                <w:szCs w:val="20"/>
              </w:rPr>
              <w:t>We will review this indicator.</w:t>
            </w:r>
          </w:p>
        </w:tc>
      </w:tr>
    </w:tbl>
    <w:p w14:paraId="5E683A49" w14:textId="77777777" w:rsidR="007448E4" w:rsidRDefault="007448E4">
      <w:pPr>
        <w:rPr>
          <w:rFonts w:ascii="Times New Roman" w:hAnsi="Times New Roman" w:cs="Times New Roman"/>
          <w:sz w:val="20"/>
          <w:szCs w:val="20"/>
        </w:rPr>
      </w:pPr>
    </w:p>
    <w:p w14:paraId="5F90E4DC" w14:textId="1E069B72" w:rsidR="005932CF" w:rsidRPr="003A115A" w:rsidRDefault="00A93454" w:rsidP="003A115A">
      <w:pPr>
        <w:jc w:val="both"/>
        <w:rPr>
          <w:rFonts w:ascii="Times New Roman" w:hAnsi="Times New Roman" w:cs="Times New Roman"/>
        </w:rPr>
      </w:pPr>
      <w:r w:rsidRPr="003A115A">
        <w:rPr>
          <w:rFonts w:ascii="Times New Roman" w:hAnsi="Times New Roman" w:cs="Times New Roman"/>
        </w:rPr>
        <w:t xml:space="preserve">The project intervention </w:t>
      </w:r>
      <w:r w:rsidR="007448E4">
        <w:rPr>
          <w:rFonts w:ascii="Times New Roman" w:hAnsi="Times New Roman" w:cs="Times New Roman"/>
        </w:rPr>
        <w:t>logic as shown on the project log</w:t>
      </w:r>
      <w:r w:rsidR="00E10454">
        <w:rPr>
          <w:rFonts w:ascii="Times New Roman" w:hAnsi="Times New Roman" w:cs="Times New Roman"/>
        </w:rPr>
        <w:t xml:space="preserve"> </w:t>
      </w:r>
      <w:r w:rsidR="007448E4">
        <w:rPr>
          <w:rFonts w:ascii="Times New Roman" w:hAnsi="Times New Roman" w:cs="Times New Roman"/>
        </w:rPr>
        <w:t>frame matrix s</w:t>
      </w:r>
      <w:r w:rsidR="00E31CA4">
        <w:rPr>
          <w:rFonts w:ascii="Times New Roman" w:hAnsi="Times New Roman" w:cs="Times New Roman"/>
        </w:rPr>
        <w:t>ection 2.3 of this report still</w:t>
      </w:r>
      <w:r w:rsidR="00E10454">
        <w:rPr>
          <w:rFonts w:ascii="Times New Roman" w:hAnsi="Times New Roman" w:cs="Times New Roman"/>
        </w:rPr>
        <w:t xml:space="preserve"> holds</w:t>
      </w:r>
      <w:r w:rsidR="007448E4">
        <w:rPr>
          <w:rFonts w:ascii="Times New Roman" w:hAnsi="Times New Roman" w:cs="Times New Roman"/>
        </w:rPr>
        <w:t xml:space="preserve"> the same level of need and requirement</w:t>
      </w:r>
      <w:r w:rsidR="00E10454">
        <w:rPr>
          <w:rFonts w:ascii="Times New Roman" w:hAnsi="Times New Roman" w:cs="Times New Roman"/>
        </w:rPr>
        <w:t xml:space="preserve"> for the project beneficiaries</w:t>
      </w:r>
      <w:r w:rsidR="007448E4">
        <w:rPr>
          <w:rFonts w:ascii="Times New Roman" w:hAnsi="Times New Roman" w:cs="Times New Roman"/>
        </w:rPr>
        <w:t>. The project goal, specific objective</w:t>
      </w:r>
      <w:r w:rsidR="007D4EF9">
        <w:rPr>
          <w:rFonts w:ascii="Times New Roman" w:hAnsi="Times New Roman" w:cs="Times New Roman"/>
        </w:rPr>
        <w:t>s</w:t>
      </w:r>
      <w:r w:rsidR="007448E4">
        <w:rPr>
          <w:rFonts w:ascii="Times New Roman" w:hAnsi="Times New Roman" w:cs="Times New Roman"/>
        </w:rPr>
        <w:t xml:space="preserve"> and the four underlying results are still relevant as far as the project is concerned. </w:t>
      </w:r>
      <w:r w:rsidR="007D4EF9">
        <w:rPr>
          <w:rFonts w:ascii="Times New Roman" w:hAnsi="Times New Roman" w:cs="Times New Roman"/>
        </w:rPr>
        <w:t xml:space="preserve">At its midterm, the expected project outcomes have not yet taken effect as output results are yet to be completed since some activities are still ongoing. As such, the logic planned for the project is still relevant. </w:t>
      </w:r>
    </w:p>
    <w:p w14:paraId="54A8C874" w14:textId="77777777" w:rsidR="00003E03" w:rsidRDefault="005F2AC8">
      <w:pPr>
        <w:rPr>
          <w:rFonts w:ascii="Times New Roman" w:hAnsi="Times New Roman" w:cs="Times New Roman"/>
        </w:rPr>
      </w:pPr>
      <w:r>
        <w:rPr>
          <w:rFonts w:ascii="Times New Roman" w:hAnsi="Times New Roman" w:cs="Times New Roman"/>
        </w:rPr>
        <w:t xml:space="preserve">Modification to the log frame </w:t>
      </w:r>
    </w:p>
    <w:p w14:paraId="3D762D5B" w14:textId="7A4F2BFD" w:rsidR="005932CF" w:rsidRDefault="003D5725" w:rsidP="003A115A">
      <w:pPr>
        <w:jc w:val="both"/>
        <w:rPr>
          <w:rFonts w:ascii="Times New Roman" w:hAnsi="Times New Roman" w:cs="Times New Roman"/>
        </w:rPr>
      </w:pPr>
      <w:r>
        <w:rPr>
          <w:rFonts w:ascii="Times New Roman" w:hAnsi="Times New Roman" w:cs="Times New Roman"/>
        </w:rPr>
        <w:t>The IRC/ UNIDO w</w:t>
      </w:r>
      <w:r w:rsidR="002B1498">
        <w:rPr>
          <w:rFonts w:ascii="Times New Roman" w:hAnsi="Times New Roman" w:cs="Times New Roman"/>
        </w:rPr>
        <w:t>ould like to propose a change of</w:t>
      </w:r>
      <w:r>
        <w:rPr>
          <w:rFonts w:ascii="Times New Roman" w:hAnsi="Times New Roman" w:cs="Times New Roman"/>
        </w:rPr>
        <w:t xml:space="preserve"> </w:t>
      </w:r>
      <w:r w:rsidR="005A3057">
        <w:rPr>
          <w:rFonts w:ascii="Times New Roman" w:hAnsi="Times New Roman" w:cs="Times New Roman"/>
        </w:rPr>
        <w:t xml:space="preserve">some </w:t>
      </w:r>
      <w:r>
        <w:rPr>
          <w:rFonts w:ascii="Times New Roman" w:hAnsi="Times New Roman" w:cs="Times New Roman"/>
        </w:rPr>
        <w:t>targets surpas</w:t>
      </w:r>
      <w:r w:rsidR="005A3057">
        <w:rPr>
          <w:rFonts w:ascii="Times New Roman" w:hAnsi="Times New Roman" w:cs="Times New Roman"/>
        </w:rPr>
        <w:t>sed after one year of implementation of this</w:t>
      </w:r>
      <w:r>
        <w:rPr>
          <w:rFonts w:ascii="Times New Roman" w:hAnsi="Times New Roman" w:cs="Times New Roman"/>
        </w:rPr>
        <w:t xml:space="preserve"> Action. </w:t>
      </w:r>
      <w:r w:rsidR="00205466">
        <w:rPr>
          <w:rFonts w:ascii="Times New Roman" w:hAnsi="Times New Roman" w:cs="Times New Roman"/>
        </w:rPr>
        <w:t>A change under result 2 where there is an incr</w:t>
      </w:r>
      <w:r w:rsidR="00C97952">
        <w:rPr>
          <w:rFonts w:ascii="Times New Roman" w:hAnsi="Times New Roman" w:cs="Times New Roman"/>
        </w:rPr>
        <w:t xml:space="preserve">ease in the number of </w:t>
      </w:r>
      <w:r w:rsidR="00205466">
        <w:rPr>
          <w:rFonts w:ascii="Times New Roman" w:hAnsi="Times New Roman" w:cs="Times New Roman"/>
        </w:rPr>
        <w:t xml:space="preserve">individuals interested in participating in village savings and loans activity from a target of 500 individuals to 643.  </w:t>
      </w:r>
      <w:r>
        <w:rPr>
          <w:rFonts w:ascii="Times New Roman" w:hAnsi="Times New Roman" w:cs="Times New Roman"/>
        </w:rPr>
        <w:t xml:space="preserve">This change has been brought about by an increase in </w:t>
      </w:r>
      <w:r w:rsidR="00C97952">
        <w:rPr>
          <w:rFonts w:ascii="Times New Roman" w:hAnsi="Times New Roman" w:cs="Times New Roman"/>
        </w:rPr>
        <w:t xml:space="preserve">community interest towards group savings </w:t>
      </w:r>
      <w:r w:rsidR="00C97952">
        <w:rPr>
          <w:rFonts w:ascii="Times New Roman" w:hAnsi="Times New Roman" w:cs="Times New Roman"/>
        </w:rPr>
        <w:lastRenderedPageBreak/>
        <w:t xml:space="preserve">and loans activities. </w:t>
      </w:r>
      <w:r w:rsidR="00120D8A">
        <w:rPr>
          <w:rFonts w:ascii="Times New Roman" w:hAnsi="Times New Roman" w:cs="Times New Roman"/>
        </w:rPr>
        <w:t>Increase</w:t>
      </w:r>
      <w:r w:rsidR="00D734BE">
        <w:rPr>
          <w:rFonts w:ascii="Times New Roman" w:hAnsi="Times New Roman" w:cs="Times New Roman"/>
        </w:rPr>
        <w:t>d</w:t>
      </w:r>
      <w:r w:rsidR="00120D8A">
        <w:rPr>
          <w:rFonts w:ascii="Times New Roman" w:hAnsi="Times New Roman" w:cs="Times New Roman"/>
        </w:rPr>
        <w:t xml:space="preserve"> targets under Result 1 indicator; </w:t>
      </w:r>
      <w:r w:rsidR="00120D8A" w:rsidRPr="0065276C">
        <w:rPr>
          <w:rFonts w:ascii="Times New Roman" w:hAnsi="Times New Roman"/>
        </w:rPr>
        <w:t># of farmers and fisher</w:t>
      </w:r>
      <w:r w:rsidR="002D16ED">
        <w:rPr>
          <w:rFonts w:ascii="Times New Roman" w:hAnsi="Times New Roman"/>
        </w:rPr>
        <w:t xml:space="preserve"> </w:t>
      </w:r>
      <w:r w:rsidR="00120D8A" w:rsidRPr="0065276C">
        <w:rPr>
          <w:rFonts w:ascii="Times New Roman" w:hAnsi="Times New Roman"/>
        </w:rPr>
        <w:t>folk receiving inputs (seeds, farming tools, fishing gear)</w:t>
      </w:r>
      <w:r w:rsidR="00120D8A">
        <w:rPr>
          <w:rFonts w:ascii="Times New Roman" w:hAnsi="Times New Roman"/>
        </w:rPr>
        <w:t xml:space="preserve"> from 4500 to 5000 to absorb the additional 500 household that will be reached under seed fair and seed vouchers. This resulted </w:t>
      </w:r>
      <w:r w:rsidR="00E07AE4">
        <w:rPr>
          <w:rFonts w:ascii="Times New Roman" w:hAnsi="Times New Roman"/>
        </w:rPr>
        <w:t>from</w:t>
      </w:r>
      <w:r w:rsidR="00120D8A">
        <w:rPr>
          <w:rFonts w:ascii="Times New Roman" w:hAnsi="Times New Roman"/>
        </w:rPr>
        <w:t xml:space="preserve"> the fact that seeds procured locally within Panyijar County were </w:t>
      </w:r>
      <w:r w:rsidR="00460F58">
        <w:rPr>
          <w:rFonts w:ascii="Times New Roman" w:hAnsi="Times New Roman"/>
        </w:rPr>
        <w:t xml:space="preserve">far much </w:t>
      </w:r>
      <w:r w:rsidR="00120D8A">
        <w:rPr>
          <w:rFonts w:ascii="Times New Roman" w:hAnsi="Times New Roman"/>
        </w:rPr>
        <w:t xml:space="preserve">cheaper compared to seeds procured from Juba </w:t>
      </w:r>
      <w:r w:rsidR="000F2B80">
        <w:rPr>
          <w:rFonts w:ascii="Times New Roman" w:hAnsi="Times New Roman"/>
        </w:rPr>
        <w:t xml:space="preserve">as their </w:t>
      </w:r>
      <w:r w:rsidR="00120D8A">
        <w:rPr>
          <w:rFonts w:ascii="Times New Roman" w:hAnsi="Times New Roman"/>
        </w:rPr>
        <w:t xml:space="preserve">prices are higher </w:t>
      </w:r>
      <w:r w:rsidR="00C549D6">
        <w:rPr>
          <w:rFonts w:ascii="Times New Roman" w:hAnsi="Times New Roman"/>
        </w:rPr>
        <w:t xml:space="preserve">due to the </w:t>
      </w:r>
      <w:r w:rsidR="000F2B80">
        <w:rPr>
          <w:rFonts w:ascii="Times New Roman" w:hAnsi="Times New Roman"/>
        </w:rPr>
        <w:t xml:space="preserve">high transport cost incurred in transporting them </w:t>
      </w:r>
      <w:r w:rsidR="00C549D6">
        <w:rPr>
          <w:rFonts w:ascii="Times New Roman" w:hAnsi="Times New Roman"/>
        </w:rPr>
        <w:t>from</w:t>
      </w:r>
      <w:r w:rsidR="00E07AE4">
        <w:rPr>
          <w:rFonts w:ascii="Times New Roman" w:hAnsi="Times New Roman"/>
        </w:rPr>
        <w:t xml:space="preserve"> Kenya </w:t>
      </w:r>
      <w:r w:rsidR="007D2772">
        <w:rPr>
          <w:rFonts w:ascii="Times New Roman" w:hAnsi="Times New Roman"/>
        </w:rPr>
        <w:t>and</w:t>
      </w:r>
      <w:r w:rsidR="00E07AE4">
        <w:rPr>
          <w:rFonts w:ascii="Times New Roman" w:hAnsi="Times New Roman"/>
        </w:rPr>
        <w:t xml:space="preserve"> Uganda</w:t>
      </w:r>
      <w:r w:rsidR="000F2B80">
        <w:rPr>
          <w:rFonts w:ascii="Times New Roman" w:hAnsi="Times New Roman"/>
        </w:rPr>
        <w:t>.</w:t>
      </w:r>
    </w:p>
    <w:p w14:paraId="79B6DE49" w14:textId="77777777" w:rsidR="00003E03" w:rsidRDefault="00003E03">
      <w:pPr>
        <w:rPr>
          <w:rFonts w:ascii="Times New Roman" w:hAnsi="Times New Roman" w:cs="Times New Roman"/>
        </w:rPr>
      </w:pPr>
    </w:p>
    <w:p w14:paraId="13D5EF9F" w14:textId="25B52369" w:rsidR="006903EE" w:rsidRPr="00B8512C" w:rsidRDefault="00194759" w:rsidP="00B8512C">
      <w:pPr>
        <w:ind w:firstLine="720"/>
        <w:rPr>
          <w:rFonts w:ascii="Times New Roman" w:hAnsi="Times New Roman" w:cs="Times New Roman"/>
        </w:rPr>
      </w:pPr>
      <w:bookmarkStart w:id="4" w:name="_Toc478554387"/>
      <w:r w:rsidRPr="00B8512C">
        <w:rPr>
          <w:rFonts w:ascii="Times New Roman" w:hAnsi="Times New Roman" w:cs="Times New Roman"/>
          <w:b/>
        </w:rPr>
        <w:t>2.2 Results and activities</w:t>
      </w:r>
      <w:bookmarkEnd w:id="4"/>
    </w:p>
    <w:p w14:paraId="11566674" w14:textId="77777777" w:rsidR="006903EE" w:rsidRPr="00395E9E" w:rsidRDefault="006903EE" w:rsidP="001B109E">
      <w:pPr>
        <w:spacing w:after="0" w:line="240" w:lineRule="auto"/>
        <w:jc w:val="both"/>
        <w:rPr>
          <w:rFonts w:ascii="Times New Roman" w:hAnsi="Times New Roman" w:cs="Times New Roman"/>
        </w:rPr>
      </w:pPr>
      <w:r w:rsidRPr="00395E9E">
        <w:rPr>
          <w:rFonts w:ascii="Times New Roman" w:hAnsi="Times New Roman" w:cs="Times New Roman"/>
        </w:rPr>
        <w:t xml:space="preserve">The project </w:t>
      </w:r>
      <w:r w:rsidR="007429B4" w:rsidRPr="00395E9E">
        <w:rPr>
          <w:rFonts w:ascii="Times New Roman" w:hAnsi="Times New Roman" w:cs="Times New Roman"/>
        </w:rPr>
        <w:t>has four</w:t>
      </w:r>
      <w:r w:rsidRPr="00395E9E">
        <w:rPr>
          <w:rFonts w:ascii="Times New Roman" w:hAnsi="Times New Roman" w:cs="Times New Roman"/>
        </w:rPr>
        <w:t xml:space="preserve"> </w:t>
      </w:r>
      <w:r w:rsidR="007429B4" w:rsidRPr="00395E9E">
        <w:rPr>
          <w:rFonts w:ascii="Times New Roman" w:hAnsi="Times New Roman" w:cs="Times New Roman"/>
        </w:rPr>
        <w:t>main result</w:t>
      </w:r>
      <w:r w:rsidR="00740304" w:rsidRPr="00395E9E">
        <w:rPr>
          <w:rFonts w:ascii="Times New Roman" w:hAnsi="Times New Roman" w:cs="Times New Roman"/>
        </w:rPr>
        <w:t xml:space="preserve"> areas as listed below:</w:t>
      </w:r>
      <w:r w:rsidRPr="00395E9E">
        <w:rPr>
          <w:rFonts w:ascii="Times New Roman" w:hAnsi="Times New Roman" w:cs="Times New Roman"/>
        </w:rPr>
        <w:t xml:space="preserve"> </w:t>
      </w:r>
    </w:p>
    <w:p w14:paraId="3AA532C1" w14:textId="77777777" w:rsidR="001B109E" w:rsidRPr="00395E9E" w:rsidRDefault="001B109E" w:rsidP="001B109E">
      <w:pPr>
        <w:spacing w:after="0" w:line="240" w:lineRule="auto"/>
        <w:jc w:val="both"/>
        <w:rPr>
          <w:rFonts w:ascii="Times New Roman" w:hAnsi="Times New Roman" w:cs="Times New Roman"/>
        </w:rPr>
      </w:pPr>
      <w:r w:rsidRPr="00395E9E">
        <w:rPr>
          <w:rFonts w:ascii="Times New Roman" w:hAnsi="Times New Roman" w:cs="Times New Roman"/>
        </w:rPr>
        <w:t xml:space="preserve">(1) Increase household food availability through improved agricultural productivity and storage (through transfer of sustainable agricultural practices and technologies); (2) </w:t>
      </w:r>
      <w:r w:rsidR="002027AC">
        <w:rPr>
          <w:rFonts w:ascii="Times New Roman" w:hAnsi="Times New Roman" w:cs="Times New Roman"/>
        </w:rPr>
        <w:t>I</w:t>
      </w:r>
      <w:r w:rsidRPr="00395E9E">
        <w:rPr>
          <w:rFonts w:ascii="Times New Roman" w:hAnsi="Times New Roman" w:cs="Times New Roman"/>
        </w:rPr>
        <w:t xml:space="preserve">ncrease household income through enhanced access to market systems and financial services; (3) </w:t>
      </w:r>
      <w:r w:rsidR="002027AC">
        <w:rPr>
          <w:rFonts w:ascii="Times New Roman" w:hAnsi="Times New Roman" w:cs="Times New Roman"/>
        </w:rPr>
        <w:t>I</w:t>
      </w:r>
      <w:r w:rsidRPr="00395E9E">
        <w:rPr>
          <w:rFonts w:ascii="Times New Roman" w:hAnsi="Times New Roman" w:cs="Times New Roman"/>
        </w:rPr>
        <w:t xml:space="preserve">ncrease dietary diversity through improved food access utilisation; and (4) </w:t>
      </w:r>
      <w:r w:rsidR="002027AC">
        <w:rPr>
          <w:rFonts w:ascii="Times New Roman" w:hAnsi="Times New Roman" w:cs="Times New Roman"/>
        </w:rPr>
        <w:t>I</w:t>
      </w:r>
      <w:r w:rsidRPr="00395E9E">
        <w:rPr>
          <w:rFonts w:ascii="Times New Roman" w:hAnsi="Times New Roman" w:cs="Times New Roman"/>
        </w:rPr>
        <w:t>ncrease community capacity to mitigate and enhance resilience to natural shocks and stresses.</w:t>
      </w:r>
    </w:p>
    <w:p w14:paraId="6E98DBF2" w14:textId="77777777" w:rsidR="001B109E" w:rsidRPr="00395E9E" w:rsidRDefault="001B109E" w:rsidP="001B109E">
      <w:pPr>
        <w:spacing w:after="0" w:line="240" w:lineRule="auto"/>
        <w:jc w:val="both"/>
        <w:rPr>
          <w:rFonts w:ascii="Times New Roman" w:hAnsi="Times New Roman" w:cs="Times New Roman"/>
        </w:rPr>
      </w:pPr>
    </w:p>
    <w:p w14:paraId="793AB7D7" w14:textId="77777777" w:rsidR="001F7464" w:rsidRPr="00395E9E" w:rsidRDefault="001F7464" w:rsidP="00EA065F">
      <w:pPr>
        <w:pStyle w:val="Heading3"/>
        <w:rPr>
          <w:rFonts w:ascii="Times New Roman" w:hAnsi="Times New Roman" w:cs="Times New Roman"/>
          <w:b/>
          <w:color w:val="auto"/>
          <w:sz w:val="22"/>
          <w:szCs w:val="22"/>
          <w:u w:val="single"/>
        </w:rPr>
      </w:pPr>
      <w:bookmarkStart w:id="5" w:name="_Toc478554388"/>
      <w:r w:rsidRPr="00395E9E">
        <w:rPr>
          <w:rFonts w:ascii="Times New Roman" w:hAnsi="Times New Roman" w:cs="Times New Roman"/>
          <w:b/>
          <w:color w:val="auto"/>
          <w:sz w:val="22"/>
          <w:szCs w:val="22"/>
          <w:u w:val="single"/>
        </w:rPr>
        <w:t>Result 1: Increased household food availability through improved agricultural productivity and storage</w:t>
      </w:r>
      <w:bookmarkEnd w:id="5"/>
    </w:p>
    <w:p w14:paraId="5CABA6B8" w14:textId="4A57733C" w:rsidR="001F7464" w:rsidRDefault="00740304" w:rsidP="001F7464">
      <w:pPr>
        <w:autoSpaceDE w:val="0"/>
        <w:autoSpaceDN w:val="0"/>
        <w:adjustRightInd w:val="0"/>
        <w:jc w:val="both"/>
        <w:rPr>
          <w:rFonts w:ascii="Times New Roman" w:hAnsi="Times New Roman" w:cs="Times New Roman"/>
          <w:color w:val="000000"/>
        </w:rPr>
      </w:pPr>
      <w:r w:rsidRPr="00395E9E">
        <w:rPr>
          <w:rFonts w:ascii="Times New Roman" w:hAnsi="Times New Roman" w:cs="Times New Roman"/>
        </w:rPr>
        <w:t>T</w:t>
      </w:r>
      <w:r w:rsidR="0077351A" w:rsidRPr="00395E9E">
        <w:rPr>
          <w:rFonts w:ascii="Times New Roman" w:hAnsi="Times New Roman" w:cs="Times New Roman"/>
        </w:rPr>
        <w:t>he IRC has supported</w:t>
      </w:r>
      <w:r w:rsidR="001F7464" w:rsidRPr="00395E9E">
        <w:rPr>
          <w:rFonts w:ascii="Times New Roman" w:hAnsi="Times New Roman" w:cs="Times New Roman"/>
        </w:rPr>
        <w:t xml:space="preserve"> farmers in Panyijiar County to </w:t>
      </w:r>
      <w:r w:rsidR="001F7464" w:rsidRPr="00395E9E">
        <w:rPr>
          <w:rFonts w:ascii="Times New Roman" w:hAnsi="Times New Roman" w:cs="Times New Roman"/>
          <w:color w:val="000000"/>
        </w:rPr>
        <w:t>increase</w:t>
      </w:r>
      <w:r w:rsidR="001F7464" w:rsidRPr="00395E9E">
        <w:rPr>
          <w:rFonts w:ascii="Times New Roman" w:hAnsi="Times New Roman" w:cs="Times New Roman"/>
          <w:bCs/>
          <w:color w:val="000000"/>
        </w:rPr>
        <w:t xml:space="preserve"> food</w:t>
      </w:r>
      <w:r w:rsidR="001F7464" w:rsidRPr="00395E9E">
        <w:rPr>
          <w:rFonts w:ascii="Times New Roman" w:hAnsi="Times New Roman" w:cs="Times New Roman"/>
          <w:color w:val="000000"/>
        </w:rPr>
        <w:t xml:space="preserve"> production rich in micronutrients and protein. </w:t>
      </w:r>
      <w:r w:rsidR="00C14C95" w:rsidRPr="00395E9E">
        <w:rPr>
          <w:rFonts w:ascii="Times New Roman" w:hAnsi="Times New Roman" w:cs="Times New Roman"/>
          <w:color w:val="000000"/>
        </w:rPr>
        <w:t xml:space="preserve">At midterm, this </w:t>
      </w:r>
      <w:r w:rsidR="0082249C" w:rsidRPr="00395E9E">
        <w:rPr>
          <w:rFonts w:ascii="Times New Roman" w:hAnsi="Times New Roman" w:cs="Times New Roman"/>
          <w:color w:val="000000"/>
        </w:rPr>
        <w:t>result has</w:t>
      </w:r>
      <w:r w:rsidR="0077351A" w:rsidRPr="00395E9E">
        <w:rPr>
          <w:rFonts w:ascii="Times New Roman" w:hAnsi="Times New Roman" w:cs="Times New Roman"/>
          <w:color w:val="000000"/>
        </w:rPr>
        <w:t xml:space="preserve"> </w:t>
      </w:r>
      <w:r w:rsidR="00C14C95" w:rsidRPr="00395E9E">
        <w:rPr>
          <w:rFonts w:ascii="Times New Roman" w:hAnsi="Times New Roman" w:cs="Times New Roman"/>
          <w:color w:val="000000"/>
        </w:rPr>
        <w:t xml:space="preserve">achieved the following </w:t>
      </w:r>
      <w:r w:rsidR="0082249C" w:rsidRPr="00395E9E">
        <w:rPr>
          <w:rFonts w:ascii="Times New Roman" w:hAnsi="Times New Roman" w:cs="Times New Roman"/>
          <w:color w:val="000000"/>
        </w:rPr>
        <w:t>outputs through</w:t>
      </w:r>
      <w:r w:rsidR="001F7464" w:rsidRPr="00395E9E">
        <w:rPr>
          <w:rFonts w:ascii="Times New Roman" w:hAnsi="Times New Roman" w:cs="Times New Roman"/>
          <w:color w:val="000000"/>
        </w:rPr>
        <w:t xml:space="preserve"> </w:t>
      </w:r>
      <w:r w:rsidR="00AE114A" w:rsidRPr="00395E9E">
        <w:rPr>
          <w:rFonts w:ascii="Times New Roman" w:hAnsi="Times New Roman" w:cs="Times New Roman"/>
          <w:color w:val="000000"/>
        </w:rPr>
        <w:t>capacity building, provision and</w:t>
      </w:r>
      <w:r w:rsidR="00D43AED" w:rsidRPr="00395E9E">
        <w:rPr>
          <w:rFonts w:ascii="Times New Roman" w:hAnsi="Times New Roman" w:cs="Times New Roman"/>
          <w:color w:val="000000"/>
        </w:rPr>
        <w:t xml:space="preserve"> </w:t>
      </w:r>
      <w:r w:rsidR="001F7464" w:rsidRPr="00395E9E">
        <w:rPr>
          <w:rFonts w:ascii="Times New Roman" w:hAnsi="Times New Roman" w:cs="Times New Roman"/>
          <w:color w:val="000000"/>
        </w:rPr>
        <w:t xml:space="preserve">access </w:t>
      </w:r>
      <w:r w:rsidR="00BE2EAF" w:rsidRPr="00395E9E">
        <w:rPr>
          <w:rFonts w:ascii="Times New Roman" w:hAnsi="Times New Roman" w:cs="Times New Roman"/>
          <w:color w:val="000000"/>
        </w:rPr>
        <w:t>to agricultural</w:t>
      </w:r>
      <w:r w:rsidR="001F7464" w:rsidRPr="00395E9E">
        <w:rPr>
          <w:rFonts w:ascii="Times New Roman" w:hAnsi="Times New Roman" w:cs="Times New Roman"/>
          <w:color w:val="000000"/>
        </w:rPr>
        <w:t xml:space="preserve"> </w:t>
      </w:r>
      <w:r w:rsidRPr="00395E9E">
        <w:rPr>
          <w:rFonts w:ascii="Times New Roman" w:hAnsi="Times New Roman" w:cs="Times New Roman"/>
          <w:color w:val="000000"/>
        </w:rPr>
        <w:t>production inputs</w:t>
      </w:r>
      <w:r w:rsidR="001F7464" w:rsidRPr="00395E9E">
        <w:rPr>
          <w:rFonts w:ascii="Times New Roman" w:hAnsi="Times New Roman" w:cs="Times New Roman"/>
          <w:color w:val="000000"/>
        </w:rPr>
        <w:t>.</w:t>
      </w:r>
    </w:p>
    <w:p w14:paraId="4027C52C" w14:textId="17EC950C" w:rsidR="0062371D" w:rsidRPr="00395E9E" w:rsidRDefault="0062371D" w:rsidP="001F7464">
      <w:pPr>
        <w:autoSpaceDE w:val="0"/>
        <w:autoSpaceDN w:val="0"/>
        <w:adjustRightInd w:val="0"/>
        <w:jc w:val="both"/>
        <w:rPr>
          <w:rFonts w:ascii="Times New Roman" w:hAnsi="Times New Roman" w:cs="Times New Roman"/>
          <w:b/>
          <w:i/>
          <w:color w:val="000000"/>
        </w:rPr>
      </w:pPr>
      <w:r>
        <w:rPr>
          <w:rFonts w:ascii="Times New Roman" w:hAnsi="Times New Roman" w:cs="Times New Roman"/>
          <w:color w:val="000000"/>
        </w:rPr>
        <w:t xml:space="preserve">Table 1: </w:t>
      </w:r>
      <w:r w:rsidR="00A93454" w:rsidRPr="003A115A">
        <w:rPr>
          <w:rFonts w:ascii="Times New Roman" w:hAnsi="Times New Roman" w:cs="Times New Roman"/>
          <w:u w:val="single"/>
        </w:rPr>
        <w:t>Increased household food availability through improved agricultural productivity and storage</w:t>
      </w:r>
    </w:p>
    <w:tbl>
      <w:tblPr>
        <w:tblW w:w="48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25"/>
        <w:gridCol w:w="1125"/>
        <w:gridCol w:w="1671"/>
        <w:gridCol w:w="2549"/>
      </w:tblGrid>
      <w:tr w:rsidR="00F83EEB" w:rsidRPr="00CD65B8" w14:paraId="591AE3EB" w14:textId="77777777" w:rsidTr="00EB224D">
        <w:trPr>
          <w:trHeight w:val="440"/>
        </w:trPr>
        <w:tc>
          <w:tcPr>
            <w:tcW w:w="2054" w:type="pct"/>
          </w:tcPr>
          <w:p w14:paraId="50C40B24" w14:textId="77777777" w:rsidR="00F83EEB" w:rsidRPr="00CD65B8" w:rsidRDefault="00F83EEB" w:rsidP="0096104C">
            <w:pPr>
              <w:widowControl w:val="0"/>
              <w:spacing w:after="120" w:line="240" w:lineRule="auto"/>
              <w:rPr>
                <w:rFonts w:ascii="Times New Roman" w:hAnsi="Times New Roman" w:cs="Times New Roman"/>
                <w:sz w:val="20"/>
                <w:szCs w:val="20"/>
                <w:lang w:bidi="en-US"/>
              </w:rPr>
            </w:pPr>
            <w:r w:rsidRPr="00CD65B8">
              <w:rPr>
                <w:rFonts w:ascii="Times New Roman" w:hAnsi="Times New Roman" w:cs="Times New Roman"/>
                <w:sz w:val="20"/>
                <w:szCs w:val="20"/>
                <w:lang w:bidi="en-US"/>
              </w:rPr>
              <w:t>Output Indicator</w:t>
            </w:r>
          </w:p>
        </w:tc>
        <w:tc>
          <w:tcPr>
            <w:tcW w:w="620" w:type="pct"/>
          </w:tcPr>
          <w:p w14:paraId="0BEC3BF9" w14:textId="77777777" w:rsidR="00F83EEB" w:rsidRPr="00CD65B8" w:rsidRDefault="00F83EEB" w:rsidP="00F83EEB">
            <w:pPr>
              <w:widowControl w:val="0"/>
              <w:spacing w:after="120" w:line="240" w:lineRule="auto"/>
              <w:rPr>
                <w:rFonts w:ascii="Times New Roman" w:hAnsi="Times New Roman" w:cs="Times New Roman"/>
                <w:sz w:val="20"/>
                <w:szCs w:val="20"/>
                <w:lang w:bidi="en-US"/>
              </w:rPr>
            </w:pPr>
            <w:r w:rsidRPr="00CD65B8">
              <w:rPr>
                <w:rFonts w:ascii="Times New Roman" w:hAnsi="Times New Roman" w:cs="Times New Roman"/>
                <w:sz w:val="20"/>
                <w:szCs w:val="20"/>
                <w:lang w:bidi="en-US"/>
              </w:rPr>
              <w:t>Planned Target</w:t>
            </w:r>
          </w:p>
        </w:tc>
        <w:tc>
          <w:tcPr>
            <w:tcW w:w="921" w:type="pct"/>
          </w:tcPr>
          <w:p w14:paraId="00C57569" w14:textId="77777777" w:rsidR="00F83EEB" w:rsidRPr="00CD65B8" w:rsidRDefault="00F83EEB" w:rsidP="00F83EEB">
            <w:pPr>
              <w:widowControl w:val="0"/>
              <w:spacing w:after="120" w:line="240" w:lineRule="auto"/>
              <w:rPr>
                <w:rFonts w:ascii="Times New Roman" w:hAnsi="Times New Roman" w:cs="Times New Roman"/>
                <w:sz w:val="20"/>
                <w:szCs w:val="20"/>
                <w:lang w:bidi="en-US"/>
              </w:rPr>
            </w:pPr>
            <w:r w:rsidRPr="00CD65B8">
              <w:rPr>
                <w:rFonts w:ascii="Times New Roman" w:hAnsi="Times New Roman" w:cs="Times New Roman"/>
                <w:sz w:val="20"/>
                <w:szCs w:val="20"/>
                <w:lang w:bidi="en-US"/>
              </w:rPr>
              <w:t>Achieved targets Mid term</w:t>
            </w:r>
          </w:p>
        </w:tc>
        <w:tc>
          <w:tcPr>
            <w:tcW w:w="1405" w:type="pct"/>
          </w:tcPr>
          <w:p w14:paraId="3235E83B" w14:textId="77777777" w:rsidR="00F83EEB" w:rsidRPr="00CD65B8" w:rsidRDefault="00C14C95" w:rsidP="00F83EEB">
            <w:pPr>
              <w:widowControl w:val="0"/>
              <w:spacing w:after="120" w:line="240" w:lineRule="auto"/>
              <w:rPr>
                <w:rFonts w:ascii="Times New Roman" w:hAnsi="Times New Roman" w:cs="Times New Roman"/>
                <w:sz w:val="20"/>
                <w:szCs w:val="20"/>
                <w:lang w:bidi="en-US"/>
              </w:rPr>
            </w:pPr>
            <w:r w:rsidRPr="00CD65B8">
              <w:rPr>
                <w:rFonts w:ascii="Times New Roman" w:hAnsi="Times New Roman" w:cs="Times New Roman"/>
                <w:sz w:val="20"/>
                <w:szCs w:val="20"/>
                <w:lang w:bidi="en-US"/>
              </w:rPr>
              <w:t xml:space="preserve">Comments </w:t>
            </w:r>
          </w:p>
        </w:tc>
      </w:tr>
      <w:tr w:rsidR="0096104C" w:rsidRPr="00CD65B8" w14:paraId="7F36F1B6" w14:textId="77777777" w:rsidTr="00F83EEB">
        <w:tc>
          <w:tcPr>
            <w:tcW w:w="2054" w:type="pct"/>
          </w:tcPr>
          <w:p w14:paraId="77A69475" w14:textId="77777777" w:rsidR="0096104C" w:rsidRPr="00CD65B8" w:rsidRDefault="0096104C" w:rsidP="00F83EEB">
            <w:pPr>
              <w:widowControl w:val="0"/>
              <w:spacing w:after="120" w:line="240" w:lineRule="auto"/>
              <w:rPr>
                <w:rFonts w:ascii="Times New Roman" w:hAnsi="Times New Roman" w:cs="Times New Roman"/>
                <w:sz w:val="20"/>
                <w:szCs w:val="20"/>
                <w:lang w:bidi="en-US"/>
              </w:rPr>
            </w:pPr>
            <w:r w:rsidRPr="00CD65B8">
              <w:rPr>
                <w:rFonts w:ascii="Times New Roman" w:hAnsi="Times New Roman" w:cs="Times New Roman"/>
                <w:sz w:val="20"/>
                <w:szCs w:val="20"/>
                <w:lang w:bidi="en-US"/>
              </w:rPr>
              <w:t xml:space="preserve"># of hectares where sustainable land management practices have been introduced with EU support </w:t>
            </w:r>
          </w:p>
        </w:tc>
        <w:tc>
          <w:tcPr>
            <w:tcW w:w="620" w:type="pct"/>
          </w:tcPr>
          <w:p w14:paraId="4C9A4C2E" w14:textId="77777777" w:rsidR="0096104C" w:rsidRPr="00CD65B8" w:rsidRDefault="0096104C" w:rsidP="0096104C">
            <w:pPr>
              <w:spacing w:after="120" w:line="240" w:lineRule="auto"/>
              <w:rPr>
                <w:rFonts w:ascii="Times New Roman" w:hAnsi="Times New Roman" w:cs="Times New Roman"/>
                <w:sz w:val="20"/>
                <w:szCs w:val="20"/>
                <w:lang w:bidi="en-US"/>
              </w:rPr>
            </w:pPr>
            <w:r w:rsidRPr="00CD65B8">
              <w:rPr>
                <w:rFonts w:ascii="Times New Roman" w:hAnsi="Times New Roman" w:cs="Times New Roman"/>
                <w:sz w:val="20"/>
                <w:szCs w:val="20"/>
                <w:lang w:bidi="en-US"/>
              </w:rPr>
              <w:t xml:space="preserve"> </w:t>
            </w:r>
            <w:r w:rsidR="00F83EEB" w:rsidRPr="00CD65B8">
              <w:rPr>
                <w:rFonts w:ascii="Times New Roman" w:hAnsi="Times New Roman" w:cs="Times New Roman"/>
                <w:sz w:val="20"/>
                <w:szCs w:val="20"/>
                <w:lang w:bidi="en-US"/>
              </w:rPr>
              <w:t xml:space="preserve"> </w:t>
            </w:r>
            <w:r w:rsidR="00C14C95" w:rsidRPr="00CD65B8">
              <w:rPr>
                <w:rFonts w:ascii="Times New Roman" w:hAnsi="Times New Roman" w:cs="Times New Roman"/>
                <w:sz w:val="20"/>
                <w:szCs w:val="20"/>
                <w:lang w:bidi="en-US"/>
              </w:rPr>
              <w:t>3</w:t>
            </w:r>
          </w:p>
        </w:tc>
        <w:tc>
          <w:tcPr>
            <w:tcW w:w="921" w:type="pct"/>
          </w:tcPr>
          <w:p w14:paraId="56696E54" w14:textId="77777777" w:rsidR="0096104C" w:rsidRPr="00CD65B8" w:rsidRDefault="00C14C95" w:rsidP="0096104C">
            <w:pPr>
              <w:spacing w:after="120" w:line="240" w:lineRule="auto"/>
              <w:rPr>
                <w:rFonts w:ascii="Times New Roman" w:hAnsi="Times New Roman" w:cs="Times New Roman"/>
                <w:sz w:val="20"/>
                <w:szCs w:val="20"/>
                <w:lang w:bidi="en-US"/>
              </w:rPr>
            </w:pPr>
            <w:r w:rsidRPr="00CD65B8">
              <w:rPr>
                <w:rFonts w:ascii="Times New Roman" w:hAnsi="Times New Roman" w:cs="Times New Roman"/>
                <w:sz w:val="20"/>
                <w:szCs w:val="20"/>
                <w:lang w:bidi="en-US"/>
              </w:rPr>
              <w:t xml:space="preserve"> 2</w:t>
            </w:r>
          </w:p>
        </w:tc>
        <w:tc>
          <w:tcPr>
            <w:tcW w:w="1405" w:type="pct"/>
          </w:tcPr>
          <w:p w14:paraId="25BA82C1" w14:textId="77777777" w:rsidR="0096104C" w:rsidRPr="00CD65B8" w:rsidRDefault="00C14C95" w:rsidP="0096104C">
            <w:pPr>
              <w:spacing w:after="120" w:line="240" w:lineRule="auto"/>
              <w:rPr>
                <w:rFonts w:ascii="Times New Roman" w:hAnsi="Times New Roman" w:cs="Times New Roman"/>
                <w:sz w:val="20"/>
                <w:szCs w:val="20"/>
                <w:lang w:bidi="en-US"/>
              </w:rPr>
            </w:pPr>
            <w:r w:rsidRPr="00CD65B8">
              <w:rPr>
                <w:rFonts w:ascii="Times New Roman" w:hAnsi="Times New Roman" w:cs="Times New Roman"/>
                <w:sz w:val="20"/>
                <w:szCs w:val="20"/>
                <w:lang w:bidi="en-US"/>
              </w:rPr>
              <w:t>Average hectare cultivated by a household  targeted by midterm</w:t>
            </w:r>
          </w:p>
        </w:tc>
      </w:tr>
      <w:tr w:rsidR="0096104C" w:rsidRPr="00CD65B8" w14:paraId="5BD1F9EE" w14:textId="77777777" w:rsidTr="00F83EEB">
        <w:tc>
          <w:tcPr>
            <w:tcW w:w="2054" w:type="pct"/>
          </w:tcPr>
          <w:p w14:paraId="79E3DDE2" w14:textId="77777777" w:rsidR="0096104C" w:rsidRPr="00CD65B8" w:rsidRDefault="0096104C" w:rsidP="0096104C">
            <w:pPr>
              <w:widowControl w:val="0"/>
              <w:spacing w:after="120" w:line="240" w:lineRule="auto"/>
              <w:rPr>
                <w:rFonts w:ascii="Times New Roman" w:hAnsi="Times New Roman" w:cs="Times New Roman"/>
                <w:sz w:val="20"/>
                <w:szCs w:val="20"/>
                <w:lang w:bidi="en-US"/>
              </w:rPr>
            </w:pPr>
            <w:r w:rsidRPr="00CD65B8">
              <w:rPr>
                <w:rFonts w:ascii="Times New Roman" w:hAnsi="Times New Roman" w:cs="Times New Roman"/>
                <w:sz w:val="20"/>
                <w:szCs w:val="20"/>
                <w:lang w:bidi="en-US"/>
              </w:rPr>
              <w:t xml:space="preserve"> # of producers organizations, women's groups, trade and business associations, farmers that applied improved technologies or management practices</w:t>
            </w:r>
          </w:p>
        </w:tc>
        <w:tc>
          <w:tcPr>
            <w:tcW w:w="620" w:type="pct"/>
          </w:tcPr>
          <w:p w14:paraId="35C4103A" w14:textId="77777777" w:rsidR="0096104C" w:rsidRPr="00CD65B8" w:rsidRDefault="0096104C" w:rsidP="0096104C">
            <w:pPr>
              <w:spacing w:after="120" w:line="240" w:lineRule="auto"/>
              <w:rPr>
                <w:rFonts w:ascii="Times New Roman" w:hAnsi="Times New Roman" w:cs="Times New Roman"/>
                <w:sz w:val="20"/>
                <w:szCs w:val="20"/>
                <w:lang w:bidi="en-US"/>
              </w:rPr>
            </w:pPr>
            <w:r w:rsidRPr="00CD65B8">
              <w:rPr>
                <w:rFonts w:ascii="Times New Roman" w:hAnsi="Times New Roman" w:cs="Times New Roman"/>
                <w:sz w:val="20"/>
                <w:szCs w:val="20"/>
                <w:lang w:bidi="en-US"/>
              </w:rPr>
              <w:t xml:space="preserve">40 </w:t>
            </w:r>
          </w:p>
        </w:tc>
        <w:tc>
          <w:tcPr>
            <w:tcW w:w="921" w:type="pct"/>
          </w:tcPr>
          <w:p w14:paraId="3DAF54EA" w14:textId="77777777" w:rsidR="0096104C" w:rsidRPr="00CD65B8" w:rsidRDefault="008B3E71" w:rsidP="0096104C">
            <w:pPr>
              <w:spacing w:after="120" w:line="240" w:lineRule="auto"/>
              <w:rPr>
                <w:rFonts w:ascii="Times New Roman" w:hAnsi="Times New Roman" w:cs="Times New Roman"/>
                <w:sz w:val="20"/>
                <w:szCs w:val="20"/>
                <w:lang w:bidi="en-US"/>
              </w:rPr>
            </w:pPr>
            <w:r w:rsidRPr="00CD65B8">
              <w:rPr>
                <w:rFonts w:ascii="Times New Roman" w:hAnsi="Times New Roman" w:cs="Times New Roman"/>
                <w:sz w:val="20"/>
                <w:szCs w:val="20"/>
                <w:lang w:bidi="en-US"/>
              </w:rPr>
              <w:t>5</w:t>
            </w:r>
            <w:r w:rsidR="007C349F" w:rsidRPr="00CD65B8">
              <w:rPr>
                <w:rFonts w:ascii="Times New Roman" w:hAnsi="Times New Roman" w:cs="Times New Roman"/>
                <w:sz w:val="20"/>
                <w:szCs w:val="20"/>
                <w:lang w:bidi="en-US"/>
              </w:rPr>
              <w:t>2</w:t>
            </w:r>
          </w:p>
          <w:p w14:paraId="0A5978AB" w14:textId="77777777" w:rsidR="007C349F" w:rsidRPr="00CD65B8" w:rsidRDefault="007C349F" w:rsidP="0096104C">
            <w:pPr>
              <w:spacing w:after="120" w:line="240" w:lineRule="auto"/>
              <w:rPr>
                <w:rFonts w:ascii="Times New Roman" w:hAnsi="Times New Roman" w:cs="Times New Roman"/>
                <w:sz w:val="20"/>
                <w:szCs w:val="20"/>
                <w:lang w:bidi="en-US"/>
              </w:rPr>
            </w:pPr>
          </w:p>
        </w:tc>
        <w:tc>
          <w:tcPr>
            <w:tcW w:w="1405" w:type="pct"/>
          </w:tcPr>
          <w:p w14:paraId="2576DB90" w14:textId="6A1EB570" w:rsidR="0096104C" w:rsidRPr="00CD65B8" w:rsidRDefault="00D27723" w:rsidP="006258C3">
            <w:pPr>
              <w:widowControl w:val="0"/>
              <w:spacing w:after="120" w:line="240" w:lineRule="auto"/>
              <w:rPr>
                <w:rFonts w:ascii="Times New Roman" w:hAnsi="Times New Roman" w:cs="Times New Roman"/>
                <w:sz w:val="20"/>
                <w:szCs w:val="20"/>
                <w:lang w:bidi="en-US"/>
              </w:rPr>
            </w:pPr>
            <w:r>
              <w:rPr>
                <w:rFonts w:ascii="Times New Roman" w:hAnsi="Times New Roman" w:cs="Times New Roman"/>
                <w:sz w:val="20"/>
                <w:szCs w:val="20"/>
                <w:lang w:bidi="en-US"/>
              </w:rPr>
              <w:t xml:space="preserve"> Most of </w:t>
            </w:r>
            <w:r w:rsidR="00E606F0" w:rsidRPr="00CD65B8">
              <w:rPr>
                <w:rFonts w:ascii="Times New Roman" w:hAnsi="Times New Roman" w:cs="Times New Roman"/>
                <w:sz w:val="20"/>
                <w:szCs w:val="20"/>
                <w:lang w:bidi="en-US"/>
              </w:rPr>
              <w:t xml:space="preserve"> </w:t>
            </w:r>
            <w:r w:rsidR="006258C3" w:rsidRPr="00CD65B8">
              <w:rPr>
                <w:rFonts w:ascii="Times New Roman" w:hAnsi="Times New Roman" w:cs="Times New Roman"/>
                <w:sz w:val="20"/>
                <w:szCs w:val="20"/>
                <w:lang w:bidi="en-US"/>
              </w:rPr>
              <w:t>FPGs, FFFS and additional groups w</w:t>
            </w:r>
            <w:r w:rsidR="00E606F0" w:rsidRPr="00CD65B8">
              <w:rPr>
                <w:rFonts w:ascii="Times New Roman" w:hAnsi="Times New Roman" w:cs="Times New Roman"/>
                <w:sz w:val="20"/>
                <w:szCs w:val="20"/>
                <w:lang w:bidi="en-US"/>
              </w:rPr>
              <w:t>ere formed in the first year</w:t>
            </w:r>
          </w:p>
        </w:tc>
      </w:tr>
      <w:tr w:rsidR="0096104C" w:rsidRPr="00CD65B8" w14:paraId="6300B922" w14:textId="77777777" w:rsidTr="00F83EEB">
        <w:tc>
          <w:tcPr>
            <w:tcW w:w="2054" w:type="pct"/>
          </w:tcPr>
          <w:p w14:paraId="216DF867" w14:textId="77777777" w:rsidR="0096104C" w:rsidRPr="00CD65B8" w:rsidRDefault="0096104C" w:rsidP="0096104C">
            <w:pPr>
              <w:widowControl w:val="0"/>
              <w:spacing w:after="120" w:line="240" w:lineRule="auto"/>
              <w:rPr>
                <w:rFonts w:ascii="Times New Roman" w:hAnsi="Times New Roman" w:cs="Times New Roman"/>
                <w:sz w:val="20"/>
                <w:szCs w:val="20"/>
                <w:lang w:bidi="en-US"/>
              </w:rPr>
            </w:pPr>
            <w:r w:rsidRPr="00CD65B8">
              <w:rPr>
                <w:rFonts w:ascii="Times New Roman" w:hAnsi="Times New Roman" w:cs="Times New Roman"/>
                <w:sz w:val="20"/>
                <w:szCs w:val="20"/>
                <w:lang w:bidi="en-US"/>
              </w:rPr>
              <w:t xml:space="preserve"># of individuals receiving rural advisory services (pre and post-harvest)  with EU support (Farmer Field Schools, </w:t>
            </w:r>
            <w:r w:rsidR="00F83EEB" w:rsidRPr="00CD65B8">
              <w:rPr>
                <w:rFonts w:ascii="Times New Roman" w:hAnsi="Times New Roman" w:cs="Times New Roman"/>
                <w:sz w:val="20"/>
                <w:szCs w:val="20"/>
                <w:lang w:bidi="en-US"/>
              </w:rPr>
              <w:t>Fisher folk</w:t>
            </w:r>
            <w:r w:rsidRPr="00CD65B8">
              <w:rPr>
                <w:rFonts w:ascii="Times New Roman" w:hAnsi="Times New Roman" w:cs="Times New Roman"/>
                <w:sz w:val="20"/>
                <w:szCs w:val="20"/>
                <w:lang w:bidi="en-US"/>
              </w:rPr>
              <w:t xml:space="preserve"> Field Schools)</w:t>
            </w:r>
          </w:p>
        </w:tc>
        <w:tc>
          <w:tcPr>
            <w:tcW w:w="620" w:type="pct"/>
          </w:tcPr>
          <w:p w14:paraId="12DF5233" w14:textId="77777777" w:rsidR="0096104C" w:rsidRPr="00CD65B8" w:rsidRDefault="0096104C" w:rsidP="0096104C">
            <w:pPr>
              <w:spacing w:after="120" w:line="240" w:lineRule="auto"/>
              <w:rPr>
                <w:rFonts w:ascii="Times New Roman" w:hAnsi="Times New Roman" w:cs="Times New Roman"/>
                <w:sz w:val="20"/>
                <w:szCs w:val="20"/>
                <w:lang w:bidi="en-US"/>
              </w:rPr>
            </w:pPr>
            <w:r w:rsidRPr="00CD65B8">
              <w:rPr>
                <w:rFonts w:ascii="Times New Roman" w:hAnsi="Times New Roman" w:cs="Times New Roman"/>
                <w:sz w:val="20"/>
                <w:szCs w:val="20"/>
                <w:lang w:bidi="en-US"/>
              </w:rPr>
              <w:t>2,175</w:t>
            </w:r>
          </w:p>
        </w:tc>
        <w:tc>
          <w:tcPr>
            <w:tcW w:w="921" w:type="pct"/>
          </w:tcPr>
          <w:p w14:paraId="1C612CA5" w14:textId="77777777" w:rsidR="0096104C" w:rsidRPr="00CD65B8" w:rsidRDefault="00103A96" w:rsidP="003419E6">
            <w:pPr>
              <w:spacing w:after="120" w:line="240" w:lineRule="auto"/>
              <w:rPr>
                <w:rFonts w:ascii="Times New Roman" w:hAnsi="Times New Roman" w:cs="Times New Roman"/>
                <w:sz w:val="20"/>
                <w:szCs w:val="20"/>
                <w:lang w:bidi="en-US"/>
              </w:rPr>
            </w:pPr>
            <w:r w:rsidRPr="00CD65B8">
              <w:rPr>
                <w:rFonts w:ascii="Times New Roman" w:hAnsi="Times New Roman" w:cs="Times New Roman"/>
                <w:sz w:val="20"/>
                <w:szCs w:val="20"/>
                <w:lang w:bidi="en-US"/>
              </w:rPr>
              <w:t>1</w:t>
            </w:r>
            <w:r w:rsidR="009464F5" w:rsidRPr="00CD65B8">
              <w:rPr>
                <w:rFonts w:ascii="Times New Roman" w:hAnsi="Times New Roman" w:cs="Times New Roman"/>
                <w:sz w:val="20"/>
                <w:szCs w:val="20"/>
                <w:lang w:bidi="en-US"/>
              </w:rPr>
              <w:t>,</w:t>
            </w:r>
            <w:r w:rsidR="003419E6" w:rsidRPr="00CD65B8">
              <w:rPr>
                <w:rFonts w:ascii="Times New Roman" w:hAnsi="Times New Roman" w:cs="Times New Roman"/>
                <w:sz w:val="20"/>
                <w:szCs w:val="20"/>
                <w:lang w:bidi="en-US"/>
              </w:rPr>
              <w:t>78</w:t>
            </w:r>
            <w:r w:rsidR="00B837F3" w:rsidRPr="00CD65B8">
              <w:rPr>
                <w:rFonts w:ascii="Times New Roman" w:hAnsi="Times New Roman" w:cs="Times New Roman"/>
                <w:sz w:val="20"/>
                <w:szCs w:val="20"/>
                <w:lang w:bidi="en-US"/>
              </w:rPr>
              <w:t>4</w:t>
            </w:r>
          </w:p>
        </w:tc>
        <w:tc>
          <w:tcPr>
            <w:tcW w:w="1405" w:type="pct"/>
          </w:tcPr>
          <w:p w14:paraId="56FA7FAB" w14:textId="77777777" w:rsidR="0096104C" w:rsidRPr="00CD65B8" w:rsidRDefault="008F4086" w:rsidP="00F83EEB">
            <w:pPr>
              <w:widowControl w:val="0"/>
              <w:spacing w:after="120" w:line="240" w:lineRule="auto"/>
              <w:rPr>
                <w:rFonts w:ascii="Times New Roman" w:hAnsi="Times New Roman" w:cs="Times New Roman"/>
                <w:sz w:val="20"/>
                <w:szCs w:val="20"/>
                <w:lang w:bidi="en-US"/>
              </w:rPr>
            </w:pPr>
            <w:r w:rsidRPr="00CD65B8">
              <w:rPr>
                <w:rFonts w:ascii="Times New Roman" w:hAnsi="Times New Roman" w:cs="Times New Roman"/>
                <w:sz w:val="20"/>
                <w:szCs w:val="20"/>
                <w:lang w:bidi="en-US"/>
              </w:rPr>
              <w:t>None</w:t>
            </w:r>
          </w:p>
        </w:tc>
      </w:tr>
      <w:tr w:rsidR="0096104C" w:rsidRPr="00CD65B8" w14:paraId="739831A4" w14:textId="77777777" w:rsidTr="00F83EEB">
        <w:tc>
          <w:tcPr>
            <w:tcW w:w="2054" w:type="pct"/>
          </w:tcPr>
          <w:p w14:paraId="2DCB2A6A" w14:textId="77777777" w:rsidR="0096104C" w:rsidRPr="00CD65B8" w:rsidRDefault="0096104C" w:rsidP="0096104C">
            <w:pPr>
              <w:widowControl w:val="0"/>
              <w:spacing w:after="120" w:line="240" w:lineRule="auto"/>
              <w:rPr>
                <w:rFonts w:ascii="Times New Roman" w:hAnsi="Times New Roman" w:cs="Times New Roman"/>
                <w:sz w:val="20"/>
                <w:szCs w:val="20"/>
                <w:lang w:bidi="en-US"/>
              </w:rPr>
            </w:pPr>
            <w:r w:rsidRPr="00CD65B8">
              <w:rPr>
                <w:rFonts w:ascii="Times New Roman" w:hAnsi="Times New Roman" w:cs="Times New Roman"/>
                <w:sz w:val="20"/>
                <w:szCs w:val="20"/>
                <w:lang w:bidi="en-US"/>
              </w:rPr>
              <w:t xml:space="preserve"># of farmers and </w:t>
            </w:r>
            <w:r w:rsidR="00F83EEB" w:rsidRPr="00CD65B8">
              <w:rPr>
                <w:rFonts w:ascii="Times New Roman" w:hAnsi="Times New Roman" w:cs="Times New Roman"/>
                <w:sz w:val="20"/>
                <w:szCs w:val="20"/>
                <w:lang w:bidi="en-US"/>
              </w:rPr>
              <w:t>fisher folk</w:t>
            </w:r>
            <w:r w:rsidRPr="00CD65B8">
              <w:rPr>
                <w:rFonts w:ascii="Times New Roman" w:hAnsi="Times New Roman" w:cs="Times New Roman"/>
                <w:sz w:val="20"/>
                <w:szCs w:val="20"/>
                <w:lang w:bidi="en-US"/>
              </w:rPr>
              <w:t xml:space="preserve"> receiving inputs (seeds, farming tools, fishing gear)</w:t>
            </w:r>
          </w:p>
        </w:tc>
        <w:tc>
          <w:tcPr>
            <w:tcW w:w="620" w:type="pct"/>
          </w:tcPr>
          <w:p w14:paraId="6626EEE9" w14:textId="77777777" w:rsidR="0096104C" w:rsidRPr="00CD65B8" w:rsidRDefault="0096104C" w:rsidP="0096104C">
            <w:pPr>
              <w:spacing w:after="120" w:line="240" w:lineRule="auto"/>
              <w:rPr>
                <w:rFonts w:ascii="Times New Roman" w:hAnsi="Times New Roman" w:cs="Times New Roman"/>
                <w:sz w:val="20"/>
                <w:szCs w:val="20"/>
                <w:lang w:bidi="en-US"/>
              </w:rPr>
            </w:pPr>
            <w:r w:rsidRPr="00CD65B8">
              <w:rPr>
                <w:rFonts w:ascii="Times New Roman" w:hAnsi="Times New Roman" w:cs="Times New Roman"/>
                <w:sz w:val="20"/>
                <w:szCs w:val="20"/>
                <w:lang w:bidi="en-US"/>
              </w:rPr>
              <w:t>4,500</w:t>
            </w:r>
          </w:p>
        </w:tc>
        <w:tc>
          <w:tcPr>
            <w:tcW w:w="921" w:type="pct"/>
          </w:tcPr>
          <w:p w14:paraId="7EA848A4" w14:textId="77777777" w:rsidR="0096104C" w:rsidRPr="00CD65B8" w:rsidRDefault="004357E7" w:rsidP="004357E7">
            <w:pPr>
              <w:spacing w:after="120" w:line="240" w:lineRule="auto"/>
              <w:rPr>
                <w:rFonts w:ascii="Times New Roman" w:hAnsi="Times New Roman" w:cs="Times New Roman"/>
                <w:sz w:val="20"/>
                <w:szCs w:val="20"/>
                <w:lang w:bidi="en-US"/>
              </w:rPr>
            </w:pPr>
            <w:r w:rsidRPr="00CD65B8">
              <w:rPr>
                <w:rFonts w:ascii="Times New Roman" w:hAnsi="Times New Roman" w:cs="Times New Roman"/>
                <w:sz w:val="20"/>
                <w:szCs w:val="20"/>
                <w:lang w:bidi="en-US"/>
              </w:rPr>
              <w:t>2</w:t>
            </w:r>
            <w:r w:rsidR="009464F5" w:rsidRPr="00CD65B8">
              <w:rPr>
                <w:rFonts w:ascii="Times New Roman" w:hAnsi="Times New Roman" w:cs="Times New Roman"/>
                <w:sz w:val="20"/>
                <w:szCs w:val="20"/>
                <w:lang w:bidi="en-US"/>
              </w:rPr>
              <w:t>,</w:t>
            </w:r>
            <w:r w:rsidRPr="00CD65B8">
              <w:rPr>
                <w:rFonts w:ascii="Times New Roman" w:hAnsi="Times New Roman" w:cs="Times New Roman"/>
                <w:sz w:val="20"/>
                <w:szCs w:val="20"/>
                <w:lang w:bidi="en-US"/>
              </w:rPr>
              <w:t>15</w:t>
            </w:r>
            <w:r w:rsidR="008F4086" w:rsidRPr="00CD65B8">
              <w:rPr>
                <w:rFonts w:ascii="Times New Roman" w:hAnsi="Times New Roman" w:cs="Times New Roman"/>
                <w:sz w:val="20"/>
                <w:szCs w:val="20"/>
                <w:lang w:bidi="en-US"/>
              </w:rPr>
              <w:t>5</w:t>
            </w:r>
          </w:p>
        </w:tc>
        <w:tc>
          <w:tcPr>
            <w:tcW w:w="1405" w:type="pct"/>
          </w:tcPr>
          <w:p w14:paraId="18F7C047" w14:textId="77777777" w:rsidR="0096104C" w:rsidRPr="00CD65B8" w:rsidRDefault="0044036C" w:rsidP="00F83EEB">
            <w:pPr>
              <w:widowControl w:val="0"/>
              <w:spacing w:after="120" w:line="240" w:lineRule="auto"/>
              <w:rPr>
                <w:rFonts w:ascii="Times New Roman" w:hAnsi="Times New Roman" w:cs="Times New Roman"/>
                <w:sz w:val="20"/>
                <w:szCs w:val="20"/>
                <w:lang w:bidi="en-US"/>
              </w:rPr>
            </w:pPr>
            <w:r w:rsidRPr="00CD65B8">
              <w:rPr>
                <w:rFonts w:ascii="Times New Roman" w:hAnsi="Times New Roman" w:cs="Times New Roman"/>
                <w:sz w:val="20"/>
                <w:szCs w:val="20"/>
                <w:lang w:bidi="en-US"/>
              </w:rPr>
              <w:t>None</w:t>
            </w:r>
          </w:p>
        </w:tc>
      </w:tr>
      <w:tr w:rsidR="0096104C" w:rsidRPr="00CD65B8" w14:paraId="7B5ACB5A" w14:textId="77777777" w:rsidTr="00F83EEB">
        <w:tc>
          <w:tcPr>
            <w:tcW w:w="2054" w:type="pct"/>
          </w:tcPr>
          <w:p w14:paraId="30B55638" w14:textId="77777777" w:rsidR="0096104C" w:rsidRPr="00CD65B8" w:rsidRDefault="0096104C" w:rsidP="0096104C">
            <w:pPr>
              <w:widowControl w:val="0"/>
              <w:spacing w:after="120" w:line="240" w:lineRule="auto"/>
              <w:rPr>
                <w:rFonts w:ascii="Times New Roman" w:hAnsi="Times New Roman" w:cs="Times New Roman"/>
                <w:sz w:val="20"/>
                <w:szCs w:val="20"/>
                <w:lang w:bidi="en-US"/>
              </w:rPr>
            </w:pPr>
            <w:r w:rsidRPr="00CD65B8">
              <w:rPr>
                <w:rFonts w:ascii="Times New Roman" w:hAnsi="Times New Roman" w:cs="Times New Roman"/>
                <w:sz w:val="20"/>
                <w:szCs w:val="20"/>
                <w:lang w:bidi="en-US"/>
              </w:rPr>
              <w:t># of farmers trained  on post-harvest storage practices storage and post-harvest technologies or practices</w:t>
            </w:r>
          </w:p>
        </w:tc>
        <w:tc>
          <w:tcPr>
            <w:tcW w:w="620" w:type="pct"/>
          </w:tcPr>
          <w:p w14:paraId="37B95CB7" w14:textId="77777777" w:rsidR="0096104C" w:rsidRPr="00CD65B8" w:rsidRDefault="0096104C" w:rsidP="0096104C">
            <w:pPr>
              <w:spacing w:after="120" w:line="240" w:lineRule="auto"/>
              <w:rPr>
                <w:rFonts w:ascii="Times New Roman" w:hAnsi="Times New Roman" w:cs="Times New Roman"/>
                <w:sz w:val="20"/>
                <w:szCs w:val="20"/>
                <w:lang w:bidi="en-US"/>
              </w:rPr>
            </w:pPr>
            <w:r w:rsidRPr="00CD65B8">
              <w:rPr>
                <w:rFonts w:ascii="Times New Roman" w:hAnsi="Times New Roman" w:cs="Times New Roman"/>
                <w:sz w:val="20"/>
                <w:szCs w:val="20"/>
                <w:lang w:bidi="en-US"/>
              </w:rPr>
              <w:t>800</w:t>
            </w:r>
          </w:p>
        </w:tc>
        <w:tc>
          <w:tcPr>
            <w:tcW w:w="921" w:type="pct"/>
          </w:tcPr>
          <w:p w14:paraId="5D269F10" w14:textId="77777777" w:rsidR="0096104C" w:rsidRPr="00CD65B8" w:rsidRDefault="00E7216D" w:rsidP="00E7216D">
            <w:pPr>
              <w:spacing w:after="120" w:line="240" w:lineRule="auto"/>
              <w:rPr>
                <w:rFonts w:ascii="Times New Roman" w:hAnsi="Times New Roman" w:cs="Times New Roman"/>
                <w:sz w:val="20"/>
                <w:szCs w:val="20"/>
                <w:lang w:bidi="en-US"/>
              </w:rPr>
            </w:pPr>
            <w:r w:rsidRPr="00CD65B8">
              <w:rPr>
                <w:rFonts w:ascii="Times New Roman" w:hAnsi="Times New Roman" w:cs="Times New Roman"/>
                <w:sz w:val="20"/>
                <w:szCs w:val="20"/>
                <w:lang w:bidi="en-US"/>
              </w:rPr>
              <w:t>95</w:t>
            </w:r>
            <w:r w:rsidR="008E18B9" w:rsidRPr="00CD65B8">
              <w:rPr>
                <w:rFonts w:ascii="Times New Roman" w:hAnsi="Times New Roman" w:cs="Times New Roman"/>
                <w:sz w:val="20"/>
                <w:szCs w:val="20"/>
                <w:lang w:bidi="en-US"/>
              </w:rPr>
              <w:t>5</w:t>
            </w:r>
          </w:p>
        </w:tc>
        <w:tc>
          <w:tcPr>
            <w:tcW w:w="1405" w:type="pct"/>
          </w:tcPr>
          <w:p w14:paraId="2DB106B3" w14:textId="77777777" w:rsidR="0096104C" w:rsidRPr="00CD65B8" w:rsidRDefault="000A28C6" w:rsidP="00F83EEB">
            <w:pPr>
              <w:widowControl w:val="0"/>
              <w:spacing w:after="120" w:line="240" w:lineRule="auto"/>
              <w:rPr>
                <w:rFonts w:ascii="Times New Roman" w:hAnsi="Times New Roman" w:cs="Times New Roman"/>
                <w:sz w:val="20"/>
                <w:szCs w:val="20"/>
                <w:lang w:bidi="en-US"/>
              </w:rPr>
            </w:pPr>
            <w:r w:rsidRPr="00CD65B8">
              <w:rPr>
                <w:rFonts w:ascii="Times New Roman" w:hAnsi="Times New Roman" w:cs="Times New Roman"/>
                <w:sz w:val="20"/>
                <w:szCs w:val="20"/>
                <w:lang w:bidi="en-US"/>
              </w:rPr>
              <w:t>None</w:t>
            </w:r>
            <w:r w:rsidR="00ED3206">
              <w:rPr>
                <w:rFonts w:ascii="Times New Roman" w:hAnsi="Times New Roman" w:cs="Times New Roman"/>
                <w:sz w:val="20"/>
                <w:szCs w:val="20"/>
                <w:lang w:bidi="en-US"/>
              </w:rPr>
              <w:t xml:space="preserve"> The targets were surpassed in the first year as this activity entailed general training on post-harvest practises .It targeted all those who received inputs. The training will continue to be provided in the second year to the same farmers and new other farmers. There was no </w:t>
            </w:r>
            <w:r w:rsidR="00EC1FE8">
              <w:rPr>
                <w:rFonts w:ascii="Times New Roman" w:hAnsi="Times New Roman" w:cs="Times New Roman"/>
                <w:sz w:val="20"/>
                <w:szCs w:val="20"/>
                <w:lang w:bidi="en-US"/>
              </w:rPr>
              <w:t xml:space="preserve">budgetary </w:t>
            </w:r>
            <w:r w:rsidR="00EC1FE8">
              <w:rPr>
                <w:rFonts w:ascii="Times New Roman" w:hAnsi="Times New Roman" w:cs="Times New Roman"/>
                <w:sz w:val="20"/>
                <w:szCs w:val="20"/>
                <w:lang w:bidi="en-US"/>
              </w:rPr>
              <w:lastRenderedPageBreak/>
              <w:t>implication to the supparsed targets.</w:t>
            </w:r>
          </w:p>
        </w:tc>
      </w:tr>
    </w:tbl>
    <w:p w14:paraId="65384317" w14:textId="77777777" w:rsidR="00BE2EAF" w:rsidRPr="00CD65B8" w:rsidRDefault="00BE2EAF" w:rsidP="001F7464">
      <w:pPr>
        <w:autoSpaceDE w:val="0"/>
        <w:autoSpaceDN w:val="0"/>
        <w:adjustRightInd w:val="0"/>
        <w:jc w:val="both"/>
        <w:rPr>
          <w:rFonts w:ascii="Times New Roman" w:hAnsi="Times New Roman" w:cs="Times New Roman"/>
          <w:b/>
          <w:i/>
          <w:color w:val="000000"/>
          <w:sz w:val="20"/>
          <w:szCs w:val="20"/>
        </w:rPr>
      </w:pPr>
    </w:p>
    <w:p w14:paraId="3A72ABE3" w14:textId="77777777" w:rsidR="0096104C" w:rsidRPr="00395E9E" w:rsidRDefault="00BB10FC" w:rsidP="001F7464">
      <w:pPr>
        <w:autoSpaceDE w:val="0"/>
        <w:autoSpaceDN w:val="0"/>
        <w:adjustRightInd w:val="0"/>
        <w:jc w:val="both"/>
        <w:rPr>
          <w:rFonts w:ascii="Times New Roman" w:hAnsi="Times New Roman" w:cs="Times New Roman"/>
          <w:b/>
          <w:i/>
          <w:color w:val="000000"/>
        </w:rPr>
      </w:pPr>
      <w:r w:rsidRPr="00395E9E">
        <w:rPr>
          <w:rFonts w:ascii="Times New Roman" w:hAnsi="Times New Roman" w:cs="Times New Roman"/>
          <w:b/>
          <w:i/>
          <w:color w:val="000000"/>
        </w:rPr>
        <w:t>Activity 1.1: Enable</w:t>
      </w:r>
      <w:r w:rsidR="00AF16A2">
        <w:rPr>
          <w:rFonts w:ascii="Times New Roman" w:hAnsi="Times New Roman" w:cs="Times New Roman"/>
          <w:b/>
          <w:i/>
          <w:color w:val="000000"/>
        </w:rPr>
        <w:t>d</w:t>
      </w:r>
      <w:r w:rsidRPr="00395E9E">
        <w:rPr>
          <w:rFonts w:ascii="Times New Roman" w:hAnsi="Times New Roman" w:cs="Times New Roman"/>
          <w:b/>
          <w:i/>
          <w:color w:val="000000"/>
        </w:rPr>
        <w:t xml:space="preserve"> households to access and use sustainable agricultural practices and inputs that increase</w:t>
      </w:r>
      <w:r w:rsidR="00AF16A2">
        <w:rPr>
          <w:rFonts w:ascii="Times New Roman" w:hAnsi="Times New Roman" w:cs="Times New Roman"/>
          <w:b/>
          <w:i/>
          <w:color w:val="000000"/>
        </w:rPr>
        <w:t>d</w:t>
      </w:r>
      <w:r w:rsidRPr="00395E9E">
        <w:rPr>
          <w:rFonts w:ascii="Times New Roman" w:hAnsi="Times New Roman" w:cs="Times New Roman"/>
          <w:b/>
          <w:i/>
          <w:color w:val="000000"/>
        </w:rPr>
        <w:t xml:space="preserve"> crop and/or livestock production and quality</w:t>
      </w:r>
    </w:p>
    <w:p w14:paraId="5C38F7D5" w14:textId="67EC92D4" w:rsidR="005932CF" w:rsidRDefault="00862524" w:rsidP="003A115A">
      <w:pPr>
        <w:pStyle w:val="CommentText"/>
        <w:spacing w:before="240"/>
        <w:rPr>
          <w:lang w:bidi="en-US"/>
        </w:rPr>
      </w:pPr>
      <w:r w:rsidRPr="00395E9E">
        <w:rPr>
          <w:b/>
          <w:i/>
          <w:lang w:bidi="en-US"/>
        </w:rPr>
        <w:t xml:space="preserve">1. </w:t>
      </w:r>
      <w:r w:rsidR="001F7464" w:rsidRPr="00395E9E">
        <w:rPr>
          <w:b/>
          <w:i/>
          <w:lang w:bidi="en-US"/>
        </w:rPr>
        <w:t>Distribut</w:t>
      </w:r>
      <w:r w:rsidR="00AF16A2">
        <w:rPr>
          <w:b/>
          <w:i/>
          <w:lang w:bidi="en-US"/>
        </w:rPr>
        <w:t>ed</w:t>
      </w:r>
      <w:r w:rsidR="001F7464" w:rsidRPr="00395E9E">
        <w:rPr>
          <w:b/>
          <w:i/>
          <w:lang w:bidi="en-US"/>
        </w:rPr>
        <w:t xml:space="preserve"> staple </w:t>
      </w:r>
      <w:r w:rsidR="00A24164">
        <w:rPr>
          <w:b/>
          <w:i/>
          <w:lang w:bidi="en-US"/>
        </w:rPr>
        <w:t xml:space="preserve">crop </w:t>
      </w:r>
      <w:r w:rsidR="001F7464" w:rsidRPr="00395E9E">
        <w:rPr>
          <w:b/>
          <w:i/>
          <w:lang w:bidi="en-US"/>
        </w:rPr>
        <w:t>seeds</w:t>
      </w:r>
      <w:r w:rsidR="002027AC">
        <w:rPr>
          <w:b/>
          <w:i/>
          <w:lang w:bidi="en-US"/>
        </w:rPr>
        <w:t>:</w:t>
      </w:r>
      <w:r w:rsidR="001F7464" w:rsidRPr="00395E9E">
        <w:rPr>
          <w:b/>
          <w:lang w:bidi="en-US"/>
        </w:rPr>
        <w:t xml:space="preserve"> </w:t>
      </w:r>
      <w:r w:rsidR="00D43AED" w:rsidRPr="00395E9E">
        <w:rPr>
          <w:lang w:bidi="en-US"/>
        </w:rPr>
        <w:t xml:space="preserve">The IRC </w:t>
      </w:r>
      <w:r w:rsidR="001F7464" w:rsidRPr="00395E9E">
        <w:rPr>
          <w:lang w:bidi="en-US"/>
        </w:rPr>
        <w:t xml:space="preserve">distributed staple seeds </w:t>
      </w:r>
      <w:r w:rsidR="002C532A" w:rsidRPr="00395E9E">
        <w:rPr>
          <w:lang w:bidi="en-US"/>
        </w:rPr>
        <w:t xml:space="preserve">to </w:t>
      </w:r>
      <w:r w:rsidR="0034312D" w:rsidRPr="00395E9E">
        <w:rPr>
          <w:lang w:bidi="en-US"/>
        </w:rPr>
        <w:t>7</w:t>
      </w:r>
      <w:r w:rsidR="002C532A" w:rsidRPr="00395E9E">
        <w:rPr>
          <w:lang w:bidi="en-US"/>
        </w:rPr>
        <w:t>05 households</w:t>
      </w:r>
      <w:r w:rsidR="009464F5" w:rsidRPr="00395E9E">
        <w:rPr>
          <w:lang w:bidi="en-US"/>
        </w:rPr>
        <w:t>,</w:t>
      </w:r>
      <w:r w:rsidR="002C532A" w:rsidRPr="00395E9E">
        <w:rPr>
          <w:lang w:bidi="en-US"/>
        </w:rPr>
        <w:t xml:space="preserve"> comprised of </w:t>
      </w:r>
      <w:r w:rsidR="001F7464" w:rsidRPr="00395E9E">
        <w:rPr>
          <w:lang w:bidi="en-US"/>
        </w:rPr>
        <w:t>2kg maize</w:t>
      </w:r>
      <w:r w:rsidR="00C24DA8" w:rsidRPr="00395E9E">
        <w:rPr>
          <w:lang w:bidi="en-US"/>
        </w:rPr>
        <w:t xml:space="preserve"> seed</w:t>
      </w:r>
      <w:r w:rsidR="001F7464" w:rsidRPr="00395E9E">
        <w:rPr>
          <w:lang w:bidi="en-US"/>
        </w:rPr>
        <w:t>, 3kg sorghum</w:t>
      </w:r>
      <w:r w:rsidR="00C24DA8" w:rsidRPr="00395E9E">
        <w:rPr>
          <w:lang w:bidi="en-US"/>
        </w:rPr>
        <w:t xml:space="preserve"> seed</w:t>
      </w:r>
      <w:r w:rsidR="001F7464" w:rsidRPr="00395E9E">
        <w:rPr>
          <w:lang w:bidi="en-US"/>
        </w:rPr>
        <w:t>, 3kg sesame</w:t>
      </w:r>
      <w:r w:rsidR="00C24DA8" w:rsidRPr="00395E9E">
        <w:rPr>
          <w:lang w:bidi="en-US"/>
        </w:rPr>
        <w:t xml:space="preserve"> seed</w:t>
      </w:r>
      <w:r w:rsidR="001F7464" w:rsidRPr="00395E9E">
        <w:rPr>
          <w:lang w:bidi="en-US"/>
        </w:rPr>
        <w:t>, 3kg millet</w:t>
      </w:r>
      <w:r w:rsidR="00C24DA8" w:rsidRPr="00395E9E">
        <w:rPr>
          <w:lang w:bidi="en-US"/>
        </w:rPr>
        <w:t xml:space="preserve"> seed</w:t>
      </w:r>
      <w:r w:rsidR="001D0C73" w:rsidRPr="00395E9E">
        <w:rPr>
          <w:lang w:bidi="en-US"/>
        </w:rPr>
        <w:t xml:space="preserve"> and 1</w:t>
      </w:r>
      <w:r w:rsidR="001F7464" w:rsidRPr="00395E9E">
        <w:rPr>
          <w:lang w:bidi="en-US"/>
        </w:rPr>
        <w:t>kg of groundnuts</w:t>
      </w:r>
      <w:r w:rsidR="00C24DA8" w:rsidRPr="00395E9E">
        <w:rPr>
          <w:lang w:bidi="en-US"/>
        </w:rPr>
        <w:t xml:space="preserve"> seed</w:t>
      </w:r>
      <w:r w:rsidR="001F7464" w:rsidRPr="00395E9E">
        <w:rPr>
          <w:lang w:bidi="en-US"/>
        </w:rPr>
        <w:t xml:space="preserve"> per household.</w:t>
      </w:r>
      <w:r w:rsidR="00834B35" w:rsidRPr="00395E9E">
        <w:rPr>
          <w:lang w:bidi="en-US"/>
        </w:rPr>
        <w:t xml:space="preserve"> </w:t>
      </w:r>
      <w:r w:rsidR="00EB2174" w:rsidRPr="00395E9E">
        <w:rPr>
          <w:lang w:bidi="en-US"/>
        </w:rPr>
        <w:t xml:space="preserve">All the households who received the staple seeds </w:t>
      </w:r>
      <w:r w:rsidR="004F7A4F" w:rsidRPr="00395E9E">
        <w:rPr>
          <w:lang w:bidi="en-US"/>
        </w:rPr>
        <w:t>plant</w:t>
      </w:r>
      <w:r w:rsidR="00EB2174" w:rsidRPr="00395E9E">
        <w:rPr>
          <w:lang w:bidi="en-US"/>
        </w:rPr>
        <w:t>ed</w:t>
      </w:r>
      <w:r w:rsidR="00261D74" w:rsidRPr="00395E9E">
        <w:rPr>
          <w:lang w:bidi="en-US"/>
        </w:rPr>
        <w:t xml:space="preserve">. </w:t>
      </w:r>
      <w:r w:rsidR="00EB2174" w:rsidRPr="00395E9E">
        <w:rPr>
          <w:lang w:bidi="en-US"/>
        </w:rPr>
        <w:t>H</w:t>
      </w:r>
      <w:r w:rsidR="00834B35" w:rsidRPr="00395E9E">
        <w:rPr>
          <w:lang w:bidi="en-US"/>
        </w:rPr>
        <w:t>owever</w:t>
      </w:r>
      <w:r w:rsidR="00EB2174" w:rsidRPr="00395E9E">
        <w:rPr>
          <w:lang w:bidi="en-US"/>
        </w:rPr>
        <w:t>,</w:t>
      </w:r>
      <w:r w:rsidR="00834B35" w:rsidRPr="00395E9E">
        <w:rPr>
          <w:lang w:bidi="en-US"/>
        </w:rPr>
        <w:t xml:space="preserve"> heavy rains</w:t>
      </w:r>
      <w:r w:rsidR="00261D74" w:rsidRPr="00395E9E">
        <w:rPr>
          <w:lang w:bidi="en-US"/>
        </w:rPr>
        <w:t xml:space="preserve"> experienced in the project area</w:t>
      </w:r>
      <w:r w:rsidR="00510A46" w:rsidRPr="00395E9E">
        <w:rPr>
          <w:lang w:bidi="en-US"/>
        </w:rPr>
        <w:t xml:space="preserve"> in 2016 between June and September led </w:t>
      </w:r>
      <w:r w:rsidR="0067325E" w:rsidRPr="00395E9E">
        <w:rPr>
          <w:lang w:bidi="en-US"/>
        </w:rPr>
        <w:t>to m</w:t>
      </w:r>
      <w:r w:rsidR="00EB2174" w:rsidRPr="00395E9E">
        <w:rPr>
          <w:lang w:bidi="en-US"/>
        </w:rPr>
        <w:t>assive flooding</w:t>
      </w:r>
      <w:r w:rsidR="00261D74" w:rsidRPr="00395E9E">
        <w:rPr>
          <w:lang w:bidi="en-US"/>
        </w:rPr>
        <w:t xml:space="preserve"> </w:t>
      </w:r>
      <w:r w:rsidR="00510A46" w:rsidRPr="00395E9E">
        <w:rPr>
          <w:lang w:bidi="en-US"/>
        </w:rPr>
        <w:t xml:space="preserve">that </w:t>
      </w:r>
      <w:r w:rsidR="00EB2174" w:rsidRPr="00395E9E">
        <w:rPr>
          <w:lang w:bidi="en-US"/>
        </w:rPr>
        <w:t xml:space="preserve">destroyed </w:t>
      </w:r>
      <w:r w:rsidR="00261D74" w:rsidRPr="00395E9E">
        <w:rPr>
          <w:lang w:bidi="en-US"/>
        </w:rPr>
        <w:t xml:space="preserve">most of </w:t>
      </w:r>
      <w:r w:rsidR="00EB2174" w:rsidRPr="00395E9E">
        <w:rPr>
          <w:lang w:bidi="en-US"/>
        </w:rPr>
        <w:t>the crops while at the vegetative stages.</w:t>
      </w:r>
      <w:r w:rsidR="009464F5" w:rsidRPr="00395E9E">
        <w:rPr>
          <w:lang w:bidi="en-US"/>
        </w:rPr>
        <w:t xml:space="preserve"> </w:t>
      </w:r>
      <w:r w:rsidR="00EB2174" w:rsidRPr="00395E9E">
        <w:rPr>
          <w:lang w:bidi="en-US"/>
        </w:rPr>
        <w:t>The seeds provided w</w:t>
      </w:r>
      <w:r w:rsidR="009464F5" w:rsidRPr="00395E9E">
        <w:rPr>
          <w:lang w:bidi="en-US"/>
        </w:rPr>
        <w:t>ere</w:t>
      </w:r>
      <w:r w:rsidR="00EB2174" w:rsidRPr="00395E9E">
        <w:rPr>
          <w:lang w:bidi="en-US"/>
        </w:rPr>
        <w:t xml:space="preserve"> meant to cover an average area of </w:t>
      </w:r>
      <w:r w:rsidR="00261D74" w:rsidRPr="00395E9E">
        <w:rPr>
          <w:lang w:bidi="en-US"/>
        </w:rPr>
        <w:t>3</w:t>
      </w:r>
      <w:r w:rsidR="006B6BA9" w:rsidRPr="00395E9E">
        <w:rPr>
          <w:lang w:bidi="en-US"/>
        </w:rPr>
        <w:t xml:space="preserve"> </w:t>
      </w:r>
      <w:r w:rsidR="00261D74" w:rsidRPr="00395E9E">
        <w:rPr>
          <w:lang w:bidi="en-US"/>
        </w:rPr>
        <w:t>hectare</w:t>
      </w:r>
      <w:r w:rsidR="004F59A9" w:rsidRPr="00395E9E">
        <w:rPr>
          <w:lang w:bidi="en-US"/>
        </w:rPr>
        <w:t>s of</w:t>
      </w:r>
      <w:r w:rsidR="006B6BA9" w:rsidRPr="00395E9E">
        <w:rPr>
          <w:lang w:bidi="en-US"/>
        </w:rPr>
        <w:t xml:space="preserve"> farm land</w:t>
      </w:r>
      <w:r w:rsidR="00510A46" w:rsidRPr="00395E9E">
        <w:rPr>
          <w:lang w:bidi="en-US"/>
        </w:rPr>
        <w:t xml:space="preserve">, but most households </w:t>
      </w:r>
      <w:r w:rsidR="00D40669" w:rsidRPr="00395E9E">
        <w:rPr>
          <w:lang w:bidi="en-US"/>
        </w:rPr>
        <w:t>realized harvest</w:t>
      </w:r>
      <w:r w:rsidR="00510A46" w:rsidRPr="00395E9E">
        <w:rPr>
          <w:lang w:bidi="en-US"/>
        </w:rPr>
        <w:t xml:space="preserve"> for between 1 and 2 hectares</w:t>
      </w:r>
      <w:r w:rsidR="00EB2174" w:rsidRPr="00395E9E">
        <w:rPr>
          <w:lang w:bidi="en-US"/>
        </w:rPr>
        <w:t>.</w:t>
      </w:r>
      <w:r w:rsidR="0067325E" w:rsidRPr="00395E9E">
        <w:rPr>
          <w:lang w:bidi="en-US"/>
        </w:rPr>
        <w:t xml:space="preserve">  </w:t>
      </w:r>
      <w:r w:rsidR="001E06A1">
        <w:rPr>
          <w:lang w:bidi="en-US"/>
        </w:rPr>
        <w:t>The c</w:t>
      </w:r>
      <w:r w:rsidR="0067325E" w:rsidRPr="00395E9E">
        <w:rPr>
          <w:lang w:bidi="en-US"/>
        </w:rPr>
        <w:t xml:space="preserve">ommunity had dykes in place and contours </w:t>
      </w:r>
      <w:r w:rsidR="00EC1FE8" w:rsidRPr="007E1B7F">
        <w:rPr>
          <w:lang w:bidi="en-US"/>
        </w:rPr>
        <w:t>(</w:t>
      </w:r>
      <w:r w:rsidR="00EC1FE8" w:rsidRPr="003A115A">
        <w:t xml:space="preserve">Contours are put in place to raise the ground where </w:t>
      </w:r>
      <w:r w:rsidR="00ED47CA" w:rsidRPr="003A115A">
        <w:t xml:space="preserve">the </w:t>
      </w:r>
      <w:r w:rsidR="00EC1FE8" w:rsidRPr="003A115A">
        <w:t>crop is grown.)</w:t>
      </w:r>
      <w:r w:rsidR="0067325E" w:rsidRPr="00395E9E">
        <w:rPr>
          <w:lang w:bidi="en-US"/>
        </w:rPr>
        <w:t xml:space="preserve">in their farms which </w:t>
      </w:r>
      <w:r w:rsidR="001E06A1">
        <w:rPr>
          <w:lang w:bidi="en-US"/>
        </w:rPr>
        <w:t>partially</w:t>
      </w:r>
      <w:r w:rsidR="0067325E" w:rsidRPr="00395E9E">
        <w:rPr>
          <w:lang w:bidi="en-US"/>
        </w:rPr>
        <w:t xml:space="preserve"> mitigated the impact of floods</w:t>
      </w:r>
      <w:r w:rsidR="005F6708">
        <w:rPr>
          <w:lang w:bidi="en-US"/>
        </w:rPr>
        <w:t>.</w:t>
      </w:r>
      <w:r w:rsidR="0067325E" w:rsidRPr="00395E9E">
        <w:rPr>
          <w:lang w:bidi="en-US"/>
        </w:rPr>
        <w:t xml:space="preserve"> </w:t>
      </w:r>
    </w:p>
    <w:p w14:paraId="10889474" w14:textId="77777777" w:rsidR="004B6BD4" w:rsidRDefault="004B6BD4" w:rsidP="00B454ED">
      <w:pPr>
        <w:autoSpaceDE w:val="0"/>
        <w:autoSpaceDN w:val="0"/>
        <w:adjustRightInd w:val="0"/>
        <w:jc w:val="both"/>
        <w:rPr>
          <w:rFonts w:ascii="Times New Roman" w:hAnsi="Times New Roman" w:cs="Times New Roman"/>
          <w:lang w:bidi="en-US"/>
        </w:rPr>
      </w:pPr>
    </w:p>
    <w:p w14:paraId="62B3D319" w14:textId="77777777" w:rsidR="004B6BD4" w:rsidRPr="00230C2B" w:rsidRDefault="004B6BD4" w:rsidP="00B454ED">
      <w:pPr>
        <w:autoSpaceDE w:val="0"/>
        <w:autoSpaceDN w:val="0"/>
        <w:adjustRightInd w:val="0"/>
        <w:jc w:val="both"/>
        <w:rPr>
          <w:rFonts w:ascii="Times New Roman" w:hAnsi="Times New Roman" w:cs="Times New Roman"/>
          <w:b/>
          <w:lang w:bidi="en-US"/>
        </w:rPr>
      </w:pPr>
      <w:r w:rsidRPr="00230C2B">
        <w:rPr>
          <w:rFonts w:ascii="Times New Roman" w:hAnsi="Times New Roman" w:cs="Times New Roman"/>
          <w:b/>
          <w:lang w:bidi="en-US"/>
        </w:rPr>
        <w:t xml:space="preserve">Table </w:t>
      </w:r>
      <w:r w:rsidR="009F1CCC">
        <w:rPr>
          <w:rFonts w:ascii="Times New Roman" w:hAnsi="Times New Roman" w:cs="Times New Roman"/>
          <w:b/>
          <w:lang w:bidi="en-US"/>
        </w:rPr>
        <w:t xml:space="preserve">2 </w:t>
      </w:r>
      <w:r w:rsidRPr="00230C2B">
        <w:rPr>
          <w:rFonts w:ascii="Times New Roman" w:hAnsi="Times New Roman" w:cs="Times New Roman"/>
          <w:b/>
          <w:lang w:bidi="en-US"/>
        </w:rPr>
        <w:t xml:space="preserve">#: Distribution of </w:t>
      </w:r>
      <w:r w:rsidR="00B477BF">
        <w:rPr>
          <w:rFonts w:ascii="Times New Roman" w:hAnsi="Times New Roman" w:cs="Times New Roman"/>
          <w:b/>
          <w:lang w:bidi="en-US"/>
        </w:rPr>
        <w:t>s</w:t>
      </w:r>
      <w:r w:rsidRPr="00230C2B">
        <w:rPr>
          <w:rFonts w:ascii="Times New Roman" w:hAnsi="Times New Roman" w:cs="Times New Roman"/>
          <w:b/>
          <w:lang w:bidi="en-US"/>
        </w:rPr>
        <w:t>eeds by crop types to beneficiaries</w:t>
      </w:r>
    </w:p>
    <w:tbl>
      <w:tblPr>
        <w:tblStyle w:val="TableGrid"/>
        <w:tblW w:w="7905" w:type="dxa"/>
        <w:tblLayout w:type="fixed"/>
        <w:tblLook w:val="04A0" w:firstRow="1" w:lastRow="0" w:firstColumn="1" w:lastColumn="0" w:noHBand="0" w:noVBand="1"/>
      </w:tblPr>
      <w:tblGrid>
        <w:gridCol w:w="2376"/>
        <w:gridCol w:w="1134"/>
        <w:gridCol w:w="683"/>
        <w:gridCol w:w="877"/>
        <w:gridCol w:w="850"/>
        <w:gridCol w:w="851"/>
        <w:gridCol w:w="1134"/>
      </w:tblGrid>
      <w:tr w:rsidR="00ED47CA" w:rsidRPr="00A0238D" w14:paraId="23CE5997" w14:textId="77777777" w:rsidTr="003A115A">
        <w:tc>
          <w:tcPr>
            <w:tcW w:w="2376" w:type="dxa"/>
            <w:vMerge w:val="restart"/>
          </w:tcPr>
          <w:p w14:paraId="27B63F53" w14:textId="77777777" w:rsidR="00ED47CA" w:rsidRPr="00230C2B" w:rsidRDefault="00ED47CA" w:rsidP="00B454ED">
            <w:pPr>
              <w:autoSpaceDE w:val="0"/>
              <w:autoSpaceDN w:val="0"/>
              <w:adjustRightInd w:val="0"/>
              <w:jc w:val="both"/>
              <w:rPr>
                <w:b/>
                <w:sz w:val="18"/>
                <w:szCs w:val="18"/>
                <w:lang w:bidi="en-US"/>
              </w:rPr>
            </w:pPr>
            <w:r w:rsidRPr="00230C2B">
              <w:rPr>
                <w:b/>
                <w:sz w:val="18"/>
                <w:szCs w:val="18"/>
                <w:lang w:bidi="en-US"/>
              </w:rPr>
              <w:t>Payam</w:t>
            </w:r>
          </w:p>
        </w:tc>
        <w:tc>
          <w:tcPr>
            <w:tcW w:w="1134" w:type="dxa"/>
            <w:vMerge w:val="restart"/>
          </w:tcPr>
          <w:p w14:paraId="15A81372" w14:textId="77777777" w:rsidR="00ED47CA" w:rsidRPr="00230C2B" w:rsidRDefault="00ED47CA" w:rsidP="00B454ED">
            <w:pPr>
              <w:autoSpaceDE w:val="0"/>
              <w:autoSpaceDN w:val="0"/>
              <w:adjustRightInd w:val="0"/>
              <w:jc w:val="both"/>
              <w:rPr>
                <w:b/>
                <w:sz w:val="18"/>
                <w:szCs w:val="18"/>
                <w:lang w:bidi="en-US"/>
              </w:rPr>
            </w:pPr>
            <w:r w:rsidRPr="00230C2B">
              <w:rPr>
                <w:b/>
                <w:sz w:val="18"/>
                <w:szCs w:val="18"/>
                <w:lang w:bidi="en-US"/>
              </w:rPr>
              <w:t>Number of households</w:t>
            </w:r>
          </w:p>
        </w:tc>
        <w:tc>
          <w:tcPr>
            <w:tcW w:w="4395" w:type="dxa"/>
            <w:gridSpan w:val="5"/>
          </w:tcPr>
          <w:p w14:paraId="6BFEAA0B" w14:textId="77777777" w:rsidR="00ED47CA" w:rsidRPr="00230C2B" w:rsidRDefault="00ED47CA" w:rsidP="00230C2B">
            <w:pPr>
              <w:autoSpaceDE w:val="0"/>
              <w:autoSpaceDN w:val="0"/>
              <w:adjustRightInd w:val="0"/>
              <w:jc w:val="center"/>
              <w:rPr>
                <w:b/>
                <w:sz w:val="18"/>
                <w:szCs w:val="18"/>
                <w:lang w:bidi="en-US"/>
              </w:rPr>
            </w:pPr>
            <w:r>
              <w:rPr>
                <w:b/>
                <w:sz w:val="18"/>
                <w:szCs w:val="18"/>
                <w:lang w:bidi="en-US"/>
              </w:rPr>
              <w:t>Crop types</w:t>
            </w:r>
          </w:p>
        </w:tc>
      </w:tr>
      <w:tr w:rsidR="00ED47CA" w14:paraId="72BD49EB" w14:textId="77777777" w:rsidTr="003A115A">
        <w:tc>
          <w:tcPr>
            <w:tcW w:w="2376" w:type="dxa"/>
            <w:vMerge/>
          </w:tcPr>
          <w:p w14:paraId="3E4FB76B" w14:textId="77777777" w:rsidR="00ED47CA" w:rsidRPr="003A115A" w:rsidRDefault="00ED47CA" w:rsidP="00B454ED">
            <w:pPr>
              <w:autoSpaceDE w:val="0"/>
              <w:autoSpaceDN w:val="0"/>
              <w:adjustRightInd w:val="0"/>
              <w:spacing w:after="160" w:line="259" w:lineRule="auto"/>
              <w:jc w:val="both"/>
              <w:rPr>
                <w:sz w:val="18"/>
                <w:szCs w:val="18"/>
                <w:lang w:bidi="en-US"/>
              </w:rPr>
            </w:pPr>
          </w:p>
        </w:tc>
        <w:tc>
          <w:tcPr>
            <w:tcW w:w="1134" w:type="dxa"/>
            <w:vMerge/>
          </w:tcPr>
          <w:p w14:paraId="133C5B3E" w14:textId="77777777" w:rsidR="00ED47CA" w:rsidRPr="003A115A" w:rsidRDefault="00ED47CA" w:rsidP="00B454ED">
            <w:pPr>
              <w:autoSpaceDE w:val="0"/>
              <w:autoSpaceDN w:val="0"/>
              <w:adjustRightInd w:val="0"/>
              <w:spacing w:after="160" w:line="259" w:lineRule="auto"/>
              <w:jc w:val="both"/>
              <w:rPr>
                <w:sz w:val="18"/>
                <w:szCs w:val="18"/>
                <w:lang w:bidi="en-US"/>
              </w:rPr>
            </w:pPr>
          </w:p>
        </w:tc>
        <w:tc>
          <w:tcPr>
            <w:tcW w:w="683" w:type="dxa"/>
          </w:tcPr>
          <w:p w14:paraId="0D85050F" w14:textId="77777777" w:rsidR="00ED47CA" w:rsidRPr="003A115A" w:rsidRDefault="00ED47CA" w:rsidP="00B454ED">
            <w:pPr>
              <w:autoSpaceDE w:val="0"/>
              <w:autoSpaceDN w:val="0"/>
              <w:adjustRightInd w:val="0"/>
              <w:spacing w:after="160" w:line="259" w:lineRule="auto"/>
              <w:jc w:val="both"/>
              <w:rPr>
                <w:sz w:val="18"/>
                <w:szCs w:val="18"/>
                <w:lang w:bidi="en-US"/>
              </w:rPr>
            </w:pPr>
            <w:r w:rsidRPr="003A115A">
              <w:rPr>
                <w:sz w:val="18"/>
                <w:szCs w:val="18"/>
                <w:lang w:bidi="en-US"/>
              </w:rPr>
              <w:t>Maize</w:t>
            </w:r>
          </w:p>
        </w:tc>
        <w:tc>
          <w:tcPr>
            <w:tcW w:w="877" w:type="dxa"/>
          </w:tcPr>
          <w:p w14:paraId="431FD861" w14:textId="77777777" w:rsidR="00ED47CA" w:rsidRPr="003A115A" w:rsidRDefault="00ED47CA" w:rsidP="00FE511D">
            <w:pPr>
              <w:autoSpaceDE w:val="0"/>
              <w:autoSpaceDN w:val="0"/>
              <w:adjustRightInd w:val="0"/>
              <w:spacing w:after="160" w:line="259" w:lineRule="auto"/>
              <w:jc w:val="both"/>
              <w:rPr>
                <w:sz w:val="18"/>
                <w:szCs w:val="18"/>
                <w:lang w:bidi="en-US"/>
              </w:rPr>
            </w:pPr>
            <w:r w:rsidRPr="003A115A">
              <w:rPr>
                <w:sz w:val="18"/>
                <w:szCs w:val="18"/>
                <w:lang w:bidi="en-US"/>
              </w:rPr>
              <w:t>Sorghum</w:t>
            </w:r>
          </w:p>
        </w:tc>
        <w:tc>
          <w:tcPr>
            <w:tcW w:w="850" w:type="dxa"/>
          </w:tcPr>
          <w:p w14:paraId="37BCE977" w14:textId="77777777" w:rsidR="00ED47CA" w:rsidRPr="003A115A" w:rsidRDefault="00ED47CA" w:rsidP="00B454ED">
            <w:pPr>
              <w:autoSpaceDE w:val="0"/>
              <w:autoSpaceDN w:val="0"/>
              <w:adjustRightInd w:val="0"/>
              <w:spacing w:after="160" w:line="259" w:lineRule="auto"/>
              <w:jc w:val="both"/>
              <w:rPr>
                <w:sz w:val="18"/>
                <w:szCs w:val="18"/>
                <w:lang w:bidi="en-US"/>
              </w:rPr>
            </w:pPr>
            <w:r w:rsidRPr="003A115A">
              <w:rPr>
                <w:sz w:val="18"/>
                <w:szCs w:val="18"/>
                <w:lang w:bidi="en-US"/>
              </w:rPr>
              <w:t>Sesame</w:t>
            </w:r>
          </w:p>
        </w:tc>
        <w:tc>
          <w:tcPr>
            <w:tcW w:w="851" w:type="dxa"/>
          </w:tcPr>
          <w:p w14:paraId="6555471B" w14:textId="77777777" w:rsidR="00ED47CA" w:rsidRPr="003A115A" w:rsidRDefault="00ED47CA" w:rsidP="00230C2B">
            <w:pPr>
              <w:autoSpaceDE w:val="0"/>
              <w:autoSpaceDN w:val="0"/>
              <w:adjustRightInd w:val="0"/>
              <w:spacing w:after="160" w:line="259" w:lineRule="auto"/>
              <w:rPr>
                <w:sz w:val="18"/>
                <w:szCs w:val="18"/>
                <w:lang w:bidi="en-US"/>
              </w:rPr>
            </w:pPr>
            <w:r w:rsidRPr="003A115A">
              <w:rPr>
                <w:sz w:val="18"/>
                <w:szCs w:val="18"/>
                <w:lang w:bidi="en-US"/>
              </w:rPr>
              <w:t>Millet</w:t>
            </w:r>
          </w:p>
        </w:tc>
        <w:tc>
          <w:tcPr>
            <w:tcW w:w="1134" w:type="dxa"/>
          </w:tcPr>
          <w:p w14:paraId="1395BE96" w14:textId="77777777" w:rsidR="00ED47CA" w:rsidRPr="003A115A" w:rsidRDefault="00ED47CA" w:rsidP="00B454ED">
            <w:pPr>
              <w:autoSpaceDE w:val="0"/>
              <w:autoSpaceDN w:val="0"/>
              <w:adjustRightInd w:val="0"/>
              <w:spacing w:after="160" w:line="259" w:lineRule="auto"/>
              <w:jc w:val="both"/>
              <w:rPr>
                <w:sz w:val="18"/>
                <w:szCs w:val="18"/>
                <w:lang w:bidi="en-US"/>
              </w:rPr>
            </w:pPr>
            <w:r w:rsidRPr="003A115A">
              <w:rPr>
                <w:sz w:val="18"/>
                <w:szCs w:val="18"/>
                <w:lang w:bidi="en-US"/>
              </w:rPr>
              <w:t>Groundnuts</w:t>
            </w:r>
          </w:p>
        </w:tc>
      </w:tr>
      <w:tr w:rsidR="00ED47CA" w14:paraId="3EC3250D" w14:textId="77777777" w:rsidTr="003A115A">
        <w:tc>
          <w:tcPr>
            <w:tcW w:w="2376" w:type="dxa"/>
          </w:tcPr>
          <w:p w14:paraId="62C9BCDF" w14:textId="77777777" w:rsidR="00ED47CA" w:rsidRPr="00230C2B" w:rsidRDefault="00ED47CA" w:rsidP="00230C2B">
            <w:pPr>
              <w:pStyle w:val="ListParagraph"/>
              <w:numPr>
                <w:ilvl w:val="0"/>
                <w:numId w:val="40"/>
              </w:numPr>
              <w:autoSpaceDE w:val="0"/>
              <w:autoSpaceDN w:val="0"/>
              <w:adjustRightInd w:val="0"/>
              <w:jc w:val="both"/>
              <w:rPr>
                <w:sz w:val="18"/>
                <w:szCs w:val="18"/>
                <w:lang w:bidi="en-US"/>
              </w:rPr>
            </w:pPr>
            <w:r>
              <w:rPr>
                <w:sz w:val="18"/>
                <w:szCs w:val="18"/>
                <w:lang w:bidi="en-US"/>
              </w:rPr>
              <w:t>Ganyliel</w:t>
            </w:r>
          </w:p>
        </w:tc>
        <w:tc>
          <w:tcPr>
            <w:tcW w:w="1134" w:type="dxa"/>
          </w:tcPr>
          <w:p w14:paraId="705FA4A1" w14:textId="77777777" w:rsidR="00ED47CA" w:rsidRPr="00230C2B" w:rsidRDefault="00ED47CA" w:rsidP="00B454ED">
            <w:pPr>
              <w:autoSpaceDE w:val="0"/>
              <w:autoSpaceDN w:val="0"/>
              <w:adjustRightInd w:val="0"/>
              <w:jc w:val="both"/>
              <w:rPr>
                <w:sz w:val="18"/>
                <w:szCs w:val="18"/>
                <w:lang w:bidi="en-US"/>
              </w:rPr>
            </w:pPr>
            <w:r>
              <w:rPr>
                <w:sz w:val="18"/>
                <w:szCs w:val="18"/>
                <w:lang w:bidi="en-US"/>
              </w:rPr>
              <w:t>25HH</w:t>
            </w:r>
          </w:p>
        </w:tc>
        <w:tc>
          <w:tcPr>
            <w:tcW w:w="683" w:type="dxa"/>
          </w:tcPr>
          <w:p w14:paraId="203BAABA" w14:textId="77777777" w:rsidR="00ED47CA" w:rsidRPr="00230C2B" w:rsidRDefault="00ED47CA" w:rsidP="00B454ED">
            <w:pPr>
              <w:autoSpaceDE w:val="0"/>
              <w:autoSpaceDN w:val="0"/>
              <w:adjustRightInd w:val="0"/>
              <w:jc w:val="both"/>
              <w:rPr>
                <w:sz w:val="18"/>
                <w:szCs w:val="18"/>
                <w:lang w:bidi="en-US"/>
              </w:rPr>
            </w:pPr>
            <w:r>
              <w:rPr>
                <w:sz w:val="18"/>
                <w:szCs w:val="18"/>
                <w:lang w:bidi="en-US"/>
              </w:rPr>
              <w:t>50kg</w:t>
            </w:r>
          </w:p>
        </w:tc>
        <w:tc>
          <w:tcPr>
            <w:tcW w:w="877" w:type="dxa"/>
          </w:tcPr>
          <w:p w14:paraId="2C116D53" w14:textId="77777777" w:rsidR="00ED47CA" w:rsidRPr="00230C2B" w:rsidRDefault="00ED47CA" w:rsidP="00B454ED">
            <w:pPr>
              <w:autoSpaceDE w:val="0"/>
              <w:autoSpaceDN w:val="0"/>
              <w:adjustRightInd w:val="0"/>
              <w:jc w:val="both"/>
              <w:rPr>
                <w:sz w:val="18"/>
                <w:szCs w:val="18"/>
                <w:lang w:bidi="en-US"/>
              </w:rPr>
            </w:pPr>
            <w:r>
              <w:rPr>
                <w:sz w:val="18"/>
                <w:szCs w:val="18"/>
                <w:lang w:bidi="en-US"/>
              </w:rPr>
              <w:t>75kg</w:t>
            </w:r>
          </w:p>
        </w:tc>
        <w:tc>
          <w:tcPr>
            <w:tcW w:w="850" w:type="dxa"/>
          </w:tcPr>
          <w:p w14:paraId="339BD521" w14:textId="77777777" w:rsidR="00ED47CA" w:rsidRPr="00230C2B" w:rsidRDefault="00ED47CA" w:rsidP="00B454ED">
            <w:pPr>
              <w:autoSpaceDE w:val="0"/>
              <w:autoSpaceDN w:val="0"/>
              <w:adjustRightInd w:val="0"/>
              <w:jc w:val="both"/>
              <w:rPr>
                <w:sz w:val="18"/>
                <w:szCs w:val="18"/>
                <w:lang w:bidi="en-US"/>
              </w:rPr>
            </w:pPr>
            <w:r>
              <w:rPr>
                <w:sz w:val="18"/>
                <w:szCs w:val="18"/>
                <w:lang w:bidi="en-US"/>
              </w:rPr>
              <w:t>75kg</w:t>
            </w:r>
          </w:p>
        </w:tc>
        <w:tc>
          <w:tcPr>
            <w:tcW w:w="851" w:type="dxa"/>
          </w:tcPr>
          <w:p w14:paraId="7C4C33DE" w14:textId="77777777" w:rsidR="00ED47CA" w:rsidRPr="00230C2B" w:rsidRDefault="00ED47CA" w:rsidP="00B454ED">
            <w:pPr>
              <w:autoSpaceDE w:val="0"/>
              <w:autoSpaceDN w:val="0"/>
              <w:adjustRightInd w:val="0"/>
              <w:jc w:val="both"/>
              <w:rPr>
                <w:sz w:val="18"/>
                <w:szCs w:val="18"/>
                <w:lang w:bidi="en-US"/>
              </w:rPr>
            </w:pPr>
            <w:r>
              <w:rPr>
                <w:sz w:val="18"/>
                <w:szCs w:val="18"/>
                <w:lang w:bidi="en-US"/>
              </w:rPr>
              <w:t>75kg</w:t>
            </w:r>
          </w:p>
        </w:tc>
        <w:tc>
          <w:tcPr>
            <w:tcW w:w="1134" w:type="dxa"/>
          </w:tcPr>
          <w:p w14:paraId="126EC689" w14:textId="77777777" w:rsidR="00ED47CA" w:rsidRPr="00230C2B" w:rsidRDefault="00ED47CA" w:rsidP="00B454ED">
            <w:pPr>
              <w:autoSpaceDE w:val="0"/>
              <w:autoSpaceDN w:val="0"/>
              <w:adjustRightInd w:val="0"/>
              <w:jc w:val="both"/>
              <w:rPr>
                <w:sz w:val="18"/>
                <w:szCs w:val="18"/>
                <w:lang w:bidi="en-US"/>
              </w:rPr>
            </w:pPr>
            <w:r>
              <w:rPr>
                <w:sz w:val="18"/>
                <w:szCs w:val="18"/>
                <w:lang w:bidi="en-US"/>
              </w:rPr>
              <w:t>75kg</w:t>
            </w:r>
          </w:p>
        </w:tc>
      </w:tr>
      <w:tr w:rsidR="00ED47CA" w14:paraId="352C783D" w14:textId="77777777" w:rsidTr="003A115A">
        <w:tc>
          <w:tcPr>
            <w:tcW w:w="2376" w:type="dxa"/>
          </w:tcPr>
          <w:p w14:paraId="5F712ECD" w14:textId="77777777" w:rsidR="00ED47CA" w:rsidRPr="00230C2B" w:rsidRDefault="00ED47CA" w:rsidP="00230C2B">
            <w:pPr>
              <w:pStyle w:val="ListParagraph"/>
              <w:numPr>
                <w:ilvl w:val="0"/>
                <w:numId w:val="40"/>
              </w:numPr>
              <w:autoSpaceDE w:val="0"/>
              <w:autoSpaceDN w:val="0"/>
              <w:adjustRightInd w:val="0"/>
              <w:jc w:val="both"/>
              <w:rPr>
                <w:sz w:val="18"/>
                <w:szCs w:val="18"/>
                <w:lang w:bidi="en-US"/>
              </w:rPr>
            </w:pPr>
            <w:r>
              <w:rPr>
                <w:sz w:val="18"/>
                <w:szCs w:val="18"/>
                <w:lang w:bidi="en-US"/>
              </w:rPr>
              <w:t>Pachienjok</w:t>
            </w:r>
          </w:p>
        </w:tc>
        <w:tc>
          <w:tcPr>
            <w:tcW w:w="1134" w:type="dxa"/>
          </w:tcPr>
          <w:p w14:paraId="141D4877" w14:textId="77777777" w:rsidR="00ED47CA" w:rsidRPr="00230C2B" w:rsidRDefault="00ED47CA" w:rsidP="00B454ED">
            <w:pPr>
              <w:autoSpaceDE w:val="0"/>
              <w:autoSpaceDN w:val="0"/>
              <w:adjustRightInd w:val="0"/>
              <w:jc w:val="both"/>
              <w:rPr>
                <w:sz w:val="18"/>
                <w:szCs w:val="18"/>
                <w:lang w:bidi="en-US"/>
              </w:rPr>
            </w:pPr>
            <w:r>
              <w:rPr>
                <w:sz w:val="18"/>
                <w:szCs w:val="18"/>
                <w:lang w:bidi="en-US"/>
              </w:rPr>
              <w:t>25HH</w:t>
            </w:r>
          </w:p>
        </w:tc>
        <w:tc>
          <w:tcPr>
            <w:tcW w:w="683" w:type="dxa"/>
          </w:tcPr>
          <w:p w14:paraId="4271B67A" w14:textId="77777777" w:rsidR="00ED47CA" w:rsidRPr="00230C2B" w:rsidRDefault="00ED47CA" w:rsidP="00B454ED">
            <w:pPr>
              <w:autoSpaceDE w:val="0"/>
              <w:autoSpaceDN w:val="0"/>
              <w:adjustRightInd w:val="0"/>
              <w:jc w:val="both"/>
              <w:rPr>
                <w:sz w:val="18"/>
                <w:szCs w:val="18"/>
                <w:lang w:bidi="en-US"/>
              </w:rPr>
            </w:pPr>
            <w:r>
              <w:rPr>
                <w:sz w:val="18"/>
                <w:szCs w:val="18"/>
                <w:lang w:bidi="en-US"/>
              </w:rPr>
              <w:t>50kg</w:t>
            </w:r>
          </w:p>
        </w:tc>
        <w:tc>
          <w:tcPr>
            <w:tcW w:w="877" w:type="dxa"/>
          </w:tcPr>
          <w:p w14:paraId="1F723778" w14:textId="77777777" w:rsidR="00ED47CA" w:rsidRPr="00230C2B" w:rsidRDefault="00ED47CA" w:rsidP="00B454ED">
            <w:pPr>
              <w:autoSpaceDE w:val="0"/>
              <w:autoSpaceDN w:val="0"/>
              <w:adjustRightInd w:val="0"/>
              <w:jc w:val="both"/>
              <w:rPr>
                <w:sz w:val="18"/>
                <w:szCs w:val="18"/>
                <w:lang w:bidi="en-US"/>
              </w:rPr>
            </w:pPr>
            <w:r>
              <w:rPr>
                <w:sz w:val="18"/>
                <w:szCs w:val="18"/>
                <w:lang w:bidi="en-US"/>
              </w:rPr>
              <w:t>75kg</w:t>
            </w:r>
          </w:p>
        </w:tc>
        <w:tc>
          <w:tcPr>
            <w:tcW w:w="850" w:type="dxa"/>
          </w:tcPr>
          <w:p w14:paraId="7BC6C591" w14:textId="77777777" w:rsidR="00ED47CA" w:rsidRPr="00230C2B" w:rsidRDefault="00ED47CA" w:rsidP="00B454ED">
            <w:pPr>
              <w:autoSpaceDE w:val="0"/>
              <w:autoSpaceDN w:val="0"/>
              <w:adjustRightInd w:val="0"/>
              <w:jc w:val="both"/>
              <w:rPr>
                <w:sz w:val="18"/>
                <w:szCs w:val="18"/>
                <w:lang w:bidi="en-US"/>
              </w:rPr>
            </w:pPr>
            <w:r>
              <w:rPr>
                <w:sz w:val="18"/>
                <w:szCs w:val="18"/>
                <w:lang w:bidi="en-US"/>
              </w:rPr>
              <w:t>75kg</w:t>
            </w:r>
          </w:p>
        </w:tc>
        <w:tc>
          <w:tcPr>
            <w:tcW w:w="851" w:type="dxa"/>
          </w:tcPr>
          <w:p w14:paraId="139636C0" w14:textId="77777777" w:rsidR="00ED47CA" w:rsidRPr="00230C2B" w:rsidRDefault="00ED47CA" w:rsidP="00B454ED">
            <w:pPr>
              <w:autoSpaceDE w:val="0"/>
              <w:autoSpaceDN w:val="0"/>
              <w:adjustRightInd w:val="0"/>
              <w:jc w:val="both"/>
              <w:rPr>
                <w:sz w:val="18"/>
                <w:szCs w:val="18"/>
                <w:lang w:bidi="en-US"/>
              </w:rPr>
            </w:pPr>
            <w:r>
              <w:rPr>
                <w:sz w:val="18"/>
                <w:szCs w:val="18"/>
                <w:lang w:bidi="en-US"/>
              </w:rPr>
              <w:t>75kg</w:t>
            </w:r>
          </w:p>
        </w:tc>
        <w:tc>
          <w:tcPr>
            <w:tcW w:w="1134" w:type="dxa"/>
          </w:tcPr>
          <w:p w14:paraId="04BF2CF5" w14:textId="77777777" w:rsidR="00ED47CA" w:rsidRPr="00230C2B" w:rsidRDefault="00ED47CA" w:rsidP="00B454ED">
            <w:pPr>
              <w:autoSpaceDE w:val="0"/>
              <w:autoSpaceDN w:val="0"/>
              <w:adjustRightInd w:val="0"/>
              <w:jc w:val="both"/>
              <w:rPr>
                <w:sz w:val="18"/>
                <w:szCs w:val="18"/>
                <w:lang w:bidi="en-US"/>
              </w:rPr>
            </w:pPr>
            <w:r>
              <w:rPr>
                <w:sz w:val="18"/>
                <w:szCs w:val="18"/>
                <w:lang w:bidi="en-US"/>
              </w:rPr>
              <w:t>75kg</w:t>
            </w:r>
          </w:p>
        </w:tc>
      </w:tr>
      <w:tr w:rsidR="00ED47CA" w14:paraId="6932BDDD" w14:textId="77777777" w:rsidTr="003A115A">
        <w:tc>
          <w:tcPr>
            <w:tcW w:w="2376" w:type="dxa"/>
          </w:tcPr>
          <w:p w14:paraId="060D8FB6" w14:textId="77777777" w:rsidR="00ED47CA" w:rsidRPr="00230C2B" w:rsidRDefault="00ED47CA" w:rsidP="00230C2B">
            <w:pPr>
              <w:pStyle w:val="ListParagraph"/>
              <w:numPr>
                <w:ilvl w:val="0"/>
                <w:numId w:val="40"/>
              </w:numPr>
              <w:autoSpaceDE w:val="0"/>
              <w:autoSpaceDN w:val="0"/>
              <w:adjustRightInd w:val="0"/>
              <w:jc w:val="both"/>
              <w:rPr>
                <w:sz w:val="18"/>
                <w:szCs w:val="18"/>
                <w:lang w:bidi="en-US"/>
              </w:rPr>
            </w:pPr>
            <w:r>
              <w:rPr>
                <w:sz w:val="18"/>
                <w:szCs w:val="18"/>
                <w:lang w:bidi="en-US"/>
              </w:rPr>
              <w:t>Thoanhoum</w:t>
            </w:r>
          </w:p>
        </w:tc>
        <w:tc>
          <w:tcPr>
            <w:tcW w:w="1134" w:type="dxa"/>
          </w:tcPr>
          <w:p w14:paraId="514EDA89" w14:textId="77777777" w:rsidR="00ED47CA" w:rsidRPr="00230C2B" w:rsidRDefault="00ED47CA" w:rsidP="00B454ED">
            <w:pPr>
              <w:autoSpaceDE w:val="0"/>
              <w:autoSpaceDN w:val="0"/>
              <w:adjustRightInd w:val="0"/>
              <w:jc w:val="both"/>
              <w:rPr>
                <w:sz w:val="18"/>
                <w:szCs w:val="18"/>
                <w:lang w:bidi="en-US"/>
              </w:rPr>
            </w:pPr>
            <w:r>
              <w:rPr>
                <w:sz w:val="18"/>
                <w:szCs w:val="18"/>
                <w:lang w:bidi="en-US"/>
              </w:rPr>
              <w:t>25HH</w:t>
            </w:r>
          </w:p>
        </w:tc>
        <w:tc>
          <w:tcPr>
            <w:tcW w:w="683" w:type="dxa"/>
          </w:tcPr>
          <w:p w14:paraId="5922940F" w14:textId="77777777" w:rsidR="00ED47CA" w:rsidRPr="00230C2B" w:rsidRDefault="00ED47CA" w:rsidP="00B454ED">
            <w:pPr>
              <w:autoSpaceDE w:val="0"/>
              <w:autoSpaceDN w:val="0"/>
              <w:adjustRightInd w:val="0"/>
              <w:jc w:val="both"/>
              <w:rPr>
                <w:sz w:val="18"/>
                <w:szCs w:val="18"/>
                <w:lang w:bidi="en-US"/>
              </w:rPr>
            </w:pPr>
            <w:r>
              <w:rPr>
                <w:sz w:val="18"/>
                <w:szCs w:val="18"/>
                <w:lang w:bidi="en-US"/>
              </w:rPr>
              <w:t>50kg</w:t>
            </w:r>
          </w:p>
        </w:tc>
        <w:tc>
          <w:tcPr>
            <w:tcW w:w="877" w:type="dxa"/>
          </w:tcPr>
          <w:p w14:paraId="1E96D892" w14:textId="77777777" w:rsidR="00ED47CA" w:rsidRPr="00230C2B" w:rsidRDefault="00ED47CA" w:rsidP="00B454ED">
            <w:pPr>
              <w:autoSpaceDE w:val="0"/>
              <w:autoSpaceDN w:val="0"/>
              <w:adjustRightInd w:val="0"/>
              <w:jc w:val="both"/>
              <w:rPr>
                <w:sz w:val="18"/>
                <w:szCs w:val="18"/>
                <w:lang w:bidi="en-US"/>
              </w:rPr>
            </w:pPr>
            <w:r>
              <w:rPr>
                <w:sz w:val="18"/>
                <w:szCs w:val="18"/>
                <w:lang w:bidi="en-US"/>
              </w:rPr>
              <w:t>75kg</w:t>
            </w:r>
          </w:p>
        </w:tc>
        <w:tc>
          <w:tcPr>
            <w:tcW w:w="850" w:type="dxa"/>
          </w:tcPr>
          <w:p w14:paraId="1BFF19B4" w14:textId="77777777" w:rsidR="00ED47CA" w:rsidRPr="00230C2B" w:rsidRDefault="00ED47CA" w:rsidP="00B454ED">
            <w:pPr>
              <w:autoSpaceDE w:val="0"/>
              <w:autoSpaceDN w:val="0"/>
              <w:adjustRightInd w:val="0"/>
              <w:jc w:val="both"/>
              <w:rPr>
                <w:sz w:val="18"/>
                <w:szCs w:val="18"/>
                <w:lang w:bidi="en-US"/>
              </w:rPr>
            </w:pPr>
            <w:r>
              <w:rPr>
                <w:sz w:val="18"/>
                <w:szCs w:val="18"/>
                <w:lang w:bidi="en-US"/>
              </w:rPr>
              <w:t>75kg</w:t>
            </w:r>
          </w:p>
        </w:tc>
        <w:tc>
          <w:tcPr>
            <w:tcW w:w="851" w:type="dxa"/>
          </w:tcPr>
          <w:p w14:paraId="2489DEDE" w14:textId="77777777" w:rsidR="00ED47CA" w:rsidRPr="00230C2B" w:rsidRDefault="00ED47CA" w:rsidP="00B454ED">
            <w:pPr>
              <w:autoSpaceDE w:val="0"/>
              <w:autoSpaceDN w:val="0"/>
              <w:adjustRightInd w:val="0"/>
              <w:jc w:val="both"/>
              <w:rPr>
                <w:sz w:val="18"/>
                <w:szCs w:val="18"/>
                <w:lang w:bidi="en-US"/>
              </w:rPr>
            </w:pPr>
            <w:r>
              <w:rPr>
                <w:sz w:val="18"/>
                <w:szCs w:val="18"/>
                <w:lang w:bidi="en-US"/>
              </w:rPr>
              <w:t>75kg</w:t>
            </w:r>
          </w:p>
        </w:tc>
        <w:tc>
          <w:tcPr>
            <w:tcW w:w="1134" w:type="dxa"/>
          </w:tcPr>
          <w:p w14:paraId="5837A145" w14:textId="77777777" w:rsidR="00ED47CA" w:rsidRPr="00230C2B" w:rsidRDefault="00ED47CA" w:rsidP="00B454ED">
            <w:pPr>
              <w:autoSpaceDE w:val="0"/>
              <w:autoSpaceDN w:val="0"/>
              <w:adjustRightInd w:val="0"/>
              <w:jc w:val="both"/>
              <w:rPr>
                <w:sz w:val="18"/>
                <w:szCs w:val="18"/>
                <w:lang w:bidi="en-US"/>
              </w:rPr>
            </w:pPr>
            <w:r>
              <w:rPr>
                <w:sz w:val="18"/>
                <w:szCs w:val="18"/>
                <w:lang w:bidi="en-US"/>
              </w:rPr>
              <w:t>75kg</w:t>
            </w:r>
          </w:p>
        </w:tc>
      </w:tr>
      <w:tr w:rsidR="00ED47CA" w14:paraId="2C991645" w14:textId="77777777" w:rsidTr="003A115A">
        <w:tc>
          <w:tcPr>
            <w:tcW w:w="2376" w:type="dxa"/>
          </w:tcPr>
          <w:p w14:paraId="5AAAB368" w14:textId="77777777" w:rsidR="00ED47CA" w:rsidRPr="00230C2B" w:rsidRDefault="00ED47CA" w:rsidP="00230C2B">
            <w:pPr>
              <w:pStyle w:val="ListParagraph"/>
              <w:numPr>
                <w:ilvl w:val="0"/>
                <w:numId w:val="40"/>
              </w:numPr>
              <w:autoSpaceDE w:val="0"/>
              <w:autoSpaceDN w:val="0"/>
              <w:adjustRightInd w:val="0"/>
              <w:jc w:val="both"/>
              <w:rPr>
                <w:sz w:val="18"/>
                <w:szCs w:val="18"/>
                <w:lang w:bidi="en-US"/>
              </w:rPr>
            </w:pPr>
            <w:r>
              <w:rPr>
                <w:sz w:val="18"/>
                <w:szCs w:val="18"/>
                <w:lang w:bidi="en-US"/>
              </w:rPr>
              <w:t>Tiap</w:t>
            </w:r>
          </w:p>
        </w:tc>
        <w:tc>
          <w:tcPr>
            <w:tcW w:w="1134" w:type="dxa"/>
          </w:tcPr>
          <w:p w14:paraId="61B17ABD" w14:textId="77777777" w:rsidR="00ED47CA" w:rsidRPr="00230C2B" w:rsidRDefault="00ED47CA" w:rsidP="00B454ED">
            <w:pPr>
              <w:autoSpaceDE w:val="0"/>
              <w:autoSpaceDN w:val="0"/>
              <w:adjustRightInd w:val="0"/>
              <w:jc w:val="both"/>
              <w:rPr>
                <w:sz w:val="18"/>
                <w:szCs w:val="18"/>
                <w:lang w:bidi="en-US"/>
              </w:rPr>
            </w:pPr>
            <w:r>
              <w:rPr>
                <w:sz w:val="18"/>
                <w:szCs w:val="18"/>
                <w:lang w:bidi="en-US"/>
              </w:rPr>
              <w:t>50HH</w:t>
            </w:r>
          </w:p>
        </w:tc>
        <w:tc>
          <w:tcPr>
            <w:tcW w:w="683" w:type="dxa"/>
          </w:tcPr>
          <w:p w14:paraId="70BE9C51" w14:textId="77777777" w:rsidR="00ED47CA" w:rsidRPr="00230C2B" w:rsidRDefault="00ED47CA" w:rsidP="002411D5">
            <w:pPr>
              <w:autoSpaceDE w:val="0"/>
              <w:autoSpaceDN w:val="0"/>
              <w:adjustRightInd w:val="0"/>
              <w:jc w:val="both"/>
              <w:rPr>
                <w:sz w:val="18"/>
                <w:szCs w:val="18"/>
                <w:lang w:bidi="en-US"/>
              </w:rPr>
            </w:pPr>
            <w:r>
              <w:rPr>
                <w:sz w:val="18"/>
                <w:szCs w:val="18"/>
                <w:lang w:bidi="en-US"/>
              </w:rPr>
              <w:t>100kg</w:t>
            </w:r>
          </w:p>
        </w:tc>
        <w:tc>
          <w:tcPr>
            <w:tcW w:w="877" w:type="dxa"/>
          </w:tcPr>
          <w:p w14:paraId="5B7FD2B3" w14:textId="77777777" w:rsidR="00ED47CA" w:rsidRPr="00230C2B" w:rsidRDefault="00ED47CA" w:rsidP="00B454ED">
            <w:pPr>
              <w:autoSpaceDE w:val="0"/>
              <w:autoSpaceDN w:val="0"/>
              <w:adjustRightInd w:val="0"/>
              <w:jc w:val="both"/>
              <w:rPr>
                <w:sz w:val="18"/>
                <w:szCs w:val="18"/>
                <w:lang w:bidi="en-US"/>
              </w:rPr>
            </w:pPr>
            <w:r>
              <w:rPr>
                <w:sz w:val="18"/>
                <w:szCs w:val="18"/>
                <w:lang w:bidi="en-US"/>
              </w:rPr>
              <w:t>150kg</w:t>
            </w:r>
          </w:p>
        </w:tc>
        <w:tc>
          <w:tcPr>
            <w:tcW w:w="850" w:type="dxa"/>
          </w:tcPr>
          <w:p w14:paraId="51C2FFDB" w14:textId="77777777" w:rsidR="00ED47CA" w:rsidRPr="00230C2B" w:rsidRDefault="00ED47CA" w:rsidP="00B454ED">
            <w:pPr>
              <w:autoSpaceDE w:val="0"/>
              <w:autoSpaceDN w:val="0"/>
              <w:adjustRightInd w:val="0"/>
              <w:jc w:val="both"/>
              <w:rPr>
                <w:sz w:val="18"/>
                <w:szCs w:val="18"/>
                <w:lang w:bidi="en-US"/>
              </w:rPr>
            </w:pPr>
            <w:r>
              <w:rPr>
                <w:sz w:val="18"/>
                <w:szCs w:val="18"/>
                <w:lang w:bidi="en-US"/>
              </w:rPr>
              <w:t>150kg</w:t>
            </w:r>
          </w:p>
        </w:tc>
        <w:tc>
          <w:tcPr>
            <w:tcW w:w="851" w:type="dxa"/>
          </w:tcPr>
          <w:p w14:paraId="40DE64CD" w14:textId="77777777" w:rsidR="00ED47CA" w:rsidRPr="00230C2B" w:rsidRDefault="00ED47CA" w:rsidP="00B454ED">
            <w:pPr>
              <w:autoSpaceDE w:val="0"/>
              <w:autoSpaceDN w:val="0"/>
              <w:adjustRightInd w:val="0"/>
              <w:jc w:val="both"/>
              <w:rPr>
                <w:sz w:val="18"/>
                <w:szCs w:val="18"/>
                <w:lang w:bidi="en-US"/>
              </w:rPr>
            </w:pPr>
            <w:r>
              <w:rPr>
                <w:sz w:val="18"/>
                <w:szCs w:val="18"/>
                <w:lang w:bidi="en-US"/>
              </w:rPr>
              <w:t>150kg</w:t>
            </w:r>
          </w:p>
        </w:tc>
        <w:tc>
          <w:tcPr>
            <w:tcW w:w="1134" w:type="dxa"/>
          </w:tcPr>
          <w:p w14:paraId="2ECDEA0F" w14:textId="77777777" w:rsidR="00ED47CA" w:rsidRPr="00230C2B" w:rsidRDefault="00ED47CA" w:rsidP="00B454ED">
            <w:pPr>
              <w:autoSpaceDE w:val="0"/>
              <w:autoSpaceDN w:val="0"/>
              <w:adjustRightInd w:val="0"/>
              <w:jc w:val="both"/>
              <w:rPr>
                <w:sz w:val="18"/>
                <w:szCs w:val="18"/>
                <w:lang w:bidi="en-US"/>
              </w:rPr>
            </w:pPr>
            <w:r>
              <w:rPr>
                <w:sz w:val="18"/>
                <w:szCs w:val="18"/>
                <w:lang w:bidi="en-US"/>
              </w:rPr>
              <w:t>150kg</w:t>
            </w:r>
          </w:p>
        </w:tc>
      </w:tr>
      <w:tr w:rsidR="00ED47CA" w14:paraId="3BCAF940" w14:textId="77777777" w:rsidTr="003A115A">
        <w:tc>
          <w:tcPr>
            <w:tcW w:w="2376" w:type="dxa"/>
          </w:tcPr>
          <w:p w14:paraId="07F82039" w14:textId="77777777" w:rsidR="00ED47CA" w:rsidRPr="00230C2B" w:rsidRDefault="00ED47CA" w:rsidP="00230C2B">
            <w:pPr>
              <w:pStyle w:val="ListParagraph"/>
              <w:numPr>
                <w:ilvl w:val="0"/>
                <w:numId w:val="40"/>
              </w:numPr>
              <w:autoSpaceDE w:val="0"/>
              <w:autoSpaceDN w:val="0"/>
              <w:adjustRightInd w:val="0"/>
              <w:jc w:val="both"/>
              <w:rPr>
                <w:sz w:val="18"/>
                <w:szCs w:val="18"/>
                <w:lang w:bidi="en-US"/>
              </w:rPr>
            </w:pPr>
            <w:r>
              <w:rPr>
                <w:sz w:val="18"/>
                <w:szCs w:val="18"/>
                <w:lang w:bidi="en-US"/>
              </w:rPr>
              <w:t>Pachak</w:t>
            </w:r>
          </w:p>
        </w:tc>
        <w:tc>
          <w:tcPr>
            <w:tcW w:w="1134" w:type="dxa"/>
          </w:tcPr>
          <w:p w14:paraId="54F8E54D" w14:textId="77777777" w:rsidR="00ED47CA" w:rsidRPr="00230C2B" w:rsidRDefault="00ED47CA" w:rsidP="00B454ED">
            <w:pPr>
              <w:autoSpaceDE w:val="0"/>
              <w:autoSpaceDN w:val="0"/>
              <w:adjustRightInd w:val="0"/>
              <w:jc w:val="both"/>
              <w:rPr>
                <w:sz w:val="18"/>
                <w:szCs w:val="18"/>
                <w:lang w:bidi="en-US"/>
              </w:rPr>
            </w:pPr>
            <w:r>
              <w:rPr>
                <w:sz w:val="18"/>
                <w:szCs w:val="18"/>
                <w:lang w:bidi="en-US"/>
              </w:rPr>
              <w:t>25HH</w:t>
            </w:r>
          </w:p>
        </w:tc>
        <w:tc>
          <w:tcPr>
            <w:tcW w:w="683" w:type="dxa"/>
          </w:tcPr>
          <w:p w14:paraId="6B819675" w14:textId="77777777" w:rsidR="00ED47CA" w:rsidRPr="00230C2B" w:rsidRDefault="00ED47CA" w:rsidP="00B454ED">
            <w:pPr>
              <w:autoSpaceDE w:val="0"/>
              <w:autoSpaceDN w:val="0"/>
              <w:adjustRightInd w:val="0"/>
              <w:jc w:val="both"/>
              <w:rPr>
                <w:sz w:val="18"/>
                <w:szCs w:val="18"/>
                <w:lang w:bidi="en-US"/>
              </w:rPr>
            </w:pPr>
            <w:r>
              <w:rPr>
                <w:sz w:val="18"/>
                <w:szCs w:val="18"/>
                <w:lang w:bidi="en-US"/>
              </w:rPr>
              <w:t>50kg</w:t>
            </w:r>
          </w:p>
        </w:tc>
        <w:tc>
          <w:tcPr>
            <w:tcW w:w="877" w:type="dxa"/>
          </w:tcPr>
          <w:p w14:paraId="6575FE63" w14:textId="77777777" w:rsidR="00ED47CA" w:rsidRPr="00230C2B" w:rsidRDefault="00ED47CA" w:rsidP="00B454ED">
            <w:pPr>
              <w:autoSpaceDE w:val="0"/>
              <w:autoSpaceDN w:val="0"/>
              <w:adjustRightInd w:val="0"/>
              <w:jc w:val="both"/>
              <w:rPr>
                <w:sz w:val="18"/>
                <w:szCs w:val="18"/>
                <w:lang w:bidi="en-US"/>
              </w:rPr>
            </w:pPr>
            <w:r>
              <w:rPr>
                <w:sz w:val="18"/>
                <w:szCs w:val="18"/>
                <w:lang w:bidi="en-US"/>
              </w:rPr>
              <w:t>75kg</w:t>
            </w:r>
          </w:p>
        </w:tc>
        <w:tc>
          <w:tcPr>
            <w:tcW w:w="850" w:type="dxa"/>
          </w:tcPr>
          <w:p w14:paraId="7AAD0DC7" w14:textId="77777777" w:rsidR="00ED47CA" w:rsidRPr="00230C2B" w:rsidRDefault="00ED47CA" w:rsidP="00B454ED">
            <w:pPr>
              <w:autoSpaceDE w:val="0"/>
              <w:autoSpaceDN w:val="0"/>
              <w:adjustRightInd w:val="0"/>
              <w:jc w:val="both"/>
              <w:rPr>
                <w:sz w:val="18"/>
                <w:szCs w:val="18"/>
                <w:lang w:bidi="en-US"/>
              </w:rPr>
            </w:pPr>
            <w:r>
              <w:rPr>
                <w:sz w:val="18"/>
                <w:szCs w:val="18"/>
                <w:lang w:bidi="en-US"/>
              </w:rPr>
              <w:t>75kg</w:t>
            </w:r>
          </w:p>
        </w:tc>
        <w:tc>
          <w:tcPr>
            <w:tcW w:w="851" w:type="dxa"/>
          </w:tcPr>
          <w:p w14:paraId="5BF6881F" w14:textId="77777777" w:rsidR="00ED47CA" w:rsidRPr="00230C2B" w:rsidRDefault="00ED47CA" w:rsidP="00B454ED">
            <w:pPr>
              <w:autoSpaceDE w:val="0"/>
              <w:autoSpaceDN w:val="0"/>
              <w:adjustRightInd w:val="0"/>
              <w:jc w:val="both"/>
              <w:rPr>
                <w:sz w:val="18"/>
                <w:szCs w:val="18"/>
                <w:lang w:bidi="en-US"/>
              </w:rPr>
            </w:pPr>
            <w:r>
              <w:rPr>
                <w:sz w:val="18"/>
                <w:szCs w:val="18"/>
                <w:lang w:bidi="en-US"/>
              </w:rPr>
              <w:t>75kg</w:t>
            </w:r>
          </w:p>
        </w:tc>
        <w:tc>
          <w:tcPr>
            <w:tcW w:w="1134" w:type="dxa"/>
          </w:tcPr>
          <w:p w14:paraId="1BD0FEC8" w14:textId="77777777" w:rsidR="00ED47CA" w:rsidRPr="00230C2B" w:rsidRDefault="00ED47CA" w:rsidP="00B454ED">
            <w:pPr>
              <w:autoSpaceDE w:val="0"/>
              <w:autoSpaceDN w:val="0"/>
              <w:adjustRightInd w:val="0"/>
              <w:jc w:val="both"/>
              <w:rPr>
                <w:sz w:val="18"/>
                <w:szCs w:val="18"/>
                <w:lang w:bidi="en-US"/>
              </w:rPr>
            </w:pPr>
            <w:r>
              <w:rPr>
                <w:sz w:val="18"/>
                <w:szCs w:val="18"/>
                <w:lang w:bidi="en-US"/>
              </w:rPr>
              <w:t>75kg</w:t>
            </w:r>
          </w:p>
        </w:tc>
      </w:tr>
      <w:tr w:rsidR="00ED47CA" w14:paraId="21DDA315" w14:textId="77777777" w:rsidTr="003A115A">
        <w:tc>
          <w:tcPr>
            <w:tcW w:w="2376" w:type="dxa"/>
          </w:tcPr>
          <w:p w14:paraId="74C8E7BC" w14:textId="77777777" w:rsidR="00ED47CA" w:rsidRPr="00230C2B" w:rsidRDefault="00ED47CA" w:rsidP="00230C2B">
            <w:pPr>
              <w:pStyle w:val="ListParagraph"/>
              <w:numPr>
                <w:ilvl w:val="0"/>
                <w:numId w:val="40"/>
              </w:numPr>
              <w:autoSpaceDE w:val="0"/>
              <w:autoSpaceDN w:val="0"/>
              <w:adjustRightInd w:val="0"/>
              <w:jc w:val="both"/>
              <w:rPr>
                <w:sz w:val="18"/>
                <w:szCs w:val="18"/>
                <w:lang w:bidi="en-US"/>
              </w:rPr>
            </w:pPr>
            <w:r>
              <w:rPr>
                <w:sz w:val="18"/>
                <w:szCs w:val="18"/>
                <w:lang w:bidi="en-US"/>
              </w:rPr>
              <w:t>Pachar</w:t>
            </w:r>
          </w:p>
        </w:tc>
        <w:tc>
          <w:tcPr>
            <w:tcW w:w="1134" w:type="dxa"/>
          </w:tcPr>
          <w:p w14:paraId="5A6F0F2E" w14:textId="77777777" w:rsidR="00ED47CA" w:rsidRPr="00FE511D" w:rsidRDefault="00ED47CA" w:rsidP="00B454ED">
            <w:pPr>
              <w:autoSpaceDE w:val="0"/>
              <w:autoSpaceDN w:val="0"/>
              <w:adjustRightInd w:val="0"/>
              <w:jc w:val="both"/>
              <w:rPr>
                <w:sz w:val="18"/>
                <w:szCs w:val="18"/>
                <w:lang w:bidi="en-US"/>
              </w:rPr>
            </w:pPr>
            <w:r>
              <w:rPr>
                <w:sz w:val="18"/>
                <w:szCs w:val="18"/>
                <w:lang w:bidi="en-US"/>
              </w:rPr>
              <w:t>50HH</w:t>
            </w:r>
          </w:p>
        </w:tc>
        <w:tc>
          <w:tcPr>
            <w:tcW w:w="683" w:type="dxa"/>
          </w:tcPr>
          <w:p w14:paraId="71A64986" w14:textId="77777777" w:rsidR="00ED47CA" w:rsidRPr="00B477BF" w:rsidRDefault="00ED47CA" w:rsidP="00B454ED">
            <w:pPr>
              <w:autoSpaceDE w:val="0"/>
              <w:autoSpaceDN w:val="0"/>
              <w:adjustRightInd w:val="0"/>
              <w:jc w:val="both"/>
              <w:rPr>
                <w:sz w:val="18"/>
                <w:szCs w:val="18"/>
                <w:lang w:bidi="en-US"/>
              </w:rPr>
            </w:pPr>
            <w:r>
              <w:rPr>
                <w:sz w:val="18"/>
                <w:szCs w:val="18"/>
                <w:lang w:bidi="en-US"/>
              </w:rPr>
              <w:t>100kg</w:t>
            </w:r>
          </w:p>
        </w:tc>
        <w:tc>
          <w:tcPr>
            <w:tcW w:w="877" w:type="dxa"/>
          </w:tcPr>
          <w:p w14:paraId="135F9683" w14:textId="77777777" w:rsidR="00ED47CA" w:rsidRPr="00B477BF" w:rsidRDefault="00ED47CA" w:rsidP="00B454ED">
            <w:pPr>
              <w:autoSpaceDE w:val="0"/>
              <w:autoSpaceDN w:val="0"/>
              <w:adjustRightInd w:val="0"/>
              <w:jc w:val="both"/>
              <w:rPr>
                <w:sz w:val="18"/>
                <w:szCs w:val="18"/>
                <w:lang w:bidi="en-US"/>
              </w:rPr>
            </w:pPr>
            <w:r>
              <w:rPr>
                <w:sz w:val="18"/>
                <w:szCs w:val="18"/>
                <w:lang w:bidi="en-US"/>
              </w:rPr>
              <w:t>150kg</w:t>
            </w:r>
          </w:p>
        </w:tc>
        <w:tc>
          <w:tcPr>
            <w:tcW w:w="850" w:type="dxa"/>
          </w:tcPr>
          <w:p w14:paraId="551DEABE" w14:textId="77777777" w:rsidR="00ED47CA" w:rsidRPr="00B477BF" w:rsidRDefault="00ED47CA" w:rsidP="00B454ED">
            <w:pPr>
              <w:autoSpaceDE w:val="0"/>
              <w:autoSpaceDN w:val="0"/>
              <w:adjustRightInd w:val="0"/>
              <w:jc w:val="both"/>
              <w:rPr>
                <w:sz w:val="18"/>
                <w:szCs w:val="18"/>
                <w:lang w:bidi="en-US"/>
              </w:rPr>
            </w:pPr>
            <w:r>
              <w:rPr>
                <w:sz w:val="18"/>
                <w:szCs w:val="18"/>
                <w:lang w:bidi="en-US"/>
              </w:rPr>
              <w:t>150kg</w:t>
            </w:r>
          </w:p>
        </w:tc>
        <w:tc>
          <w:tcPr>
            <w:tcW w:w="851" w:type="dxa"/>
          </w:tcPr>
          <w:p w14:paraId="77C35BFA" w14:textId="77777777" w:rsidR="00ED47CA" w:rsidRPr="00B477BF" w:rsidRDefault="00ED47CA" w:rsidP="00B454ED">
            <w:pPr>
              <w:autoSpaceDE w:val="0"/>
              <w:autoSpaceDN w:val="0"/>
              <w:adjustRightInd w:val="0"/>
              <w:jc w:val="both"/>
              <w:rPr>
                <w:sz w:val="18"/>
                <w:szCs w:val="18"/>
                <w:lang w:bidi="en-US"/>
              </w:rPr>
            </w:pPr>
            <w:r>
              <w:rPr>
                <w:sz w:val="18"/>
                <w:szCs w:val="18"/>
                <w:lang w:bidi="en-US"/>
              </w:rPr>
              <w:t>150kg</w:t>
            </w:r>
          </w:p>
        </w:tc>
        <w:tc>
          <w:tcPr>
            <w:tcW w:w="1134" w:type="dxa"/>
          </w:tcPr>
          <w:p w14:paraId="1CAC87AC" w14:textId="77777777" w:rsidR="00ED47CA" w:rsidRPr="00B477BF" w:rsidRDefault="00ED47CA" w:rsidP="00B454ED">
            <w:pPr>
              <w:autoSpaceDE w:val="0"/>
              <w:autoSpaceDN w:val="0"/>
              <w:adjustRightInd w:val="0"/>
              <w:jc w:val="both"/>
              <w:rPr>
                <w:sz w:val="18"/>
                <w:szCs w:val="18"/>
                <w:lang w:bidi="en-US"/>
              </w:rPr>
            </w:pPr>
            <w:r>
              <w:rPr>
                <w:sz w:val="18"/>
                <w:szCs w:val="18"/>
                <w:lang w:bidi="en-US"/>
              </w:rPr>
              <w:t>150kg</w:t>
            </w:r>
          </w:p>
        </w:tc>
      </w:tr>
      <w:tr w:rsidR="00ED47CA" w14:paraId="67F4ADBB" w14:textId="77777777" w:rsidTr="003A115A">
        <w:tc>
          <w:tcPr>
            <w:tcW w:w="2376" w:type="dxa"/>
          </w:tcPr>
          <w:p w14:paraId="4EC62F0D" w14:textId="77777777" w:rsidR="00ED47CA" w:rsidRPr="00230C2B" w:rsidRDefault="00ED47CA" w:rsidP="00230C2B">
            <w:pPr>
              <w:pStyle w:val="ListParagraph"/>
              <w:numPr>
                <w:ilvl w:val="0"/>
                <w:numId w:val="40"/>
              </w:numPr>
              <w:autoSpaceDE w:val="0"/>
              <w:autoSpaceDN w:val="0"/>
              <w:adjustRightInd w:val="0"/>
              <w:jc w:val="both"/>
              <w:rPr>
                <w:sz w:val="18"/>
                <w:szCs w:val="18"/>
                <w:lang w:bidi="en-US"/>
              </w:rPr>
            </w:pPr>
            <w:r>
              <w:rPr>
                <w:sz w:val="18"/>
                <w:szCs w:val="18"/>
                <w:lang w:bidi="en-US"/>
              </w:rPr>
              <w:t>Payinjar</w:t>
            </w:r>
          </w:p>
        </w:tc>
        <w:tc>
          <w:tcPr>
            <w:tcW w:w="1134" w:type="dxa"/>
          </w:tcPr>
          <w:p w14:paraId="2407D812" w14:textId="77777777" w:rsidR="00ED47CA" w:rsidRPr="00FE511D" w:rsidRDefault="00ED47CA" w:rsidP="00B454ED">
            <w:pPr>
              <w:autoSpaceDE w:val="0"/>
              <w:autoSpaceDN w:val="0"/>
              <w:adjustRightInd w:val="0"/>
              <w:jc w:val="both"/>
              <w:rPr>
                <w:sz w:val="18"/>
                <w:szCs w:val="18"/>
                <w:lang w:bidi="en-US"/>
              </w:rPr>
            </w:pPr>
            <w:r>
              <w:rPr>
                <w:sz w:val="18"/>
                <w:szCs w:val="18"/>
                <w:lang w:bidi="en-US"/>
              </w:rPr>
              <w:t>25HH</w:t>
            </w:r>
          </w:p>
        </w:tc>
        <w:tc>
          <w:tcPr>
            <w:tcW w:w="683" w:type="dxa"/>
          </w:tcPr>
          <w:p w14:paraId="5BF8F5EA" w14:textId="77777777" w:rsidR="00ED47CA" w:rsidRPr="00B477BF" w:rsidRDefault="00ED47CA" w:rsidP="00B454ED">
            <w:pPr>
              <w:autoSpaceDE w:val="0"/>
              <w:autoSpaceDN w:val="0"/>
              <w:adjustRightInd w:val="0"/>
              <w:jc w:val="both"/>
              <w:rPr>
                <w:sz w:val="18"/>
                <w:szCs w:val="18"/>
                <w:lang w:bidi="en-US"/>
              </w:rPr>
            </w:pPr>
            <w:r>
              <w:rPr>
                <w:sz w:val="18"/>
                <w:szCs w:val="18"/>
                <w:lang w:bidi="en-US"/>
              </w:rPr>
              <w:t>50kg</w:t>
            </w:r>
          </w:p>
        </w:tc>
        <w:tc>
          <w:tcPr>
            <w:tcW w:w="877" w:type="dxa"/>
          </w:tcPr>
          <w:p w14:paraId="78FF07DE" w14:textId="77777777" w:rsidR="00ED47CA" w:rsidRPr="00B477BF" w:rsidRDefault="00ED47CA" w:rsidP="00B454ED">
            <w:pPr>
              <w:autoSpaceDE w:val="0"/>
              <w:autoSpaceDN w:val="0"/>
              <w:adjustRightInd w:val="0"/>
              <w:jc w:val="both"/>
              <w:rPr>
                <w:sz w:val="18"/>
                <w:szCs w:val="18"/>
                <w:lang w:bidi="en-US"/>
              </w:rPr>
            </w:pPr>
            <w:r>
              <w:rPr>
                <w:sz w:val="18"/>
                <w:szCs w:val="18"/>
                <w:lang w:bidi="en-US"/>
              </w:rPr>
              <w:t>75kg</w:t>
            </w:r>
          </w:p>
        </w:tc>
        <w:tc>
          <w:tcPr>
            <w:tcW w:w="850" w:type="dxa"/>
          </w:tcPr>
          <w:p w14:paraId="6ADDC522" w14:textId="77777777" w:rsidR="00ED47CA" w:rsidRPr="00B477BF" w:rsidRDefault="00ED47CA" w:rsidP="00B454ED">
            <w:pPr>
              <w:autoSpaceDE w:val="0"/>
              <w:autoSpaceDN w:val="0"/>
              <w:adjustRightInd w:val="0"/>
              <w:jc w:val="both"/>
              <w:rPr>
                <w:sz w:val="18"/>
                <w:szCs w:val="18"/>
                <w:lang w:bidi="en-US"/>
              </w:rPr>
            </w:pPr>
            <w:r>
              <w:rPr>
                <w:sz w:val="18"/>
                <w:szCs w:val="18"/>
                <w:lang w:bidi="en-US"/>
              </w:rPr>
              <w:t>75kg</w:t>
            </w:r>
          </w:p>
        </w:tc>
        <w:tc>
          <w:tcPr>
            <w:tcW w:w="851" w:type="dxa"/>
          </w:tcPr>
          <w:p w14:paraId="58E0A25C" w14:textId="77777777" w:rsidR="00ED47CA" w:rsidRPr="00B477BF" w:rsidRDefault="00ED47CA" w:rsidP="00B454ED">
            <w:pPr>
              <w:autoSpaceDE w:val="0"/>
              <w:autoSpaceDN w:val="0"/>
              <w:adjustRightInd w:val="0"/>
              <w:jc w:val="both"/>
              <w:rPr>
                <w:sz w:val="18"/>
                <w:szCs w:val="18"/>
                <w:lang w:bidi="en-US"/>
              </w:rPr>
            </w:pPr>
            <w:r>
              <w:rPr>
                <w:sz w:val="18"/>
                <w:szCs w:val="18"/>
                <w:lang w:bidi="en-US"/>
              </w:rPr>
              <w:t>75kg</w:t>
            </w:r>
          </w:p>
        </w:tc>
        <w:tc>
          <w:tcPr>
            <w:tcW w:w="1134" w:type="dxa"/>
          </w:tcPr>
          <w:p w14:paraId="3CC18AC0" w14:textId="77777777" w:rsidR="00ED47CA" w:rsidRPr="00B477BF" w:rsidRDefault="00ED47CA" w:rsidP="00B454ED">
            <w:pPr>
              <w:autoSpaceDE w:val="0"/>
              <w:autoSpaceDN w:val="0"/>
              <w:adjustRightInd w:val="0"/>
              <w:jc w:val="both"/>
              <w:rPr>
                <w:sz w:val="18"/>
                <w:szCs w:val="18"/>
                <w:lang w:bidi="en-US"/>
              </w:rPr>
            </w:pPr>
            <w:r>
              <w:rPr>
                <w:sz w:val="18"/>
                <w:szCs w:val="18"/>
                <w:lang w:bidi="en-US"/>
              </w:rPr>
              <w:t>75kg</w:t>
            </w:r>
          </w:p>
        </w:tc>
      </w:tr>
      <w:tr w:rsidR="00ED47CA" w14:paraId="30A50BF7" w14:textId="77777777" w:rsidTr="003A115A">
        <w:tc>
          <w:tcPr>
            <w:tcW w:w="2376" w:type="dxa"/>
          </w:tcPr>
          <w:p w14:paraId="30B9D1CD" w14:textId="77777777" w:rsidR="00ED47CA" w:rsidRPr="00230C2B" w:rsidRDefault="00ED47CA" w:rsidP="00B454ED">
            <w:pPr>
              <w:autoSpaceDE w:val="0"/>
              <w:autoSpaceDN w:val="0"/>
              <w:adjustRightInd w:val="0"/>
              <w:jc w:val="both"/>
              <w:rPr>
                <w:b/>
                <w:sz w:val="18"/>
                <w:szCs w:val="18"/>
                <w:lang w:bidi="en-US"/>
              </w:rPr>
            </w:pPr>
            <w:r>
              <w:rPr>
                <w:b/>
                <w:sz w:val="18"/>
                <w:szCs w:val="18"/>
                <w:lang w:bidi="en-US"/>
              </w:rPr>
              <w:t>TOTAL</w:t>
            </w:r>
          </w:p>
        </w:tc>
        <w:tc>
          <w:tcPr>
            <w:tcW w:w="1134" w:type="dxa"/>
          </w:tcPr>
          <w:p w14:paraId="63B26A68" w14:textId="77777777" w:rsidR="00ED47CA" w:rsidRPr="00230C2B" w:rsidRDefault="00ED47CA" w:rsidP="00B454ED">
            <w:pPr>
              <w:autoSpaceDE w:val="0"/>
              <w:autoSpaceDN w:val="0"/>
              <w:adjustRightInd w:val="0"/>
              <w:jc w:val="both"/>
              <w:rPr>
                <w:sz w:val="18"/>
                <w:szCs w:val="18"/>
                <w:lang w:bidi="en-US"/>
              </w:rPr>
            </w:pPr>
            <w:r>
              <w:rPr>
                <w:sz w:val="18"/>
                <w:szCs w:val="18"/>
                <w:lang w:bidi="en-US"/>
              </w:rPr>
              <w:t>225 HH</w:t>
            </w:r>
          </w:p>
        </w:tc>
        <w:tc>
          <w:tcPr>
            <w:tcW w:w="683" w:type="dxa"/>
          </w:tcPr>
          <w:p w14:paraId="4EA8F5D1" w14:textId="77777777" w:rsidR="00ED47CA" w:rsidRPr="00230C2B" w:rsidRDefault="00ED47CA" w:rsidP="00B454ED">
            <w:pPr>
              <w:autoSpaceDE w:val="0"/>
              <w:autoSpaceDN w:val="0"/>
              <w:adjustRightInd w:val="0"/>
              <w:jc w:val="both"/>
              <w:rPr>
                <w:sz w:val="18"/>
                <w:szCs w:val="18"/>
                <w:lang w:bidi="en-US"/>
              </w:rPr>
            </w:pPr>
            <w:r>
              <w:rPr>
                <w:sz w:val="18"/>
                <w:szCs w:val="18"/>
                <w:lang w:bidi="en-US"/>
              </w:rPr>
              <w:t>450kg</w:t>
            </w:r>
          </w:p>
        </w:tc>
        <w:tc>
          <w:tcPr>
            <w:tcW w:w="877" w:type="dxa"/>
          </w:tcPr>
          <w:p w14:paraId="42EB2B31" w14:textId="77777777" w:rsidR="00ED47CA" w:rsidRPr="00230C2B" w:rsidRDefault="00ED47CA" w:rsidP="00B454ED">
            <w:pPr>
              <w:autoSpaceDE w:val="0"/>
              <w:autoSpaceDN w:val="0"/>
              <w:adjustRightInd w:val="0"/>
              <w:jc w:val="both"/>
              <w:rPr>
                <w:sz w:val="18"/>
                <w:szCs w:val="18"/>
                <w:lang w:bidi="en-US"/>
              </w:rPr>
            </w:pPr>
            <w:r>
              <w:rPr>
                <w:sz w:val="18"/>
                <w:szCs w:val="18"/>
                <w:lang w:bidi="en-US"/>
              </w:rPr>
              <w:t>675kg</w:t>
            </w:r>
          </w:p>
        </w:tc>
        <w:tc>
          <w:tcPr>
            <w:tcW w:w="850" w:type="dxa"/>
          </w:tcPr>
          <w:p w14:paraId="52E4CF97" w14:textId="77777777" w:rsidR="00ED47CA" w:rsidRPr="00230C2B" w:rsidRDefault="00ED47CA" w:rsidP="00B454ED">
            <w:pPr>
              <w:autoSpaceDE w:val="0"/>
              <w:autoSpaceDN w:val="0"/>
              <w:adjustRightInd w:val="0"/>
              <w:jc w:val="both"/>
              <w:rPr>
                <w:sz w:val="18"/>
                <w:szCs w:val="18"/>
                <w:lang w:bidi="en-US"/>
              </w:rPr>
            </w:pPr>
            <w:r>
              <w:rPr>
                <w:sz w:val="18"/>
                <w:szCs w:val="18"/>
                <w:lang w:bidi="en-US"/>
              </w:rPr>
              <w:t xml:space="preserve">675kg </w:t>
            </w:r>
          </w:p>
        </w:tc>
        <w:tc>
          <w:tcPr>
            <w:tcW w:w="851" w:type="dxa"/>
          </w:tcPr>
          <w:p w14:paraId="2EFCB710" w14:textId="77777777" w:rsidR="00ED47CA" w:rsidRPr="00230C2B" w:rsidRDefault="00ED47CA" w:rsidP="00B454ED">
            <w:pPr>
              <w:autoSpaceDE w:val="0"/>
              <w:autoSpaceDN w:val="0"/>
              <w:adjustRightInd w:val="0"/>
              <w:jc w:val="both"/>
              <w:rPr>
                <w:sz w:val="18"/>
                <w:szCs w:val="18"/>
                <w:lang w:bidi="en-US"/>
              </w:rPr>
            </w:pPr>
            <w:r>
              <w:rPr>
                <w:sz w:val="18"/>
                <w:szCs w:val="18"/>
                <w:lang w:bidi="en-US"/>
              </w:rPr>
              <w:t>675kg</w:t>
            </w:r>
          </w:p>
        </w:tc>
        <w:tc>
          <w:tcPr>
            <w:tcW w:w="1134" w:type="dxa"/>
          </w:tcPr>
          <w:p w14:paraId="3007A72C" w14:textId="77777777" w:rsidR="00ED47CA" w:rsidRPr="00230C2B" w:rsidRDefault="00ED47CA" w:rsidP="00B454ED">
            <w:pPr>
              <w:autoSpaceDE w:val="0"/>
              <w:autoSpaceDN w:val="0"/>
              <w:adjustRightInd w:val="0"/>
              <w:jc w:val="both"/>
              <w:rPr>
                <w:sz w:val="18"/>
                <w:szCs w:val="18"/>
                <w:lang w:bidi="en-US"/>
              </w:rPr>
            </w:pPr>
            <w:r>
              <w:rPr>
                <w:sz w:val="18"/>
                <w:szCs w:val="18"/>
                <w:lang w:bidi="en-US"/>
              </w:rPr>
              <w:t>675kg</w:t>
            </w:r>
          </w:p>
        </w:tc>
      </w:tr>
    </w:tbl>
    <w:p w14:paraId="46C8D96C" w14:textId="77777777" w:rsidR="004B6BD4" w:rsidRPr="00395E9E" w:rsidRDefault="004B6BD4" w:rsidP="00B454ED">
      <w:pPr>
        <w:autoSpaceDE w:val="0"/>
        <w:autoSpaceDN w:val="0"/>
        <w:adjustRightInd w:val="0"/>
        <w:jc w:val="both"/>
        <w:rPr>
          <w:rFonts w:ascii="Times New Roman" w:hAnsi="Times New Roman" w:cs="Times New Roman"/>
          <w:lang w:bidi="en-US"/>
        </w:rPr>
      </w:pPr>
    </w:p>
    <w:p w14:paraId="2249E425" w14:textId="77777777" w:rsidR="005932CF" w:rsidRDefault="00862524" w:rsidP="003A115A">
      <w:pPr>
        <w:autoSpaceDE w:val="0"/>
        <w:autoSpaceDN w:val="0"/>
        <w:adjustRightInd w:val="0"/>
        <w:jc w:val="both"/>
        <w:rPr>
          <w:rFonts w:ascii="Times New Roman" w:hAnsi="Times New Roman" w:cs="Times New Roman"/>
        </w:rPr>
      </w:pPr>
      <w:r w:rsidRPr="00395E9E">
        <w:rPr>
          <w:rFonts w:ascii="Times New Roman" w:hAnsi="Times New Roman" w:cs="Times New Roman"/>
          <w:b/>
          <w:i/>
        </w:rPr>
        <w:t xml:space="preserve">2. </w:t>
      </w:r>
      <w:r w:rsidR="001F7464" w:rsidRPr="00395E9E">
        <w:rPr>
          <w:rFonts w:ascii="Times New Roman" w:hAnsi="Times New Roman" w:cs="Times New Roman"/>
          <w:b/>
          <w:i/>
        </w:rPr>
        <w:t>Distribut</w:t>
      </w:r>
      <w:r w:rsidR="00AF16A2">
        <w:rPr>
          <w:rFonts w:ascii="Times New Roman" w:hAnsi="Times New Roman" w:cs="Times New Roman"/>
          <w:b/>
          <w:i/>
        </w:rPr>
        <w:t>ed</w:t>
      </w:r>
      <w:r w:rsidR="001F7464" w:rsidRPr="00395E9E">
        <w:rPr>
          <w:rFonts w:ascii="Times New Roman" w:hAnsi="Times New Roman" w:cs="Times New Roman"/>
          <w:b/>
          <w:i/>
        </w:rPr>
        <w:t xml:space="preserve"> farming tools: </w:t>
      </w:r>
      <w:r w:rsidR="00BD72D9" w:rsidRPr="00395E9E">
        <w:rPr>
          <w:rFonts w:ascii="Times New Roman" w:hAnsi="Times New Roman" w:cs="Times New Roman"/>
        </w:rPr>
        <w:t>The IRC provided farming tools consisting of sickles, hoes, panga</w:t>
      </w:r>
      <w:r w:rsidR="009464F5" w:rsidRPr="00395E9E">
        <w:rPr>
          <w:rFonts w:ascii="Times New Roman" w:hAnsi="Times New Roman" w:cs="Times New Roman"/>
        </w:rPr>
        <w:t>s,</w:t>
      </w:r>
      <w:r w:rsidR="00BD72D9" w:rsidRPr="00395E9E">
        <w:rPr>
          <w:rFonts w:ascii="Times New Roman" w:hAnsi="Times New Roman" w:cs="Times New Roman"/>
        </w:rPr>
        <w:t xml:space="preserve"> </w:t>
      </w:r>
      <w:r w:rsidR="009464F5" w:rsidRPr="00395E9E">
        <w:rPr>
          <w:rFonts w:ascii="Times New Roman" w:hAnsi="Times New Roman" w:cs="Times New Roman"/>
        </w:rPr>
        <w:t>a</w:t>
      </w:r>
      <w:r w:rsidR="00BD72D9" w:rsidRPr="00395E9E">
        <w:rPr>
          <w:rFonts w:ascii="Times New Roman" w:hAnsi="Times New Roman" w:cs="Times New Roman"/>
        </w:rPr>
        <w:t>xe</w:t>
      </w:r>
      <w:r w:rsidR="009464F5" w:rsidRPr="00395E9E">
        <w:rPr>
          <w:rFonts w:ascii="Times New Roman" w:hAnsi="Times New Roman" w:cs="Times New Roman"/>
        </w:rPr>
        <w:t>s</w:t>
      </w:r>
      <w:r w:rsidR="00BD72D9" w:rsidRPr="00395E9E">
        <w:rPr>
          <w:rFonts w:ascii="Times New Roman" w:hAnsi="Times New Roman" w:cs="Times New Roman"/>
        </w:rPr>
        <w:t>, wheelbarrows, folk hoe</w:t>
      </w:r>
      <w:r w:rsidR="009464F5" w:rsidRPr="00395E9E">
        <w:rPr>
          <w:rFonts w:ascii="Times New Roman" w:hAnsi="Times New Roman" w:cs="Times New Roman"/>
        </w:rPr>
        <w:t>s,</w:t>
      </w:r>
      <w:r w:rsidR="00BD72D9" w:rsidRPr="00395E9E">
        <w:rPr>
          <w:rFonts w:ascii="Times New Roman" w:hAnsi="Times New Roman" w:cs="Times New Roman"/>
        </w:rPr>
        <w:t xml:space="preserve"> </w:t>
      </w:r>
      <w:r w:rsidR="0067325E" w:rsidRPr="00395E9E">
        <w:rPr>
          <w:rFonts w:ascii="Times New Roman" w:hAnsi="Times New Roman" w:cs="Times New Roman"/>
        </w:rPr>
        <w:t>m</w:t>
      </w:r>
      <w:r w:rsidR="00BD72D9" w:rsidRPr="00395E9E">
        <w:rPr>
          <w:rFonts w:ascii="Times New Roman" w:hAnsi="Times New Roman" w:cs="Times New Roman"/>
        </w:rPr>
        <w:t>aloda</w:t>
      </w:r>
      <w:r w:rsidR="009464F5" w:rsidRPr="00395E9E">
        <w:rPr>
          <w:rFonts w:ascii="Times New Roman" w:hAnsi="Times New Roman" w:cs="Times New Roman"/>
        </w:rPr>
        <w:t>s</w:t>
      </w:r>
      <w:r w:rsidR="00BD72D9" w:rsidRPr="00395E9E">
        <w:rPr>
          <w:rFonts w:ascii="Times New Roman" w:hAnsi="Times New Roman" w:cs="Times New Roman"/>
        </w:rPr>
        <w:t xml:space="preserve">, </w:t>
      </w:r>
      <w:r w:rsidR="009F09DC" w:rsidRPr="00395E9E">
        <w:rPr>
          <w:rFonts w:ascii="Times New Roman" w:hAnsi="Times New Roman" w:cs="Times New Roman"/>
        </w:rPr>
        <w:t>rake</w:t>
      </w:r>
      <w:r w:rsidR="009464F5" w:rsidRPr="00395E9E">
        <w:rPr>
          <w:rFonts w:ascii="Times New Roman" w:hAnsi="Times New Roman" w:cs="Times New Roman"/>
        </w:rPr>
        <w:t>s</w:t>
      </w:r>
      <w:r w:rsidR="009F09DC" w:rsidRPr="00395E9E">
        <w:rPr>
          <w:rFonts w:ascii="Times New Roman" w:hAnsi="Times New Roman" w:cs="Times New Roman"/>
        </w:rPr>
        <w:t xml:space="preserve"> and watering cans to the 7</w:t>
      </w:r>
      <w:r w:rsidR="00BD72D9" w:rsidRPr="00395E9E">
        <w:rPr>
          <w:rFonts w:ascii="Times New Roman" w:hAnsi="Times New Roman" w:cs="Times New Roman"/>
        </w:rPr>
        <w:t>05 vulnerable farming households to facilitate their work during planting and harvesting seasons</w:t>
      </w:r>
      <w:r w:rsidR="009464F5" w:rsidRPr="00395E9E">
        <w:rPr>
          <w:rFonts w:ascii="Times New Roman" w:hAnsi="Times New Roman" w:cs="Times New Roman"/>
        </w:rPr>
        <w:t>.</w:t>
      </w:r>
      <w:r w:rsidR="00BD72D9" w:rsidRPr="00395E9E">
        <w:rPr>
          <w:rFonts w:ascii="Times New Roman" w:hAnsi="Times New Roman" w:cs="Times New Roman"/>
        </w:rPr>
        <w:t xml:space="preserve"> Tools were procu</w:t>
      </w:r>
      <w:r w:rsidR="009F09DC" w:rsidRPr="00395E9E">
        <w:rPr>
          <w:rFonts w:ascii="Times New Roman" w:hAnsi="Times New Roman" w:cs="Times New Roman"/>
        </w:rPr>
        <w:t xml:space="preserve">red from Juba and distributed </w:t>
      </w:r>
      <w:r w:rsidR="00BD72D9" w:rsidRPr="00395E9E">
        <w:rPr>
          <w:rFonts w:ascii="Times New Roman" w:hAnsi="Times New Roman" w:cs="Times New Roman"/>
        </w:rPr>
        <w:t>to beneficiaries directly instead</w:t>
      </w:r>
      <w:r w:rsidR="006F49B5" w:rsidRPr="00395E9E">
        <w:rPr>
          <w:rFonts w:ascii="Times New Roman" w:hAnsi="Times New Roman" w:cs="Times New Roman"/>
        </w:rPr>
        <w:t xml:space="preserve"> of us</w:t>
      </w:r>
      <w:r w:rsidR="009464F5" w:rsidRPr="00395E9E">
        <w:rPr>
          <w:rFonts w:ascii="Times New Roman" w:hAnsi="Times New Roman" w:cs="Times New Roman"/>
        </w:rPr>
        <w:t>ing</w:t>
      </w:r>
      <w:r w:rsidR="00BD72D9" w:rsidRPr="00395E9E">
        <w:rPr>
          <w:rFonts w:ascii="Times New Roman" w:hAnsi="Times New Roman" w:cs="Times New Roman"/>
        </w:rPr>
        <w:t xml:space="preserve"> </w:t>
      </w:r>
      <w:r w:rsidR="006F49B5" w:rsidRPr="00395E9E">
        <w:rPr>
          <w:rFonts w:ascii="Times New Roman" w:hAnsi="Times New Roman" w:cs="Times New Roman"/>
        </w:rPr>
        <w:t>seed/tool</w:t>
      </w:r>
      <w:r w:rsidR="00BD72D9" w:rsidRPr="00395E9E">
        <w:rPr>
          <w:rFonts w:ascii="Times New Roman" w:hAnsi="Times New Roman" w:cs="Times New Roman"/>
        </w:rPr>
        <w:t xml:space="preserve"> </w:t>
      </w:r>
      <w:r w:rsidR="009F09DC" w:rsidRPr="00395E9E">
        <w:rPr>
          <w:rFonts w:ascii="Times New Roman" w:hAnsi="Times New Roman" w:cs="Times New Roman"/>
        </w:rPr>
        <w:t>voucher</w:t>
      </w:r>
      <w:r w:rsidR="006F49B5" w:rsidRPr="00395E9E">
        <w:rPr>
          <w:rFonts w:ascii="Times New Roman" w:hAnsi="Times New Roman" w:cs="Times New Roman"/>
        </w:rPr>
        <w:t>s</w:t>
      </w:r>
      <w:r w:rsidR="009F09DC" w:rsidRPr="00395E9E">
        <w:rPr>
          <w:rFonts w:ascii="Times New Roman" w:hAnsi="Times New Roman" w:cs="Times New Roman"/>
        </w:rPr>
        <w:t>,</w:t>
      </w:r>
      <w:r w:rsidR="00BD72D9" w:rsidRPr="00395E9E">
        <w:rPr>
          <w:rFonts w:ascii="Times New Roman" w:hAnsi="Times New Roman" w:cs="Times New Roman"/>
        </w:rPr>
        <w:t xml:space="preserve"> due to the unavailability of the tools in the local </w:t>
      </w:r>
      <w:r w:rsidR="009F09DC" w:rsidRPr="00395E9E">
        <w:rPr>
          <w:rFonts w:ascii="Times New Roman" w:hAnsi="Times New Roman" w:cs="Times New Roman"/>
        </w:rPr>
        <w:t xml:space="preserve">market. </w:t>
      </w:r>
      <w:r w:rsidR="00BD72D9" w:rsidRPr="00395E9E">
        <w:rPr>
          <w:rFonts w:ascii="Times New Roman" w:hAnsi="Times New Roman" w:cs="Times New Roman"/>
        </w:rPr>
        <w:t>These tools facilitated efficient cropping and effective soil ti</w:t>
      </w:r>
      <w:r w:rsidR="009F09DC" w:rsidRPr="00395E9E">
        <w:rPr>
          <w:rFonts w:ascii="Times New Roman" w:hAnsi="Times New Roman" w:cs="Times New Roman"/>
        </w:rPr>
        <w:t>llage</w:t>
      </w:r>
      <w:r w:rsidR="00741A64" w:rsidRPr="00395E9E">
        <w:rPr>
          <w:rFonts w:ascii="Times New Roman" w:hAnsi="Times New Roman" w:cs="Times New Roman"/>
        </w:rPr>
        <w:t>, though as reported above, crops w</w:t>
      </w:r>
      <w:r w:rsidR="001E06A1">
        <w:rPr>
          <w:rFonts w:ascii="Times New Roman" w:hAnsi="Times New Roman" w:cs="Times New Roman"/>
        </w:rPr>
        <w:t xml:space="preserve">ere </w:t>
      </w:r>
      <w:r w:rsidR="00380337">
        <w:rPr>
          <w:rFonts w:ascii="Times New Roman" w:hAnsi="Times New Roman" w:cs="Times New Roman"/>
        </w:rPr>
        <w:t>partially</w:t>
      </w:r>
      <w:r w:rsidR="00741A64" w:rsidRPr="00395E9E">
        <w:rPr>
          <w:rFonts w:ascii="Times New Roman" w:hAnsi="Times New Roman" w:cs="Times New Roman"/>
        </w:rPr>
        <w:t xml:space="preserve"> destroyed by the floods</w:t>
      </w:r>
    </w:p>
    <w:p w14:paraId="07C2261A" w14:textId="77777777" w:rsidR="00FE511D" w:rsidRPr="00D72C8B" w:rsidRDefault="00FE511D" w:rsidP="00FE511D">
      <w:pPr>
        <w:autoSpaceDE w:val="0"/>
        <w:autoSpaceDN w:val="0"/>
        <w:adjustRightInd w:val="0"/>
        <w:jc w:val="both"/>
        <w:rPr>
          <w:rFonts w:ascii="Times New Roman" w:hAnsi="Times New Roman" w:cs="Times New Roman"/>
          <w:b/>
          <w:lang w:bidi="en-US"/>
        </w:rPr>
      </w:pPr>
      <w:r w:rsidRPr="00D72C8B">
        <w:rPr>
          <w:rFonts w:ascii="Times New Roman" w:hAnsi="Times New Roman" w:cs="Times New Roman"/>
          <w:b/>
          <w:lang w:bidi="en-US"/>
        </w:rPr>
        <w:t xml:space="preserve">Table </w:t>
      </w:r>
      <w:r w:rsidR="001A3771">
        <w:rPr>
          <w:rFonts w:ascii="Times New Roman" w:hAnsi="Times New Roman" w:cs="Times New Roman"/>
          <w:b/>
          <w:lang w:bidi="en-US"/>
        </w:rPr>
        <w:t xml:space="preserve">3 </w:t>
      </w:r>
      <w:r w:rsidRPr="00D72C8B">
        <w:rPr>
          <w:rFonts w:ascii="Times New Roman" w:hAnsi="Times New Roman" w:cs="Times New Roman"/>
          <w:b/>
          <w:lang w:bidi="en-US"/>
        </w:rPr>
        <w:t xml:space="preserve">#: Distribution of </w:t>
      </w:r>
      <w:r w:rsidR="00B477BF">
        <w:rPr>
          <w:rFonts w:ascii="Times New Roman" w:hAnsi="Times New Roman" w:cs="Times New Roman"/>
          <w:b/>
          <w:lang w:bidi="en-US"/>
        </w:rPr>
        <w:t>hand tools</w:t>
      </w:r>
      <w:r w:rsidRPr="00D72C8B">
        <w:rPr>
          <w:rFonts w:ascii="Times New Roman" w:hAnsi="Times New Roman" w:cs="Times New Roman"/>
          <w:b/>
          <w:lang w:bidi="en-US"/>
        </w:rPr>
        <w:t xml:space="preserve"> to beneficiaries</w:t>
      </w:r>
    </w:p>
    <w:tbl>
      <w:tblPr>
        <w:tblStyle w:val="TableGrid"/>
        <w:tblW w:w="0" w:type="auto"/>
        <w:tblLook w:val="04A0" w:firstRow="1" w:lastRow="0" w:firstColumn="1" w:lastColumn="0" w:noHBand="0" w:noVBand="1"/>
      </w:tblPr>
      <w:tblGrid>
        <w:gridCol w:w="1650"/>
        <w:gridCol w:w="1112"/>
        <w:gridCol w:w="669"/>
        <w:gridCol w:w="780"/>
        <w:gridCol w:w="766"/>
        <w:gridCol w:w="656"/>
        <w:gridCol w:w="628"/>
        <w:gridCol w:w="736"/>
        <w:gridCol w:w="671"/>
        <w:gridCol w:w="796"/>
        <w:gridCol w:w="886"/>
      </w:tblGrid>
      <w:tr w:rsidR="00230C2B" w:rsidRPr="00D72C8B" w14:paraId="0719AC05" w14:textId="77777777" w:rsidTr="00087700">
        <w:tc>
          <w:tcPr>
            <w:tcW w:w="1650" w:type="dxa"/>
            <w:vMerge w:val="restart"/>
          </w:tcPr>
          <w:p w14:paraId="3E3C71F0" w14:textId="77777777" w:rsidR="00A0238D" w:rsidRPr="00D72C8B" w:rsidRDefault="00A0238D" w:rsidP="003F5537">
            <w:pPr>
              <w:autoSpaceDE w:val="0"/>
              <w:autoSpaceDN w:val="0"/>
              <w:adjustRightInd w:val="0"/>
              <w:jc w:val="both"/>
              <w:rPr>
                <w:b/>
                <w:sz w:val="18"/>
                <w:szCs w:val="18"/>
                <w:lang w:bidi="en-US"/>
              </w:rPr>
            </w:pPr>
            <w:r w:rsidRPr="00D72C8B">
              <w:rPr>
                <w:b/>
                <w:sz w:val="18"/>
                <w:szCs w:val="18"/>
                <w:lang w:bidi="en-US"/>
              </w:rPr>
              <w:t>Payam</w:t>
            </w:r>
          </w:p>
        </w:tc>
        <w:tc>
          <w:tcPr>
            <w:tcW w:w="1112" w:type="dxa"/>
            <w:vMerge w:val="restart"/>
          </w:tcPr>
          <w:p w14:paraId="2FEBCA66" w14:textId="77777777" w:rsidR="00A0238D" w:rsidRPr="00D72C8B" w:rsidRDefault="00A0238D" w:rsidP="003F5537">
            <w:pPr>
              <w:autoSpaceDE w:val="0"/>
              <w:autoSpaceDN w:val="0"/>
              <w:adjustRightInd w:val="0"/>
              <w:jc w:val="both"/>
              <w:rPr>
                <w:b/>
                <w:sz w:val="18"/>
                <w:szCs w:val="18"/>
                <w:lang w:bidi="en-US"/>
              </w:rPr>
            </w:pPr>
            <w:r w:rsidRPr="00D72C8B">
              <w:rPr>
                <w:b/>
                <w:sz w:val="18"/>
                <w:szCs w:val="18"/>
                <w:lang w:bidi="en-US"/>
              </w:rPr>
              <w:t>Number of households</w:t>
            </w:r>
          </w:p>
        </w:tc>
        <w:tc>
          <w:tcPr>
            <w:tcW w:w="6588" w:type="dxa"/>
            <w:gridSpan w:val="9"/>
          </w:tcPr>
          <w:p w14:paraId="03C0661A" w14:textId="77777777" w:rsidR="00A0238D" w:rsidRPr="00D72C8B" w:rsidRDefault="00A0238D" w:rsidP="00230C2B">
            <w:pPr>
              <w:autoSpaceDE w:val="0"/>
              <w:autoSpaceDN w:val="0"/>
              <w:adjustRightInd w:val="0"/>
              <w:jc w:val="center"/>
              <w:rPr>
                <w:b/>
                <w:sz w:val="18"/>
                <w:szCs w:val="18"/>
                <w:lang w:bidi="en-US"/>
              </w:rPr>
            </w:pPr>
            <w:r>
              <w:rPr>
                <w:b/>
                <w:sz w:val="18"/>
                <w:szCs w:val="18"/>
                <w:lang w:bidi="en-US"/>
              </w:rPr>
              <w:t>Types of handtools</w:t>
            </w:r>
          </w:p>
        </w:tc>
      </w:tr>
      <w:tr w:rsidR="00230C2B" w14:paraId="367D2459" w14:textId="77777777" w:rsidTr="00087700">
        <w:tc>
          <w:tcPr>
            <w:tcW w:w="1650" w:type="dxa"/>
            <w:vMerge/>
          </w:tcPr>
          <w:p w14:paraId="7EE8F49C" w14:textId="77777777" w:rsidR="00B477BF" w:rsidRPr="00D72C8B" w:rsidRDefault="00B477BF" w:rsidP="003F5537">
            <w:pPr>
              <w:autoSpaceDE w:val="0"/>
              <w:autoSpaceDN w:val="0"/>
              <w:adjustRightInd w:val="0"/>
              <w:jc w:val="both"/>
              <w:rPr>
                <w:sz w:val="18"/>
                <w:szCs w:val="18"/>
                <w:lang w:bidi="en-US"/>
              </w:rPr>
            </w:pPr>
          </w:p>
        </w:tc>
        <w:tc>
          <w:tcPr>
            <w:tcW w:w="1112" w:type="dxa"/>
            <w:vMerge/>
          </w:tcPr>
          <w:p w14:paraId="49FCF8BC" w14:textId="77777777" w:rsidR="00B477BF" w:rsidRPr="00D72C8B" w:rsidRDefault="00B477BF" w:rsidP="003F5537">
            <w:pPr>
              <w:autoSpaceDE w:val="0"/>
              <w:autoSpaceDN w:val="0"/>
              <w:adjustRightInd w:val="0"/>
              <w:jc w:val="both"/>
              <w:rPr>
                <w:sz w:val="18"/>
                <w:szCs w:val="18"/>
                <w:lang w:bidi="en-US"/>
              </w:rPr>
            </w:pPr>
          </w:p>
        </w:tc>
        <w:tc>
          <w:tcPr>
            <w:tcW w:w="669" w:type="dxa"/>
          </w:tcPr>
          <w:p w14:paraId="08DF2C14" w14:textId="77777777" w:rsidR="00B477BF" w:rsidRPr="00D72C8B" w:rsidRDefault="00B477BF" w:rsidP="003F5537">
            <w:pPr>
              <w:autoSpaceDE w:val="0"/>
              <w:autoSpaceDN w:val="0"/>
              <w:adjustRightInd w:val="0"/>
              <w:jc w:val="both"/>
              <w:rPr>
                <w:sz w:val="18"/>
                <w:szCs w:val="18"/>
                <w:lang w:bidi="en-US"/>
              </w:rPr>
            </w:pPr>
            <w:r>
              <w:rPr>
                <w:sz w:val="18"/>
                <w:szCs w:val="18"/>
                <w:lang w:bidi="en-US"/>
              </w:rPr>
              <w:t>Hoes</w:t>
            </w:r>
          </w:p>
        </w:tc>
        <w:tc>
          <w:tcPr>
            <w:tcW w:w="780" w:type="dxa"/>
          </w:tcPr>
          <w:p w14:paraId="74AA9E54" w14:textId="77777777" w:rsidR="00B477BF" w:rsidRPr="00D72C8B" w:rsidRDefault="00B477BF" w:rsidP="003F5537">
            <w:pPr>
              <w:autoSpaceDE w:val="0"/>
              <w:autoSpaceDN w:val="0"/>
              <w:adjustRightInd w:val="0"/>
              <w:jc w:val="both"/>
              <w:rPr>
                <w:sz w:val="18"/>
                <w:szCs w:val="18"/>
                <w:lang w:bidi="en-US"/>
              </w:rPr>
            </w:pPr>
            <w:r>
              <w:rPr>
                <w:sz w:val="18"/>
                <w:szCs w:val="18"/>
                <w:lang w:bidi="en-US"/>
              </w:rPr>
              <w:t>Forked hoes</w:t>
            </w:r>
          </w:p>
        </w:tc>
        <w:tc>
          <w:tcPr>
            <w:tcW w:w="766" w:type="dxa"/>
          </w:tcPr>
          <w:p w14:paraId="5088FD04" w14:textId="77777777" w:rsidR="00B477BF" w:rsidRPr="00D72C8B" w:rsidRDefault="00B477BF" w:rsidP="003F5537">
            <w:pPr>
              <w:autoSpaceDE w:val="0"/>
              <w:autoSpaceDN w:val="0"/>
              <w:adjustRightInd w:val="0"/>
              <w:jc w:val="both"/>
              <w:rPr>
                <w:sz w:val="18"/>
                <w:szCs w:val="18"/>
                <w:lang w:bidi="en-US"/>
              </w:rPr>
            </w:pPr>
            <w:r>
              <w:rPr>
                <w:sz w:val="18"/>
                <w:szCs w:val="18"/>
                <w:lang w:bidi="en-US"/>
              </w:rPr>
              <w:t>Maloda</w:t>
            </w:r>
          </w:p>
        </w:tc>
        <w:tc>
          <w:tcPr>
            <w:tcW w:w="656" w:type="dxa"/>
          </w:tcPr>
          <w:p w14:paraId="325F7013" w14:textId="77777777" w:rsidR="00B477BF" w:rsidRPr="00D72C8B" w:rsidRDefault="00B477BF" w:rsidP="003F5537">
            <w:pPr>
              <w:autoSpaceDE w:val="0"/>
              <w:autoSpaceDN w:val="0"/>
              <w:adjustRightInd w:val="0"/>
              <w:rPr>
                <w:sz w:val="18"/>
                <w:szCs w:val="18"/>
                <w:lang w:bidi="en-US"/>
              </w:rPr>
            </w:pPr>
            <w:r>
              <w:rPr>
                <w:sz w:val="18"/>
                <w:szCs w:val="18"/>
                <w:lang w:bidi="en-US"/>
              </w:rPr>
              <w:t>Panga</w:t>
            </w:r>
          </w:p>
        </w:tc>
        <w:tc>
          <w:tcPr>
            <w:tcW w:w="628" w:type="dxa"/>
          </w:tcPr>
          <w:p w14:paraId="125B58C7" w14:textId="77777777" w:rsidR="00B477BF" w:rsidRPr="00D72C8B" w:rsidRDefault="00B477BF" w:rsidP="003F5537">
            <w:pPr>
              <w:autoSpaceDE w:val="0"/>
              <w:autoSpaceDN w:val="0"/>
              <w:adjustRightInd w:val="0"/>
              <w:jc w:val="both"/>
              <w:rPr>
                <w:sz w:val="18"/>
                <w:szCs w:val="18"/>
                <w:lang w:bidi="en-US"/>
              </w:rPr>
            </w:pPr>
            <w:r>
              <w:rPr>
                <w:sz w:val="18"/>
                <w:szCs w:val="18"/>
                <w:lang w:bidi="en-US"/>
              </w:rPr>
              <w:t>Axes</w:t>
            </w:r>
          </w:p>
        </w:tc>
        <w:tc>
          <w:tcPr>
            <w:tcW w:w="736" w:type="dxa"/>
          </w:tcPr>
          <w:p w14:paraId="556995E5" w14:textId="77777777" w:rsidR="00B477BF" w:rsidRPr="00D72C8B" w:rsidRDefault="00B477BF" w:rsidP="003F5537">
            <w:pPr>
              <w:autoSpaceDE w:val="0"/>
              <w:autoSpaceDN w:val="0"/>
              <w:adjustRightInd w:val="0"/>
              <w:jc w:val="both"/>
              <w:rPr>
                <w:sz w:val="18"/>
                <w:szCs w:val="18"/>
                <w:lang w:bidi="en-US"/>
              </w:rPr>
            </w:pPr>
            <w:r>
              <w:rPr>
                <w:sz w:val="18"/>
                <w:szCs w:val="18"/>
                <w:lang w:bidi="en-US"/>
              </w:rPr>
              <w:t>Sickles</w:t>
            </w:r>
          </w:p>
        </w:tc>
        <w:tc>
          <w:tcPr>
            <w:tcW w:w="671" w:type="dxa"/>
          </w:tcPr>
          <w:p w14:paraId="4EA85698" w14:textId="77777777" w:rsidR="00B477BF" w:rsidRPr="00D72C8B" w:rsidRDefault="00B477BF" w:rsidP="003F5537">
            <w:pPr>
              <w:autoSpaceDE w:val="0"/>
              <w:autoSpaceDN w:val="0"/>
              <w:adjustRightInd w:val="0"/>
              <w:jc w:val="both"/>
              <w:rPr>
                <w:sz w:val="18"/>
                <w:szCs w:val="18"/>
                <w:lang w:bidi="en-US"/>
              </w:rPr>
            </w:pPr>
            <w:r>
              <w:rPr>
                <w:sz w:val="18"/>
                <w:szCs w:val="18"/>
                <w:lang w:bidi="en-US"/>
              </w:rPr>
              <w:t>Rakes</w:t>
            </w:r>
          </w:p>
        </w:tc>
        <w:tc>
          <w:tcPr>
            <w:tcW w:w="796" w:type="dxa"/>
          </w:tcPr>
          <w:p w14:paraId="2B0EEE58" w14:textId="77777777" w:rsidR="00B477BF" w:rsidRPr="00D72C8B" w:rsidRDefault="00B477BF" w:rsidP="003F5537">
            <w:pPr>
              <w:autoSpaceDE w:val="0"/>
              <w:autoSpaceDN w:val="0"/>
              <w:adjustRightInd w:val="0"/>
              <w:jc w:val="both"/>
              <w:rPr>
                <w:sz w:val="18"/>
                <w:szCs w:val="18"/>
                <w:lang w:bidi="en-US"/>
              </w:rPr>
            </w:pPr>
            <w:r>
              <w:rPr>
                <w:sz w:val="18"/>
                <w:szCs w:val="18"/>
                <w:lang w:bidi="en-US"/>
              </w:rPr>
              <w:t>Wheel-barrows</w:t>
            </w:r>
          </w:p>
        </w:tc>
        <w:tc>
          <w:tcPr>
            <w:tcW w:w="886" w:type="dxa"/>
          </w:tcPr>
          <w:p w14:paraId="76DA79BC" w14:textId="77777777" w:rsidR="00B477BF" w:rsidRPr="00D72C8B" w:rsidRDefault="00B477BF" w:rsidP="003F5537">
            <w:pPr>
              <w:autoSpaceDE w:val="0"/>
              <w:autoSpaceDN w:val="0"/>
              <w:adjustRightInd w:val="0"/>
              <w:jc w:val="both"/>
              <w:rPr>
                <w:sz w:val="18"/>
                <w:szCs w:val="18"/>
                <w:lang w:bidi="en-US"/>
              </w:rPr>
            </w:pPr>
            <w:r>
              <w:rPr>
                <w:sz w:val="18"/>
                <w:szCs w:val="18"/>
                <w:lang w:bidi="en-US"/>
              </w:rPr>
              <w:t>Watering cans</w:t>
            </w:r>
          </w:p>
        </w:tc>
      </w:tr>
      <w:tr w:rsidR="00230C2B" w14:paraId="74B18194" w14:textId="77777777" w:rsidTr="00087700">
        <w:tc>
          <w:tcPr>
            <w:tcW w:w="1650" w:type="dxa"/>
          </w:tcPr>
          <w:p w14:paraId="79E83854" w14:textId="77777777" w:rsidR="00B477BF" w:rsidRPr="00230C2B" w:rsidRDefault="001C6FEA" w:rsidP="00230C2B">
            <w:pPr>
              <w:pStyle w:val="ListParagraph"/>
              <w:numPr>
                <w:ilvl w:val="0"/>
                <w:numId w:val="41"/>
              </w:numPr>
              <w:autoSpaceDE w:val="0"/>
              <w:autoSpaceDN w:val="0"/>
              <w:adjustRightInd w:val="0"/>
              <w:jc w:val="both"/>
              <w:rPr>
                <w:sz w:val="18"/>
                <w:szCs w:val="18"/>
                <w:lang w:bidi="en-US"/>
              </w:rPr>
            </w:pPr>
            <w:r>
              <w:rPr>
                <w:sz w:val="18"/>
                <w:szCs w:val="18"/>
                <w:lang w:bidi="en-US"/>
              </w:rPr>
              <w:t>Ganyliel</w:t>
            </w:r>
          </w:p>
        </w:tc>
        <w:tc>
          <w:tcPr>
            <w:tcW w:w="1112" w:type="dxa"/>
          </w:tcPr>
          <w:p w14:paraId="5CC5F217" w14:textId="77777777" w:rsidR="00B477BF" w:rsidRPr="00D72C8B" w:rsidRDefault="001C6FEA" w:rsidP="003F5537">
            <w:pPr>
              <w:autoSpaceDE w:val="0"/>
              <w:autoSpaceDN w:val="0"/>
              <w:adjustRightInd w:val="0"/>
              <w:jc w:val="both"/>
              <w:rPr>
                <w:sz w:val="18"/>
                <w:szCs w:val="18"/>
                <w:lang w:bidi="en-US"/>
              </w:rPr>
            </w:pPr>
            <w:r>
              <w:rPr>
                <w:sz w:val="18"/>
                <w:szCs w:val="18"/>
                <w:lang w:bidi="en-US"/>
              </w:rPr>
              <w:t>25HH</w:t>
            </w:r>
          </w:p>
        </w:tc>
        <w:tc>
          <w:tcPr>
            <w:tcW w:w="669" w:type="dxa"/>
          </w:tcPr>
          <w:p w14:paraId="30E534B2" w14:textId="77777777" w:rsidR="00B477BF" w:rsidRPr="00D72C8B" w:rsidRDefault="00087700" w:rsidP="003F5537">
            <w:pPr>
              <w:autoSpaceDE w:val="0"/>
              <w:autoSpaceDN w:val="0"/>
              <w:adjustRightInd w:val="0"/>
              <w:jc w:val="both"/>
              <w:rPr>
                <w:sz w:val="18"/>
                <w:szCs w:val="18"/>
                <w:lang w:bidi="en-US"/>
              </w:rPr>
            </w:pPr>
            <w:r>
              <w:rPr>
                <w:sz w:val="18"/>
                <w:szCs w:val="18"/>
                <w:lang w:bidi="en-US"/>
              </w:rPr>
              <w:t>25</w:t>
            </w:r>
          </w:p>
        </w:tc>
        <w:tc>
          <w:tcPr>
            <w:tcW w:w="780" w:type="dxa"/>
          </w:tcPr>
          <w:p w14:paraId="6423706C" w14:textId="77777777" w:rsidR="00B477BF" w:rsidRPr="00D72C8B" w:rsidRDefault="00087700" w:rsidP="003F5537">
            <w:pPr>
              <w:autoSpaceDE w:val="0"/>
              <w:autoSpaceDN w:val="0"/>
              <w:adjustRightInd w:val="0"/>
              <w:jc w:val="both"/>
              <w:rPr>
                <w:sz w:val="18"/>
                <w:szCs w:val="18"/>
                <w:lang w:bidi="en-US"/>
              </w:rPr>
            </w:pPr>
            <w:r>
              <w:rPr>
                <w:sz w:val="18"/>
                <w:szCs w:val="18"/>
                <w:lang w:bidi="en-US"/>
              </w:rPr>
              <w:t>25</w:t>
            </w:r>
          </w:p>
        </w:tc>
        <w:tc>
          <w:tcPr>
            <w:tcW w:w="766" w:type="dxa"/>
          </w:tcPr>
          <w:p w14:paraId="3E9CBE52" w14:textId="77777777" w:rsidR="00B477BF" w:rsidRPr="00D72C8B" w:rsidRDefault="00087700" w:rsidP="003F5537">
            <w:pPr>
              <w:autoSpaceDE w:val="0"/>
              <w:autoSpaceDN w:val="0"/>
              <w:adjustRightInd w:val="0"/>
              <w:jc w:val="both"/>
              <w:rPr>
                <w:sz w:val="18"/>
                <w:szCs w:val="18"/>
                <w:lang w:bidi="en-US"/>
              </w:rPr>
            </w:pPr>
            <w:r>
              <w:rPr>
                <w:sz w:val="18"/>
                <w:szCs w:val="18"/>
                <w:lang w:bidi="en-US"/>
              </w:rPr>
              <w:t>25</w:t>
            </w:r>
          </w:p>
        </w:tc>
        <w:tc>
          <w:tcPr>
            <w:tcW w:w="656" w:type="dxa"/>
          </w:tcPr>
          <w:p w14:paraId="1E3E1686" w14:textId="77777777" w:rsidR="00B477BF" w:rsidRPr="00D72C8B" w:rsidRDefault="00087700" w:rsidP="003F5537">
            <w:pPr>
              <w:autoSpaceDE w:val="0"/>
              <w:autoSpaceDN w:val="0"/>
              <w:adjustRightInd w:val="0"/>
              <w:jc w:val="both"/>
              <w:rPr>
                <w:sz w:val="18"/>
                <w:szCs w:val="18"/>
                <w:lang w:bidi="en-US"/>
              </w:rPr>
            </w:pPr>
            <w:r>
              <w:rPr>
                <w:sz w:val="18"/>
                <w:szCs w:val="18"/>
                <w:lang w:bidi="en-US"/>
              </w:rPr>
              <w:t>25</w:t>
            </w:r>
          </w:p>
        </w:tc>
        <w:tc>
          <w:tcPr>
            <w:tcW w:w="628" w:type="dxa"/>
          </w:tcPr>
          <w:p w14:paraId="4EF2D823" w14:textId="77777777" w:rsidR="00B477BF" w:rsidRPr="00D72C8B" w:rsidRDefault="00087700" w:rsidP="003F5537">
            <w:pPr>
              <w:autoSpaceDE w:val="0"/>
              <w:autoSpaceDN w:val="0"/>
              <w:adjustRightInd w:val="0"/>
              <w:jc w:val="both"/>
              <w:rPr>
                <w:sz w:val="18"/>
                <w:szCs w:val="18"/>
                <w:lang w:bidi="en-US"/>
              </w:rPr>
            </w:pPr>
            <w:r>
              <w:rPr>
                <w:sz w:val="18"/>
                <w:szCs w:val="18"/>
                <w:lang w:bidi="en-US"/>
              </w:rPr>
              <w:t>25</w:t>
            </w:r>
          </w:p>
        </w:tc>
        <w:tc>
          <w:tcPr>
            <w:tcW w:w="736" w:type="dxa"/>
          </w:tcPr>
          <w:p w14:paraId="555A9F2A" w14:textId="77777777" w:rsidR="00B477BF" w:rsidRPr="00D72C8B" w:rsidRDefault="00087700" w:rsidP="003F5537">
            <w:pPr>
              <w:autoSpaceDE w:val="0"/>
              <w:autoSpaceDN w:val="0"/>
              <w:adjustRightInd w:val="0"/>
              <w:jc w:val="both"/>
              <w:rPr>
                <w:sz w:val="18"/>
                <w:szCs w:val="18"/>
                <w:lang w:bidi="en-US"/>
              </w:rPr>
            </w:pPr>
            <w:r>
              <w:rPr>
                <w:sz w:val="18"/>
                <w:szCs w:val="18"/>
                <w:lang w:bidi="en-US"/>
              </w:rPr>
              <w:t>25</w:t>
            </w:r>
          </w:p>
        </w:tc>
        <w:tc>
          <w:tcPr>
            <w:tcW w:w="671" w:type="dxa"/>
          </w:tcPr>
          <w:p w14:paraId="1098F00B" w14:textId="77777777" w:rsidR="00B477BF" w:rsidRPr="00D72C8B" w:rsidRDefault="00087700" w:rsidP="003F5537">
            <w:pPr>
              <w:autoSpaceDE w:val="0"/>
              <w:autoSpaceDN w:val="0"/>
              <w:adjustRightInd w:val="0"/>
              <w:jc w:val="both"/>
              <w:rPr>
                <w:sz w:val="18"/>
                <w:szCs w:val="18"/>
                <w:lang w:bidi="en-US"/>
              </w:rPr>
            </w:pPr>
            <w:r>
              <w:rPr>
                <w:sz w:val="18"/>
                <w:szCs w:val="18"/>
                <w:lang w:bidi="en-US"/>
              </w:rPr>
              <w:t>25</w:t>
            </w:r>
          </w:p>
        </w:tc>
        <w:tc>
          <w:tcPr>
            <w:tcW w:w="796" w:type="dxa"/>
          </w:tcPr>
          <w:p w14:paraId="563D8B0B" w14:textId="77777777" w:rsidR="00B477BF" w:rsidRPr="00D72C8B" w:rsidRDefault="00087700" w:rsidP="003F5537">
            <w:pPr>
              <w:autoSpaceDE w:val="0"/>
              <w:autoSpaceDN w:val="0"/>
              <w:adjustRightInd w:val="0"/>
              <w:jc w:val="both"/>
              <w:rPr>
                <w:sz w:val="18"/>
                <w:szCs w:val="18"/>
                <w:lang w:bidi="en-US"/>
              </w:rPr>
            </w:pPr>
            <w:r>
              <w:rPr>
                <w:sz w:val="18"/>
                <w:szCs w:val="18"/>
                <w:lang w:bidi="en-US"/>
              </w:rPr>
              <w:t>4</w:t>
            </w:r>
          </w:p>
        </w:tc>
        <w:tc>
          <w:tcPr>
            <w:tcW w:w="886" w:type="dxa"/>
          </w:tcPr>
          <w:p w14:paraId="120C15EB" w14:textId="77777777" w:rsidR="00B477BF" w:rsidRPr="00D72C8B" w:rsidRDefault="00087700" w:rsidP="003F5537">
            <w:pPr>
              <w:autoSpaceDE w:val="0"/>
              <w:autoSpaceDN w:val="0"/>
              <w:adjustRightInd w:val="0"/>
              <w:jc w:val="both"/>
              <w:rPr>
                <w:sz w:val="18"/>
                <w:szCs w:val="18"/>
                <w:lang w:bidi="en-US"/>
              </w:rPr>
            </w:pPr>
            <w:r>
              <w:rPr>
                <w:sz w:val="18"/>
                <w:szCs w:val="18"/>
                <w:lang w:bidi="en-US"/>
              </w:rPr>
              <w:t>25</w:t>
            </w:r>
          </w:p>
        </w:tc>
      </w:tr>
      <w:tr w:rsidR="00087700" w14:paraId="60E4059E" w14:textId="77777777" w:rsidTr="00087700">
        <w:tc>
          <w:tcPr>
            <w:tcW w:w="1650" w:type="dxa"/>
          </w:tcPr>
          <w:p w14:paraId="58C50738" w14:textId="77777777" w:rsidR="00087700" w:rsidRPr="00230C2B" w:rsidRDefault="00087700" w:rsidP="00087700">
            <w:pPr>
              <w:pStyle w:val="ListParagraph"/>
              <w:numPr>
                <w:ilvl w:val="0"/>
                <w:numId w:val="41"/>
              </w:numPr>
              <w:autoSpaceDE w:val="0"/>
              <w:autoSpaceDN w:val="0"/>
              <w:adjustRightInd w:val="0"/>
              <w:jc w:val="both"/>
              <w:rPr>
                <w:sz w:val="18"/>
                <w:szCs w:val="18"/>
                <w:lang w:bidi="en-US"/>
              </w:rPr>
            </w:pPr>
            <w:r>
              <w:rPr>
                <w:sz w:val="18"/>
                <w:szCs w:val="18"/>
                <w:lang w:bidi="en-US"/>
              </w:rPr>
              <w:t>Pachienjok</w:t>
            </w:r>
          </w:p>
        </w:tc>
        <w:tc>
          <w:tcPr>
            <w:tcW w:w="1112" w:type="dxa"/>
          </w:tcPr>
          <w:p w14:paraId="19B2E44F" w14:textId="77777777" w:rsidR="00087700" w:rsidRPr="00D72C8B" w:rsidRDefault="00087700" w:rsidP="00087700">
            <w:pPr>
              <w:autoSpaceDE w:val="0"/>
              <w:autoSpaceDN w:val="0"/>
              <w:adjustRightInd w:val="0"/>
              <w:jc w:val="both"/>
              <w:rPr>
                <w:sz w:val="18"/>
                <w:szCs w:val="18"/>
                <w:lang w:bidi="en-US"/>
              </w:rPr>
            </w:pPr>
            <w:r>
              <w:rPr>
                <w:sz w:val="18"/>
                <w:szCs w:val="18"/>
                <w:lang w:bidi="en-US"/>
              </w:rPr>
              <w:t>25HH</w:t>
            </w:r>
          </w:p>
        </w:tc>
        <w:tc>
          <w:tcPr>
            <w:tcW w:w="669" w:type="dxa"/>
          </w:tcPr>
          <w:p w14:paraId="7EED72ED" w14:textId="77777777" w:rsidR="00087700" w:rsidRPr="00D72C8B" w:rsidRDefault="00087700" w:rsidP="00087700">
            <w:pPr>
              <w:autoSpaceDE w:val="0"/>
              <w:autoSpaceDN w:val="0"/>
              <w:adjustRightInd w:val="0"/>
              <w:jc w:val="both"/>
              <w:rPr>
                <w:sz w:val="18"/>
                <w:szCs w:val="18"/>
                <w:lang w:bidi="en-US"/>
              </w:rPr>
            </w:pPr>
            <w:r>
              <w:rPr>
                <w:sz w:val="18"/>
                <w:szCs w:val="18"/>
                <w:lang w:bidi="en-US"/>
              </w:rPr>
              <w:t>25</w:t>
            </w:r>
          </w:p>
        </w:tc>
        <w:tc>
          <w:tcPr>
            <w:tcW w:w="780" w:type="dxa"/>
          </w:tcPr>
          <w:p w14:paraId="765EF231" w14:textId="77777777" w:rsidR="00087700" w:rsidRPr="00D72C8B" w:rsidRDefault="00087700" w:rsidP="00087700">
            <w:pPr>
              <w:autoSpaceDE w:val="0"/>
              <w:autoSpaceDN w:val="0"/>
              <w:adjustRightInd w:val="0"/>
              <w:jc w:val="both"/>
              <w:rPr>
                <w:sz w:val="18"/>
                <w:szCs w:val="18"/>
                <w:lang w:bidi="en-US"/>
              </w:rPr>
            </w:pPr>
            <w:r>
              <w:rPr>
                <w:sz w:val="18"/>
                <w:szCs w:val="18"/>
                <w:lang w:bidi="en-US"/>
              </w:rPr>
              <w:t>25</w:t>
            </w:r>
          </w:p>
        </w:tc>
        <w:tc>
          <w:tcPr>
            <w:tcW w:w="766" w:type="dxa"/>
          </w:tcPr>
          <w:p w14:paraId="337E4AFF" w14:textId="77777777" w:rsidR="00087700" w:rsidRPr="00D72C8B" w:rsidRDefault="00087700" w:rsidP="00087700">
            <w:pPr>
              <w:autoSpaceDE w:val="0"/>
              <w:autoSpaceDN w:val="0"/>
              <w:adjustRightInd w:val="0"/>
              <w:jc w:val="both"/>
              <w:rPr>
                <w:sz w:val="18"/>
                <w:szCs w:val="18"/>
                <w:lang w:bidi="en-US"/>
              </w:rPr>
            </w:pPr>
            <w:r>
              <w:rPr>
                <w:sz w:val="18"/>
                <w:szCs w:val="18"/>
                <w:lang w:bidi="en-US"/>
              </w:rPr>
              <w:t>25</w:t>
            </w:r>
          </w:p>
        </w:tc>
        <w:tc>
          <w:tcPr>
            <w:tcW w:w="656" w:type="dxa"/>
          </w:tcPr>
          <w:p w14:paraId="0F0FE298" w14:textId="77777777" w:rsidR="00087700" w:rsidRPr="00D72C8B" w:rsidRDefault="00087700" w:rsidP="00087700">
            <w:pPr>
              <w:autoSpaceDE w:val="0"/>
              <w:autoSpaceDN w:val="0"/>
              <w:adjustRightInd w:val="0"/>
              <w:jc w:val="both"/>
              <w:rPr>
                <w:sz w:val="18"/>
                <w:szCs w:val="18"/>
                <w:lang w:bidi="en-US"/>
              </w:rPr>
            </w:pPr>
            <w:r>
              <w:rPr>
                <w:sz w:val="18"/>
                <w:szCs w:val="18"/>
                <w:lang w:bidi="en-US"/>
              </w:rPr>
              <w:t>25</w:t>
            </w:r>
          </w:p>
        </w:tc>
        <w:tc>
          <w:tcPr>
            <w:tcW w:w="628" w:type="dxa"/>
          </w:tcPr>
          <w:p w14:paraId="6F749F68" w14:textId="77777777" w:rsidR="00087700" w:rsidRPr="00D72C8B" w:rsidRDefault="00087700" w:rsidP="00087700">
            <w:pPr>
              <w:autoSpaceDE w:val="0"/>
              <w:autoSpaceDN w:val="0"/>
              <w:adjustRightInd w:val="0"/>
              <w:jc w:val="both"/>
              <w:rPr>
                <w:sz w:val="18"/>
                <w:szCs w:val="18"/>
                <w:lang w:bidi="en-US"/>
              </w:rPr>
            </w:pPr>
            <w:r>
              <w:rPr>
                <w:sz w:val="18"/>
                <w:szCs w:val="18"/>
                <w:lang w:bidi="en-US"/>
              </w:rPr>
              <w:t>25</w:t>
            </w:r>
          </w:p>
        </w:tc>
        <w:tc>
          <w:tcPr>
            <w:tcW w:w="736" w:type="dxa"/>
          </w:tcPr>
          <w:p w14:paraId="68144FD7" w14:textId="77777777" w:rsidR="00087700" w:rsidRPr="00D72C8B" w:rsidRDefault="00087700" w:rsidP="00087700">
            <w:pPr>
              <w:autoSpaceDE w:val="0"/>
              <w:autoSpaceDN w:val="0"/>
              <w:adjustRightInd w:val="0"/>
              <w:jc w:val="both"/>
              <w:rPr>
                <w:sz w:val="18"/>
                <w:szCs w:val="18"/>
                <w:lang w:bidi="en-US"/>
              </w:rPr>
            </w:pPr>
            <w:r>
              <w:rPr>
                <w:sz w:val="18"/>
                <w:szCs w:val="18"/>
                <w:lang w:bidi="en-US"/>
              </w:rPr>
              <w:t>25</w:t>
            </w:r>
          </w:p>
        </w:tc>
        <w:tc>
          <w:tcPr>
            <w:tcW w:w="671" w:type="dxa"/>
          </w:tcPr>
          <w:p w14:paraId="6E47DD12" w14:textId="77777777" w:rsidR="00087700" w:rsidRPr="00D72C8B" w:rsidRDefault="00087700" w:rsidP="00087700">
            <w:pPr>
              <w:autoSpaceDE w:val="0"/>
              <w:autoSpaceDN w:val="0"/>
              <w:adjustRightInd w:val="0"/>
              <w:jc w:val="both"/>
              <w:rPr>
                <w:sz w:val="18"/>
                <w:szCs w:val="18"/>
                <w:lang w:bidi="en-US"/>
              </w:rPr>
            </w:pPr>
            <w:r>
              <w:rPr>
                <w:sz w:val="18"/>
                <w:szCs w:val="18"/>
                <w:lang w:bidi="en-US"/>
              </w:rPr>
              <w:t>25</w:t>
            </w:r>
          </w:p>
        </w:tc>
        <w:tc>
          <w:tcPr>
            <w:tcW w:w="796" w:type="dxa"/>
          </w:tcPr>
          <w:p w14:paraId="55F8DFF1" w14:textId="77777777" w:rsidR="00087700" w:rsidRPr="00D72C8B" w:rsidRDefault="00087700" w:rsidP="00087700">
            <w:pPr>
              <w:autoSpaceDE w:val="0"/>
              <w:autoSpaceDN w:val="0"/>
              <w:adjustRightInd w:val="0"/>
              <w:jc w:val="both"/>
              <w:rPr>
                <w:sz w:val="18"/>
                <w:szCs w:val="18"/>
                <w:lang w:bidi="en-US"/>
              </w:rPr>
            </w:pPr>
            <w:r>
              <w:rPr>
                <w:sz w:val="18"/>
                <w:szCs w:val="18"/>
                <w:lang w:bidi="en-US"/>
              </w:rPr>
              <w:t>4</w:t>
            </w:r>
          </w:p>
        </w:tc>
        <w:tc>
          <w:tcPr>
            <w:tcW w:w="886" w:type="dxa"/>
          </w:tcPr>
          <w:p w14:paraId="47B409AD" w14:textId="77777777" w:rsidR="00087700" w:rsidRPr="00D72C8B" w:rsidRDefault="00087700" w:rsidP="00087700">
            <w:pPr>
              <w:autoSpaceDE w:val="0"/>
              <w:autoSpaceDN w:val="0"/>
              <w:adjustRightInd w:val="0"/>
              <w:jc w:val="both"/>
              <w:rPr>
                <w:sz w:val="18"/>
                <w:szCs w:val="18"/>
                <w:lang w:bidi="en-US"/>
              </w:rPr>
            </w:pPr>
            <w:r>
              <w:rPr>
                <w:sz w:val="18"/>
                <w:szCs w:val="18"/>
                <w:lang w:bidi="en-US"/>
              </w:rPr>
              <w:t>25</w:t>
            </w:r>
          </w:p>
        </w:tc>
      </w:tr>
      <w:tr w:rsidR="00087700" w14:paraId="2754F2FC" w14:textId="77777777" w:rsidTr="00087700">
        <w:tc>
          <w:tcPr>
            <w:tcW w:w="1650" w:type="dxa"/>
          </w:tcPr>
          <w:p w14:paraId="26B85B16" w14:textId="77777777" w:rsidR="00087700" w:rsidRPr="00230C2B" w:rsidRDefault="00087700" w:rsidP="00087700">
            <w:pPr>
              <w:pStyle w:val="ListParagraph"/>
              <w:numPr>
                <w:ilvl w:val="0"/>
                <w:numId w:val="41"/>
              </w:numPr>
              <w:autoSpaceDE w:val="0"/>
              <w:autoSpaceDN w:val="0"/>
              <w:adjustRightInd w:val="0"/>
              <w:jc w:val="both"/>
              <w:rPr>
                <w:sz w:val="18"/>
                <w:szCs w:val="18"/>
                <w:lang w:bidi="en-US"/>
              </w:rPr>
            </w:pPr>
            <w:r>
              <w:rPr>
                <w:sz w:val="18"/>
                <w:szCs w:val="18"/>
                <w:lang w:bidi="en-US"/>
              </w:rPr>
              <w:t>Thoanhom</w:t>
            </w:r>
          </w:p>
        </w:tc>
        <w:tc>
          <w:tcPr>
            <w:tcW w:w="1112" w:type="dxa"/>
          </w:tcPr>
          <w:p w14:paraId="098B28EC" w14:textId="77777777" w:rsidR="00087700" w:rsidRPr="00D72C8B" w:rsidRDefault="00087700" w:rsidP="00087700">
            <w:pPr>
              <w:autoSpaceDE w:val="0"/>
              <w:autoSpaceDN w:val="0"/>
              <w:adjustRightInd w:val="0"/>
              <w:jc w:val="both"/>
              <w:rPr>
                <w:sz w:val="18"/>
                <w:szCs w:val="18"/>
                <w:lang w:bidi="en-US"/>
              </w:rPr>
            </w:pPr>
            <w:r>
              <w:rPr>
                <w:sz w:val="18"/>
                <w:szCs w:val="18"/>
                <w:lang w:bidi="en-US"/>
              </w:rPr>
              <w:t>25HH</w:t>
            </w:r>
          </w:p>
        </w:tc>
        <w:tc>
          <w:tcPr>
            <w:tcW w:w="669" w:type="dxa"/>
          </w:tcPr>
          <w:p w14:paraId="3AAD959D" w14:textId="77777777" w:rsidR="00087700" w:rsidRPr="00D72C8B" w:rsidRDefault="00087700" w:rsidP="00087700">
            <w:pPr>
              <w:autoSpaceDE w:val="0"/>
              <w:autoSpaceDN w:val="0"/>
              <w:adjustRightInd w:val="0"/>
              <w:jc w:val="both"/>
              <w:rPr>
                <w:sz w:val="18"/>
                <w:szCs w:val="18"/>
                <w:lang w:bidi="en-US"/>
              </w:rPr>
            </w:pPr>
            <w:r>
              <w:rPr>
                <w:sz w:val="18"/>
                <w:szCs w:val="18"/>
                <w:lang w:bidi="en-US"/>
              </w:rPr>
              <w:t>25</w:t>
            </w:r>
          </w:p>
        </w:tc>
        <w:tc>
          <w:tcPr>
            <w:tcW w:w="780" w:type="dxa"/>
          </w:tcPr>
          <w:p w14:paraId="3051847F" w14:textId="77777777" w:rsidR="00087700" w:rsidRPr="00D72C8B" w:rsidRDefault="00087700" w:rsidP="00087700">
            <w:pPr>
              <w:autoSpaceDE w:val="0"/>
              <w:autoSpaceDN w:val="0"/>
              <w:adjustRightInd w:val="0"/>
              <w:jc w:val="both"/>
              <w:rPr>
                <w:sz w:val="18"/>
                <w:szCs w:val="18"/>
                <w:lang w:bidi="en-US"/>
              </w:rPr>
            </w:pPr>
            <w:r>
              <w:rPr>
                <w:sz w:val="18"/>
                <w:szCs w:val="18"/>
                <w:lang w:bidi="en-US"/>
              </w:rPr>
              <w:t>25</w:t>
            </w:r>
          </w:p>
        </w:tc>
        <w:tc>
          <w:tcPr>
            <w:tcW w:w="766" w:type="dxa"/>
          </w:tcPr>
          <w:p w14:paraId="4254DB85" w14:textId="77777777" w:rsidR="00087700" w:rsidRPr="00D72C8B" w:rsidRDefault="00087700" w:rsidP="00087700">
            <w:pPr>
              <w:autoSpaceDE w:val="0"/>
              <w:autoSpaceDN w:val="0"/>
              <w:adjustRightInd w:val="0"/>
              <w:jc w:val="both"/>
              <w:rPr>
                <w:sz w:val="18"/>
                <w:szCs w:val="18"/>
                <w:lang w:bidi="en-US"/>
              </w:rPr>
            </w:pPr>
            <w:r>
              <w:rPr>
                <w:sz w:val="18"/>
                <w:szCs w:val="18"/>
                <w:lang w:bidi="en-US"/>
              </w:rPr>
              <w:t>25</w:t>
            </w:r>
          </w:p>
        </w:tc>
        <w:tc>
          <w:tcPr>
            <w:tcW w:w="656" w:type="dxa"/>
          </w:tcPr>
          <w:p w14:paraId="4C765FEC" w14:textId="77777777" w:rsidR="00087700" w:rsidRPr="00D72C8B" w:rsidRDefault="00087700" w:rsidP="00087700">
            <w:pPr>
              <w:autoSpaceDE w:val="0"/>
              <w:autoSpaceDN w:val="0"/>
              <w:adjustRightInd w:val="0"/>
              <w:jc w:val="both"/>
              <w:rPr>
                <w:sz w:val="18"/>
                <w:szCs w:val="18"/>
                <w:lang w:bidi="en-US"/>
              </w:rPr>
            </w:pPr>
            <w:r>
              <w:rPr>
                <w:sz w:val="18"/>
                <w:szCs w:val="18"/>
                <w:lang w:bidi="en-US"/>
              </w:rPr>
              <w:t>25</w:t>
            </w:r>
          </w:p>
        </w:tc>
        <w:tc>
          <w:tcPr>
            <w:tcW w:w="628" w:type="dxa"/>
          </w:tcPr>
          <w:p w14:paraId="744ABC12" w14:textId="77777777" w:rsidR="00087700" w:rsidRPr="00D72C8B" w:rsidRDefault="00087700" w:rsidP="00087700">
            <w:pPr>
              <w:autoSpaceDE w:val="0"/>
              <w:autoSpaceDN w:val="0"/>
              <w:adjustRightInd w:val="0"/>
              <w:jc w:val="both"/>
              <w:rPr>
                <w:sz w:val="18"/>
                <w:szCs w:val="18"/>
                <w:lang w:bidi="en-US"/>
              </w:rPr>
            </w:pPr>
            <w:r>
              <w:rPr>
                <w:sz w:val="18"/>
                <w:szCs w:val="18"/>
                <w:lang w:bidi="en-US"/>
              </w:rPr>
              <w:t>25</w:t>
            </w:r>
          </w:p>
        </w:tc>
        <w:tc>
          <w:tcPr>
            <w:tcW w:w="736" w:type="dxa"/>
          </w:tcPr>
          <w:p w14:paraId="721DE87C" w14:textId="77777777" w:rsidR="00087700" w:rsidRPr="00D72C8B" w:rsidRDefault="00087700" w:rsidP="00087700">
            <w:pPr>
              <w:autoSpaceDE w:val="0"/>
              <w:autoSpaceDN w:val="0"/>
              <w:adjustRightInd w:val="0"/>
              <w:jc w:val="both"/>
              <w:rPr>
                <w:sz w:val="18"/>
                <w:szCs w:val="18"/>
                <w:lang w:bidi="en-US"/>
              </w:rPr>
            </w:pPr>
            <w:r>
              <w:rPr>
                <w:sz w:val="18"/>
                <w:szCs w:val="18"/>
                <w:lang w:bidi="en-US"/>
              </w:rPr>
              <w:t>25</w:t>
            </w:r>
          </w:p>
        </w:tc>
        <w:tc>
          <w:tcPr>
            <w:tcW w:w="671" w:type="dxa"/>
          </w:tcPr>
          <w:p w14:paraId="006CD742" w14:textId="77777777" w:rsidR="00087700" w:rsidRPr="00D72C8B" w:rsidRDefault="00087700" w:rsidP="00087700">
            <w:pPr>
              <w:autoSpaceDE w:val="0"/>
              <w:autoSpaceDN w:val="0"/>
              <w:adjustRightInd w:val="0"/>
              <w:jc w:val="both"/>
              <w:rPr>
                <w:sz w:val="18"/>
                <w:szCs w:val="18"/>
                <w:lang w:bidi="en-US"/>
              </w:rPr>
            </w:pPr>
            <w:r>
              <w:rPr>
                <w:sz w:val="18"/>
                <w:szCs w:val="18"/>
                <w:lang w:bidi="en-US"/>
              </w:rPr>
              <w:t>25</w:t>
            </w:r>
          </w:p>
        </w:tc>
        <w:tc>
          <w:tcPr>
            <w:tcW w:w="796" w:type="dxa"/>
          </w:tcPr>
          <w:p w14:paraId="6A8ABC57" w14:textId="77777777" w:rsidR="00087700" w:rsidRPr="00D72C8B" w:rsidRDefault="00087700" w:rsidP="00087700">
            <w:pPr>
              <w:autoSpaceDE w:val="0"/>
              <w:autoSpaceDN w:val="0"/>
              <w:adjustRightInd w:val="0"/>
              <w:jc w:val="both"/>
              <w:rPr>
                <w:sz w:val="18"/>
                <w:szCs w:val="18"/>
                <w:lang w:bidi="en-US"/>
              </w:rPr>
            </w:pPr>
            <w:r>
              <w:rPr>
                <w:sz w:val="18"/>
                <w:szCs w:val="18"/>
                <w:lang w:bidi="en-US"/>
              </w:rPr>
              <w:t>4</w:t>
            </w:r>
          </w:p>
        </w:tc>
        <w:tc>
          <w:tcPr>
            <w:tcW w:w="886" w:type="dxa"/>
          </w:tcPr>
          <w:p w14:paraId="67684CBE" w14:textId="77777777" w:rsidR="00087700" w:rsidRPr="00D72C8B" w:rsidRDefault="00087700" w:rsidP="00087700">
            <w:pPr>
              <w:autoSpaceDE w:val="0"/>
              <w:autoSpaceDN w:val="0"/>
              <w:adjustRightInd w:val="0"/>
              <w:jc w:val="both"/>
              <w:rPr>
                <w:sz w:val="18"/>
                <w:szCs w:val="18"/>
                <w:lang w:bidi="en-US"/>
              </w:rPr>
            </w:pPr>
            <w:r>
              <w:rPr>
                <w:sz w:val="18"/>
                <w:szCs w:val="18"/>
                <w:lang w:bidi="en-US"/>
              </w:rPr>
              <w:t>25</w:t>
            </w:r>
          </w:p>
        </w:tc>
      </w:tr>
      <w:tr w:rsidR="00230C2B" w14:paraId="039DCB00" w14:textId="77777777" w:rsidTr="00087700">
        <w:tc>
          <w:tcPr>
            <w:tcW w:w="1650" w:type="dxa"/>
          </w:tcPr>
          <w:p w14:paraId="00FA7ED9" w14:textId="77777777" w:rsidR="00B477BF" w:rsidRPr="00230C2B" w:rsidRDefault="001C6FEA" w:rsidP="00230C2B">
            <w:pPr>
              <w:pStyle w:val="ListParagraph"/>
              <w:numPr>
                <w:ilvl w:val="0"/>
                <w:numId w:val="41"/>
              </w:numPr>
              <w:autoSpaceDE w:val="0"/>
              <w:autoSpaceDN w:val="0"/>
              <w:adjustRightInd w:val="0"/>
              <w:jc w:val="both"/>
              <w:rPr>
                <w:sz w:val="18"/>
                <w:szCs w:val="18"/>
                <w:lang w:bidi="en-US"/>
              </w:rPr>
            </w:pPr>
            <w:r>
              <w:rPr>
                <w:sz w:val="18"/>
                <w:szCs w:val="18"/>
                <w:lang w:bidi="en-US"/>
              </w:rPr>
              <w:t>Tiap</w:t>
            </w:r>
          </w:p>
        </w:tc>
        <w:tc>
          <w:tcPr>
            <w:tcW w:w="1112" w:type="dxa"/>
          </w:tcPr>
          <w:p w14:paraId="24E10162" w14:textId="77777777" w:rsidR="00B477BF" w:rsidRPr="00D72C8B" w:rsidRDefault="001C6FEA" w:rsidP="003F5537">
            <w:pPr>
              <w:autoSpaceDE w:val="0"/>
              <w:autoSpaceDN w:val="0"/>
              <w:adjustRightInd w:val="0"/>
              <w:jc w:val="both"/>
              <w:rPr>
                <w:sz w:val="18"/>
                <w:szCs w:val="18"/>
                <w:lang w:bidi="en-US"/>
              </w:rPr>
            </w:pPr>
            <w:r>
              <w:rPr>
                <w:sz w:val="18"/>
                <w:szCs w:val="18"/>
                <w:lang w:bidi="en-US"/>
              </w:rPr>
              <w:t>50HH</w:t>
            </w:r>
          </w:p>
        </w:tc>
        <w:tc>
          <w:tcPr>
            <w:tcW w:w="669" w:type="dxa"/>
          </w:tcPr>
          <w:p w14:paraId="66FEC911" w14:textId="77777777" w:rsidR="00B477BF" w:rsidRPr="00D72C8B" w:rsidRDefault="00087700" w:rsidP="003F5537">
            <w:pPr>
              <w:autoSpaceDE w:val="0"/>
              <w:autoSpaceDN w:val="0"/>
              <w:adjustRightInd w:val="0"/>
              <w:jc w:val="both"/>
              <w:rPr>
                <w:sz w:val="18"/>
                <w:szCs w:val="18"/>
                <w:lang w:bidi="en-US"/>
              </w:rPr>
            </w:pPr>
            <w:r>
              <w:rPr>
                <w:sz w:val="18"/>
                <w:szCs w:val="18"/>
                <w:lang w:bidi="en-US"/>
              </w:rPr>
              <w:t>50</w:t>
            </w:r>
          </w:p>
        </w:tc>
        <w:tc>
          <w:tcPr>
            <w:tcW w:w="780" w:type="dxa"/>
          </w:tcPr>
          <w:p w14:paraId="57748CEB" w14:textId="77777777" w:rsidR="00B477BF" w:rsidRPr="00D72C8B" w:rsidRDefault="00087700" w:rsidP="003F5537">
            <w:pPr>
              <w:autoSpaceDE w:val="0"/>
              <w:autoSpaceDN w:val="0"/>
              <w:adjustRightInd w:val="0"/>
              <w:jc w:val="both"/>
              <w:rPr>
                <w:sz w:val="18"/>
                <w:szCs w:val="18"/>
                <w:lang w:bidi="en-US"/>
              </w:rPr>
            </w:pPr>
            <w:r>
              <w:rPr>
                <w:sz w:val="18"/>
                <w:szCs w:val="18"/>
                <w:lang w:bidi="en-US"/>
              </w:rPr>
              <w:t>50</w:t>
            </w:r>
          </w:p>
        </w:tc>
        <w:tc>
          <w:tcPr>
            <w:tcW w:w="766" w:type="dxa"/>
          </w:tcPr>
          <w:p w14:paraId="2D4EFF92" w14:textId="77777777" w:rsidR="00B477BF" w:rsidRPr="00D72C8B" w:rsidRDefault="00087700" w:rsidP="003F5537">
            <w:pPr>
              <w:autoSpaceDE w:val="0"/>
              <w:autoSpaceDN w:val="0"/>
              <w:adjustRightInd w:val="0"/>
              <w:jc w:val="both"/>
              <w:rPr>
                <w:sz w:val="18"/>
                <w:szCs w:val="18"/>
                <w:lang w:bidi="en-US"/>
              </w:rPr>
            </w:pPr>
            <w:r>
              <w:rPr>
                <w:sz w:val="18"/>
                <w:szCs w:val="18"/>
                <w:lang w:bidi="en-US"/>
              </w:rPr>
              <w:t>50</w:t>
            </w:r>
          </w:p>
        </w:tc>
        <w:tc>
          <w:tcPr>
            <w:tcW w:w="656" w:type="dxa"/>
          </w:tcPr>
          <w:p w14:paraId="4AAF429B" w14:textId="77777777" w:rsidR="00B477BF" w:rsidRPr="00D72C8B" w:rsidRDefault="00087700" w:rsidP="003F5537">
            <w:pPr>
              <w:autoSpaceDE w:val="0"/>
              <w:autoSpaceDN w:val="0"/>
              <w:adjustRightInd w:val="0"/>
              <w:jc w:val="both"/>
              <w:rPr>
                <w:sz w:val="18"/>
                <w:szCs w:val="18"/>
                <w:lang w:bidi="en-US"/>
              </w:rPr>
            </w:pPr>
            <w:r>
              <w:rPr>
                <w:sz w:val="18"/>
                <w:szCs w:val="18"/>
                <w:lang w:bidi="en-US"/>
              </w:rPr>
              <w:t>50</w:t>
            </w:r>
          </w:p>
        </w:tc>
        <w:tc>
          <w:tcPr>
            <w:tcW w:w="628" w:type="dxa"/>
          </w:tcPr>
          <w:p w14:paraId="409B017C" w14:textId="77777777" w:rsidR="00B477BF" w:rsidRPr="00D72C8B" w:rsidRDefault="00087700" w:rsidP="003F5537">
            <w:pPr>
              <w:autoSpaceDE w:val="0"/>
              <w:autoSpaceDN w:val="0"/>
              <w:adjustRightInd w:val="0"/>
              <w:jc w:val="both"/>
              <w:rPr>
                <w:sz w:val="18"/>
                <w:szCs w:val="18"/>
                <w:lang w:bidi="en-US"/>
              </w:rPr>
            </w:pPr>
            <w:r>
              <w:rPr>
                <w:sz w:val="18"/>
                <w:szCs w:val="18"/>
                <w:lang w:bidi="en-US"/>
              </w:rPr>
              <w:t>50</w:t>
            </w:r>
          </w:p>
        </w:tc>
        <w:tc>
          <w:tcPr>
            <w:tcW w:w="736" w:type="dxa"/>
          </w:tcPr>
          <w:p w14:paraId="1594CF56" w14:textId="77777777" w:rsidR="00B477BF" w:rsidRPr="00D72C8B" w:rsidRDefault="00087700" w:rsidP="003F5537">
            <w:pPr>
              <w:autoSpaceDE w:val="0"/>
              <w:autoSpaceDN w:val="0"/>
              <w:adjustRightInd w:val="0"/>
              <w:jc w:val="both"/>
              <w:rPr>
                <w:sz w:val="18"/>
                <w:szCs w:val="18"/>
                <w:lang w:bidi="en-US"/>
              </w:rPr>
            </w:pPr>
            <w:r>
              <w:rPr>
                <w:sz w:val="18"/>
                <w:szCs w:val="18"/>
                <w:lang w:bidi="en-US"/>
              </w:rPr>
              <w:t>50</w:t>
            </w:r>
          </w:p>
        </w:tc>
        <w:tc>
          <w:tcPr>
            <w:tcW w:w="671" w:type="dxa"/>
          </w:tcPr>
          <w:p w14:paraId="08E2CF31" w14:textId="77777777" w:rsidR="00B477BF" w:rsidRPr="00D72C8B" w:rsidRDefault="00087700" w:rsidP="003F5537">
            <w:pPr>
              <w:autoSpaceDE w:val="0"/>
              <w:autoSpaceDN w:val="0"/>
              <w:adjustRightInd w:val="0"/>
              <w:jc w:val="both"/>
              <w:rPr>
                <w:sz w:val="18"/>
                <w:szCs w:val="18"/>
                <w:lang w:bidi="en-US"/>
              </w:rPr>
            </w:pPr>
            <w:r>
              <w:rPr>
                <w:sz w:val="18"/>
                <w:szCs w:val="18"/>
                <w:lang w:bidi="en-US"/>
              </w:rPr>
              <w:t>50</w:t>
            </w:r>
          </w:p>
        </w:tc>
        <w:tc>
          <w:tcPr>
            <w:tcW w:w="796" w:type="dxa"/>
          </w:tcPr>
          <w:p w14:paraId="00334014" w14:textId="77777777" w:rsidR="00B477BF" w:rsidRPr="00D72C8B" w:rsidRDefault="00087700" w:rsidP="003F5537">
            <w:pPr>
              <w:autoSpaceDE w:val="0"/>
              <w:autoSpaceDN w:val="0"/>
              <w:adjustRightInd w:val="0"/>
              <w:jc w:val="both"/>
              <w:rPr>
                <w:sz w:val="18"/>
                <w:szCs w:val="18"/>
                <w:lang w:bidi="en-US"/>
              </w:rPr>
            </w:pPr>
            <w:r>
              <w:rPr>
                <w:sz w:val="18"/>
                <w:szCs w:val="18"/>
                <w:lang w:bidi="en-US"/>
              </w:rPr>
              <w:t>8</w:t>
            </w:r>
          </w:p>
        </w:tc>
        <w:tc>
          <w:tcPr>
            <w:tcW w:w="886" w:type="dxa"/>
          </w:tcPr>
          <w:p w14:paraId="492DF85C" w14:textId="77777777" w:rsidR="00B477BF" w:rsidRPr="00D72C8B" w:rsidRDefault="00087700" w:rsidP="003F5537">
            <w:pPr>
              <w:autoSpaceDE w:val="0"/>
              <w:autoSpaceDN w:val="0"/>
              <w:adjustRightInd w:val="0"/>
              <w:jc w:val="both"/>
              <w:rPr>
                <w:sz w:val="18"/>
                <w:szCs w:val="18"/>
                <w:lang w:bidi="en-US"/>
              </w:rPr>
            </w:pPr>
            <w:r>
              <w:rPr>
                <w:sz w:val="18"/>
                <w:szCs w:val="18"/>
                <w:lang w:bidi="en-US"/>
              </w:rPr>
              <w:t>50</w:t>
            </w:r>
          </w:p>
        </w:tc>
      </w:tr>
      <w:tr w:rsidR="00087700" w14:paraId="523DEBCB" w14:textId="77777777" w:rsidTr="00087700">
        <w:tc>
          <w:tcPr>
            <w:tcW w:w="1650" w:type="dxa"/>
          </w:tcPr>
          <w:p w14:paraId="57817E3D" w14:textId="77777777" w:rsidR="00087700" w:rsidRPr="00230C2B" w:rsidRDefault="00087700" w:rsidP="00087700">
            <w:pPr>
              <w:pStyle w:val="ListParagraph"/>
              <w:numPr>
                <w:ilvl w:val="0"/>
                <w:numId w:val="41"/>
              </w:numPr>
              <w:autoSpaceDE w:val="0"/>
              <w:autoSpaceDN w:val="0"/>
              <w:adjustRightInd w:val="0"/>
              <w:jc w:val="both"/>
              <w:rPr>
                <w:sz w:val="18"/>
                <w:szCs w:val="18"/>
                <w:lang w:bidi="en-US"/>
              </w:rPr>
            </w:pPr>
            <w:r>
              <w:rPr>
                <w:sz w:val="18"/>
                <w:szCs w:val="18"/>
                <w:lang w:bidi="en-US"/>
              </w:rPr>
              <w:t>Pachak</w:t>
            </w:r>
          </w:p>
        </w:tc>
        <w:tc>
          <w:tcPr>
            <w:tcW w:w="1112" w:type="dxa"/>
          </w:tcPr>
          <w:p w14:paraId="1DD4CFB1" w14:textId="77777777" w:rsidR="00087700" w:rsidRPr="00D72C8B" w:rsidRDefault="00087700" w:rsidP="00087700">
            <w:pPr>
              <w:autoSpaceDE w:val="0"/>
              <w:autoSpaceDN w:val="0"/>
              <w:adjustRightInd w:val="0"/>
              <w:jc w:val="both"/>
              <w:rPr>
                <w:sz w:val="18"/>
                <w:szCs w:val="18"/>
                <w:lang w:bidi="en-US"/>
              </w:rPr>
            </w:pPr>
            <w:r>
              <w:rPr>
                <w:sz w:val="18"/>
                <w:szCs w:val="18"/>
                <w:lang w:bidi="en-US"/>
              </w:rPr>
              <w:t>25HH</w:t>
            </w:r>
          </w:p>
        </w:tc>
        <w:tc>
          <w:tcPr>
            <w:tcW w:w="669" w:type="dxa"/>
          </w:tcPr>
          <w:p w14:paraId="08307180" w14:textId="77777777" w:rsidR="00087700" w:rsidRPr="00D72C8B" w:rsidRDefault="00087700" w:rsidP="00087700">
            <w:pPr>
              <w:autoSpaceDE w:val="0"/>
              <w:autoSpaceDN w:val="0"/>
              <w:adjustRightInd w:val="0"/>
              <w:jc w:val="both"/>
              <w:rPr>
                <w:sz w:val="18"/>
                <w:szCs w:val="18"/>
                <w:lang w:bidi="en-US"/>
              </w:rPr>
            </w:pPr>
            <w:r>
              <w:rPr>
                <w:sz w:val="18"/>
                <w:szCs w:val="18"/>
                <w:lang w:bidi="en-US"/>
              </w:rPr>
              <w:t>25</w:t>
            </w:r>
          </w:p>
        </w:tc>
        <w:tc>
          <w:tcPr>
            <w:tcW w:w="780" w:type="dxa"/>
          </w:tcPr>
          <w:p w14:paraId="457EF7D1" w14:textId="77777777" w:rsidR="00087700" w:rsidRPr="00D72C8B" w:rsidRDefault="00087700" w:rsidP="00087700">
            <w:pPr>
              <w:autoSpaceDE w:val="0"/>
              <w:autoSpaceDN w:val="0"/>
              <w:adjustRightInd w:val="0"/>
              <w:jc w:val="both"/>
              <w:rPr>
                <w:sz w:val="18"/>
                <w:szCs w:val="18"/>
                <w:lang w:bidi="en-US"/>
              </w:rPr>
            </w:pPr>
            <w:r>
              <w:rPr>
                <w:sz w:val="18"/>
                <w:szCs w:val="18"/>
                <w:lang w:bidi="en-US"/>
              </w:rPr>
              <w:t>25</w:t>
            </w:r>
          </w:p>
        </w:tc>
        <w:tc>
          <w:tcPr>
            <w:tcW w:w="766" w:type="dxa"/>
          </w:tcPr>
          <w:p w14:paraId="32F5EF3C" w14:textId="77777777" w:rsidR="00087700" w:rsidRPr="00D72C8B" w:rsidRDefault="00087700" w:rsidP="00087700">
            <w:pPr>
              <w:autoSpaceDE w:val="0"/>
              <w:autoSpaceDN w:val="0"/>
              <w:adjustRightInd w:val="0"/>
              <w:jc w:val="both"/>
              <w:rPr>
                <w:sz w:val="18"/>
                <w:szCs w:val="18"/>
                <w:lang w:bidi="en-US"/>
              </w:rPr>
            </w:pPr>
            <w:r>
              <w:rPr>
                <w:sz w:val="18"/>
                <w:szCs w:val="18"/>
                <w:lang w:bidi="en-US"/>
              </w:rPr>
              <w:t>25</w:t>
            </w:r>
          </w:p>
        </w:tc>
        <w:tc>
          <w:tcPr>
            <w:tcW w:w="656" w:type="dxa"/>
          </w:tcPr>
          <w:p w14:paraId="1FE79043" w14:textId="77777777" w:rsidR="00087700" w:rsidRPr="00D72C8B" w:rsidRDefault="00087700" w:rsidP="00087700">
            <w:pPr>
              <w:autoSpaceDE w:val="0"/>
              <w:autoSpaceDN w:val="0"/>
              <w:adjustRightInd w:val="0"/>
              <w:jc w:val="both"/>
              <w:rPr>
                <w:sz w:val="18"/>
                <w:szCs w:val="18"/>
                <w:lang w:bidi="en-US"/>
              </w:rPr>
            </w:pPr>
            <w:r>
              <w:rPr>
                <w:sz w:val="18"/>
                <w:szCs w:val="18"/>
                <w:lang w:bidi="en-US"/>
              </w:rPr>
              <w:t>25</w:t>
            </w:r>
          </w:p>
        </w:tc>
        <w:tc>
          <w:tcPr>
            <w:tcW w:w="628" w:type="dxa"/>
          </w:tcPr>
          <w:p w14:paraId="11962E6A" w14:textId="77777777" w:rsidR="00087700" w:rsidRPr="00D72C8B" w:rsidRDefault="00087700" w:rsidP="00087700">
            <w:pPr>
              <w:autoSpaceDE w:val="0"/>
              <w:autoSpaceDN w:val="0"/>
              <w:adjustRightInd w:val="0"/>
              <w:jc w:val="both"/>
              <w:rPr>
                <w:sz w:val="18"/>
                <w:szCs w:val="18"/>
                <w:lang w:bidi="en-US"/>
              </w:rPr>
            </w:pPr>
            <w:r>
              <w:rPr>
                <w:sz w:val="18"/>
                <w:szCs w:val="18"/>
                <w:lang w:bidi="en-US"/>
              </w:rPr>
              <w:t>25</w:t>
            </w:r>
          </w:p>
        </w:tc>
        <w:tc>
          <w:tcPr>
            <w:tcW w:w="736" w:type="dxa"/>
          </w:tcPr>
          <w:p w14:paraId="497F4457" w14:textId="77777777" w:rsidR="00087700" w:rsidRPr="00D72C8B" w:rsidRDefault="00087700" w:rsidP="00087700">
            <w:pPr>
              <w:autoSpaceDE w:val="0"/>
              <w:autoSpaceDN w:val="0"/>
              <w:adjustRightInd w:val="0"/>
              <w:jc w:val="both"/>
              <w:rPr>
                <w:sz w:val="18"/>
                <w:szCs w:val="18"/>
                <w:lang w:bidi="en-US"/>
              </w:rPr>
            </w:pPr>
            <w:r>
              <w:rPr>
                <w:sz w:val="18"/>
                <w:szCs w:val="18"/>
                <w:lang w:bidi="en-US"/>
              </w:rPr>
              <w:t>25</w:t>
            </w:r>
          </w:p>
        </w:tc>
        <w:tc>
          <w:tcPr>
            <w:tcW w:w="671" w:type="dxa"/>
          </w:tcPr>
          <w:p w14:paraId="326DA169" w14:textId="77777777" w:rsidR="00087700" w:rsidRPr="00D72C8B" w:rsidRDefault="00087700" w:rsidP="00087700">
            <w:pPr>
              <w:autoSpaceDE w:val="0"/>
              <w:autoSpaceDN w:val="0"/>
              <w:adjustRightInd w:val="0"/>
              <w:jc w:val="both"/>
              <w:rPr>
                <w:sz w:val="18"/>
                <w:szCs w:val="18"/>
                <w:lang w:bidi="en-US"/>
              </w:rPr>
            </w:pPr>
            <w:r>
              <w:rPr>
                <w:sz w:val="18"/>
                <w:szCs w:val="18"/>
                <w:lang w:bidi="en-US"/>
              </w:rPr>
              <w:t>25</w:t>
            </w:r>
          </w:p>
        </w:tc>
        <w:tc>
          <w:tcPr>
            <w:tcW w:w="796" w:type="dxa"/>
          </w:tcPr>
          <w:p w14:paraId="32D610E3" w14:textId="77777777" w:rsidR="00087700" w:rsidRPr="00D72C8B" w:rsidRDefault="00087700" w:rsidP="00087700">
            <w:pPr>
              <w:autoSpaceDE w:val="0"/>
              <w:autoSpaceDN w:val="0"/>
              <w:adjustRightInd w:val="0"/>
              <w:jc w:val="both"/>
              <w:rPr>
                <w:sz w:val="18"/>
                <w:szCs w:val="18"/>
                <w:lang w:bidi="en-US"/>
              </w:rPr>
            </w:pPr>
            <w:r>
              <w:rPr>
                <w:sz w:val="18"/>
                <w:szCs w:val="18"/>
                <w:lang w:bidi="en-US"/>
              </w:rPr>
              <w:t>4</w:t>
            </w:r>
          </w:p>
        </w:tc>
        <w:tc>
          <w:tcPr>
            <w:tcW w:w="886" w:type="dxa"/>
          </w:tcPr>
          <w:p w14:paraId="5952A2D7" w14:textId="77777777" w:rsidR="00087700" w:rsidRPr="00D72C8B" w:rsidRDefault="00087700" w:rsidP="00087700">
            <w:pPr>
              <w:autoSpaceDE w:val="0"/>
              <w:autoSpaceDN w:val="0"/>
              <w:adjustRightInd w:val="0"/>
              <w:jc w:val="both"/>
              <w:rPr>
                <w:sz w:val="18"/>
                <w:szCs w:val="18"/>
                <w:lang w:bidi="en-US"/>
              </w:rPr>
            </w:pPr>
            <w:r>
              <w:rPr>
                <w:sz w:val="18"/>
                <w:szCs w:val="18"/>
                <w:lang w:bidi="en-US"/>
              </w:rPr>
              <w:t>25</w:t>
            </w:r>
          </w:p>
        </w:tc>
      </w:tr>
      <w:tr w:rsidR="00230C2B" w14:paraId="0BF53B9F" w14:textId="77777777" w:rsidTr="00087700">
        <w:tc>
          <w:tcPr>
            <w:tcW w:w="1650" w:type="dxa"/>
          </w:tcPr>
          <w:p w14:paraId="2C8BB4D9" w14:textId="77777777" w:rsidR="00B477BF" w:rsidRPr="00230C2B" w:rsidRDefault="001C6FEA" w:rsidP="00230C2B">
            <w:pPr>
              <w:pStyle w:val="ListParagraph"/>
              <w:numPr>
                <w:ilvl w:val="0"/>
                <w:numId w:val="41"/>
              </w:numPr>
              <w:autoSpaceDE w:val="0"/>
              <w:autoSpaceDN w:val="0"/>
              <w:adjustRightInd w:val="0"/>
              <w:jc w:val="both"/>
              <w:rPr>
                <w:sz w:val="18"/>
                <w:szCs w:val="18"/>
                <w:lang w:bidi="en-US"/>
              </w:rPr>
            </w:pPr>
            <w:r>
              <w:rPr>
                <w:sz w:val="18"/>
                <w:szCs w:val="18"/>
                <w:lang w:bidi="en-US"/>
              </w:rPr>
              <w:t>Pachar</w:t>
            </w:r>
          </w:p>
        </w:tc>
        <w:tc>
          <w:tcPr>
            <w:tcW w:w="1112" w:type="dxa"/>
          </w:tcPr>
          <w:p w14:paraId="06A5A41B" w14:textId="77777777" w:rsidR="00B477BF" w:rsidRPr="00D72C8B" w:rsidRDefault="001C6FEA" w:rsidP="003F5537">
            <w:pPr>
              <w:autoSpaceDE w:val="0"/>
              <w:autoSpaceDN w:val="0"/>
              <w:adjustRightInd w:val="0"/>
              <w:jc w:val="both"/>
              <w:rPr>
                <w:sz w:val="18"/>
                <w:szCs w:val="18"/>
                <w:lang w:bidi="en-US"/>
              </w:rPr>
            </w:pPr>
            <w:r>
              <w:rPr>
                <w:sz w:val="18"/>
                <w:szCs w:val="18"/>
                <w:lang w:bidi="en-US"/>
              </w:rPr>
              <w:t>50HH</w:t>
            </w:r>
          </w:p>
        </w:tc>
        <w:tc>
          <w:tcPr>
            <w:tcW w:w="669" w:type="dxa"/>
          </w:tcPr>
          <w:p w14:paraId="1B9546EC" w14:textId="77777777" w:rsidR="00B477BF" w:rsidRPr="00D72C8B" w:rsidRDefault="00087700" w:rsidP="003F5537">
            <w:pPr>
              <w:autoSpaceDE w:val="0"/>
              <w:autoSpaceDN w:val="0"/>
              <w:adjustRightInd w:val="0"/>
              <w:jc w:val="both"/>
              <w:rPr>
                <w:sz w:val="18"/>
                <w:szCs w:val="18"/>
                <w:lang w:bidi="en-US"/>
              </w:rPr>
            </w:pPr>
            <w:r>
              <w:rPr>
                <w:sz w:val="18"/>
                <w:szCs w:val="18"/>
                <w:lang w:bidi="en-US"/>
              </w:rPr>
              <w:t>50</w:t>
            </w:r>
          </w:p>
        </w:tc>
        <w:tc>
          <w:tcPr>
            <w:tcW w:w="780" w:type="dxa"/>
          </w:tcPr>
          <w:p w14:paraId="48CE9E88" w14:textId="77777777" w:rsidR="00B477BF" w:rsidRPr="00D72C8B" w:rsidRDefault="00087700" w:rsidP="003F5537">
            <w:pPr>
              <w:autoSpaceDE w:val="0"/>
              <w:autoSpaceDN w:val="0"/>
              <w:adjustRightInd w:val="0"/>
              <w:jc w:val="both"/>
              <w:rPr>
                <w:sz w:val="18"/>
                <w:szCs w:val="18"/>
                <w:lang w:bidi="en-US"/>
              </w:rPr>
            </w:pPr>
            <w:r>
              <w:rPr>
                <w:sz w:val="18"/>
                <w:szCs w:val="18"/>
                <w:lang w:bidi="en-US"/>
              </w:rPr>
              <w:t>50</w:t>
            </w:r>
          </w:p>
        </w:tc>
        <w:tc>
          <w:tcPr>
            <w:tcW w:w="766" w:type="dxa"/>
          </w:tcPr>
          <w:p w14:paraId="39A4963B" w14:textId="77777777" w:rsidR="00B477BF" w:rsidRPr="00D72C8B" w:rsidRDefault="00087700" w:rsidP="003F5537">
            <w:pPr>
              <w:autoSpaceDE w:val="0"/>
              <w:autoSpaceDN w:val="0"/>
              <w:adjustRightInd w:val="0"/>
              <w:jc w:val="both"/>
              <w:rPr>
                <w:sz w:val="18"/>
                <w:szCs w:val="18"/>
                <w:lang w:bidi="en-US"/>
              </w:rPr>
            </w:pPr>
            <w:r>
              <w:rPr>
                <w:sz w:val="18"/>
                <w:szCs w:val="18"/>
                <w:lang w:bidi="en-US"/>
              </w:rPr>
              <w:t>50</w:t>
            </w:r>
          </w:p>
        </w:tc>
        <w:tc>
          <w:tcPr>
            <w:tcW w:w="656" w:type="dxa"/>
          </w:tcPr>
          <w:p w14:paraId="7A243291" w14:textId="77777777" w:rsidR="00B477BF" w:rsidRPr="00D72C8B" w:rsidRDefault="00087700" w:rsidP="003F5537">
            <w:pPr>
              <w:autoSpaceDE w:val="0"/>
              <w:autoSpaceDN w:val="0"/>
              <w:adjustRightInd w:val="0"/>
              <w:jc w:val="both"/>
              <w:rPr>
                <w:sz w:val="18"/>
                <w:szCs w:val="18"/>
                <w:lang w:bidi="en-US"/>
              </w:rPr>
            </w:pPr>
            <w:r>
              <w:rPr>
                <w:sz w:val="18"/>
                <w:szCs w:val="18"/>
                <w:lang w:bidi="en-US"/>
              </w:rPr>
              <w:t>50</w:t>
            </w:r>
          </w:p>
        </w:tc>
        <w:tc>
          <w:tcPr>
            <w:tcW w:w="628" w:type="dxa"/>
          </w:tcPr>
          <w:p w14:paraId="59B4DC69" w14:textId="77777777" w:rsidR="00B477BF" w:rsidRPr="00D72C8B" w:rsidRDefault="00087700" w:rsidP="003F5537">
            <w:pPr>
              <w:autoSpaceDE w:val="0"/>
              <w:autoSpaceDN w:val="0"/>
              <w:adjustRightInd w:val="0"/>
              <w:jc w:val="both"/>
              <w:rPr>
                <w:sz w:val="18"/>
                <w:szCs w:val="18"/>
                <w:lang w:bidi="en-US"/>
              </w:rPr>
            </w:pPr>
            <w:r>
              <w:rPr>
                <w:sz w:val="18"/>
                <w:szCs w:val="18"/>
                <w:lang w:bidi="en-US"/>
              </w:rPr>
              <w:t>50</w:t>
            </w:r>
          </w:p>
        </w:tc>
        <w:tc>
          <w:tcPr>
            <w:tcW w:w="736" w:type="dxa"/>
          </w:tcPr>
          <w:p w14:paraId="0A788C2D" w14:textId="77777777" w:rsidR="00B477BF" w:rsidRPr="00D72C8B" w:rsidRDefault="00087700" w:rsidP="003F5537">
            <w:pPr>
              <w:autoSpaceDE w:val="0"/>
              <w:autoSpaceDN w:val="0"/>
              <w:adjustRightInd w:val="0"/>
              <w:jc w:val="both"/>
              <w:rPr>
                <w:sz w:val="18"/>
                <w:szCs w:val="18"/>
                <w:lang w:bidi="en-US"/>
              </w:rPr>
            </w:pPr>
            <w:r>
              <w:rPr>
                <w:sz w:val="18"/>
                <w:szCs w:val="18"/>
                <w:lang w:bidi="en-US"/>
              </w:rPr>
              <w:t>50</w:t>
            </w:r>
          </w:p>
        </w:tc>
        <w:tc>
          <w:tcPr>
            <w:tcW w:w="671" w:type="dxa"/>
          </w:tcPr>
          <w:p w14:paraId="4DA660A1" w14:textId="77777777" w:rsidR="00B477BF" w:rsidRPr="00D72C8B" w:rsidRDefault="00087700" w:rsidP="003F5537">
            <w:pPr>
              <w:autoSpaceDE w:val="0"/>
              <w:autoSpaceDN w:val="0"/>
              <w:adjustRightInd w:val="0"/>
              <w:jc w:val="both"/>
              <w:rPr>
                <w:sz w:val="18"/>
                <w:szCs w:val="18"/>
                <w:lang w:bidi="en-US"/>
              </w:rPr>
            </w:pPr>
            <w:r>
              <w:rPr>
                <w:sz w:val="18"/>
                <w:szCs w:val="18"/>
                <w:lang w:bidi="en-US"/>
              </w:rPr>
              <w:t>50</w:t>
            </w:r>
          </w:p>
        </w:tc>
        <w:tc>
          <w:tcPr>
            <w:tcW w:w="796" w:type="dxa"/>
          </w:tcPr>
          <w:p w14:paraId="02D5E8DE" w14:textId="77777777" w:rsidR="00B477BF" w:rsidRPr="00D72C8B" w:rsidRDefault="00087700" w:rsidP="003F5537">
            <w:pPr>
              <w:autoSpaceDE w:val="0"/>
              <w:autoSpaceDN w:val="0"/>
              <w:adjustRightInd w:val="0"/>
              <w:jc w:val="both"/>
              <w:rPr>
                <w:sz w:val="18"/>
                <w:szCs w:val="18"/>
                <w:lang w:bidi="en-US"/>
              </w:rPr>
            </w:pPr>
            <w:r>
              <w:rPr>
                <w:sz w:val="18"/>
                <w:szCs w:val="18"/>
                <w:lang w:bidi="en-US"/>
              </w:rPr>
              <w:t>8</w:t>
            </w:r>
          </w:p>
        </w:tc>
        <w:tc>
          <w:tcPr>
            <w:tcW w:w="886" w:type="dxa"/>
          </w:tcPr>
          <w:p w14:paraId="63534119" w14:textId="77777777" w:rsidR="00B477BF" w:rsidRPr="00D72C8B" w:rsidRDefault="00087700" w:rsidP="003F5537">
            <w:pPr>
              <w:autoSpaceDE w:val="0"/>
              <w:autoSpaceDN w:val="0"/>
              <w:adjustRightInd w:val="0"/>
              <w:jc w:val="both"/>
              <w:rPr>
                <w:sz w:val="18"/>
                <w:szCs w:val="18"/>
                <w:lang w:bidi="en-US"/>
              </w:rPr>
            </w:pPr>
            <w:r>
              <w:rPr>
                <w:sz w:val="18"/>
                <w:szCs w:val="18"/>
                <w:lang w:bidi="en-US"/>
              </w:rPr>
              <w:t>50</w:t>
            </w:r>
          </w:p>
        </w:tc>
      </w:tr>
      <w:tr w:rsidR="00087700" w14:paraId="7DACF081" w14:textId="77777777" w:rsidTr="00087700">
        <w:tc>
          <w:tcPr>
            <w:tcW w:w="1650" w:type="dxa"/>
          </w:tcPr>
          <w:p w14:paraId="59FCFD94" w14:textId="77777777" w:rsidR="00087700" w:rsidRPr="00230C2B" w:rsidRDefault="00087700" w:rsidP="00087700">
            <w:pPr>
              <w:pStyle w:val="ListParagraph"/>
              <w:numPr>
                <w:ilvl w:val="0"/>
                <w:numId w:val="41"/>
              </w:numPr>
              <w:autoSpaceDE w:val="0"/>
              <w:autoSpaceDN w:val="0"/>
              <w:adjustRightInd w:val="0"/>
              <w:jc w:val="both"/>
              <w:rPr>
                <w:sz w:val="18"/>
                <w:szCs w:val="18"/>
                <w:lang w:bidi="en-US"/>
              </w:rPr>
            </w:pPr>
            <w:r>
              <w:rPr>
                <w:sz w:val="18"/>
                <w:szCs w:val="18"/>
                <w:lang w:bidi="en-US"/>
              </w:rPr>
              <w:t>Panyinjar</w:t>
            </w:r>
          </w:p>
        </w:tc>
        <w:tc>
          <w:tcPr>
            <w:tcW w:w="1112" w:type="dxa"/>
          </w:tcPr>
          <w:p w14:paraId="59990728" w14:textId="77777777" w:rsidR="00087700" w:rsidRPr="00D72C8B" w:rsidRDefault="00087700" w:rsidP="00087700">
            <w:pPr>
              <w:autoSpaceDE w:val="0"/>
              <w:autoSpaceDN w:val="0"/>
              <w:adjustRightInd w:val="0"/>
              <w:jc w:val="both"/>
              <w:rPr>
                <w:sz w:val="18"/>
                <w:szCs w:val="18"/>
                <w:lang w:bidi="en-US"/>
              </w:rPr>
            </w:pPr>
            <w:r>
              <w:rPr>
                <w:sz w:val="18"/>
                <w:szCs w:val="18"/>
                <w:lang w:bidi="en-US"/>
              </w:rPr>
              <w:t>25HH</w:t>
            </w:r>
          </w:p>
        </w:tc>
        <w:tc>
          <w:tcPr>
            <w:tcW w:w="669" w:type="dxa"/>
          </w:tcPr>
          <w:p w14:paraId="5EB4750D" w14:textId="77777777" w:rsidR="00087700" w:rsidRPr="00D72C8B" w:rsidRDefault="00087700" w:rsidP="00087700">
            <w:pPr>
              <w:autoSpaceDE w:val="0"/>
              <w:autoSpaceDN w:val="0"/>
              <w:adjustRightInd w:val="0"/>
              <w:jc w:val="both"/>
              <w:rPr>
                <w:sz w:val="18"/>
                <w:szCs w:val="18"/>
                <w:lang w:bidi="en-US"/>
              </w:rPr>
            </w:pPr>
            <w:r>
              <w:rPr>
                <w:sz w:val="18"/>
                <w:szCs w:val="18"/>
                <w:lang w:bidi="en-US"/>
              </w:rPr>
              <w:t>25</w:t>
            </w:r>
          </w:p>
        </w:tc>
        <w:tc>
          <w:tcPr>
            <w:tcW w:w="780" w:type="dxa"/>
          </w:tcPr>
          <w:p w14:paraId="4BFB66AA" w14:textId="77777777" w:rsidR="00087700" w:rsidRPr="00D72C8B" w:rsidRDefault="00087700" w:rsidP="00087700">
            <w:pPr>
              <w:autoSpaceDE w:val="0"/>
              <w:autoSpaceDN w:val="0"/>
              <w:adjustRightInd w:val="0"/>
              <w:jc w:val="both"/>
              <w:rPr>
                <w:sz w:val="18"/>
                <w:szCs w:val="18"/>
                <w:lang w:bidi="en-US"/>
              </w:rPr>
            </w:pPr>
            <w:r>
              <w:rPr>
                <w:sz w:val="18"/>
                <w:szCs w:val="18"/>
                <w:lang w:bidi="en-US"/>
              </w:rPr>
              <w:t>25</w:t>
            </w:r>
          </w:p>
        </w:tc>
        <w:tc>
          <w:tcPr>
            <w:tcW w:w="766" w:type="dxa"/>
          </w:tcPr>
          <w:p w14:paraId="069E53AA" w14:textId="77777777" w:rsidR="00087700" w:rsidRPr="00D72C8B" w:rsidRDefault="00087700" w:rsidP="00087700">
            <w:pPr>
              <w:autoSpaceDE w:val="0"/>
              <w:autoSpaceDN w:val="0"/>
              <w:adjustRightInd w:val="0"/>
              <w:jc w:val="both"/>
              <w:rPr>
                <w:sz w:val="18"/>
                <w:szCs w:val="18"/>
                <w:lang w:bidi="en-US"/>
              </w:rPr>
            </w:pPr>
            <w:r>
              <w:rPr>
                <w:sz w:val="18"/>
                <w:szCs w:val="18"/>
                <w:lang w:bidi="en-US"/>
              </w:rPr>
              <w:t>25</w:t>
            </w:r>
          </w:p>
        </w:tc>
        <w:tc>
          <w:tcPr>
            <w:tcW w:w="656" w:type="dxa"/>
          </w:tcPr>
          <w:p w14:paraId="02FC5450" w14:textId="77777777" w:rsidR="00087700" w:rsidRPr="00D72C8B" w:rsidRDefault="00087700" w:rsidP="00087700">
            <w:pPr>
              <w:autoSpaceDE w:val="0"/>
              <w:autoSpaceDN w:val="0"/>
              <w:adjustRightInd w:val="0"/>
              <w:jc w:val="both"/>
              <w:rPr>
                <w:sz w:val="18"/>
                <w:szCs w:val="18"/>
                <w:lang w:bidi="en-US"/>
              </w:rPr>
            </w:pPr>
            <w:r>
              <w:rPr>
                <w:sz w:val="18"/>
                <w:szCs w:val="18"/>
                <w:lang w:bidi="en-US"/>
              </w:rPr>
              <w:t>25</w:t>
            </w:r>
          </w:p>
        </w:tc>
        <w:tc>
          <w:tcPr>
            <w:tcW w:w="628" w:type="dxa"/>
          </w:tcPr>
          <w:p w14:paraId="253B3357" w14:textId="77777777" w:rsidR="00087700" w:rsidRPr="00D72C8B" w:rsidRDefault="00087700" w:rsidP="00087700">
            <w:pPr>
              <w:autoSpaceDE w:val="0"/>
              <w:autoSpaceDN w:val="0"/>
              <w:adjustRightInd w:val="0"/>
              <w:jc w:val="both"/>
              <w:rPr>
                <w:sz w:val="18"/>
                <w:szCs w:val="18"/>
                <w:lang w:bidi="en-US"/>
              </w:rPr>
            </w:pPr>
            <w:r>
              <w:rPr>
                <w:sz w:val="18"/>
                <w:szCs w:val="18"/>
                <w:lang w:bidi="en-US"/>
              </w:rPr>
              <w:t>25</w:t>
            </w:r>
          </w:p>
        </w:tc>
        <w:tc>
          <w:tcPr>
            <w:tcW w:w="736" w:type="dxa"/>
          </w:tcPr>
          <w:p w14:paraId="6B2D65E0" w14:textId="77777777" w:rsidR="00087700" w:rsidRPr="00D72C8B" w:rsidRDefault="00087700" w:rsidP="00087700">
            <w:pPr>
              <w:autoSpaceDE w:val="0"/>
              <w:autoSpaceDN w:val="0"/>
              <w:adjustRightInd w:val="0"/>
              <w:jc w:val="both"/>
              <w:rPr>
                <w:sz w:val="18"/>
                <w:szCs w:val="18"/>
                <w:lang w:bidi="en-US"/>
              </w:rPr>
            </w:pPr>
            <w:r>
              <w:rPr>
                <w:sz w:val="18"/>
                <w:szCs w:val="18"/>
                <w:lang w:bidi="en-US"/>
              </w:rPr>
              <w:t>25</w:t>
            </w:r>
          </w:p>
        </w:tc>
        <w:tc>
          <w:tcPr>
            <w:tcW w:w="671" w:type="dxa"/>
          </w:tcPr>
          <w:p w14:paraId="47AA27FA" w14:textId="77777777" w:rsidR="00087700" w:rsidRPr="00D72C8B" w:rsidRDefault="00087700" w:rsidP="00087700">
            <w:pPr>
              <w:autoSpaceDE w:val="0"/>
              <w:autoSpaceDN w:val="0"/>
              <w:adjustRightInd w:val="0"/>
              <w:jc w:val="both"/>
              <w:rPr>
                <w:sz w:val="18"/>
                <w:szCs w:val="18"/>
                <w:lang w:bidi="en-US"/>
              </w:rPr>
            </w:pPr>
            <w:r>
              <w:rPr>
                <w:sz w:val="18"/>
                <w:szCs w:val="18"/>
                <w:lang w:bidi="en-US"/>
              </w:rPr>
              <w:t>25</w:t>
            </w:r>
          </w:p>
        </w:tc>
        <w:tc>
          <w:tcPr>
            <w:tcW w:w="796" w:type="dxa"/>
          </w:tcPr>
          <w:p w14:paraId="65CC8759" w14:textId="77777777" w:rsidR="00087700" w:rsidRPr="00D72C8B" w:rsidRDefault="00087700" w:rsidP="00087700">
            <w:pPr>
              <w:autoSpaceDE w:val="0"/>
              <w:autoSpaceDN w:val="0"/>
              <w:adjustRightInd w:val="0"/>
              <w:jc w:val="both"/>
              <w:rPr>
                <w:sz w:val="18"/>
                <w:szCs w:val="18"/>
                <w:lang w:bidi="en-US"/>
              </w:rPr>
            </w:pPr>
            <w:r>
              <w:rPr>
                <w:sz w:val="18"/>
                <w:szCs w:val="18"/>
                <w:lang w:bidi="en-US"/>
              </w:rPr>
              <w:t>4</w:t>
            </w:r>
          </w:p>
        </w:tc>
        <w:tc>
          <w:tcPr>
            <w:tcW w:w="886" w:type="dxa"/>
          </w:tcPr>
          <w:p w14:paraId="72713FE4" w14:textId="77777777" w:rsidR="00087700" w:rsidRPr="00D72C8B" w:rsidRDefault="00087700" w:rsidP="00087700">
            <w:pPr>
              <w:autoSpaceDE w:val="0"/>
              <w:autoSpaceDN w:val="0"/>
              <w:adjustRightInd w:val="0"/>
              <w:jc w:val="both"/>
              <w:rPr>
                <w:sz w:val="18"/>
                <w:szCs w:val="18"/>
                <w:lang w:bidi="en-US"/>
              </w:rPr>
            </w:pPr>
            <w:r>
              <w:rPr>
                <w:sz w:val="18"/>
                <w:szCs w:val="18"/>
                <w:lang w:bidi="en-US"/>
              </w:rPr>
              <w:t>25</w:t>
            </w:r>
          </w:p>
        </w:tc>
      </w:tr>
      <w:tr w:rsidR="00230C2B" w14:paraId="26E81D89" w14:textId="77777777" w:rsidTr="00087700">
        <w:tc>
          <w:tcPr>
            <w:tcW w:w="1650" w:type="dxa"/>
          </w:tcPr>
          <w:p w14:paraId="6E938D9B" w14:textId="77777777" w:rsidR="00A0238D" w:rsidRPr="00230C2B" w:rsidRDefault="00CB3E2B" w:rsidP="00A0238D">
            <w:pPr>
              <w:autoSpaceDE w:val="0"/>
              <w:autoSpaceDN w:val="0"/>
              <w:adjustRightInd w:val="0"/>
              <w:jc w:val="both"/>
              <w:rPr>
                <w:b/>
                <w:sz w:val="18"/>
                <w:szCs w:val="18"/>
                <w:lang w:bidi="en-US"/>
              </w:rPr>
            </w:pPr>
            <w:r>
              <w:rPr>
                <w:b/>
                <w:sz w:val="18"/>
                <w:szCs w:val="18"/>
                <w:lang w:bidi="en-US"/>
              </w:rPr>
              <w:t>TOTAL</w:t>
            </w:r>
          </w:p>
        </w:tc>
        <w:tc>
          <w:tcPr>
            <w:tcW w:w="1112" w:type="dxa"/>
          </w:tcPr>
          <w:p w14:paraId="2DAC602E" w14:textId="77777777" w:rsidR="00A0238D" w:rsidRPr="00D72C8B" w:rsidRDefault="003E3AE6" w:rsidP="003F5537">
            <w:pPr>
              <w:autoSpaceDE w:val="0"/>
              <w:autoSpaceDN w:val="0"/>
              <w:adjustRightInd w:val="0"/>
              <w:jc w:val="both"/>
              <w:rPr>
                <w:sz w:val="18"/>
                <w:szCs w:val="18"/>
                <w:lang w:bidi="en-US"/>
              </w:rPr>
            </w:pPr>
            <w:r>
              <w:rPr>
                <w:sz w:val="18"/>
                <w:szCs w:val="18"/>
                <w:lang w:bidi="en-US"/>
              </w:rPr>
              <w:t>225HH</w:t>
            </w:r>
          </w:p>
        </w:tc>
        <w:tc>
          <w:tcPr>
            <w:tcW w:w="669" w:type="dxa"/>
          </w:tcPr>
          <w:p w14:paraId="48F29BB4" w14:textId="77777777" w:rsidR="00A0238D" w:rsidRPr="00D72C8B" w:rsidRDefault="003E3AE6" w:rsidP="003F5537">
            <w:pPr>
              <w:autoSpaceDE w:val="0"/>
              <w:autoSpaceDN w:val="0"/>
              <w:adjustRightInd w:val="0"/>
              <w:jc w:val="both"/>
              <w:rPr>
                <w:sz w:val="18"/>
                <w:szCs w:val="18"/>
                <w:lang w:bidi="en-US"/>
              </w:rPr>
            </w:pPr>
            <w:r>
              <w:rPr>
                <w:sz w:val="18"/>
                <w:szCs w:val="18"/>
                <w:lang w:bidi="en-US"/>
              </w:rPr>
              <w:t>225</w:t>
            </w:r>
          </w:p>
        </w:tc>
        <w:tc>
          <w:tcPr>
            <w:tcW w:w="780" w:type="dxa"/>
          </w:tcPr>
          <w:p w14:paraId="1E4C1DD0" w14:textId="77777777" w:rsidR="00A0238D" w:rsidRPr="00D72C8B" w:rsidRDefault="003E3AE6" w:rsidP="003F5537">
            <w:pPr>
              <w:autoSpaceDE w:val="0"/>
              <w:autoSpaceDN w:val="0"/>
              <w:adjustRightInd w:val="0"/>
              <w:jc w:val="both"/>
              <w:rPr>
                <w:sz w:val="18"/>
                <w:szCs w:val="18"/>
                <w:lang w:bidi="en-US"/>
              </w:rPr>
            </w:pPr>
            <w:r>
              <w:rPr>
                <w:sz w:val="18"/>
                <w:szCs w:val="18"/>
                <w:lang w:bidi="en-US"/>
              </w:rPr>
              <w:t>225</w:t>
            </w:r>
          </w:p>
        </w:tc>
        <w:tc>
          <w:tcPr>
            <w:tcW w:w="766" w:type="dxa"/>
          </w:tcPr>
          <w:p w14:paraId="69206ABC" w14:textId="77777777" w:rsidR="00A0238D" w:rsidRPr="00D72C8B" w:rsidRDefault="003E3AE6" w:rsidP="003F5537">
            <w:pPr>
              <w:autoSpaceDE w:val="0"/>
              <w:autoSpaceDN w:val="0"/>
              <w:adjustRightInd w:val="0"/>
              <w:jc w:val="both"/>
              <w:rPr>
                <w:sz w:val="18"/>
                <w:szCs w:val="18"/>
                <w:lang w:bidi="en-US"/>
              </w:rPr>
            </w:pPr>
            <w:r>
              <w:rPr>
                <w:sz w:val="18"/>
                <w:szCs w:val="18"/>
                <w:lang w:bidi="en-US"/>
              </w:rPr>
              <w:t>225</w:t>
            </w:r>
          </w:p>
        </w:tc>
        <w:tc>
          <w:tcPr>
            <w:tcW w:w="656" w:type="dxa"/>
          </w:tcPr>
          <w:p w14:paraId="1BAB94A7" w14:textId="77777777" w:rsidR="00A0238D" w:rsidRPr="00D72C8B" w:rsidRDefault="003E3AE6" w:rsidP="003F5537">
            <w:pPr>
              <w:autoSpaceDE w:val="0"/>
              <w:autoSpaceDN w:val="0"/>
              <w:adjustRightInd w:val="0"/>
              <w:jc w:val="both"/>
              <w:rPr>
                <w:sz w:val="18"/>
                <w:szCs w:val="18"/>
                <w:lang w:bidi="en-US"/>
              </w:rPr>
            </w:pPr>
            <w:r>
              <w:rPr>
                <w:sz w:val="18"/>
                <w:szCs w:val="18"/>
                <w:lang w:bidi="en-US"/>
              </w:rPr>
              <w:t>225</w:t>
            </w:r>
          </w:p>
        </w:tc>
        <w:tc>
          <w:tcPr>
            <w:tcW w:w="628" w:type="dxa"/>
          </w:tcPr>
          <w:p w14:paraId="207282CB" w14:textId="77777777" w:rsidR="00A0238D" w:rsidRPr="00D72C8B" w:rsidRDefault="003E3AE6" w:rsidP="003F5537">
            <w:pPr>
              <w:autoSpaceDE w:val="0"/>
              <w:autoSpaceDN w:val="0"/>
              <w:adjustRightInd w:val="0"/>
              <w:jc w:val="both"/>
              <w:rPr>
                <w:sz w:val="18"/>
                <w:szCs w:val="18"/>
                <w:lang w:bidi="en-US"/>
              </w:rPr>
            </w:pPr>
            <w:r>
              <w:rPr>
                <w:sz w:val="18"/>
                <w:szCs w:val="18"/>
                <w:lang w:bidi="en-US"/>
              </w:rPr>
              <w:t>225</w:t>
            </w:r>
          </w:p>
        </w:tc>
        <w:tc>
          <w:tcPr>
            <w:tcW w:w="736" w:type="dxa"/>
          </w:tcPr>
          <w:p w14:paraId="64105B18" w14:textId="77777777" w:rsidR="00A0238D" w:rsidRPr="00D72C8B" w:rsidRDefault="003E3AE6" w:rsidP="003F5537">
            <w:pPr>
              <w:autoSpaceDE w:val="0"/>
              <w:autoSpaceDN w:val="0"/>
              <w:adjustRightInd w:val="0"/>
              <w:jc w:val="both"/>
              <w:rPr>
                <w:sz w:val="18"/>
                <w:szCs w:val="18"/>
                <w:lang w:bidi="en-US"/>
              </w:rPr>
            </w:pPr>
            <w:r>
              <w:rPr>
                <w:sz w:val="18"/>
                <w:szCs w:val="18"/>
                <w:lang w:bidi="en-US"/>
              </w:rPr>
              <w:t>225</w:t>
            </w:r>
          </w:p>
        </w:tc>
        <w:tc>
          <w:tcPr>
            <w:tcW w:w="671" w:type="dxa"/>
          </w:tcPr>
          <w:p w14:paraId="62838E25" w14:textId="77777777" w:rsidR="00A0238D" w:rsidRPr="00D72C8B" w:rsidRDefault="003E3AE6" w:rsidP="003F5537">
            <w:pPr>
              <w:autoSpaceDE w:val="0"/>
              <w:autoSpaceDN w:val="0"/>
              <w:adjustRightInd w:val="0"/>
              <w:jc w:val="both"/>
              <w:rPr>
                <w:sz w:val="18"/>
                <w:szCs w:val="18"/>
                <w:lang w:bidi="en-US"/>
              </w:rPr>
            </w:pPr>
            <w:r>
              <w:rPr>
                <w:sz w:val="18"/>
                <w:szCs w:val="18"/>
                <w:lang w:bidi="en-US"/>
              </w:rPr>
              <w:t>225</w:t>
            </w:r>
          </w:p>
        </w:tc>
        <w:tc>
          <w:tcPr>
            <w:tcW w:w="796" w:type="dxa"/>
          </w:tcPr>
          <w:p w14:paraId="6BF106E4" w14:textId="77777777" w:rsidR="00A0238D" w:rsidRPr="00D72C8B" w:rsidRDefault="003E3AE6" w:rsidP="003F5537">
            <w:pPr>
              <w:autoSpaceDE w:val="0"/>
              <w:autoSpaceDN w:val="0"/>
              <w:adjustRightInd w:val="0"/>
              <w:jc w:val="both"/>
              <w:rPr>
                <w:sz w:val="18"/>
                <w:szCs w:val="18"/>
                <w:lang w:bidi="en-US"/>
              </w:rPr>
            </w:pPr>
            <w:r>
              <w:rPr>
                <w:sz w:val="18"/>
                <w:szCs w:val="18"/>
                <w:lang w:bidi="en-US"/>
              </w:rPr>
              <w:t>36</w:t>
            </w:r>
          </w:p>
        </w:tc>
        <w:tc>
          <w:tcPr>
            <w:tcW w:w="886" w:type="dxa"/>
          </w:tcPr>
          <w:p w14:paraId="18A256C9" w14:textId="77777777" w:rsidR="00A0238D" w:rsidRPr="00D72C8B" w:rsidRDefault="003E3AE6" w:rsidP="003F5537">
            <w:pPr>
              <w:autoSpaceDE w:val="0"/>
              <w:autoSpaceDN w:val="0"/>
              <w:adjustRightInd w:val="0"/>
              <w:jc w:val="both"/>
              <w:rPr>
                <w:sz w:val="18"/>
                <w:szCs w:val="18"/>
                <w:lang w:bidi="en-US"/>
              </w:rPr>
            </w:pPr>
            <w:r>
              <w:rPr>
                <w:sz w:val="18"/>
                <w:szCs w:val="18"/>
                <w:lang w:bidi="en-US"/>
              </w:rPr>
              <w:t>225</w:t>
            </w:r>
          </w:p>
        </w:tc>
      </w:tr>
    </w:tbl>
    <w:p w14:paraId="31C1D34F" w14:textId="77777777" w:rsidR="00BD72D9" w:rsidRPr="00395E9E" w:rsidRDefault="00741A64" w:rsidP="00BD72D9">
      <w:pPr>
        <w:autoSpaceDE w:val="0"/>
        <w:autoSpaceDN w:val="0"/>
        <w:adjustRightInd w:val="0"/>
        <w:jc w:val="both"/>
        <w:rPr>
          <w:rFonts w:ascii="Times New Roman" w:hAnsi="Times New Roman" w:cs="Times New Roman"/>
        </w:rPr>
      </w:pPr>
      <w:r w:rsidRPr="00395E9E">
        <w:rPr>
          <w:rFonts w:ascii="Times New Roman" w:hAnsi="Times New Roman" w:cs="Times New Roman"/>
        </w:rPr>
        <w:t>.</w:t>
      </w:r>
    </w:p>
    <w:p w14:paraId="73D43C90" w14:textId="77777777" w:rsidR="00CD7CFE" w:rsidRPr="00395E9E" w:rsidRDefault="00862524" w:rsidP="00BD72D9">
      <w:pPr>
        <w:autoSpaceDE w:val="0"/>
        <w:autoSpaceDN w:val="0"/>
        <w:adjustRightInd w:val="0"/>
        <w:jc w:val="both"/>
        <w:rPr>
          <w:rFonts w:ascii="Times New Roman" w:hAnsi="Times New Roman" w:cs="Times New Roman"/>
        </w:rPr>
      </w:pPr>
      <w:r w:rsidRPr="00395E9E">
        <w:rPr>
          <w:rFonts w:ascii="Times New Roman" w:hAnsi="Times New Roman" w:cs="Times New Roman"/>
          <w:b/>
          <w:i/>
        </w:rPr>
        <w:t>3.</w:t>
      </w:r>
      <w:r w:rsidR="001E06A1">
        <w:rPr>
          <w:rFonts w:ascii="Times New Roman" w:hAnsi="Times New Roman" w:cs="Times New Roman"/>
          <w:b/>
          <w:i/>
        </w:rPr>
        <w:t xml:space="preserve"> </w:t>
      </w:r>
      <w:r w:rsidR="00BD72D9" w:rsidRPr="00395E9E">
        <w:rPr>
          <w:rFonts w:ascii="Times New Roman" w:hAnsi="Times New Roman" w:cs="Times New Roman"/>
          <w:b/>
          <w:i/>
        </w:rPr>
        <w:t>Establish</w:t>
      </w:r>
      <w:r w:rsidR="00AF16A2">
        <w:rPr>
          <w:rFonts w:ascii="Times New Roman" w:hAnsi="Times New Roman" w:cs="Times New Roman"/>
          <w:b/>
          <w:i/>
        </w:rPr>
        <w:t>ed</w:t>
      </w:r>
      <w:r w:rsidR="00BD72D9" w:rsidRPr="00395E9E">
        <w:rPr>
          <w:rFonts w:ascii="Times New Roman" w:hAnsi="Times New Roman" w:cs="Times New Roman"/>
          <w:b/>
          <w:i/>
        </w:rPr>
        <w:t xml:space="preserve"> Farmer Field Schools (FFS):</w:t>
      </w:r>
      <w:r w:rsidR="00BD72D9" w:rsidRPr="00395E9E">
        <w:rPr>
          <w:rFonts w:ascii="Times New Roman" w:hAnsi="Times New Roman" w:cs="Times New Roman"/>
        </w:rPr>
        <w:t xml:space="preserve"> The IRC</w:t>
      </w:r>
      <w:r w:rsidR="00671B2F" w:rsidRPr="00395E9E">
        <w:rPr>
          <w:rFonts w:ascii="Times New Roman" w:hAnsi="Times New Roman" w:cs="Times New Roman"/>
        </w:rPr>
        <w:t>/UNIDO</w:t>
      </w:r>
      <w:r w:rsidR="00BD72D9" w:rsidRPr="00395E9E">
        <w:rPr>
          <w:rFonts w:ascii="Times New Roman" w:hAnsi="Times New Roman" w:cs="Times New Roman"/>
        </w:rPr>
        <w:t xml:space="preserve"> has</w:t>
      </w:r>
      <w:r w:rsidR="00671B2F" w:rsidRPr="00395E9E">
        <w:rPr>
          <w:rFonts w:ascii="Times New Roman" w:hAnsi="Times New Roman" w:cs="Times New Roman"/>
        </w:rPr>
        <w:t xml:space="preserve"> established 15</w:t>
      </w:r>
      <w:r w:rsidR="00BD72D9" w:rsidRPr="00395E9E">
        <w:rPr>
          <w:rFonts w:ascii="Times New Roman" w:hAnsi="Times New Roman" w:cs="Times New Roman"/>
        </w:rPr>
        <w:t xml:space="preserve"> FFS in </w:t>
      </w:r>
      <w:r w:rsidR="00671B2F" w:rsidRPr="00395E9E">
        <w:rPr>
          <w:rFonts w:ascii="Times New Roman" w:hAnsi="Times New Roman" w:cs="Times New Roman"/>
        </w:rPr>
        <w:t xml:space="preserve">Greater </w:t>
      </w:r>
      <w:r w:rsidR="00BD72D9" w:rsidRPr="00395E9E">
        <w:rPr>
          <w:rFonts w:ascii="Times New Roman" w:hAnsi="Times New Roman" w:cs="Times New Roman"/>
        </w:rPr>
        <w:t>Ganyliel</w:t>
      </w:r>
      <w:r w:rsidR="00671B2F" w:rsidRPr="00395E9E">
        <w:rPr>
          <w:rFonts w:ascii="Times New Roman" w:hAnsi="Times New Roman" w:cs="Times New Roman"/>
        </w:rPr>
        <w:t xml:space="preserve"> and Nyal </w:t>
      </w:r>
      <w:r w:rsidR="00BD72D9" w:rsidRPr="00395E9E">
        <w:rPr>
          <w:rFonts w:ascii="Times New Roman" w:hAnsi="Times New Roman" w:cs="Times New Roman"/>
        </w:rPr>
        <w:t>with an aim to enhance agricultural productivity;</w:t>
      </w:r>
      <w:r w:rsidR="00671B2F" w:rsidRPr="00395E9E">
        <w:rPr>
          <w:rFonts w:ascii="Times New Roman" w:hAnsi="Times New Roman" w:cs="Times New Roman"/>
        </w:rPr>
        <w:t xml:space="preserve"> 5 FFS were established in Greater Nyal and 1</w:t>
      </w:r>
      <w:r w:rsidR="002B3FBA" w:rsidRPr="00395E9E">
        <w:rPr>
          <w:rFonts w:ascii="Times New Roman" w:hAnsi="Times New Roman" w:cs="Times New Roman"/>
        </w:rPr>
        <w:t>0</w:t>
      </w:r>
      <w:r w:rsidR="00671B2F" w:rsidRPr="00395E9E">
        <w:rPr>
          <w:rFonts w:ascii="Times New Roman" w:hAnsi="Times New Roman" w:cs="Times New Roman"/>
        </w:rPr>
        <w:t xml:space="preserve"> FFS in Greater Ganyliel</w:t>
      </w:r>
      <w:r w:rsidR="002B3FBA" w:rsidRPr="00395E9E">
        <w:rPr>
          <w:rFonts w:ascii="Times New Roman" w:hAnsi="Times New Roman" w:cs="Times New Roman"/>
        </w:rPr>
        <w:t xml:space="preserve"> (5</w:t>
      </w:r>
      <w:r w:rsidR="00671B2F" w:rsidRPr="00395E9E">
        <w:rPr>
          <w:rFonts w:ascii="Times New Roman" w:hAnsi="Times New Roman" w:cs="Times New Roman"/>
        </w:rPr>
        <w:t xml:space="preserve"> </w:t>
      </w:r>
      <w:r w:rsidR="002B3FBA" w:rsidRPr="00395E9E">
        <w:rPr>
          <w:rFonts w:ascii="Times New Roman" w:hAnsi="Times New Roman" w:cs="Times New Roman"/>
        </w:rPr>
        <w:t xml:space="preserve">formed </w:t>
      </w:r>
      <w:r w:rsidR="00671B2F" w:rsidRPr="00395E9E">
        <w:rPr>
          <w:rFonts w:ascii="Times New Roman" w:hAnsi="Times New Roman" w:cs="Times New Roman"/>
        </w:rPr>
        <w:t xml:space="preserve">in </w:t>
      </w:r>
      <w:r w:rsidR="00BD72D9" w:rsidRPr="00395E9E">
        <w:rPr>
          <w:rFonts w:ascii="Times New Roman" w:hAnsi="Times New Roman" w:cs="Times New Roman"/>
        </w:rPr>
        <w:t>April and an additional 5 were formed in August</w:t>
      </w:r>
      <w:r w:rsidR="002B3FBA" w:rsidRPr="00395E9E">
        <w:rPr>
          <w:rFonts w:ascii="Times New Roman" w:hAnsi="Times New Roman" w:cs="Times New Roman"/>
        </w:rPr>
        <w:t>)</w:t>
      </w:r>
      <w:r w:rsidR="00BD72D9" w:rsidRPr="00395E9E">
        <w:rPr>
          <w:rFonts w:ascii="Times New Roman" w:hAnsi="Times New Roman" w:cs="Times New Roman"/>
        </w:rPr>
        <w:t xml:space="preserve">. The FFS </w:t>
      </w:r>
      <w:r w:rsidR="00BD72D9" w:rsidRPr="00395E9E">
        <w:rPr>
          <w:rFonts w:ascii="Times New Roman" w:hAnsi="Times New Roman" w:cs="Times New Roman"/>
        </w:rPr>
        <w:lastRenderedPageBreak/>
        <w:t xml:space="preserve">methodology is a </w:t>
      </w:r>
      <w:r w:rsidR="00CD7CFE" w:rsidRPr="00395E9E">
        <w:rPr>
          <w:rFonts w:ascii="Times New Roman" w:hAnsi="Times New Roman" w:cs="Times New Roman"/>
        </w:rPr>
        <w:t xml:space="preserve">farmer </w:t>
      </w:r>
      <w:r w:rsidR="00BD72D9" w:rsidRPr="00395E9E">
        <w:rPr>
          <w:rFonts w:ascii="Times New Roman" w:hAnsi="Times New Roman" w:cs="Times New Roman"/>
        </w:rPr>
        <w:t xml:space="preserve">participatory approach to extension services that </w:t>
      </w:r>
      <w:r w:rsidR="00CD7CFE" w:rsidRPr="00395E9E">
        <w:rPr>
          <w:rFonts w:ascii="Times New Roman" w:hAnsi="Times New Roman" w:cs="Times New Roman"/>
        </w:rPr>
        <w:t>is demand driven and is aimed at increasing</w:t>
      </w:r>
      <w:r w:rsidR="00BD72D9" w:rsidRPr="00395E9E">
        <w:rPr>
          <w:rFonts w:ascii="Times New Roman" w:hAnsi="Times New Roman" w:cs="Times New Roman"/>
        </w:rPr>
        <w:t xml:space="preserve"> understanding of crop production and</w:t>
      </w:r>
      <w:r w:rsidR="002B3FBA" w:rsidRPr="00395E9E">
        <w:rPr>
          <w:rFonts w:ascii="Times New Roman" w:hAnsi="Times New Roman" w:cs="Times New Roman"/>
        </w:rPr>
        <w:t xml:space="preserve"> natural resource management. </w:t>
      </w:r>
      <w:r w:rsidR="005F6708">
        <w:rPr>
          <w:rFonts w:ascii="Times New Roman" w:hAnsi="Times New Roman" w:cs="Times New Roman"/>
        </w:rPr>
        <w:t>Ten</w:t>
      </w:r>
      <w:r w:rsidR="005F6708" w:rsidRPr="00395E9E">
        <w:rPr>
          <w:rFonts w:ascii="Times New Roman" w:hAnsi="Times New Roman" w:cs="Times New Roman"/>
        </w:rPr>
        <w:t xml:space="preserve"> </w:t>
      </w:r>
      <w:r w:rsidR="009464F5" w:rsidRPr="00395E9E">
        <w:rPr>
          <w:rFonts w:ascii="Times New Roman" w:hAnsi="Times New Roman" w:cs="Times New Roman"/>
        </w:rPr>
        <w:t>a</w:t>
      </w:r>
      <w:r w:rsidR="00BD72D9" w:rsidRPr="00395E9E">
        <w:rPr>
          <w:rFonts w:ascii="Times New Roman" w:hAnsi="Times New Roman" w:cs="Times New Roman"/>
        </w:rPr>
        <w:t>gricultur</w:t>
      </w:r>
      <w:r w:rsidR="009464F5" w:rsidRPr="00395E9E">
        <w:rPr>
          <w:rFonts w:ascii="Times New Roman" w:hAnsi="Times New Roman" w:cs="Times New Roman"/>
        </w:rPr>
        <w:t>al</w:t>
      </w:r>
      <w:r w:rsidR="00BD72D9" w:rsidRPr="00395E9E">
        <w:rPr>
          <w:rFonts w:ascii="Times New Roman" w:hAnsi="Times New Roman" w:cs="Times New Roman"/>
        </w:rPr>
        <w:t xml:space="preserve"> extension workers and Payam tax collectors working formerly under the Ministry of Agriculture and Food Security in different Payams were selected and trained for 5 days on </w:t>
      </w:r>
      <w:r w:rsidR="009464F5" w:rsidRPr="00395E9E">
        <w:rPr>
          <w:rFonts w:ascii="Times New Roman" w:hAnsi="Times New Roman" w:cs="Times New Roman"/>
        </w:rPr>
        <w:t xml:space="preserve">the </w:t>
      </w:r>
      <w:r w:rsidR="00BD72D9" w:rsidRPr="00395E9E">
        <w:rPr>
          <w:rFonts w:ascii="Times New Roman" w:hAnsi="Times New Roman" w:cs="Times New Roman"/>
        </w:rPr>
        <w:t>farmer field scho</w:t>
      </w:r>
      <w:r w:rsidR="009F09DC" w:rsidRPr="00395E9E">
        <w:rPr>
          <w:rFonts w:ascii="Times New Roman" w:hAnsi="Times New Roman" w:cs="Times New Roman"/>
        </w:rPr>
        <w:t xml:space="preserve">ol </w:t>
      </w:r>
      <w:r w:rsidR="002B3FBA" w:rsidRPr="00395E9E">
        <w:rPr>
          <w:rFonts w:ascii="Times New Roman" w:hAnsi="Times New Roman" w:cs="Times New Roman"/>
        </w:rPr>
        <w:t>approach and</w:t>
      </w:r>
      <w:r w:rsidR="009F09DC" w:rsidRPr="00395E9E">
        <w:rPr>
          <w:rFonts w:ascii="Times New Roman" w:hAnsi="Times New Roman" w:cs="Times New Roman"/>
        </w:rPr>
        <w:t xml:space="preserve"> are now participating </w:t>
      </w:r>
      <w:r w:rsidR="002B3FBA" w:rsidRPr="00395E9E">
        <w:rPr>
          <w:rFonts w:ascii="Times New Roman" w:hAnsi="Times New Roman" w:cs="Times New Roman"/>
        </w:rPr>
        <w:t>as FFS</w:t>
      </w:r>
      <w:r w:rsidR="00BD72D9" w:rsidRPr="00395E9E">
        <w:rPr>
          <w:rFonts w:ascii="Times New Roman" w:hAnsi="Times New Roman" w:cs="Times New Roman"/>
        </w:rPr>
        <w:t xml:space="preserve"> facilitators.</w:t>
      </w:r>
      <w:r w:rsidR="002B3FBA" w:rsidRPr="00395E9E">
        <w:rPr>
          <w:rFonts w:ascii="Times New Roman" w:hAnsi="Times New Roman" w:cs="Times New Roman"/>
        </w:rPr>
        <w:t xml:space="preserve"> Another 10 were drawn from the community.</w:t>
      </w:r>
      <w:r w:rsidR="006F49B5" w:rsidRPr="00395E9E">
        <w:rPr>
          <w:rFonts w:ascii="Times New Roman" w:hAnsi="Times New Roman" w:cs="Times New Roman"/>
        </w:rPr>
        <w:t xml:space="preserve"> </w:t>
      </w:r>
      <w:r w:rsidR="005F6708">
        <w:rPr>
          <w:rFonts w:ascii="Times New Roman" w:hAnsi="Times New Roman" w:cs="Times New Roman"/>
        </w:rPr>
        <w:t>Twenty</w:t>
      </w:r>
      <w:r w:rsidR="005F6708" w:rsidRPr="00395E9E">
        <w:rPr>
          <w:rFonts w:ascii="Times New Roman" w:hAnsi="Times New Roman" w:cs="Times New Roman"/>
        </w:rPr>
        <w:t xml:space="preserve"> </w:t>
      </w:r>
      <w:r w:rsidR="00BD72D9" w:rsidRPr="00395E9E">
        <w:rPr>
          <w:rFonts w:ascii="Times New Roman" w:hAnsi="Times New Roman" w:cs="Times New Roman"/>
        </w:rPr>
        <w:t xml:space="preserve">FFS facilitators </w:t>
      </w:r>
      <w:r w:rsidR="006F49B5" w:rsidRPr="00395E9E">
        <w:rPr>
          <w:rFonts w:ascii="Times New Roman" w:hAnsi="Times New Roman" w:cs="Times New Roman"/>
        </w:rPr>
        <w:t xml:space="preserve">have been trained on best agricultural practices that include land </w:t>
      </w:r>
      <w:r w:rsidR="0077643E" w:rsidRPr="00395E9E">
        <w:rPr>
          <w:rFonts w:ascii="Times New Roman" w:hAnsi="Times New Roman" w:cs="Times New Roman"/>
        </w:rPr>
        <w:t>preparation, conservation</w:t>
      </w:r>
      <w:r w:rsidR="006F49B5" w:rsidRPr="00395E9E">
        <w:rPr>
          <w:rFonts w:ascii="Times New Roman" w:hAnsi="Times New Roman" w:cs="Times New Roman"/>
        </w:rPr>
        <w:t xml:space="preserve"> </w:t>
      </w:r>
      <w:r w:rsidR="0077643E" w:rsidRPr="00395E9E">
        <w:rPr>
          <w:rFonts w:ascii="Times New Roman" w:hAnsi="Times New Roman" w:cs="Times New Roman"/>
        </w:rPr>
        <w:t>agriculture, row</w:t>
      </w:r>
      <w:r w:rsidR="006F49B5" w:rsidRPr="00395E9E">
        <w:rPr>
          <w:rFonts w:ascii="Times New Roman" w:hAnsi="Times New Roman" w:cs="Times New Roman"/>
        </w:rPr>
        <w:t xml:space="preserve"> planting, crop management,</w:t>
      </w:r>
      <w:r w:rsidR="00BD72D9" w:rsidRPr="00395E9E">
        <w:rPr>
          <w:rFonts w:ascii="Times New Roman" w:hAnsi="Times New Roman" w:cs="Times New Roman"/>
        </w:rPr>
        <w:t xml:space="preserve"> marketing skil</w:t>
      </w:r>
      <w:r w:rsidR="006F49B5" w:rsidRPr="00395E9E">
        <w:rPr>
          <w:rFonts w:ascii="Times New Roman" w:hAnsi="Times New Roman" w:cs="Times New Roman"/>
        </w:rPr>
        <w:t>ls and value addition</w:t>
      </w:r>
      <w:r w:rsidR="00BD72D9" w:rsidRPr="00395E9E">
        <w:rPr>
          <w:rFonts w:ascii="Times New Roman" w:hAnsi="Times New Roman" w:cs="Times New Roman"/>
        </w:rPr>
        <w:t xml:space="preserve">. </w:t>
      </w:r>
      <w:r w:rsidR="009464F5" w:rsidRPr="00395E9E">
        <w:rPr>
          <w:rFonts w:ascii="Times New Roman" w:hAnsi="Times New Roman" w:cs="Times New Roman"/>
        </w:rPr>
        <w:t>T</w:t>
      </w:r>
      <w:r w:rsidR="00BD72D9" w:rsidRPr="00395E9E">
        <w:rPr>
          <w:rFonts w:ascii="Times New Roman" w:hAnsi="Times New Roman" w:cs="Times New Roman"/>
        </w:rPr>
        <w:t xml:space="preserve">he FFS members identified 3 pieces of land </w:t>
      </w:r>
      <w:r w:rsidR="009464F5" w:rsidRPr="00395E9E">
        <w:rPr>
          <w:rFonts w:ascii="Times New Roman" w:hAnsi="Times New Roman" w:cs="Times New Roman"/>
        </w:rPr>
        <w:t xml:space="preserve">that </w:t>
      </w:r>
      <w:r w:rsidR="00BD72D9" w:rsidRPr="00395E9E">
        <w:rPr>
          <w:rFonts w:ascii="Times New Roman" w:hAnsi="Times New Roman" w:cs="Times New Roman"/>
        </w:rPr>
        <w:t xml:space="preserve">were prepared as demonstration plots </w:t>
      </w:r>
      <w:r w:rsidR="009464F5" w:rsidRPr="00395E9E">
        <w:rPr>
          <w:rFonts w:ascii="Times New Roman" w:hAnsi="Times New Roman" w:cs="Times New Roman"/>
        </w:rPr>
        <w:t>and</w:t>
      </w:r>
      <w:r w:rsidR="00BD72D9" w:rsidRPr="00395E9E">
        <w:rPr>
          <w:rFonts w:ascii="Times New Roman" w:hAnsi="Times New Roman" w:cs="Times New Roman"/>
        </w:rPr>
        <w:t xml:space="preserve"> used by the groups as a learning site. The farmer field school</w:t>
      </w:r>
      <w:r w:rsidR="009F09DC" w:rsidRPr="00395E9E">
        <w:rPr>
          <w:rFonts w:ascii="Times New Roman" w:hAnsi="Times New Roman" w:cs="Times New Roman"/>
        </w:rPr>
        <w:t xml:space="preserve"> identified various enterprises as their preferred choice of learning. Some of the enterprises chosen were</w:t>
      </w:r>
      <w:r w:rsidR="00BD72D9" w:rsidRPr="00395E9E">
        <w:rPr>
          <w:rFonts w:ascii="Times New Roman" w:hAnsi="Times New Roman" w:cs="Times New Roman"/>
        </w:rPr>
        <w:t xml:space="preserve"> growing sorghum, maize, millet</w:t>
      </w:r>
      <w:r w:rsidR="009464F5" w:rsidRPr="00395E9E">
        <w:rPr>
          <w:rFonts w:ascii="Times New Roman" w:hAnsi="Times New Roman" w:cs="Times New Roman"/>
        </w:rPr>
        <w:t xml:space="preserve">, </w:t>
      </w:r>
      <w:r w:rsidR="00BD72D9" w:rsidRPr="00395E9E">
        <w:rPr>
          <w:rFonts w:ascii="Times New Roman" w:hAnsi="Times New Roman" w:cs="Times New Roman"/>
        </w:rPr>
        <w:t>sesame</w:t>
      </w:r>
      <w:r w:rsidR="009464F5" w:rsidRPr="00395E9E">
        <w:rPr>
          <w:rFonts w:ascii="Times New Roman" w:hAnsi="Times New Roman" w:cs="Times New Roman"/>
        </w:rPr>
        <w:t>,</w:t>
      </w:r>
      <w:r w:rsidR="00BD72D9" w:rsidRPr="00395E9E">
        <w:rPr>
          <w:rFonts w:ascii="Times New Roman" w:hAnsi="Times New Roman" w:cs="Times New Roman"/>
        </w:rPr>
        <w:t xml:space="preserve"> </w:t>
      </w:r>
      <w:r w:rsidR="009464F5" w:rsidRPr="00395E9E">
        <w:rPr>
          <w:rFonts w:ascii="Times New Roman" w:hAnsi="Times New Roman" w:cs="Times New Roman"/>
        </w:rPr>
        <w:t xml:space="preserve">and </w:t>
      </w:r>
      <w:r w:rsidR="00BD72D9" w:rsidRPr="00395E9E">
        <w:rPr>
          <w:rFonts w:ascii="Times New Roman" w:hAnsi="Times New Roman" w:cs="Times New Roman"/>
        </w:rPr>
        <w:t>vegetable</w:t>
      </w:r>
      <w:r w:rsidR="009464F5" w:rsidRPr="00395E9E">
        <w:rPr>
          <w:rFonts w:ascii="Times New Roman" w:hAnsi="Times New Roman" w:cs="Times New Roman"/>
        </w:rPr>
        <w:t xml:space="preserve">s </w:t>
      </w:r>
      <w:r w:rsidR="009F09DC" w:rsidRPr="00395E9E">
        <w:rPr>
          <w:rFonts w:ascii="Times New Roman" w:hAnsi="Times New Roman" w:cs="Times New Roman"/>
        </w:rPr>
        <w:t>(</w:t>
      </w:r>
      <w:r w:rsidR="00BD72D9" w:rsidRPr="00395E9E">
        <w:rPr>
          <w:rFonts w:ascii="Times New Roman" w:hAnsi="Times New Roman" w:cs="Times New Roman"/>
        </w:rPr>
        <w:t>okra, tomato</w:t>
      </w:r>
      <w:r w:rsidR="001E06A1">
        <w:rPr>
          <w:rFonts w:ascii="Times New Roman" w:hAnsi="Times New Roman" w:cs="Times New Roman"/>
        </w:rPr>
        <w:t>e</w:t>
      </w:r>
      <w:r w:rsidR="00BD72D9" w:rsidRPr="00395E9E">
        <w:rPr>
          <w:rFonts w:ascii="Times New Roman" w:hAnsi="Times New Roman" w:cs="Times New Roman"/>
        </w:rPr>
        <w:t>s, cowpeas, amaranth, kudhra, watermelon, pumpkin and kale</w:t>
      </w:r>
      <w:r w:rsidR="009F09DC" w:rsidRPr="00395E9E">
        <w:rPr>
          <w:rFonts w:ascii="Times New Roman" w:hAnsi="Times New Roman" w:cs="Times New Roman"/>
        </w:rPr>
        <w:t>)</w:t>
      </w:r>
      <w:r w:rsidR="00BD72D9" w:rsidRPr="00395E9E">
        <w:rPr>
          <w:rFonts w:ascii="Times New Roman" w:hAnsi="Times New Roman" w:cs="Times New Roman"/>
        </w:rPr>
        <w:t xml:space="preserve">. </w:t>
      </w:r>
    </w:p>
    <w:p w14:paraId="3024495D" w14:textId="77777777" w:rsidR="008E65B4" w:rsidRPr="00395E9E" w:rsidRDefault="009F09DC" w:rsidP="00862524">
      <w:pPr>
        <w:autoSpaceDE w:val="0"/>
        <w:autoSpaceDN w:val="0"/>
        <w:adjustRightInd w:val="0"/>
        <w:jc w:val="both"/>
        <w:rPr>
          <w:rFonts w:ascii="Times New Roman" w:hAnsi="Times New Roman" w:cs="Times New Roman"/>
        </w:rPr>
      </w:pPr>
      <w:r w:rsidRPr="00395E9E">
        <w:rPr>
          <w:rFonts w:ascii="Times New Roman" w:hAnsi="Times New Roman" w:cs="Times New Roman"/>
        </w:rPr>
        <w:t>Some of the challenges identified during the learning process included pest</w:t>
      </w:r>
      <w:r w:rsidR="00BD72D9" w:rsidRPr="00395E9E">
        <w:rPr>
          <w:rFonts w:ascii="Times New Roman" w:hAnsi="Times New Roman" w:cs="Times New Roman"/>
        </w:rPr>
        <w:t xml:space="preserve"> managemen</w:t>
      </w:r>
      <w:r w:rsidRPr="00395E9E">
        <w:rPr>
          <w:rFonts w:ascii="Times New Roman" w:hAnsi="Times New Roman" w:cs="Times New Roman"/>
        </w:rPr>
        <w:t xml:space="preserve">t </w:t>
      </w:r>
      <w:r w:rsidR="0077643E" w:rsidRPr="00395E9E">
        <w:rPr>
          <w:rFonts w:ascii="Times New Roman" w:hAnsi="Times New Roman" w:cs="Times New Roman"/>
        </w:rPr>
        <w:t>especially insects</w:t>
      </w:r>
      <w:r w:rsidRPr="00395E9E">
        <w:rPr>
          <w:rFonts w:ascii="Times New Roman" w:hAnsi="Times New Roman" w:cs="Times New Roman"/>
        </w:rPr>
        <w:t xml:space="preserve"> that</w:t>
      </w:r>
      <w:r w:rsidR="00BD72D9" w:rsidRPr="00395E9E">
        <w:rPr>
          <w:rFonts w:ascii="Times New Roman" w:hAnsi="Times New Roman" w:cs="Times New Roman"/>
        </w:rPr>
        <w:t xml:space="preserve"> attack okra </w:t>
      </w:r>
      <w:r w:rsidR="0077643E" w:rsidRPr="00395E9E">
        <w:rPr>
          <w:rFonts w:ascii="Times New Roman" w:hAnsi="Times New Roman" w:cs="Times New Roman"/>
        </w:rPr>
        <w:t>plant</w:t>
      </w:r>
      <w:r w:rsidR="00773A5F" w:rsidRPr="00395E9E">
        <w:rPr>
          <w:rFonts w:ascii="Times New Roman" w:hAnsi="Times New Roman" w:cs="Times New Roman"/>
        </w:rPr>
        <w:t>s,</w:t>
      </w:r>
      <w:r w:rsidR="0077643E" w:rsidRPr="00395E9E">
        <w:rPr>
          <w:rFonts w:ascii="Times New Roman" w:hAnsi="Times New Roman" w:cs="Times New Roman"/>
        </w:rPr>
        <w:t xml:space="preserve"> destroying the leaves</w:t>
      </w:r>
      <w:r w:rsidR="00BD72D9" w:rsidRPr="00395E9E">
        <w:rPr>
          <w:rFonts w:ascii="Times New Roman" w:hAnsi="Times New Roman" w:cs="Times New Roman"/>
        </w:rPr>
        <w:t xml:space="preserve">. </w:t>
      </w:r>
      <w:r w:rsidR="0077643E" w:rsidRPr="00395E9E">
        <w:rPr>
          <w:rFonts w:ascii="Times New Roman" w:hAnsi="Times New Roman" w:cs="Times New Roman"/>
        </w:rPr>
        <w:t xml:space="preserve">The FFS </w:t>
      </w:r>
      <w:r w:rsidR="00773A5F" w:rsidRPr="00395E9E">
        <w:rPr>
          <w:rFonts w:ascii="Times New Roman" w:hAnsi="Times New Roman" w:cs="Times New Roman"/>
        </w:rPr>
        <w:t xml:space="preserve">groups </w:t>
      </w:r>
      <w:r w:rsidR="0077643E" w:rsidRPr="00395E9E">
        <w:rPr>
          <w:rFonts w:ascii="Times New Roman" w:hAnsi="Times New Roman" w:cs="Times New Roman"/>
        </w:rPr>
        <w:t xml:space="preserve">have </w:t>
      </w:r>
      <w:r w:rsidR="00773A5F" w:rsidRPr="00395E9E">
        <w:rPr>
          <w:rFonts w:ascii="Times New Roman" w:hAnsi="Times New Roman" w:cs="Times New Roman"/>
        </w:rPr>
        <w:t xml:space="preserve">to </w:t>
      </w:r>
      <w:r w:rsidR="0077643E" w:rsidRPr="00395E9E">
        <w:rPr>
          <w:rFonts w:ascii="Times New Roman" w:hAnsi="Times New Roman" w:cs="Times New Roman"/>
        </w:rPr>
        <w:t>be taught traditional pest management methods</w:t>
      </w:r>
      <w:r w:rsidR="00773A5F" w:rsidRPr="00395E9E">
        <w:rPr>
          <w:rFonts w:ascii="Times New Roman" w:hAnsi="Times New Roman" w:cs="Times New Roman"/>
        </w:rPr>
        <w:t>,</w:t>
      </w:r>
      <w:r w:rsidR="0077643E" w:rsidRPr="00395E9E">
        <w:rPr>
          <w:rFonts w:ascii="Times New Roman" w:hAnsi="Times New Roman" w:cs="Times New Roman"/>
        </w:rPr>
        <w:t xml:space="preserve"> e</w:t>
      </w:r>
      <w:r w:rsidR="00773A5F" w:rsidRPr="00395E9E">
        <w:rPr>
          <w:rFonts w:ascii="Times New Roman" w:hAnsi="Times New Roman" w:cs="Times New Roman"/>
        </w:rPr>
        <w:t>.</w:t>
      </w:r>
      <w:r w:rsidR="0077643E" w:rsidRPr="00395E9E">
        <w:rPr>
          <w:rFonts w:ascii="Times New Roman" w:hAnsi="Times New Roman" w:cs="Times New Roman"/>
        </w:rPr>
        <w:t>g</w:t>
      </w:r>
      <w:r w:rsidR="00773A5F" w:rsidRPr="00395E9E">
        <w:rPr>
          <w:rFonts w:ascii="Times New Roman" w:hAnsi="Times New Roman" w:cs="Times New Roman"/>
        </w:rPr>
        <w:t>.</w:t>
      </w:r>
      <w:r w:rsidR="00BD72D9" w:rsidRPr="00395E9E">
        <w:rPr>
          <w:rFonts w:ascii="Times New Roman" w:hAnsi="Times New Roman" w:cs="Times New Roman"/>
        </w:rPr>
        <w:t xml:space="preserve"> </w:t>
      </w:r>
      <w:r w:rsidR="0077643E" w:rsidRPr="00395E9E">
        <w:rPr>
          <w:rFonts w:ascii="Times New Roman" w:hAnsi="Times New Roman" w:cs="Times New Roman"/>
        </w:rPr>
        <w:t>use of ash</w:t>
      </w:r>
      <w:r w:rsidR="00BD72D9" w:rsidRPr="00395E9E">
        <w:rPr>
          <w:rFonts w:ascii="Times New Roman" w:hAnsi="Times New Roman" w:cs="Times New Roman"/>
        </w:rPr>
        <w:t xml:space="preserve"> which</w:t>
      </w:r>
      <w:r w:rsidR="0077643E" w:rsidRPr="00395E9E">
        <w:rPr>
          <w:rFonts w:ascii="Times New Roman" w:hAnsi="Times New Roman" w:cs="Times New Roman"/>
        </w:rPr>
        <w:t xml:space="preserve"> has worked</w:t>
      </w:r>
      <w:r w:rsidR="00BD72D9" w:rsidRPr="00395E9E">
        <w:rPr>
          <w:rFonts w:ascii="Times New Roman" w:hAnsi="Times New Roman" w:cs="Times New Roman"/>
        </w:rPr>
        <w:t xml:space="preserve"> </w:t>
      </w:r>
      <w:r w:rsidR="0077643E" w:rsidRPr="00395E9E">
        <w:rPr>
          <w:rFonts w:ascii="Times New Roman" w:hAnsi="Times New Roman" w:cs="Times New Roman"/>
        </w:rPr>
        <w:t xml:space="preserve">well </w:t>
      </w:r>
      <w:r w:rsidR="00BD72D9" w:rsidRPr="00395E9E">
        <w:rPr>
          <w:rFonts w:ascii="Times New Roman" w:hAnsi="Times New Roman" w:cs="Times New Roman"/>
        </w:rPr>
        <w:t xml:space="preserve">for </w:t>
      </w:r>
      <w:r w:rsidR="0077643E" w:rsidRPr="00395E9E">
        <w:rPr>
          <w:rFonts w:ascii="Times New Roman" w:hAnsi="Times New Roman" w:cs="Times New Roman"/>
        </w:rPr>
        <w:t xml:space="preserve">controlling </w:t>
      </w:r>
      <w:r w:rsidR="00BD72D9" w:rsidRPr="00395E9E">
        <w:rPr>
          <w:rFonts w:ascii="Times New Roman" w:hAnsi="Times New Roman" w:cs="Times New Roman"/>
        </w:rPr>
        <w:t>caterpillars and ants</w:t>
      </w:r>
      <w:r w:rsidR="00773A5F" w:rsidRPr="00395E9E">
        <w:rPr>
          <w:rFonts w:ascii="Times New Roman" w:hAnsi="Times New Roman" w:cs="Times New Roman"/>
        </w:rPr>
        <w:t>,</w:t>
      </w:r>
      <w:r w:rsidR="00BD72D9" w:rsidRPr="00395E9E">
        <w:rPr>
          <w:rFonts w:ascii="Times New Roman" w:hAnsi="Times New Roman" w:cs="Times New Roman"/>
        </w:rPr>
        <w:t xml:space="preserve"> but</w:t>
      </w:r>
      <w:r w:rsidR="0077643E" w:rsidRPr="00395E9E">
        <w:rPr>
          <w:rFonts w:ascii="Times New Roman" w:hAnsi="Times New Roman" w:cs="Times New Roman"/>
        </w:rPr>
        <w:t xml:space="preserve"> </w:t>
      </w:r>
      <w:r w:rsidR="005F4C9E" w:rsidRPr="00395E9E">
        <w:rPr>
          <w:rFonts w:ascii="Times New Roman" w:hAnsi="Times New Roman" w:cs="Times New Roman"/>
        </w:rPr>
        <w:t>unfortunately not</w:t>
      </w:r>
      <w:r w:rsidR="0077643E" w:rsidRPr="00395E9E">
        <w:rPr>
          <w:rFonts w:ascii="Times New Roman" w:hAnsi="Times New Roman" w:cs="Times New Roman"/>
        </w:rPr>
        <w:t xml:space="preserve"> the insect </w:t>
      </w:r>
      <w:r w:rsidR="00014BCE">
        <w:rPr>
          <w:rFonts w:ascii="Times New Roman" w:hAnsi="Times New Roman" w:cs="Times New Roman"/>
        </w:rPr>
        <w:t xml:space="preserve">type </w:t>
      </w:r>
      <w:r w:rsidR="0077643E" w:rsidRPr="00395E9E">
        <w:rPr>
          <w:rFonts w:ascii="Times New Roman" w:hAnsi="Times New Roman" w:cs="Times New Roman"/>
        </w:rPr>
        <w:t>that attack</w:t>
      </w:r>
      <w:r w:rsidR="00F02AEB" w:rsidRPr="00395E9E">
        <w:rPr>
          <w:rFonts w:ascii="Times New Roman" w:hAnsi="Times New Roman" w:cs="Times New Roman"/>
        </w:rPr>
        <w:t>ed the</w:t>
      </w:r>
      <w:r w:rsidR="0077643E" w:rsidRPr="00395E9E">
        <w:rPr>
          <w:rFonts w:ascii="Times New Roman" w:hAnsi="Times New Roman" w:cs="Times New Roman"/>
        </w:rPr>
        <w:t xml:space="preserve"> </w:t>
      </w:r>
      <w:r w:rsidR="00BD72D9" w:rsidRPr="00395E9E">
        <w:rPr>
          <w:rFonts w:ascii="Times New Roman" w:hAnsi="Times New Roman" w:cs="Times New Roman"/>
        </w:rPr>
        <w:t xml:space="preserve">okra. </w:t>
      </w:r>
      <w:r w:rsidR="0077643E" w:rsidRPr="00395E9E">
        <w:rPr>
          <w:rFonts w:ascii="Times New Roman" w:hAnsi="Times New Roman" w:cs="Times New Roman"/>
        </w:rPr>
        <w:t>There are plans</w:t>
      </w:r>
      <w:r w:rsidR="00BD72D9" w:rsidRPr="00395E9E">
        <w:rPr>
          <w:rFonts w:ascii="Times New Roman" w:hAnsi="Times New Roman" w:cs="Times New Roman"/>
        </w:rPr>
        <w:t xml:space="preserve"> to introduce </w:t>
      </w:r>
      <w:r w:rsidR="0077643E" w:rsidRPr="00395E9E">
        <w:rPr>
          <w:rFonts w:ascii="Times New Roman" w:hAnsi="Times New Roman" w:cs="Times New Roman"/>
        </w:rPr>
        <w:t>biological pest management methods</w:t>
      </w:r>
      <w:r w:rsidR="00773A5F" w:rsidRPr="00395E9E">
        <w:rPr>
          <w:rFonts w:ascii="Times New Roman" w:hAnsi="Times New Roman" w:cs="Times New Roman"/>
        </w:rPr>
        <w:t>,</w:t>
      </w:r>
      <w:r w:rsidR="0077643E" w:rsidRPr="00395E9E">
        <w:rPr>
          <w:rFonts w:ascii="Times New Roman" w:hAnsi="Times New Roman" w:cs="Times New Roman"/>
        </w:rPr>
        <w:t xml:space="preserve"> e</w:t>
      </w:r>
      <w:r w:rsidR="00773A5F" w:rsidRPr="00395E9E">
        <w:rPr>
          <w:rFonts w:ascii="Times New Roman" w:hAnsi="Times New Roman" w:cs="Times New Roman"/>
        </w:rPr>
        <w:t>.</w:t>
      </w:r>
      <w:r w:rsidR="0077643E" w:rsidRPr="00395E9E">
        <w:rPr>
          <w:rFonts w:ascii="Times New Roman" w:hAnsi="Times New Roman" w:cs="Times New Roman"/>
        </w:rPr>
        <w:t>g</w:t>
      </w:r>
      <w:r w:rsidR="00773A5F" w:rsidRPr="00395E9E">
        <w:rPr>
          <w:rFonts w:ascii="Times New Roman" w:hAnsi="Times New Roman" w:cs="Times New Roman"/>
        </w:rPr>
        <w:t>.</w:t>
      </w:r>
      <w:r w:rsidR="0077643E" w:rsidRPr="00395E9E">
        <w:rPr>
          <w:rFonts w:ascii="Times New Roman" w:hAnsi="Times New Roman" w:cs="Times New Roman"/>
        </w:rPr>
        <w:t xml:space="preserve"> intercropping </w:t>
      </w:r>
      <w:r w:rsidR="00BD72D9" w:rsidRPr="00395E9E">
        <w:rPr>
          <w:rFonts w:ascii="Times New Roman" w:hAnsi="Times New Roman" w:cs="Times New Roman"/>
        </w:rPr>
        <w:t>tobacco plants between the vegetables as a way of keeping th</w:t>
      </w:r>
      <w:r w:rsidR="001E06A1">
        <w:rPr>
          <w:rFonts w:ascii="Times New Roman" w:hAnsi="Times New Roman" w:cs="Times New Roman"/>
        </w:rPr>
        <w:t>ese</w:t>
      </w:r>
      <w:r w:rsidR="00BD72D9" w:rsidRPr="00395E9E">
        <w:rPr>
          <w:rFonts w:ascii="Times New Roman" w:hAnsi="Times New Roman" w:cs="Times New Roman"/>
        </w:rPr>
        <w:t xml:space="preserve"> insects away. </w:t>
      </w:r>
      <w:r w:rsidR="000D757B" w:rsidRPr="00395E9E">
        <w:rPr>
          <w:rFonts w:ascii="Times New Roman" w:hAnsi="Times New Roman" w:cs="Times New Roman"/>
        </w:rPr>
        <w:t>70% of FFS group members were women,</w:t>
      </w:r>
      <w:r w:rsidR="00BD72D9" w:rsidRPr="00395E9E">
        <w:rPr>
          <w:rFonts w:ascii="Times New Roman" w:hAnsi="Times New Roman" w:cs="Times New Roman"/>
        </w:rPr>
        <w:t xml:space="preserve"> while 30% were men; 85% of the FFS facilitators were men, while 15% were women</w:t>
      </w:r>
      <w:r w:rsidR="008E65B4" w:rsidRPr="00395E9E">
        <w:rPr>
          <w:rFonts w:ascii="Times New Roman" w:hAnsi="Times New Roman" w:cs="Times New Roman"/>
        </w:rPr>
        <w:t>.</w:t>
      </w:r>
    </w:p>
    <w:p w14:paraId="7B1F41BC" w14:textId="1BE3871D" w:rsidR="00E72A89" w:rsidRDefault="008E65B4" w:rsidP="00862524">
      <w:pPr>
        <w:autoSpaceDE w:val="0"/>
        <w:autoSpaceDN w:val="0"/>
        <w:adjustRightInd w:val="0"/>
        <w:jc w:val="both"/>
        <w:rPr>
          <w:rFonts w:ascii="Times New Roman" w:hAnsi="Times New Roman" w:cs="Times New Roman"/>
          <w:lang w:bidi="en-US"/>
        </w:rPr>
      </w:pPr>
      <w:r w:rsidRPr="005F241B">
        <w:rPr>
          <w:rFonts w:ascii="Times New Roman" w:hAnsi="Times New Roman" w:cs="Times New Roman"/>
          <w:b/>
          <w:i/>
        </w:rPr>
        <w:t>4.</w:t>
      </w:r>
      <w:r w:rsidRPr="00395E9E">
        <w:rPr>
          <w:rFonts w:ascii="Times New Roman" w:hAnsi="Times New Roman" w:cs="Times New Roman"/>
        </w:rPr>
        <w:t xml:space="preserve"> </w:t>
      </w:r>
      <w:r w:rsidR="001F7464" w:rsidRPr="00395E9E">
        <w:rPr>
          <w:rFonts w:ascii="Times New Roman" w:hAnsi="Times New Roman" w:cs="Times New Roman"/>
          <w:b/>
          <w:i/>
          <w:lang w:bidi="en-US"/>
        </w:rPr>
        <w:t>Form</w:t>
      </w:r>
      <w:r w:rsidR="00AF16A2">
        <w:rPr>
          <w:rFonts w:ascii="Times New Roman" w:hAnsi="Times New Roman" w:cs="Times New Roman"/>
          <w:b/>
          <w:i/>
          <w:lang w:bidi="en-US"/>
        </w:rPr>
        <w:t>ed</w:t>
      </w:r>
      <w:r w:rsidR="001F7464" w:rsidRPr="00395E9E">
        <w:rPr>
          <w:rFonts w:ascii="Times New Roman" w:hAnsi="Times New Roman" w:cs="Times New Roman"/>
          <w:b/>
          <w:i/>
          <w:lang w:bidi="en-US"/>
        </w:rPr>
        <w:t xml:space="preserve"> Fisher </w:t>
      </w:r>
      <w:r w:rsidR="00773A5F" w:rsidRPr="00395E9E">
        <w:rPr>
          <w:rFonts w:ascii="Times New Roman" w:hAnsi="Times New Roman" w:cs="Times New Roman"/>
          <w:b/>
          <w:i/>
          <w:lang w:bidi="en-US"/>
        </w:rPr>
        <w:t>F</w:t>
      </w:r>
      <w:r w:rsidR="001F7464" w:rsidRPr="00395E9E">
        <w:rPr>
          <w:rFonts w:ascii="Times New Roman" w:hAnsi="Times New Roman" w:cs="Times New Roman"/>
          <w:b/>
          <w:i/>
          <w:lang w:bidi="en-US"/>
        </w:rPr>
        <w:t>olk Field Schools (FFFS):</w:t>
      </w:r>
      <w:r w:rsidR="001F7464" w:rsidRPr="00395E9E">
        <w:rPr>
          <w:rFonts w:ascii="Times New Roman" w:hAnsi="Times New Roman" w:cs="Times New Roman"/>
          <w:lang w:bidi="en-US"/>
        </w:rPr>
        <w:t xml:space="preserve">  </w:t>
      </w:r>
      <w:r w:rsidR="005F6708">
        <w:rPr>
          <w:rFonts w:ascii="Times New Roman" w:hAnsi="Times New Roman" w:cs="Times New Roman"/>
          <w:lang w:bidi="en-US"/>
        </w:rPr>
        <w:t xml:space="preserve">The IRC identified </w:t>
      </w:r>
      <w:r w:rsidR="00A239FE" w:rsidRPr="00395E9E">
        <w:rPr>
          <w:rFonts w:ascii="Times New Roman" w:hAnsi="Times New Roman" w:cs="Times New Roman"/>
          <w:lang w:bidi="en-US"/>
        </w:rPr>
        <w:t>225</w:t>
      </w:r>
      <w:r w:rsidR="001F7464" w:rsidRPr="00395E9E">
        <w:rPr>
          <w:rFonts w:ascii="Times New Roman" w:hAnsi="Times New Roman" w:cs="Times New Roman"/>
          <w:lang w:bidi="en-US"/>
        </w:rPr>
        <w:t xml:space="preserve"> individuals to benefit fr</w:t>
      </w:r>
      <w:r w:rsidR="002B7732" w:rsidRPr="00395E9E">
        <w:rPr>
          <w:rFonts w:ascii="Times New Roman" w:hAnsi="Times New Roman" w:cs="Times New Roman"/>
          <w:lang w:bidi="en-US"/>
        </w:rPr>
        <w:t>om fishing gear</w:t>
      </w:r>
      <w:r w:rsidR="001E06A1">
        <w:rPr>
          <w:rFonts w:ascii="Times New Roman" w:hAnsi="Times New Roman" w:cs="Times New Roman"/>
          <w:lang w:bidi="en-US"/>
        </w:rPr>
        <w:t>.  These individuals were</w:t>
      </w:r>
      <w:r w:rsidR="001F7464" w:rsidRPr="00395E9E">
        <w:rPr>
          <w:rFonts w:ascii="Times New Roman" w:hAnsi="Times New Roman" w:cs="Times New Roman"/>
          <w:lang w:bidi="en-US"/>
        </w:rPr>
        <w:t xml:space="preserve"> organized into 1</w:t>
      </w:r>
      <w:r w:rsidR="00437ABB" w:rsidRPr="00395E9E">
        <w:rPr>
          <w:rFonts w:ascii="Times New Roman" w:hAnsi="Times New Roman" w:cs="Times New Roman"/>
          <w:lang w:bidi="en-US"/>
        </w:rPr>
        <w:t>5</w:t>
      </w:r>
      <w:r w:rsidR="001F7464" w:rsidRPr="00395E9E">
        <w:rPr>
          <w:rFonts w:ascii="Times New Roman" w:hAnsi="Times New Roman" w:cs="Times New Roman"/>
          <w:lang w:bidi="en-US"/>
        </w:rPr>
        <w:t xml:space="preserve"> member group</w:t>
      </w:r>
      <w:r w:rsidR="0077643E" w:rsidRPr="00395E9E">
        <w:rPr>
          <w:rFonts w:ascii="Times New Roman" w:hAnsi="Times New Roman" w:cs="Times New Roman"/>
          <w:lang w:bidi="en-US"/>
        </w:rPr>
        <w:t>s</w:t>
      </w:r>
      <w:r w:rsidR="001F7464" w:rsidRPr="00395E9E">
        <w:rPr>
          <w:rFonts w:ascii="Times New Roman" w:hAnsi="Times New Roman" w:cs="Times New Roman"/>
          <w:lang w:bidi="en-US"/>
        </w:rPr>
        <w:t xml:space="preserve"> </w:t>
      </w:r>
      <w:r w:rsidR="001E06A1">
        <w:rPr>
          <w:rFonts w:ascii="Times New Roman" w:hAnsi="Times New Roman" w:cs="Times New Roman"/>
          <w:lang w:bidi="en-US"/>
        </w:rPr>
        <w:t>for</w:t>
      </w:r>
      <w:r w:rsidR="001F7464" w:rsidRPr="00395E9E">
        <w:rPr>
          <w:rFonts w:ascii="Times New Roman" w:hAnsi="Times New Roman" w:cs="Times New Roman"/>
          <w:lang w:bidi="en-US"/>
        </w:rPr>
        <w:t xml:space="preserve"> fisher folk field school. </w:t>
      </w:r>
      <w:r w:rsidR="005F6708">
        <w:rPr>
          <w:rFonts w:ascii="Times New Roman" w:hAnsi="Times New Roman" w:cs="Times New Roman"/>
          <w:lang w:bidi="en-US"/>
        </w:rPr>
        <w:t>Fifteen</w:t>
      </w:r>
      <w:r w:rsidR="005F6708" w:rsidRPr="00395E9E">
        <w:rPr>
          <w:rFonts w:ascii="Times New Roman" w:hAnsi="Times New Roman" w:cs="Times New Roman"/>
          <w:lang w:bidi="en-US"/>
        </w:rPr>
        <w:t xml:space="preserve"> </w:t>
      </w:r>
      <w:r w:rsidR="001F7464" w:rsidRPr="00395E9E">
        <w:rPr>
          <w:rFonts w:ascii="Times New Roman" w:hAnsi="Times New Roman" w:cs="Times New Roman"/>
          <w:lang w:bidi="en-US"/>
        </w:rPr>
        <w:t>lead fisher folk members we</w:t>
      </w:r>
      <w:r w:rsidR="004966F8" w:rsidRPr="00395E9E">
        <w:rPr>
          <w:rFonts w:ascii="Times New Roman" w:hAnsi="Times New Roman" w:cs="Times New Roman"/>
          <w:lang w:bidi="en-US"/>
        </w:rPr>
        <w:t xml:space="preserve">re selected and trained </w:t>
      </w:r>
      <w:r w:rsidR="00773A5F" w:rsidRPr="00395E9E">
        <w:rPr>
          <w:rFonts w:ascii="Times New Roman" w:hAnsi="Times New Roman" w:cs="Times New Roman"/>
          <w:lang w:bidi="en-US"/>
        </w:rPr>
        <w:t xml:space="preserve">on the </w:t>
      </w:r>
      <w:r w:rsidR="004966F8" w:rsidRPr="00395E9E">
        <w:rPr>
          <w:rFonts w:ascii="Times New Roman" w:hAnsi="Times New Roman" w:cs="Times New Roman"/>
          <w:lang w:bidi="en-US"/>
        </w:rPr>
        <w:t>fisher-folk field school</w:t>
      </w:r>
      <w:r w:rsidR="00ED1B83" w:rsidRPr="00395E9E">
        <w:rPr>
          <w:rFonts w:ascii="Times New Roman" w:hAnsi="Times New Roman" w:cs="Times New Roman"/>
          <w:lang w:bidi="en-US"/>
        </w:rPr>
        <w:t xml:space="preserve"> ap</w:t>
      </w:r>
      <w:r w:rsidR="006B61B9" w:rsidRPr="00395E9E">
        <w:rPr>
          <w:rFonts w:ascii="Times New Roman" w:hAnsi="Times New Roman" w:cs="Times New Roman"/>
          <w:lang w:bidi="en-US"/>
        </w:rPr>
        <w:t>proach</w:t>
      </w:r>
      <w:r w:rsidR="00773A5F" w:rsidRPr="00395E9E">
        <w:rPr>
          <w:rFonts w:ascii="Times New Roman" w:hAnsi="Times New Roman" w:cs="Times New Roman"/>
          <w:lang w:bidi="en-US"/>
        </w:rPr>
        <w:t>,</w:t>
      </w:r>
      <w:r w:rsidR="006B61B9" w:rsidRPr="00395E9E">
        <w:rPr>
          <w:rFonts w:ascii="Times New Roman" w:hAnsi="Times New Roman" w:cs="Times New Roman"/>
          <w:lang w:bidi="en-US"/>
        </w:rPr>
        <w:t xml:space="preserve"> </w:t>
      </w:r>
      <w:r w:rsidR="002B7732" w:rsidRPr="00395E9E">
        <w:rPr>
          <w:rFonts w:ascii="Times New Roman" w:hAnsi="Times New Roman" w:cs="Times New Roman"/>
          <w:lang w:bidi="en-US"/>
        </w:rPr>
        <w:t xml:space="preserve">which </w:t>
      </w:r>
      <w:r w:rsidR="008221E9" w:rsidRPr="00395E9E">
        <w:rPr>
          <w:rFonts w:ascii="Times New Roman" w:hAnsi="Times New Roman" w:cs="Times New Roman"/>
          <w:lang w:bidi="en-US"/>
        </w:rPr>
        <w:t>equipped</w:t>
      </w:r>
      <w:r w:rsidR="002B7732" w:rsidRPr="00395E9E">
        <w:rPr>
          <w:rFonts w:ascii="Times New Roman" w:hAnsi="Times New Roman" w:cs="Times New Roman"/>
          <w:lang w:bidi="en-US"/>
        </w:rPr>
        <w:t xml:space="preserve"> them with skills and knowledge and they</w:t>
      </w:r>
      <w:r w:rsidR="008221E9" w:rsidRPr="00395E9E">
        <w:rPr>
          <w:rFonts w:ascii="Times New Roman" w:hAnsi="Times New Roman" w:cs="Times New Roman"/>
          <w:lang w:bidi="en-US"/>
        </w:rPr>
        <w:t xml:space="preserve"> train</w:t>
      </w:r>
      <w:r w:rsidR="002B7732" w:rsidRPr="00395E9E">
        <w:rPr>
          <w:rFonts w:ascii="Times New Roman" w:hAnsi="Times New Roman" w:cs="Times New Roman"/>
          <w:lang w:bidi="en-US"/>
        </w:rPr>
        <w:t>ed</w:t>
      </w:r>
      <w:r w:rsidR="008221E9" w:rsidRPr="00395E9E">
        <w:rPr>
          <w:rFonts w:ascii="Times New Roman" w:hAnsi="Times New Roman" w:cs="Times New Roman"/>
          <w:lang w:bidi="en-US"/>
        </w:rPr>
        <w:t xml:space="preserve"> other </w:t>
      </w:r>
      <w:r w:rsidR="002B7732" w:rsidRPr="00395E9E">
        <w:rPr>
          <w:rFonts w:ascii="Times New Roman" w:hAnsi="Times New Roman" w:cs="Times New Roman"/>
          <w:lang w:bidi="en-US"/>
        </w:rPr>
        <w:t>fisher folk</w:t>
      </w:r>
      <w:r w:rsidR="008221E9" w:rsidRPr="00395E9E">
        <w:rPr>
          <w:rFonts w:ascii="Times New Roman" w:hAnsi="Times New Roman" w:cs="Times New Roman"/>
          <w:lang w:bidi="en-US"/>
        </w:rPr>
        <w:t xml:space="preserve"> members. </w:t>
      </w:r>
      <w:r w:rsidR="00602F4F" w:rsidRPr="00395E9E">
        <w:rPr>
          <w:rFonts w:ascii="Times New Roman" w:hAnsi="Times New Roman" w:cs="Times New Roman"/>
          <w:lang w:bidi="en-US"/>
        </w:rPr>
        <w:t xml:space="preserve">The team is expected to disseminate good practices </w:t>
      </w:r>
      <w:r w:rsidR="005924F0" w:rsidRPr="00395E9E">
        <w:rPr>
          <w:rFonts w:ascii="Times New Roman" w:hAnsi="Times New Roman" w:cs="Times New Roman"/>
          <w:lang w:bidi="en-US"/>
        </w:rPr>
        <w:t>and</w:t>
      </w:r>
      <w:r w:rsidR="00437ABB" w:rsidRPr="00395E9E">
        <w:rPr>
          <w:rFonts w:ascii="Times New Roman" w:hAnsi="Times New Roman" w:cs="Times New Roman"/>
          <w:lang w:bidi="en-US"/>
        </w:rPr>
        <w:t xml:space="preserve"> transfer the </w:t>
      </w:r>
      <w:r w:rsidR="00F70F47" w:rsidRPr="00395E9E">
        <w:rPr>
          <w:rFonts w:ascii="Times New Roman" w:hAnsi="Times New Roman" w:cs="Times New Roman"/>
          <w:lang w:bidi="en-US"/>
        </w:rPr>
        <w:t>knowledge to</w:t>
      </w:r>
      <w:r w:rsidR="005924F0" w:rsidRPr="00395E9E">
        <w:rPr>
          <w:rFonts w:ascii="Times New Roman" w:hAnsi="Times New Roman" w:cs="Times New Roman"/>
          <w:lang w:bidi="en-US"/>
        </w:rPr>
        <w:t xml:space="preserve"> </w:t>
      </w:r>
      <w:r w:rsidR="009F09DC" w:rsidRPr="00395E9E">
        <w:rPr>
          <w:rFonts w:ascii="Times New Roman" w:hAnsi="Times New Roman" w:cs="Times New Roman"/>
          <w:lang w:bidi="en-US"/>
        </w:rPr>
        <w:t>Panyijar</w:t>
      </w:r>
      <w:r w:rsidR="008221E9" w:rsidRPr="00395E9E">
        <w:rPr>
          <w:rFonts w:ascii="Times New Roman" w:hAnsi="Times New Roman" w:cs="Times New Roman"/>
          <w:lang w:bidi="en-US"/>
        </w:rPr>
        <w:t xml:space="preserve"> communities.</w:t>
      </w:r>
      <w:r w:rsidR="008221E9" w:rsidRPr="00395E9E">
        <w:rPr>
          <w:rFonts w:ascii="Times New Roman" w:hAnsi="Times New Roman" w:cs="Times New Roman"/>
        </w:rPr>
        <w:t xml:space="preserve"> </w:t>
      </w:r>
      <w:r w:rsidR="00360C3D" w:rsidRPr="00395E9E">
        <w:rPr>
          <w:rFonts w:ascii="Times New Roman" w:hAnsi="Times New Roman" w:cs="Times New Roman"/>
          <w:lang w:bidi="en-US"/>
        </w:rPr>
        <w:t>The group</w:t>
      </w:r>
      <w:r w:rsidR="00437ABB" w:rsidRPr="00395E9E">
        <w:rPr>
          <w:rFonts w:ascii="Times New Roman" w:hAnsi="Times New Roman" w:cs="Times New Roman"/>
          <w:lang w:bidi="en-US"/>
        </w:rPr>
        <w:t>s</w:t>
      </w:r>
      <w:r w:rsidR="00360C3D" w:rsidRPr="00395E9E">
        <w:rPr>
          <w:rFonts w:ascii="Times New Roman" w:hAnsi="Times New Roman" w:cs="Times New Roman"/>
          <w:lang w:bidi="en-US"/>
        </w:rPr>
        <w:t xml:space="preserve"> </w:t>
      </w:r>
      <w:r w:rsidR="00D017BD" w:rsidRPr="00395E9E">
        <w:rPr>
          <w:rFonts w:ascii="Times New Roman" w:hAnsi="Times New Roman" w:cs="Times New Roman"/>
          <w:lang w:bidi="en-US"/>
        </w:rPr>
        <w:t>were provided</w:t>
      </w:r>
      <w:r w:rsidR="00360C3D" w:rsidRPr="00395E9E">
        <w:rPr>
          <w:rFonts w:ascii="Times New Roman" w:hAnsi="Times New Roman" w:cs="Times New Roman"/>
          <w:lang w:bidi="en-US"/>
        </w:rPr>
        <w:t xml:space="preserve"> with fishing equipment which included fishing twine, fishing hooks, </w:t>
      </w:r>
      <w:r w:rsidR="00A372DF" w:rsidRPr="00395E9E">
        <w:rPr>
          <w:rFonts w:ascii="Times New Roman" w:hAnsi="Times New Roman" w:cs="Times New Roman"/>
          <w:lang w:bidi="en-US"/>
        </w:rPr>
        <w:t>knives,</w:t>
      </w:r>
      <w:r w:rsidR="00C101CE" w:rsidRPr="00395E9E">
        <w:rPr>
          <w:rFonts w:ascii="Times New Roman" w:hAnsi="Times New Roman" w:cs="Times New Roman"/>
          <w:lang w:bidi="en-US"/>
        </w:rPr>
        <w:t xml:space="preserve"> cooking pots</w:t>
      </w:r>
      <w:r w:rsidR="00A372DF" w:rsidRPr="00395E9E">
        <w:rPr>
          <w:rFonts w:ascii="Times New Roman" w:hAnsi="Times New Roman" w:cs="Times New Roman"/>
          <w:lang w:bidi="en-US"/>
        </w:rPr>
        <w:t xml:space="preserve"> and deep freezer</w:t>
      </w:r>
      <w:r w:rsidR="00773A5F" w:rsidRPr="00395E9E">
        <w:rPr>
          <w:rFonts w:ascii="Times New Roman" w:hAnsi="Times New Roman" w:cs="Times New Roman"/>
          <w:lang w:bidi="en-US"/>
        </w:rPr>
        <w:t>s</w:t>
      </w:r>
      <w:r w:rsidR="004F145B" w:rsidRPr="00395E9E">
        <w:rPr>
          <w:rFonts w:ascii="Times New Roman" w:hAnsi="Times New Roman" w:cs="Times New Roman"/>
          <w:lang w:bidi="en-US"/>
        </w:rPr>
        <w:t>.</w:t>
      </w:r>
      <w:r w:rsidR="00C101CE" w:rsidRPr="00395E9E">
        <w:rPr>
          <w:rFonts w:ascii="Times New Roman" w:hAnsi="Times New Roman" w:cs="Times New Roman"/>
          <w:lang w:bidi="en-US"/>
        </w:rPr>
        <w:t xml:space="preserve"> The group</w:t>
      </w:r>
      <w:r w:rsidR="0077643E" w:rsidRPr="00395E9E">
        <w:rPr>
          <w:rFonts w:ascii="Times New Roman" w:hAnsi="Times New Roman" w:cs="Times New Roman"/>
          <w:lang w:bidi="en-US"/>
        </w:rPr>
        <w:t>s</w:t>
      </w:r>
      <w:r w:rsidR="00C101CE" w:rsidRPr="00395E9E">
        <w:rPr>
          <w:rFonts w:ascii="Times New Roman" w:hAnsi="Times New Roman" w:cs="Times New Roman"/>
          <w:lang w:bidi="en-US"/>
        </w:rPr>
        <w:t xml:space="preserve"> </w:t>
      </w:r>
      <w:r w:rsidR="0077643E" w:rsidRPr="00395E9E">
        <w:rPr>
          <w:rFonts w:ascii="Times New Roman" w:hAnsi="Times New Roman" w:cs="Times New Roman"/>
          <w:lang w:bidi="en-US"/>
        </w:rPr>
        <w:t xml:space="preserve">are </w:t>
      </w:r>
      <w:r w:rsidR="00C101CE" w:rsidRPr="00395E9E">
        <w:rPr>
          <w:rFonts w:ascii="Times New Roman" w:hAnsi="Times New Roman" w:cs="Times New Roman"/>
          <w:lang w:bidi="en-US"/>
        </w:rPr>
        <w:t xml:space="preserve">in the process of </w:t>
      </w:r>
      <w:r w:rsidR="00D017BD" w:rsidRPr="00395E9E">
        <w:rPr>
          <w:rFonts w:ascii="Times New Roman" w:hAnsi="Times New Roman" w:cs="Times New Roman"/>
          <w:lang w:bidi="en-US"/>
        </w:rPr>
        <w:t>constructing 15</w:t>
      </w:r>
      <w:r w:rsidR="00C101CE" w:rsidRPr="00395E9E">
        <w:rPr>
          <w:rFonts w:ascii="Times New Roman" w:hAnsi="Times New Roman" w:cs="Times New Roman"/>
          <w:lang w:bidi="en-US"/>
        </w:rPr>
        <w:t xml:space="preserve"> fish selling points within greater </w:t>
      </w:r>
      <w:r w:rsidR="00F70F47" w:rsidRPr="00395E9E">
        <w:rPr>
          <w:rFonts w:ascii="Times New Roman" w:hAnsi="Times New Roman" w:cs="Times New Roman"/>
          <w:lang w:bidi="en-US"/>
        </w:rPr>
        <w:t>Ganyliel</w:t>
      </w:r>
      <w:r w:rsidR="00C101CE" w:rsidRPr="00395E9E">
        <w:rPr>
          <w:rFonts w:ascii="Times New Roman" w:hAnsi="Times New Roman" w:cs="Times New Roman"/>
          <w:lang w:bidi="en-US"/>
        </w:rPr>
        <w:t xml:space="preserve"> market</w:t>
      </w:r>
      <w:r w:rsidR="00437ABB" w:rsidRPr="00395E9E">
        <w:rPr>
          <w:rFonts w:ascii="Times New Roman" w:hAnsi="Times New Roman" w:cs="Times New Roman"/>
          <w:lang w:bidi="en-US"/>
        </w:rPr>
        <w:t xml:space="preserve"> and Nyal</w:t>
      </w:r>
      <w:r w:rsidR="00C101CE" w:rsidRPr="00395E9E">
        <w:rPr>
          <w:rFonts w:ascii="Times New Roman" w:hAnsi="Times New Roman" w:cs="Times New Roman"/>
          <w:lang w:bidi="en-US"/>
        </w:rPr>
        <w:t>.</w:t>
      </w:r>
      <w:r w:rsidR="00315C45" w:rsidRPr="00395E9E">
        <w:rPr>
          <w:rFonts w:ascii="Times New Roman" w:hAnsi="Times New Roman" w:cs="Times New Roman"/>
          <w:lang w:bidi="en-US"/>
        </w:rPr>
        <w:t xml:space="preserve"> </w:t>
      </w:r>
      <w:r w:rsidR="005548BF" w:rsidRPr="00395E9E">
        <w:rPr>
          <w:rFonts w:ascii="Times New Roman" w:hAnsi="Times New Roman" w:cs="Times New Roman"/>
          <w:lang w:bidi="en-US"/>
        </w:rPr>
        <w:t xml:space="preserve">All </w:t>
      </w:r>
      <w:r w:rsidR="00A239FE" w:rsidRPr="00395E9E">
        <w:rPr>
          <w:rFonts w:ascii="Times New Roman" w:hAnsi="Times New Roman" w:cs="Times New Roman"/>
          <w:lang w:bidi="en-US"/>
        </w:rPr>
        <w:t>225</w:t>
      </w:r>
      <w:r w:rsidR="005548BF" w:rsidRPr="00395E9E">
        <w:rPr>
          <w:rFonts w:ascii="Times New Roman" w:hAnsi="Times New Roman" w:cs="Times New Roman"/>
          <w:lang w:bidi="en-US"/>
        </w:rPr>
        <w:t xml:space="preserve"> fisher-folk members’ capacity </w:t>
      </w:r>
      <w:r w:rsidR="00014BCE">
        <w:rPr>
          <w:rFonts w:ascii="Times New Roman" w:hAnsi="Times New Roman" w:cs="Times New Roman"/>
          <w:lang w:bidi="en-US"/>
        </w:rPr>
        <w:t>for</w:t>
      </w:r>
      <w:r w:rsidR="005548BF" w:rsidRPr="00395E9E">
        <w:rPr>
          <w:rFonts w:ascii="Times New Roman" w:hAnsi="Times New Roman" w:cs="Times New Roman"/>
          <w:lang w:bidi="en-US"/>
        </w:rPr>
        <w:t xml:space="preserve"> fish handling, processing and </w:t>
      </w:r>
      <w:r w:rsidR="00D017BD" w:rsidRPr="00395E9E">
        <w:rPr>
          <w:rFonts w:ascii="Times New Roman" w:hAnsi="Times New Roman" w:cs="Times New Roman"/>
          <w:lang w:bidi="en-US"/>
        </w:rPr>
        <w:t xml:space="preserve">preservation has been </w:t>
      </w:r>
      <w:r w:rsidR="00FE1C55">
        <w:rPr>
          <w:rFonts w:ascii="Times New Roman" w:hAnsi="Times New Roman" w:cs="Times New Roman"/>
          <w:lang w:bidi="en-US"/>
        </w:rPr>
        <w:t>enhanced</w:t>
      </w:r>
      <w:r w:rsidR="00D017BD" w:rsidRPr="00395E9E">
        <w:rPr>
          <w:rFonts w:ascii="Times New Roman" w:hAnsi="Times New Roman" w:cs="Times New Roman"/>
          <w:lang w:bidi="en-US"/>
        </w:rPr>
        <w:t xml:space="preserve">.  </w:t>
      </w:r>
      <w:r w:rsidR="008F1CB4" w:rsidRPr="00395E9E">
        <w:rPr>
          <w:rFonts w:ascii="Times New Roman" w:hAnsi="Times New Roman" w:cs="Times New Roman"/>
          <w:lang w:bidi="en-US"/>
        </w:rPr>
        <w:t>97% of these beneficiaries were men</w:t>
      </w:r>
      <w:r w:rsidR="00014BCE">
        <w:rPr>
          <w:rFonts w:ascii="Times New Roman" w:hAnsi="Times New Roman" w:cs="Times New Roman"/>
          <w:lang w:bidi="en-US"/>
        </w:rPr>
        <w:t>,</w:t>
      </w:r>
      <w:r w:rsidR="008F1CB4" w:rsidRPr="00395E9E">
        <w:rPr>
          <w:rFonts w:ascii="Times New Roman" w:hAnsi="Times New Roman" w:cs="Times New Roman"/>
          <w:lang w:bidi="en-US"/>
        </w:rPr>
        <w:t xml:space="preserve"> while 3% </w:t>
      </w:r>
      <w:r w:rsidR="00FE1C55" w:rsidRPr="00395E9E">
        <w:rPr>
          <w:rFonts w:ascii="Times New Roman" w:hAnsi="Times New Roman" w:cs="Times New Roman"/>
          <w:lang w:bidi="en-US"/>
        </w:rPr>
        <w:t>women</w:t>
      </w:r>
      <w:r w:rsidR="00FE1C55">
        <w:rPr>
          <w:rFonts w:ascii="Times New Roman" w:hAnsi="Times New Roman" w:cs="Times New Roman"/>
          <w:lang w:bidi="en-US"/>
        </w:rPr>
        <w:t>:</w:t>
      </w:r>
      <w:r w:rsidR="00FE1C55" w:rsidRPr="00395E9E">
        <w:rPr>
          <w:rFonts w:ascii="Times New Roman" w:hAnsi="Times New Roman" w:cs="Times New Roman"/>
          <w:lang w:bidi="en-US"/>
        </w:rPr>
        <w:t xml:space="preserve"> </w:t>
      </w:r>
      <w:r w:rsidR="001E178E" w:rsidRPr="00395E9E">
        <w:rPr>
          <w:rFonts w:ascii="Times New Roman" w:hAnsi="Times New Roman" w:cs="Times New Roman"/>
          <w:lang w:bidi="en-US"/>
        </w:rPr>
        <w:t>(fishing is predominantly practised by men in the project target communities)</w:t>
      </w:r>
      <w:r w:rsidR="00014BCE">
        <w:rPr>
          <w:rFonts w:ascii="Times New Roman" w:hAnsi="Times New Roman" w:cs="Times New Roman"/>
          <w:lang w:bidi="en-US"/>
        </w:rPr>
        <w:t>.</w:t>
      </w:r>
    </w:p>
    <w:p w14:paraId="7929B80A" w14:textId="77777777" w:rsidR="00647F6A" w:rsidRPr="00647F6A" w:rsidRDefault="00647F6A" w:rsidP="00862524">
      <w:pPr>
        <w:autoSpaceDE w:val="0"/>
        <w:autoSpaceDN w:val="0"/>
        <w:adjustRightInd w:val="0"/>
        <w:jc w:val="both"/>
        <w:rPr>
          <w:rFonts w:ascii="Times New Roman" w:hAnsi="Times New Roman" w:cs="Times New Roman"/>
          <w:lang w:bidi="en-US"/>
        </w:rPr>
      </w:pPr>
      <w:r>
        <w:rPr>
          <w:rFonts w:ascii="Times New Roman" w:hAnsi="Times New Roman" w:cs="Times New Roman"/>
          <w:b/>
          <w:lang w:bidi="en-US"/>
        </w:rPr>
        <w:t xml:space="preserve">Table </w:t>
      </w:r>
      <w:r w:rsidR="001A3771">
        <w:rPr>
          <w:rFonts w:ascii="Times New Roman" w:hAnsi="Times New Roman" w:cs="Times New Roman"/>
          <w:b/>
          <w:lang w:bidi="en-US"/>
        </w:rPr>
        <w:t xml:space="preserve">4 </w:t>
      </w:r>
      <w:r>
        <w:rPr>
          <w:rFonts w:ascii="Times New Roman" w:hAnsi="Times New Roman" w:cs="Times New Roman"/>
          <w:b/>
          <w:lang w:bidi="en-US"/>
        </w:rPr>
        <w:t>#: Distribution of fishing gears to fishing groups</w:t>
      </w:r>
    </w:p>
    <w:tbl>
      <w:tblPr>
        <w:tblStyle w:val="TableGrid"/>
        <w:tblW w:w="0" w:type="auto"/>
        <w:tblLook w:val="04A0" w:firstRow="1" w:lastRow="0" w:firstColumn="1" w:lastColumn="0" w:noHBand="0" w:noVBand="1"/>
      </w:tblPr>
      <w:tblGrid>
        <w:gridCol w:w="1530"/>
        <w:gridCol w:w="1750"/>
        <w:gridCol w:w="1094"/>
        <w:gridCol w:w="995"/>
        <w:gridCol w:w="1129"/>
        <w:gridCol w:w="857"/>
        <w:gridCol w:w="1006"/>
        <w:gridCol w:w="989"/>
      </w:tblGrid>
      <w:tr w:rsidR="00D55DD3" w:rsidRPr="00571385" w14:paraId="59809A3E" w14:textId="77777777" w:rsidTr="00103B46">
        <w:trPr>
          <w:tblHeader/>
        </w:trPr>
        <w:tc>
          <w:tcPr>
            <w:tcW w:w="1530" w:type="dxa"/>
            <w:vMerge w:val="restart"/>
          </w:tcPr>
          <w:p w14:paraId="50864374" w14:textId="77777777" w:rsidR="00D55DD3" w:rsidRPr="00FF2FBE" w:rsidRDefault="009B7F05" w:rsidP="00862524">
            <w:pPr>
              <w:autoSpaceDE w:val="0"/>
              <w:autoSpaceDN w:val="0"/>
              <w:adjustRightInd w:val="0"/>
              <w:jc w:val="both"/>
              <w:rPr>
                <w:b/>
              </w:rPr>
            </w:pPr>
            <w:r>
              <w:rPr>
                <w:b/>
              </w:rPr>
              <w:t>Payam</w:t>
            </w:r>
          </w:p>
        </w:tc>
        <w:tc>
          <w:tcPr>
            <w:tcW w:w="1750" w:type="dxa"/>
            <w:vMerge w:val="restart"/>
          </w:tcPr>
          <w:p w14:paraId="49D6A1AA" w14:textId="77777777" w:rsidR="00D55DD3" w:rsidRPr="00D55DD3" w:rsidRDefault="009B7F05" w:rsidP="00D55DD3">
            <w:pPr>
              <w:autoSpaceDE w:val="0"/>
              <w:autoSpaceDN w:val="0"/>
              <w:adjustRightInd w:val="0"/>
              <w:jc w:val="both"/>
              <w:rPr>
                <w:b/>
              </w:rPr>
            </w:pPr>
            <w:r>
              <w:rPr>
                <w:b/>
              </w:rPr>
              <w:t>Name of Group</w:t>
            </w:r>
          </w:p>
        </w:tc>
        <w:tc>
          <w:tcPr>
            <w:tcW w:w="1094" w:type="dxa"/>
            <w:vMerge w:val="restart"/>
          </w:tcPr>
          <w:p w14:paraId="4A04DF82" w14:textId="77777777" w:rsidR="00D55DD3" w:rsidRPr="00FF2FBE" w:rsidRDefault="009B7F05" w:rsidP="00862524">
            <w:pPr>
              <w:autoSpaceDE w:val="0"/>
              <w:autoSpaceDN w:val="0"/>
              <w:adjustRightInd w:val="0"/>
              <w:jc w:val="both"/>
              <w:rPr>
                <w:b/>
              </w:rPr>
            </w:pPr>
            <w:r>
              <w:rPr>
                <w:b/>
              </w:rPr>
              <w:t>Number of  group members</w:t>
            </w:r>
          </w:p>
        </w:tc>
        <w:tc>
          <w:tcPr>
            <w:tcW w:w="4976" w:type="dxa"/>
            <w:gridSpan w:val="5"/>
          </w:tcPr>
          <w:p w14:paraId="37FF5585" w14:textId="77777777" w:rsidR="00D55DD3" w:rsidRPr="00D55DD3" w:rsidRDefault="00D55DD3" w:rsidP="001874A4">
            <w:pPr>
              <w:autoSpaceDE w:val="0"/>
              <w:autoSpaceDN w:val="0"/>
              <w:adjustRightInd w:val="0"/>
              <w:jc w:val="both"/>
              <w:rPr>
                <w:b/>
              </w:rPr>
            </w:pPr>
            <w:r>
              <w:rPr>
                <w:b/>
              </w:rPr>
              <w:t xml:space="preserve">Type </w:t>
            </w:r>
            <w:r w:rsidR="001874A4">
              <w:rPr>
                <w:b/>
              </w:rPr>
              <w:t>&amp;</w:t>
            </w:r>
            <w:r>
              <w:rPr>
                <w:b/>
              </w:rPr>
              <w:t xml:space="preserve"> quantity of each type of fishing gear distributed</w:t>
            </w:r>
          </w:p>
        </w:tc>
      </w:tr>
      <w:tr w:rsidR="00D55DD3" w14:paraId="713CBA99" w14:textId="77777777" w:rsidTr="003A115A">
        <w:trPr>
          <w:tblHeader/>
        </w:trPr>
        <w:tc>
          <w:tcPr>
            <w:tcW w:w="1530" w:type="dxa"/>
            <w:vMerge/>
          </w:tcPr>
          <w:p w14:paraId="35AA2EF1" w14:textId="77777777" w:rsidR="00D55DD3" w:rsidRDefault="00D55DD3" w:rsidP="00862524">
            <w:pPr>
              <w:autoSpaceDE w:val="0"/>
              <w:autoSpaceDN w:val="0"/>
              <w:adjustRightInd w:val="0"/>
              <w:jc w:val="both"/>
            </w:pPr>
          </w:p>
        </w:tc>
        <w:tc>
          <w:tcPr>
            <w:tcW w:w="1750" w:type="dxa"/>
            <w:vMerge/>
          </w:tcPr>
          <w:p w14:paraId="5CD79509" w14:textId="77777777" w:rsidR="00D55DD3" w:rsidRDefault="00D55DD3" w:rsidP="00862524">
            <w:pPr>
              <w:autoSpaceDE w:val="0"/>
              <w:autoSpaceDN w:val="0"/>
              <w:adjustRightInd w:val="0"/>
              <w:jc w:val="both"/>
            </w:pPr>
          </w:p>
        </w:tc>
        <w:tc>
          <w:tcPr>
            <w:tcW w:w="1094" w:type="dxa"/>
            <w:vMerge/>
          </w:tcPr>
          <w:p w14:paraId="557D7108" w14:textId="77777777" w:rsidR="00D55DD3" w:rsidRDefault="00D55DD3" w:rsidP="00862524">
            <w:pPr>
              <w:autoSpaceDE w:val="0"/>
              <w:autoSpaceDN w:val="0"/>
              <w:adjustRightInd w:val="0"/>
              <w:jc w:val="both"/>
            </w:pPr>
          </w:p>
        </w:tc>
        <w:tc>
          <w:tcPr>
            <w:tcW w:w="995" w:type="dxa"/>
          </w:tcPr>
          <w:p w14:paraId="486615EC" w14:textId="77777777" w:rsidR="00D55DD3" w:rsidRDefault="00D55DD3" w:rsidP="00862524">
            <w:pPr>
              <w:autoSpaceDE w:val="0"/>
              <w:autoSpaceDN w:val="0"/>
              <w:adjustRightInd w:val="0"/>
              <w:jc w:val="both"/>
            </w:pPr>
            <w:r>
              <w:t>Fishing twine</w:t>
            </w:r>
          </w:p>
        </w:tc>
        <w:tc>
          <w:tcPr>
            <w:tcW w:w="1129" w:type="dxa"/>
          </w:tcPr>
          <w:p w14:paraId="0F63ECA8" w14:textId="77777777" w:rsidR="00D55DD3" w:rsidRDefault="00D55DD3" w:rsidP="00862524">
            <w:pPr>
              <w:autoSpaceDE w:val="0"/>
              <w:autoSpaceDN w:val="0"/>
              <w:adjustRightInd w:val="0"/>
              <w:jc w:val="both"/>
            </w:pPr>
            <w:r>
              <w:t>Fishing hooks</w:t>
            </w:r>
          </w:p>
        </w:tc>
        <w:tc>
          <w:tcPr>
            <w:tcW w:w="857" w:type="dxa"/>
          </w:tcPr>
          <w:p w14:paraId="077AAE6B" w14:textId="77777777" w:rsidR="00D55DD3" w:rsidRDefault="00D55DD3" w:rsidP="00862524">
            <w:pPr>
              <w:autoSpaceDE w:val="0"/>
              <w:autoSpaceDN w:val="0"/>
              <w:adjustRightInd w:val="0"/>
              <w:jc w:val="both"/>
            </w:pPr>
            <w:r>
              <w:t>Knives</w:t>
            </w:r>
          </w:p>
        </w:tc>
        <w:tc>
          <w:tcPr>
            <w:tcW w:w="1006" w:type="dxa"/>
          </w:tcPr>
          <w:p w14:paraId="0881F9FE" w14:textId="77777777" w:rsidR="00D55DD3" w:rsidRDefault="00D55DD3" w:rsidP="00D55DD3">
            <w:pPr>
              <w:autoSpaceDE w:val="0"/>
              <w:autoSpaceDN w:val="0"/>
              <w:adjustRightInd w:val="0"/>
              <w:jc w:val="both"/>
            </w:pPr>
            <w:r>
              <w:t>Cooking pots</w:t>
            </w:r>
          </w:p>
        </w:tc>
        <w:tc>
          <w:tcPr>
            <w:tcW w:w="989" w:type="dxa"/>
          </w:tcPr>
          <w:p w14:paraId="7D6044CF" w14:textId="77777777" w:rsidR="00D55DD3" w:rsidRDefault="00D55DD3" w:rsidP="00D55DD3">
            <w:pPr>
              <w:autoSpaceDE w:val="0"/>
              <w:autoSpaceDN w:val="0"/>
              <w:adjustRightInd w:val="0"/>
              <w:jc w:val="both"/>
            </w:pPr>
            <w:r>
              <w:t>Deep freezer</w:t>
            </w:r>
          </w:p>
        </w:tc>
      </w:tr>
      <w:tr w:rsidR="009B7F05" w14:paraId="34AB313D" w14:textId="77777777" w:rsidTr="003A115A">
        <w:tc>
          <w:tcPr>
            <w:tcW w:w="1530" w:type="dxa"/>
          </w:tcPr>
          <w:p w14:paraId="41CF7419" w14:textId="77777777" w:rsidR="009B7F05" w:rsidRPr="00C86A86" w:rsidRDefault="00F90786" w:rsidP="00C86A86">
            <w:pPr>
              <w:autoSpaceDE w:val="0"/>
              <w:autoSpaceDN w:val="0"/>
              <w:adjustRightInd w:val="0"/>
              <w:jc w:val="both"/>
            </w:pPr>
            <w:r>
              <w:t>Ganyliel</w:t>
            </w:r>
          </w:p>
        </w:tc>
        <w:tc>
          <w:tcPr>
            <w:tcW w:w="1750" w:type="dxa"/>
          </w:tcPr>
          <w:p w14:paraId="4EA5A7F1" w14:textId="77777777" w:rsidR="009B7F05" w:rsidRPr="00C86A86" w:rsidRDefault="0074531C" w:rsidP="00FF2FBE">
            <w:pPr>
              <w:pStyle w:val="ListParagraph"/>
              <w:numPr>
                <w:ilvl w:val="0"/>
                <w:numId w:val="39"/>
              </w:numPr>
              <w:autoSpaceDE w:val="0"/>
              <w:autoSpaceDN w:val="0"/>
              <w:adjustRightInd w:val="0"/>
              <w:jc w:val="both"/>
            </w:pPr>
            <w:r>
              <w:t>Tayar</w:t>
            </w:r>
          </w:p>
        </w:tc>
        <w:tc>
          <w:tcPr>
            <w:tcW w:w="1094" w:type="dxa"/>
          </w:tcPr>
          <w:p w14:paraId="44289F9E" w14:textId="77777777" w:rsidR="009B7F05" w:rsidRDefault="00016DFA" w:rsidP="00862524">
            <w:pPr>
              <w:autoSpaceDE w:val="0"/>
              <w:autoSpaceDN w:val="0"/>
              <w:adjustRightInd w:val="0"/>
              <w:jc w:val="both"/>
            </w:pPr>
            <w:r>
              <w:t>15</w:t>
            </w:r>
          </w:p>
        </w:tc>
        <w:tc>
          <w:tcPr>
            <w:tcW w:w="995" w:type="dxa"/>
          </w:tcPr>
          <w:p w14:paraId="65804CC8" w14:textId="77777777" w:rsidR="009B7F05" w:rsidRDefault="00103B46" w:rsidP="00862524">
            <w:pPr>
              <w:autoSpaceDE w:val="0"/>
              <w:autoSpaceDN w:val="0"/>
              <w:adjustRightInd w:val="0"/>
              <w:jc w:val="both"/>
            </w:pPr>
            <w:r>
              <w:t>2 Nylon twines</w:t>
            </w:r>
          </w:p>
        </w:tc>
        <w:tc>
          <w:tcPr>
            <w:tcW w:w="1129" w:type="dxa"/>
          </w:tcPr>
          <w:p w14:paraId="060E9370" w14:textId="77777777" w:rsidR="009B7F05" w:rsidRDefault="00A41990" w:rsidP="00862524">
            <w:pPr>
              <w:autoSpaceDE w:val="0"/>
              <w:autoSpaceDN w:val="0"/>
              <w:adjustRightInd w:val="0"/>
              <w:jc w:val="both"/>
            </w:pPr>
            <w:r>
              <w:t>100 Size 7</w:t>
            </w:r>
          </w:p>
        </w:tc>
        <w:tc>
          <w:tcPr>
            <w:tcW w:w="857" w:type="dxa"/>
          </w:tcPr>
          <w:p w14:paraId="783AF00C" w14:textId="77777777" w:rsidR="009B7F05" w:rsidRDefault="00DC4810" w:rsidP="00862524">
            <w:pPr>
              <w:autoSpaceDE w:val="0"/>
              <w:autoSpaceDN w:val="0"/>
              <w:adjustRightInd w:val="0"/>
              <w:jc w:val="both"/>
            </w:pPr>
            <w:r>
              <w:t>17</w:t>
            </w:r>
          </w:p>
        </w:tc>
        <w:tc>
          <w:tcPr>
            <w:tcW w:w="1006" w:type="dxa"/>
          </w:tcPr>
          <w:p w14:paraId="0817FDB0" w14:textId="77777777" w:rsidR="009B7F05" w:rsidRDefault="00657FBA" w:rsidP="00862524">
            <w:pPr>
              <w:autoSpaceDE w:val="0"/>
              <w:autoSpaceDN w:val="0"/>
              <w:adjustRightInd w:val="0"/>
              <w:jc w:val="both"/>
            </w:pPr>
            <w:r>
              <w:t>2</w:t>
            </w:r>
          </w:p>
          <w:p w14:paraId="1B6C1032" w14:textId="77777777" w:rsidR="00657FBA" w:rsidRDefault="00657FBA" w:rsidP="00862524">
            <w:pPr>
              <w:autoSpaceDE w:val="0"/>
              <w:autoSpaceDN w:val="0"/>
              <w:adjustRightInd w:val="0"/>
              <w:jc w:val="both"/>
            </w:pPr>
          </w:p>
        </w:tc>
        <w:tc>
          <w:tcPr>
            <w:tcW w:w="989" w:type="dxa"/>
          </w:tcPr>
          <w:p w14:paraId="1BB61E0A" w14:textId="77777777" w:rsidR="009B7F05" w:rsidRDefault="0033129E" w:rsidP="00862524">
            <w:pPr>
              <w:autoSpaceDE w:val="0"/>
              <w:autoSpaceDN w:val="0"/>
              <w:adjustRightInd w:val="0"/>
              <w:jc w:val="both"/>
            </w:pPr>
            <w:r>
              <w:t>1</w:t>
            </w:r>
          </w:p>
        </w:tc>
      </w:tr>
      <w:tr w:rsidR="00657FBA" w14:paraId="4D09EE51" w14:textId="77777777" w:rsidTr="003A115A">
        <w:tc>
          <w:tcPr>
            <w:tcW w:w="1530" w:type="dxa"/>
          </w:tcPr>
          <w:p w14:paraId="268CAF34" w14:textId="77777777" w:rsidR="00657FBA" w:rsidRPr="00C86A86" w:rsidRDefault="00657FBA" w:rsidP="00657FBA">
            <w:pPr>
              <w:autoSpaceDE w:val="0"/>
              <w:autoSpaceDN w:val="0"/>
              <w:adjustRightInd w:val="0"/>
              <w:jc w:val="both"/>
            </w:pPr>
            <w:r>
              <w:t>Pachienjok</w:t>
            </w:r>
          </w:p>
        </w:tc>
        <w:tc>
          <w:tcPr>
            <w:tcW w:w="1750" w:type="dxa"/>
          </w:tcPr>
          <w:p w14:paraId="7E2A20A6" w14:textId="77777777" w:rsidR="00657FBA" w:rsidRPr="00C86A86" w:rsidRDefault="00657FBA" w:rsidP="00657FBA">
            <w:pPr>
              <w:pStyle w:val="ListParagraph"/>
              <w:numPr>
                <w:ilvl w:val="0"/>
                <w:numId w:val="39"/>
              </w:numPr>
              <w:autoSpaceDE w:val="0"/>
              <w:autoSpaceDN w:val="0"/>
              <w:adjustRightInd w:val="0"/>
              <w:jc w:val="both"/>
            </w:pPr>
            <w:r>
              <w:t>Kolier</w:t>
            </w:r>
          </w:p>
        </w:tc>
        <w:tc>
          <w:tcPr>
            <w:tcW w:w="1094" w:type="dxa"/>
          </w:tcPr>
          <w:p w14:paraId="31337A70" w14:textId="77777777" w:rsidR="00657FBA" w:rsidRDefault="00657FBA" w:rsidP="00657FBA">
            <w:pPr>
              <w:autoSpaceDE w:val="0"/>
              <w:autoSpaceDN w:val="0"/>
              <w:adjustRightInd w:val="0"/>
              <w:jc w:val="both"/>
            </w:pPr>
            <w:r>
              <w:t>15</w:t>
            </w:r>
          </w:p>
        </w:tc>
        <w:tc>
          <w:tcPr>
            <w:tcW w:w="995" w:type="dxa"/>
          </w:tcPr>
          <w:p w14:paraId="1EECF787" w14:textId="77777777" w:rsidR="00657FBA" w:rsidRDefault="00657FBA" w:rsidP="00657FBA">
            <w:pPr>
              <w:autoSpaceDE w:val="0"/>
              <w:autoSpaceDN w:val="0"/>
              <w:adjustRightInd w:val="0"/>
              <w:jc w:val="both"/>
            </w:pPr>
            <w:r w:rsidRPr="00605201">
              <w:t>2 Nylon twines</w:t>
            </w:r>
          </w:p>
        </w:tc>
        <w:tc>
          <w:tcPr>
            <w:tcW w:w="1129" w:type="dxa"/>
          </w:tcPr>
          <w:p w14:paraId="03E0AB8C" w14:textId="77777777" w:rsidR="00657FBA" w:rsidRDefault="00657FBA" w:rsidP="00657FBA">
            <w:pPr>
              <w:autoSpaceDE w:val="0"/>
              <w:autoSpaceDN w:val="0"/>
              <w:adjustRightInd w:val="0"/>
              <w:jc w:val="both"/>
            </w:pPr>
            <w:r w:rsidRPr="00A653CC">
              <w:t>100 Size 7</w:t>
            </w:r>
          </w:p>
        </w:tc>
        <w:tc>
          <w:tcPr>
            <w:tcW w:w="857" w:type="dxa"/>
          </w:tcPr>
          <w:p w14:paraId="5D21C17F" w14:textId="77777777" w:rsidR="00657FBA" w:rsidRDefault="00657FBA" w:rsidP="00657FBA">
            <w:pPr>
              <w:autoSpaceDE w:val="0"/>
              <w:autoSpaceDN w:val="0"/>
              <w:adjustRightInd w:val="0"/>
              <w:jc w:val="both"/>
            </w:pPr>
            <w:r>
              <w:t>17</w:t>
            </w:r>
          </w:p>
        </w:tc>
        <w:tc>
          <w:tcPr>
            <w:tcW w:w="1006" w:type="dxa"/>
          </w:tcPr>
          <w:p w14:paraId="73090258" w14:textId="77777777" w:rsidR="00657FBA" w:rsidRDefault="00657FBA" w:rsidP="00657FBA">
            <w:pPr>
              <w:autoSpaceDE w:val="0"/>
              <w:autoSpaceDN w:val="0"/>
              <w:adjustRightInd w:val="0"/>
              <w:jc w:val="both"/>
            </w:pPr>
            <w:r w:rsidRPr="007E2413">
              <w:t>2</w:t>
            </w:r>
          </w:p>
        </w:tc>
        <w:tc>
          <w:tcPr>
            <w:tcW w:w="989" w:type="dxa"/>
          </w:tcPr>
          <w:p w14:paraId="3BABE8AC" w14:textId="77777777" w:rsidR="00657FBA" w:rsidRDefault="00657FBA" w:rsidP="00657FBA">
            <w:pPr>
              <w:autoSpaceDE w:val="0"/>
              <w:autoSpaceDN w:val="0"/>
              <w:adjustRightInd w:val="0"/>
              <w:jc w:val="both"/>
            </w:pPr>
          </w:p>
        </w:tc>
      </w:tr>
      <w:tr w:rsidR="00657FBA" w14:paraId="1E07CA9B" w14:textId="77777777" w:rsidTr="003A115A">
        <w:tc>
          <w:tcPr>
            <w:tcW w:w="1530" w:type="dxa"/>
          </w:tcPr>
          <w:p w14:paraId="11087F7B" w14:textId="77777777" w:rsidR="00657FBA" w:rsidRPr="00C86A86" w:rsidRDefault="00657FBA" w:rsidP="00657FBA">
            <w:pPr>
              <w:autoSpaceDE w:val="0"/>
              <w:autoSpaceDN w:val="0"/>
              <w:adjustRightInd w:val="0"/>
              <w:jc w:val="both"/>
            </w:pPr>
            <w:r>
              <w:t>Thoanhom</w:t>
            </w:r>
          </w:p>
        </w:tc>
        <w:tc>
          <w:tcPr>
            <w:tcW w:w="1750" w:type="dxa"/>
          </w:tcPr>
          <w:p w14:paraId="0E0F544C" w14:textId="77777777" w:rsidR="00657FBA" w:rsidRPr="00C86A86" w:rsidRDefault="00657FBA" w:rsidP="00657FBA">
            <w:pPr>
              <w:pStyle w:val="ListParagraph"/>
              <w:numPr>
                <w:ilvl w:val="0"/>
                <w:numId w:val="39"/>
              </w:numPr>
              <w:autoSpaceDE w:val="0"/>
              <w:autoSpaceDN w:val="0"/>
              <w:adjustRightInd w:val="0"/>
              <w:jc w:val="both"/>
            </w:pPr>
            <w:r>
              <w:t>Muonydeng</w:t>
            </w:r>
          </w:p>
        </w:tc>
        <w:tc>
          <w:tcPr>
            <w:tcW w:w="1094" w:type="dxa"/>
          </w:tcPr>
          <w:p w14:paraId="7D21AD70" w14:textId="77777777" w:rsidR="00657FBA" w:rsidRDefault="00657FBA" w:rsidP="00657FBA">
            <w:pPr>
              <w:autoSpaceDE w:val="0"/>
              <w:autoSpaceDN w:val="0"/>
              <w:adjustRightInd w:val="0"/>
              <w:jc w:val="both"/>
            </w:pPr>
            <w:r>
              <w:t>15</w:t>
            </w:r>
          </w:p>
        </w:tc>
        <w:tc>
          <w:tcPr>
            <w:tcW w:w="995" w:type="dxa"/>
          </w:tcPr>
          <w:p w14:paraId="1007ACFC" w14:textId="77777777" w:rsidR="00657FBA" w:rsidRDefault="00657FBA" w:rsidP="00657FBA">
            <w:pPr>
              <w:autoSpaceDE w:val="0"/>
              <w:autoSpaceDN w:val="0"/>
              <w:adjustRightInd w:val="0"/>
              <w:jc w:val="both"/>
            </w:pPr>
            <w:r w:rsidRPr="00605201">
              <w:t>2 Nylon twines</w:t>
            </w:r>
          </w:p>
        </w:tc>
        <w:tc>
          <w:tcPr>
            <w:tcW w:w="1129" w:type="dxa"/>
          </w:tcPr>
          <w:p w14:paraId="1183E670" w14:textId="77777777" w:rsidR="00657FBA" w:rsidRDefault="00657FBA" w:rsidP="00657FBA">
            <w:pPr>
              <w:autoSpaceDE w:val="0"/>
              <w:autoSpaceDN w:val="0"/>
              <w:adjustRightInd w:val="0"/>
              <w:jc w:val="both"/>
            </w:pPr>
            <w:r w:rsidRPr="00A653CC">
              <w:t>100 Size 7</w:t>
            </w:r>
          </w:p>
        </w:tc>
        <w:tc>
          <w:tcPr>
            <w:tcW w:w="857" w:type="dxa"/>
          </w:tcPr>
          <w:p w14:paraId="0C2C1495" w14:textId="77777777" w:rsidR="00657FBA" w:rsidRDefault="00657FBA" w:rsidP="00657FBA">
            <w:pPr>
              <w:autoSpaceDE w:val="0"/>
              <w:autoSpaceDN w:val="0"/>
              <w:adjustRightInd w:val="0"/>
              <w:jc w:val="both"/>
            </w:pPr>
            <w:r>
              <w:t>17</w:t>
            </w:r>
          </w:p>
        </w:tc>
        <w:tc>
          <w:tcPr>
            <w:tcW w:w="1006" w:type="dxa"/>
          </w:tcPr>
          <w:p w14:paraId="121E4CF5" w14:textId="77777777" w:rsidR="00657FBA" w:rsidRDefault="00657FBA" w:rsidP="00657FBA">
            <w:pPr>
              <w:autoSpaceDE w:val="0"/>
              <w:autoSpaceDN w:val="0"/>
              <w:adjustRightInd w:val="0"/>
              <w:jc w:val="both"/>
            </w:pPr>
            <w:r w:rsidRPr="007E2413">
              <w:t>2</w:t>
            </w:r>
          </w:p>
        </w:tc>
        <w:tc>
          <w:tcPr>
            <w:tcW w:w="989" w:type="dxa"/>
          </w:tcPr>
          <w:p w14:paraId="2F7B08A7" w14:textId="77777777" w:rsidR="00657FBA" w:rsidRDefault="00657FBA" w:rsidP="00657FBA">
            <w:pPr>
              <w:autoSpaceDE w:val="0"/>
              <w:autoSpaceDN w:val="0"/>
              <w:adjustRightInd w:val="0"/>
              <w:jc w:val="both"/>
            </w:pPr>
          </w:p>
        </w:tc>
      </w:tr>
      <w:tr w:rsidR="00657FBA" w14:paraId="735147AE" w14:textId="77777777" w:rsidTr="003A115A">
        <w:tc>
          <w:tcPr>
            <w:tcW w:w="1530" w:type="dxa"/>
          </w:tcPr>
          <w:p w14:paraId="2BF47147" w14:textId="77777777" w:rsidR="00657FBA" w:rsidRPr="00C86A86" w:rsidRDefault="00657FBA" w:rsidP="00657FBA">
            <w:pPr>
              <w:autoSpaceDE w:val="0"/>
              <w:autoSpaceDN w:val="0"/>
              <w:adjustRightInd w:val="0"/>
              <w:jc w:val="both"/>
            </w:pPr>
            <w:r>
              <w:t>Tiap</w:t>
            </w:r>
          </w:p>
        </w:tc>
        <w:tc>
          <w:tcPr>
            <w:tcW w:w="1750" w:type="dxa"/>
          </w:tcPr>
          <w:p w14:paraId="5BAA89E2" w14:textId="77777777" w:rsidR="00657FBA" w:rsidRPr="00C86A86" w:rsidRDefault="00657FBA" w:rsidP="00657FBA">
            <w:pPr>
              <w:pStyle w:val="ListParagraph"/>
              <w:numPr>
                <w:ilvl w:val="0"/>
                <w:numId w:val="39"/>
              </w:numPr>
              <w:autoSpaceDE w:val="0"/>
              <w:autoSpaceDN w:val="0"/>
              <w:adjustRightInd w:val="0"/>
              <w:jc w:val="both"/>
            </w:pPr>
            <w:r>
              <w:t>Pabol</w:t>
            </w:r>
          </w:p>
        </w:tc>
        <w:tc>
          <w:tcPr>
            <w:tcW w:w="1094" w:type="dxa"/>
          </w:tcPr>
          <w:p w14:paraId="38787BD1" w14:textId="77777777" w:rsidR="00657FBA" w:rsidRDefault="00657FBA" w:rsidP="00657FBA">
            <w:pPr>
              <w:autoSpaceDE w:val="0"/>
              <w:autoSpaceDN w:val="0"/>
              <w:adjustRightInd w:val="0"/>
              <w:jc w:val="both"/>
            </w:pPr>
            <w:r>
              <w:t>15</w:t>
            </w:r>
          </w:p>
        </w:tc>
        <w:tc>
          <w:tcPr>
            <w:tcW w:w="995" w:type="dxa"/>
          </w:tcPr>
          <w:p w14:paraId="0132DD2B" w14:textId="77777777" w:rsidR="00657FBA" w:rsidRDefault="00657FBA" w:rsidP="00657FBA">
            <w:pPr>
              <w:autoSpaceDE w:val="0"/>
              <w:autoSpaceDN w:val="0"/>
              <w:adjustRightInd w:val="0"/>
              <w:jc w:val="both"/>
            </w:pPr>
            <w:r w:rsidRPr="00605201">
              <w:t>2 Nylon twines</w:t>
            </w:r>
          </w:p>
        </w:tc>
        <w:tc>
          <w:tcPr>
            <w:tcW w:w="1129" w:type="dxa"/>
          </w:tcPr>
          <w:p w14:paraId="175B5EBD" w14:textId="77777777" w:rsidR="00657FBA" w:rsidRDefault="00657FBA" w:rsidP="00657FBA">
            <w:pPr>
              <w:autoSpaceDE w:val="0"/>
              <w:autoSpaceDN w:val="0"/>
              <w:adjustRightInd w:val="0"/>
              <w:jc w:val="both"/>
            </w:pPr>
            <w:r w:rsidRPr="00A653CC">
              <w:t>100 Size 7</w:t>
            </w:r>
          </w:p>
        </w:tc>
        <w:tc>
          <w:tcPr>
            <w:tcW w:w="857" w:type="dxa"/>
          </w:tcPr>
          <w:p w14:paraId="274E4145" w14:textId="77777777" w:rsidR="00657FBA" w:rsidRDefault="00657FBA" w:rsidP="00657FBA">
            <w:pPr>
              <w:autoSpaceDE w:val="0"/>
              <w:autoSpaceDN w:val="0"/>
              <w:adjustRightInd w:val="0"/>
              <w:jc w:val="both"/>
            </w:pPr>
            <w:r>
              <w:t>17</w:t>
            </w:r>
          </w:p>
        </w:tc>
        <w:tc>
          <w:tcPr>
            <w:tcW w:w="1006" w:type="dxa"/>
          </w:tcPr>
          <w:p w14:paraId="002AB36C" w14:textId="77777777" w:rsidR="00657FBA" w:rsidRDefault="00657FBA" w:rsidP="00657FBA">
            <w:pPr>
              <w:autoSpaceDE w:val="0"/>
              <w:autoSpaceDN w:val="0"/>
              <w:adjustRightInd w:val="0"/>
              <w:jc w:val="both"/>
            </w:pPr>
            <w:r w:rsidRPr="007E2413">
              <w:t>2</w:t>
            </w:r>
          </w:p>
        </w:tc>
        <w:tc>
          <w:tcPr>
            <w:tcW w:w="989" w:type="dxa"/>
          </w:tcPr>
          <w:p w14:paraId="0131ECAD" w14:textId="77777777" w:rsidR="00657FBA" w:rsidRDefault="005B05F9" w:rsidP="00657FBA">
            <w:pPr>
              <w:autoSpaceDE w:val="0"/>
              <w:autoSpaceDN w:val="0"/>
              <w:adjustRightInd w:val="0"/>
              <w:jc w:val="both"/>
            </w:pPr>
            <w:r>
              <w:t>1</w:t>
            </w:r>
          </w:p>
        </w:tc>
      </w:tr>
      <w:tr w:rsidR="00657FBA" w14:paraId="32F8A1F8" w14:textId="77777777" w:rsidTr="003A115A">
        <w:tc>
          <w:tcPr>
            <w:tcW w:w="1530" w:type="dxa"/>
          </w:tcPr>
          <w:p w14:paraId="1037CFD4" w14:textId="77777777" w:rsidR="00657FBA" w:rsidRPr="00C86A86" w:rsidRDefault="00657FBA" w:rsidP="00657FBA">
            <w:pPr>
              <w:autoSpaceDE w:val="0"/>
              <w:autoSpaceDN w:val="0"/>
              <w:adjustRightInd w:val="0"/>
              <w:jc w:val="both"/>
            </w:pPr>
            <w:r>
              <w:t>Pachak</w:t>
            </w:r>
          </w:p>
        </w:tc>
        <w:tc>
          <w:tcPr>
            <w:tcW w:w="1750" w:type="dxa"/>
          </w:tcPr>
          <w:p w14:paraId="482CC4F8" w14:textId="77777777" w:rsidR="00657FBA" w:rsidRPr="00C86A86" w:rsidRDefault="00657FBA" w:rsidP="00657FBA">
            <w:pPr>
              <w:pStyle w:val="ListParagraph"/>
              <w:numPr>
                <w:ilvl w:val="0"/>
                <w:numId w:val="39"/>
              </w:numPr>
              <w:autoSpaceDE w:val="0"/>
              <w:autoSpaceDN w:val="0"/>
              <w:adjustRightInd w:val="0"/>
              <w:jc w:val="both"/>
            </w:pPr>
            <w:r>
              <w:t>Nyibek</w:t>
            </w:r>
          </w:p>
        </w:tc>
        <w:tc>
          <w:tcPr>
            <w:tcW w:w="1094" w:type="dxa"/>
          </w:tcPr>
          <w:p w14:paraId="788D2679" w14:textId="77777777" w:rsidR="00657FBA" w:rsidRDefault="00657FBA" w:rsidP="00657FBA">
            <w:pPr>
              <w:autoSpaceDE w:val="0"/>
              <w:autoSpaceDN w:val="0"/>
              <w:adjustRightInd w:val="0"/>
              <w:jc w:val="both"/>
            </w:pPr>
            <w:r>
              <w:t>15</w:t>
            </w:r>
          </w:p>
        </w:tc>
        <w:tc>
          <w:tcPr>
            <w:tcW w:w="995" w:type="dxa"/>
          </w:tcPr>
          <w:p w14:paraId="5A09DBA1" w14:textId="77777777" w:rsidR="00657FBA" w:rsidRDefault="00657FBA" w:rsidP="00657FBA">
            <w:pPr>
              <w:autoSpaceDE w:val="0"/>
              <w:autoSpaceDN w:val="0"/>
              <w:adjustRightInd w:val="0"/>
              <w:jc w:val="both"/>
            </w:pPr>
            <w:r w:rsidRPr="00605201">
              <w:t>2 Nylon twines</w:t>
            </w:r>
          </w:p>
        </w:tc>
        <w:tc>
          <w:tcPr>
            <w:tcW w:w="1129" w:type="dxa"/>
          </w:tcPr>
          <w:p w14:paraId="473B8A14" w14:textId="77777777" w:rsidR="00657FBA" w:rsidRDefault="00657FBA" w:rsidP="00657FBA">
            <w:pPr>
              <w:autoSpaceDE w:val="0"/>
              <w:autoSpaceDN w:val="0"/>
              <w:adjustRightInd w:val="0"/>
              <w:jc w:val="both"/>
            </w:pPr>
            <w:r w:rsidRPr="00A653CC">
              <w:t>100 Size 7</w:t>
            </w:r>
          </w:p>
        </w:tc>
        <w:tc>
          <w:tcPr>
            <w:tcW w:w="857" w:type="dxa"/>
          </w:tcPr>
          <w:p w14:paraId="522CEBE5" w14:textId="77777777" w:rsidR="00657FBA" w:rsidRDefault="00657FBA" w:rsidP="00657FBA">
            <w:pPr>
              <w:autoSpaceDE w:val="0"/>
              <w:autoSpaceDN w:val="0"/>
              <w:adjustRightInd w:val="0"/>
              <w:jc w:val="both"/>
            </w:pPr>
            <w:r>
              <w:t>17</w:t>
            </w:r>
          </w:p>
        </w:tc>
        <w:tc>
          <w:tcPr>
            <w:tcW w:w="1006" w:type="dxa"/>
          </w:tcPr>
          <w:p w14:paraId="206286BC" w14:textId="77777777" w:rsidR="00657FBA" w:rsidRDefault="00657FBA" w:rsidP="00657FBA">
            <w:pPr>
              <w:autoSpaceDE w:val="0"/>
              <w:autoSpaceDN w:val="0"/>
              <w:adjustRightInd w:val="0"/>
              <w:jc w:val="both"/>
            </w:pPr>
            <w:r w:rsidRPr="007E2413">
              <w:t>2</w:t>
            </w:r>
          </w:p>
        </w:tc>
        <w:tc>
          <w:tcPr>
            <w:tcW w:w="989" w:type="dxa"/>
          </w:tcPr>
          <w:p w14:paraId="7ED7AC44" w14:textId="77777777" w:rsidR="00657FBA" w:rsidRDefault="00657FBA" w:rsidP="00657FBA">
            <w:pPr>
              <w:autoSpaceDE w:val="0"/>
              <w:autoSpaceDN w:val="0"/>
              <w:adjustRightInd w:val="0"/>
              <w:jc w:val="both"/>
            </w:pPr>
          </w:p>
        </w:tc>
      </w:tr>
      <w:tr w:rsidR="00657FBA" w14:paraId="2131AA38" w14:textId="77777777" w:rsidTr="003A115A">
        <w:tc>
          <w:tcPr>
            <w:tcW w:w="1530" w:type="dxa"/>
          </w:tcPr>
          <w:p w14:paraId="076A64EA" w14:textId="77777777" w:rsidR="00657FBA" w:rsidRPr="00C86A86" w:rsidRDefault="00657FBA" w:rsidP="00657FBA">
            <w:pPr>
              <w:autoSpaceDE w:val="0"/>
              <w:autoSpaceDN w:val="0"/>
              <w:adjustRightInd w:val="0"/>
              <w:jc w:val="both"/>
            </w:pPr>
            <w:r>
              <w:t>Pachar</w:t>
            </w:r>
          </w:p>
        </w:tc>
        <w:tc>
          <w:tcPr>
            <w:tcW w:w="1750" w:type="dxa"/>
          </w:tcPr>
          <w:p w14:paraId="17AE12DE" w14:textId="77777777" w:rsidR="00657FBA" w:rsidRPr="00C86A86" w:rsidRDefault="00657FBA" w:rsidP="00657FBA">
            <w:pPr>
              <w:pStyle w:val="ListParagraph"/>
              <w:numPr>
                <w:ilvl w:val="0"/>
                <w:numId w:val="39"/>
              </w:numPr>
              <w:autoSpaceDE w:val="0"/>
              <w:autoSpaceDN w:val="0"/>
              <w:adjustRightInd w:val="0"/>
              <w:jc w:val="both"/>
            </w:pPr>
            <w:r>
              <w:t>Dhiach</w:t>
            </w:r>
          </w:p>
        </w:tc>
        <w:tc>
          <w:tcPr>
            <w:tcW w:w="1094" w:type="dxa"/>
          </w:tcPr>
          <w:p w14:paraId="0C16886C" w14:textId="77777777" w:rsidR="00657FBA" w:rsidRDefault="00657FBA" w:rsidP="00657FBA">
            <w:pPr>
              <w:autoSpaceDE w:val="0"/>
              <w:autoSpaceDN w:val="0"/>
              <w:adjustRightInd w:val="0"/>
              <w:jc w:val="both"/>
            </w:pPr>
            <w:r>
              <w:t>15</w:t>
            </w:r>
          </w:p>
        </w:tc>
        <w:tc>
          <w:tcPr>
            <w:tcW w:w="995" w:type="dxa"/>
          </w:tcPr>
          <w:p w14:paraId="577C4C6F" w14:textId="77777777" w:rsidR="00657FBA" w:rsidRDefault="00657FBA" w:rsidP="00657FBA">
            <w:pPr>
              <w:autoSpaceDE w:val="0"/>
              <w:autoSpaceDN w:val="0"/>
              <w:adjustRightInd w:val="0"/>
              <w:jc w:val="both"/>
            </w:pPr>
            <w:r w:rsidRPr="00605201">
              <w:t>2 Nylon twines</w:t>
            </w:r>
          </w:p>
        </w:tc>
        <w:tc>
          <w:tcPr>
            <w:tcW w:w="1129" w:type="dxa"/>
          </w:tcPr>
          <w:p w14:paraId="568D16D0" w14:textId="77777777" w:rsidR="00657FBA" w:rsidRDefault="00657FBA" w:rsidP="00657FBA">
            <w:pPr>
              <w:autoSpaceDE w:val="0"/>
              <w:autoSpaceDN w:val="0"/>
              <w:adjustRightInd w:val="0"/>
              <w:jc w:val="both"/>
            </w:pPr>
            <w:r w:rsidRPr="00A653CC">
              <w:t>100 Size 7</w:t>
            </w:r>
          </w:p>
        </w:tc>
        <w:tc>
          <w:tcPr>
            <w:tcW w:w="857" w:type="dxa"/>
          </w:tcPr>
          <w:p w14:paraId="7DB11741" w14:textId="77777777" w:rsidR="00657FBA" w:rsidRDefault="00657FBA" w:rsidP="00657FBA">
            <w:pPr>
              <w:autoSpaceDE w:val="0"/>
              <w:autoSpaceDN w:val="0"/>
              <w:adjustRightInd w:val="0"/>
              <w:jc w:val="both"/>
            </w:pPr>
            <w:r>
              <w:t>17</w:t>
            </w:r>
          </w:p>
        </w:tc>
        <w:tc>
          <w:tcPr>
            <w:tcW w:w="1006" w:type="dxa"/>
          </w:tcPr>
          <w:p w14:paraId="0DD615D2" w14:textId="77777777" w:rsidR="00657FBA" w:rsidRDefault="00657FBA" w:rsidP="00657FBA">
            <w:pPr>
              <w:autoSpaceDE w:val="0"/>
              <w:autoSpaceDN w:val="0"/>
              <w:adjustRightInd w:val="0"/>
              <w:jc w:val="both"/>
            </w:pPr>
            <w:r w:rsidRPr="007E2413">
              <w:t>2</w:t>
            </w:r>
          </w:p>
        </w:tc>
        <w:tc>
          <w:tcPr>
            <w:tcW w:w="989" w:type="dxa"/>
          </w:tcPr>
          <w:p w14:paraId="690FE0D8" w14:textId="77777777" w:rsidR="00657FBA" w:rsidRDefault="00657FBA" w:rsidP="00657FBA">
            <w:pPr>
              <w:autoSpaceDE w:val="0"/>
              <w:autoSpaceDN w:val="0"/>
              <w:adjustRightInd w:val="0"/>
              <w:jc w:val="both"/>
            </w:pPr>
          </w:p>
        </w:tc>
      </w:tr>
      <w:tr w:rsidR="00657FBA" w14:paraId="30E9D114" w14:textId="77777777" w:rsidTr="003A115A">
        <w:tc>
          <w:tcPr>
            <w:tcW w:w="1530" w:type="dxa"/>
          </w:tcPr>
          <w:p w14:paraId="095BE177" w14:textId="77777777" w:rsidR="00657FBA" w:rsidRPr="00C86A86" w:rsidRDefault="00657FBA" w:rsidP="00657FBA">
            <w:pPr>
              <w:autoSpaceDE w:val="0"/>
              <w:autoSpaceDN w:val="0"/>
              <w:adjustRightInd w:val="0"/>
              <w:jc w:val="both"/>
            </w:pPr>
            <w:r>
              <w:t>Panyinjar</w:t>
            </w:r>
          </w:p>
        </w:tc>
        <w:tc>
          <w:tcPr>
            <w:tcW w:w="1750" w:type="dxa"/>
          </w:tcPr>
          <w:p w14:paraId="24E551C6" w14:textId="77777777" w:rsidR="00657FBA" w:rsidRPr="00C86A86" w:rsidRDefault="00657FBA" w:rsidP="00657FBA">
            <w:pPr>
              <w:pStyle w:val="ListParagraph"/>
              <w:numPr>
                <w:ilvl w:val="0"/>
                <w:numId w:val="39"/>
              </w:numPr>
              <w:autoSpaceDE w:val="0"/>
              <w:autoSpaceDN w:val="0"/>
              <w:adjustRightInd w:val="0"/>
              <w:jc w:val="both"/>
            </w:pPr>
            <w:r>
              <w:t>Ramruop</w:t>
            </w:r>
          </w:p>
        </w:tc>
        <w:tc>
          <w:tcPr>
            <w:tcW w:w="1094" w:type="dxa"/>
          </w:tcPr>
          <w:p w14:paraId="0C7ECD9C" w14:textId="77777777" w:rsidR="00657FBA" w:rsidRDefault="00657FBA" w:rsidP="00657FBA">
            <w:pPr>
              <w:autoSpaceDE w:val="0"/>
              <w:autoSpaceDN w:val="0"/>
              <w:adjustRightInd w:val="0"/>
              <w:jc w:val="both"/>
            </w:pPr>
            <w:r>
              <w:t>15</w:t>
            </w:r>
          </w:p>
        </w:tc>
        <w:tc>
          <w:tcPr>
            <w:tcW w:w="995" w:type="dxa"/>
          </w:tcPr>
          <w:p w14:paraId="77A28161" w14:textId="77777777" w:rsidR="00657FBA" w:rsidRDefault="00657FBA" w:rsidP="00657FBA">
            <w:pPr>
              <w:autoSpaceDE w:val="0"/>
              <w:autoSpaceDN w:val="0"/>
              <w:adjustRightInd w:val="0"/>
              <w:jc w:val="both"/>
            </w:pPr>
            <w:r w:rsidRPr="00605201">
              <w:t>2 Nylon twines</w:t>
            </w:r>
          </w:p>
        </w:tc>
        <w:tc>
          <w:tcPr>
            <w:tcW w:w="1129" w:type="dxa"/>
          </w:tcPr>
          <w:p w14:paraId="304A70C8" w14:textId="77777777" w:rsidR="00657FBA" w:rsidRDefault="00657FBA" w:rsidP="00657FBA">
            <w:pPr>
              <w:autoSpaceDE w:val="0"/>
              <w:autoSpaceDN w:val="0"/>
              <w:adjustRightInd w:val="0"/>
              <w:jc w:val="both"/>
            </w:pPr>
            <w:r w:rsidRPr="00A653CC">
              <w:t>100 Size 7</w:t>
            </w:r>
          </w:p>
        </w:tc>
        <w:tc>
          <w:tcPr>
            <w:tcW w:w="857" w:type="dxa"/>
          </w:tcPr>
          <w:p w14:paraId="32D57CF4" w14:textId="77777777" w:rsidR="00657FBA" w:rsidRDefault="00657FBA" w:rsidP="00657FBA">
            <w:pPr>
              <w:autoSpaceDE w:val="0"/>
              <w:autoSpaceDN w:val="0"/>
              <w:adjustRightInd w:val="0"/>
              <w:jc w:val="both"/>
            </w:pPr>
            <w:r>
              <w:t>17</w:t>
            </w:r>
          </w:p>
        </w:tc>
        <w:tc>
          <w:tcPr>
            <w:tcW w:w="1006" w:type="dxa"/>
          </w:tcPr>
          <w:p w14:paraId="43275D61" w14:textId="77777777" w:rsidR="00657FBA" w:rsidRDefault="00657FBA" w:rsidP="00657FBA">
            <w:pPr>
              <w:autoSpaceDE w:val="0"/>
              <w:autoSpaceDN w:val="0"/>
              <w:adjustRightInd w:val="0"/>
              <w:jc w:val="both"/>
            </w:pPr>
            <w:r w:rsidRPr="007E2413">
              <w:t>2</w:t>
            </w:r>
          </w:p>
        </w:tc>
        <w:tc>
          <w:tcPr>
            <w:tcW w:w="989" w:type="dxa"/>
          </w:tcPr>
          <w:p w14:paraId="583629AE" w14:textId="77777777" w:rsidR="00657FBA" w:rsidRDefault="00657FBA" w:rsidP="00657FBA">
            <w:pPr>
              <w:autoSpaceDE w:val="0"/>
              <w:autoSpaceDN w:val="0"/>
              <w:adjustRightInd w:val="0"/>
              <w:jc w:val="both"/>
            </w:pPr>
          </w:p>
        </w:tc>
      </w:tr>
      <w:tr w:rsidR="00657FBA" w14:paraId="08273AD9" w14:textId="77777777" w:rsidTr="003A115A">
        <w:tc>
          <w:tcPr>
            <w:tcW w:w="1530" w:type="dxa"/>
          </w:tcPr>
          <w:p w14:paraId="1506B014" w14:textId="77777777" w:rsidR="00657FBA" w:rsidRPr="00C86A86" w:rsidRDefault="00657FBA" w:rsidP="00657FBA">
            <w:pPr>
              <w:autoSpaceDE w:val="0"/>
              <w:autoSpaceDN w:val="0"/>
              <w:adjustRightInd w:val="0"/>
              <w:jc w:val="both"/>
            </w:pPr>
            <w:r>
              <w:lastRenderedPageBreak/>
              <w:t>Tiap</w:t>
            </w:r>
          </w:p>
        </w:tc>
        <w:tc>
          <w:tcPr>
            <w:tcW w:w="1750" w:type="dxa"/>
          </w:tcPr>
          <w:p w14:paraId="3C9DB181" w14:textId="77777777" w:rsidR="00657FBA" w:rsidRPr="00C86A86" w:rsidRDefault="00657FBA" w:rsidP="00657FBA">
            <w:pPr>
              <w:pStyle w:val="ListParagraph"/>
              <w:numPr>
                <w:ilvl w:val="0"/>
                <w:numId w:val="39"/>
              </w:numPr>
              <w:autoSpaceDE w:val="0"/>
              <w:autoSpaceDN w:val="0"/>
              <w:adjustRightInd w:val="0"/>
              <w:jc w:val="both"/>
            </w:pPr>
            <w:r>
              <w:t>Tuochluok</w:t>
            </w:r>
          </w:p>
        </w:tc>
        <w:tc>
          <w:tcPr>
            <w:tcW w:w="1094" w:type="dxa"/>
          </w:tcPr>
          <w:p w14:paraId="08AF6B39" w14:textId="77777777" w:rsidR="00657FBA" w:rsidRDefault="00657FBA" w:rsidP="00657FBA">
            <w:pPr>
              <w:autoSpaceDE w:val="0"/>
              <w:autoSpaceDN w:val="0"/>
              <w:adjustRightInd w:val="0"/>
              <w:jc w:val="both"/>
            </w:pPr>
            <w:r>
              <w:t>15</w:t>
            </w:r>
          </w:p>
        </w:tc>
        <w:tc>
          <w:tcPr>
            <w:tcW w:w="995" w:type="dxa"/>
          </w:tcPr>
          <w:p w14:paraId="4CB11684" w14:textId="77777777" w:rsidR="00657FBA" w:rsidRDefault="00657FBA" w:rsidP="00657FBA">
            <w:pPr>
              <w:autoSpaceDE w:val="0"/>
              <w:autoSpaceDN w:val="0"/>
              <w:adjustRightInd w:val="0"/>
              <w:jc w:val="both"/>
            </w:pPr>
            <w:r w:rsidRPr="00605201">
              <w:t>2 Nylon twines</w:t>
            </w:r>
          </w:p>
        </w:tc>
        <w:tc>
          <w:tcPr>
            <w:tcW w:w="1129" w:type="dxa"/>
          </w:tcPr>
          <w:p w14:paraId="40B99142" w14:textId="77777777" w:rsidR="00657FBA" w:rsidRDefault="00657FBA" w:rsidP="00657FBA">
            <w:pPr>
              <w:autoSpaceDE w:val="0"/>
              <w:autoSpaceDN w:val="0"/>
              <w:adjustRightInd w:val="0"/>
              <w:jc w:val="both"/>
            </w:pPr>
            <w:r w:rsidRPr="00A653CC">
              <w:t>100 Size 7</w:t>
            </w:r>
          </w:p>
        </w:tc>
        <w:tc>
          <w:tcPr>
            <w:tcW w:w="857" w:type="dxa"/>
          </w:tcPr>
          <w:p w14:paraId="2A065982" w14:textId="77777777" w:rsidR="00657FBA" w:rsidRDefault="00657FBA" w:rsidP="00657FBA">
            <w:pPr>
              <w:autoSpaceDE w:val="0"/>
              <w:autoSpaceDN w:val="0"/>
              <w:adjustRightInd w:val="0"/>
              <w:jc w:val="both"/>
            </w:pPr>
            <w:r>
              <w:t>17</w:t>
            </w:r>
          </w:p>
        </w:tc>
        <w:tc>
          <w:tcPr>
            <w:tcW w:w="1006" w:type="dxa"/>
          </w:tcPr>
          <w:p w14:paraId="50A4A379" w14:textId="77777777" w:rsidR="00657FBA" w:rsidRDefault="00657FBA" w:rsidP="00657FBA">
            <w:pPr>
              <w:autoSpaceDE w:val="0"/>
              <w:autoSpaceDN w:val="0"/>
              <w:adjustRightInd w:val="0"/>
              <w:jc w:val="both"/>
            </w:pPr>
            <w:r w:rsidRPr="007E2413">
              <w:t>2</w:t>
            </w:r>
          </w:p>
        </w:tc>
        <w:tc>
          <w:tcPr>
            <w:tcW w:w="989" w:type="dxa"/>
          </w:tcPr>
          <w:p w14:paraId="57202B3A" w14:textId="77777777" w:rsidR="00657FBA" w:rsidRDefault="00657FBA" w:rsidP="00657FBA">
            <w:pPr>
              <w:autoSpaceDE w:val="0"/>
              <w:autoSpaceDN w:val="0"/>
              <w:adjustRightInd w:val="0"/>
              <w:jc w:val="both"/>
            </w:pPr>
          </w:p>
        </w:tc>
      </w:tr>
      <w:tr w:rsidR="00657FBA" w14:paraId="38DACE76" w14:textId="77777777" w:rsidTr="003A115A">
        <w:tc>
          <w:tcPr>
            <w:tcW w:w="1530" w:type="dxa"/>
          </w:tcPr>
          <w:p w14:paraId="64094416" w14:textId="77777777" w:rsidR="00657FBA" w:rsidRPr="00C86A86" w:rsidRDefault="00657FBA" w:rsidP="00657FBA">
            <w:pPr>
              <w:autoSpaceDE w:val="0"/>
              <w:autoSpaceDN w:val="0"/>
              <w:adjustRightInd w:val="0"/>
              <w:jc w:val="both"/>
            </w:pPr>
            <w:r>
              <w:t>Pachar</w:t>
            </w:r>
          </w:p>
        </w:tc>
        <w:tc>
          <w:tcPr>
            <w:tcW w:w="1750" w:type="dxa"/>
          </w:tcPr>
          <w:p w14:paraId="5285F51B" w14:textId="77777777" w:rsidR="00657FBA" w:rsidRPr="00C86A86" w:rsidRDefault="00657FBA" w:rsidP="00657FBA">
            <w:pPr>
              <w:pStyle w:val="ListParagraph"/>
              <w:numPr>
                <w:ilvl w:val="0"/>
                <w:numId w:val="39"/>
              </w:numPr>
              <w:autoSpaceDE w:val="0"/>
              <w:autoSpaceDN w:val="0"/>
              <w:adjustRightInd w:val="0"/>
              <w:jc w:val="both"/>
            </w:pPr>
            <w:r>
              <w:t>Tuochdol</w:t>
            </w:r>
          </w:p>
        </w:tc>
        <w:tc>
          <w:tcPr>
            <w:tcW w:w="1094" w:type="dxa"/>
          </w:tcPr>
          <w:p w14:paraId="7818E2F9" w14:textId="77777777" w:rsidR="00657FBA" w:rsidRDefault="00657FBA" w:rsidP="00657FBA">
            <w:pPr>
              <w:autoSpaceDE w:val="0"/>
              <w:autoSpaceDN w:val="0"/>
              <w:adjustRightInd w:val="0"/>
              <w:jc w:val="both"/>
            </w:pPr>
            <w:r>
              <w:t>15</w:t>
            </w:r>
          </w:p>
        </w:tc>
        <w:tc>
          <w:tcPr>
            <w:tcW w:w="995" w:type="dxa"/>
          </w:tcPr>
          <w:p w14:paraId="6DC86650" w14:textId="77777777" w:rsidR="00657FBA" w:rsidRDefault="00657FBA" w:rsidP="00657FBA">
            <w:pPr>
              <w:autoSpaceDE w:val="0"/>
              <w:autoSpaceDN w:val="0"/>
              <w:adjustRightInd w:val="0"/>
              <w:jc w:val="both"/>
            </w:pPr>
            <w:r w:rsidRPr="00605201">
              <w:t>2 Nylon twines</w:t>
            </w:r>
          </w:p>
        </w:tc>
        <w:tc>
          <w:tcPr>
            <w:tcW w:w="1129" w:type="dxa"/>
          </w:tcPr>
          <w:p w14:paraId="3C09EEA5" w14:textId="77777777" w:rsidR="00657FBA" w:rsidRDefault="00657FBA" w:rsidP="00657FBA">
            <w:pPr>
              <w:autoSpaceDE w:val="0"/>
              <w:autoSpaceDN w:val="0"/>
              <w:adjustRightInd w:val="0"/>
              <w:jc w:val="both"/>
            </w:pPr>
            <w:r w:rsidRPr="00A653CC">
              <w:t>100 Size 7</w:t>
            </w:r>
          </w:p>
        </w:tc>
        <w:tc>
          <w:tcPr>
            <w:tcW w:w="857" w:type="dxa"/>
          </w:tcPr>
          <w:p w14:paraId="6414F2DA" w14:textId="77777777" w:rsidR="00657FBA" w:rsidRDefault="00657FBA" w:rsidP="00657FBA">
            <w:pPr>
              <w:autoSpaceDE w:val="0"/>
              <w:autoSpaceDN w:val="0"/>
              <w:adjustRightInd w:val="0"/>
              <w:jc w:val="both"/>
            </w:pPr>
            <w:r>
              <w:t>17</w:t>
            </w:r>
          </w:p>
        </w:tc>
        <w:tc>
          <w:tcPr>
            <w:tcW w:w="1006" w:type="dxa"/>
          </w:tcPr>
          <w:p w14:paraId="12B576E8" w14:textId="77777777" w:rsidR="00657FBA" w:rsidRDefault="00657FBA" w:rsidP="00657FBA">
            <w:pPr>
              <w:autoSpaceDE w:val="0"/>
              <w:autoSpaceDN w:val="0"/>
              <w:adjustRightInd w:val="0"/>
              <w:jc w:val="both"/>
            </w:pPr>
            <w:r w:rsidRPr="007E2413">
              <w:t>2</w:t>
            </w:r>
          </w:p>
        </w:tc>
        <w:tc>
          <w:tcPr>
            <w:tcW w:w="989" w:type="dxa"/>
          </w:tcPr>
          <w:p w14:paraId="569F505C" w14:textId="77777777" w:rsidR="00657FBA" w:rsidRDefault="00657FBA" w:rsidP="00657FBA">
            <w:pPr>
              <w:autoSpaceDE w:val="0"/>
              <w:autoSpaceDN w:val="0"/>
              <w:adjustRightInd w:val="0"/>
              <w:jc w:val="both"/>
            </w:pPr>
          </w:p>
        </w:tc>
      </w:tr>
      <w:tr w:rsidR="00A51241" w14:paraId="352674D6" w14:textId="77777777" w:rsidTr="003A115A">
        <w:tc>
          <w:tcPr>
            <w:tcW w:w="1530" w:type="dxa"/>
          </w:tcPr>
          <w:p w14:paraId="3D2F5411" w14:textId="77777777" w:rsidR="00A51241" w:rsidRDefault="00A51241" w:rsidP="00A51241">
            <w:pPr>
              <w:autoSpaceDE w:val="0"/>
              <w:autoSpaceDN w:val="0"/>
              <w:adjustRightInd w:val="0"/>
              <w:jc w:val="both"/>
            </w:pPr>
            <w:r>
              <w:t>Panyinjar</w:t>
            </w:r>
          </w:p>
        </w:tc>
        <w:tc>
          <w:tcPr>
            <w:tcW w:w="1750" w:type="dxa"/>
          </w:tcPr>
          <w:p w14:paraId="5BB8E9CA" w14:textId="77777777" w:rsidR="00A51241" w:rsidRDefault="00A51241" w:rsidP="00A51241">
            <w:pPr>
              <w:pStyle w:val="ListParagraph"/>
              <w:numPr>
                <w:ilvl w:val="0"/>
                <w:numId w:val="39"/>
              </w:numPr>
              <w:autoSpaceDE w:val="0"/>
              <w:autoSpaceDN w:val="0"/>
              <w:adjustRightInd w:val="0"/>
              <w:jc w:val="both"/>
            </w:pPr>
            <w:r>
              <w:t>Dong</w:t>
            </w:r>
          </w:p>
        </w:tc>
        <w:tc>
          <w:tcPr>
            <w:tcW w:w="1094" w:type="dxa"/>
          </w:tcPr>
          <w:p w14:paraId="5FEDCD83" w14:textId="77777777" w:rsidR="00A51241" w:rsidRDefault="00A51241" w:rsidP="00A51241">
            <w:pPr>
              <w:autoSpaceDE w:val="0"/>
              <w:autoSpaceDN w:val="0"/>
              <w:adjustRightInd w:val="0"/>
              <w:jc w:val="both"/>
            </w:pPr>
            <w:r>
              <w:t>15</w:t>
            </w:r>
          </w:p>
        </w:tc>
        <w:tc>
          <w:tcPr>
            <w:tcW w:w="995" w:type="dxa"/>
          </w:tcPr>
          <w:p w14:paraId="40F20058" w14:textId="77777777" w:rsidR="00A51241" w:rsidRPr="00605201" w:rsidRDefault="00A51241" w:rsidP="00A51241">
            <w:pPr>
              <w:autoSpaceDE w:val="0"/>
              <w:autoSpaceDN w:val="0"/>
              <w:adjustRightInd w:val="0"/>
              <w:jc w:val="both"/>
            </w:pPr>
            <w:r w:rsidRPr="00605201">
              <w:t>2 Nylon twines</w:t>
            </w:r>
          </w:p>
        </w:tc>
        <w:tc>
          <w:tcPr>
            <w:tcW w:w="1129" w:type="dxa"/>
          </w:tcPr>
          <w:p w14:paraId="1F03FD13" w14:textId="77777777" w:rsidR="00A51241" w:rsidRPr="00A653CC" w:rsidRDefault="00A51241" w:rsidP="00A51241">
            <w:pPr>
              <w:autoSpaceDE w:val="0"/>
              <w:autoSpaceDN w:val="0"/>
              <w:adjustRightInd w:val="0"/>
              <w:jc w:val="both"/>
            </w:pPr>
            <w:r w:rsidRPr="00A653CC">
              <w:t>100 Size 7</w:t>
            </w:r>
          </w:p>
        </w:tc>
        <w:tc>
          <w:tcPr>
            <w:tcW w:w="857" w:type="dxa"/>
          </w:tcPr>
          <w:p w14:paraId="771071DA" w14:textId="77777777" w:rsidR="00A51241" w:rsidRDefault="00A51241" w:rsidP="00A51241">
            <w:pPr>
              <w:autoSpaceDE w:val="0"/>
              <w:autoSpaceDN w:val="0"/>
              <w:adjustRightInd w:val="0"/>
              <w:jc w:val="both"/>
            </w:pPr>
            <w:r>
              <w:t>17</w:t>
            </w:r>
          </w:p>
        </w:tc>
        <w:tc>
          <w:tcPr>
            <w:tcW w:w="1006" w:type="dxa"/>
          </w:tcPr>
          <w:p w14:paraId="4CECC1FD" w14:textId="77777777" w:rsidR="00A51241" w:rsidRPr="007E2413" w:rsidRDefault="00A51241" w:rsidP="00A51241">
            <w:pPr>
              <w:autoSpaceDE w:val="0"/>
              <w:autoSpaceDN w:val="0"/>
              <w:adjustRightInd w:val="0"/>
              <w:jc w:val="both"/>
            </w:pPr>
            <w:r w:rsidRPr="007E2413">
              <w:t>2</w:t>
            </w:r>
          </w:p>
        </w:tc>
        <w:tc>
          <w:tcPr>
            <w:tcW w:w="989" w:type="dxa"/>
          </w:tcPr>
          <w:p w14:paraId="31DAE240" w14:textId="77777777" w:rsidR="00A51241" w:rsidRDefault="00A51241" w:rsidP="00A51241">
            <w:pPr>
              <w:autoSpaceDE w:val="0"/>
              <w:autoSpaceDN w:val="0"/>
              <w:adjustRightInd w:val="0"/>
              <w:jc w:val="both"/>
            </w:pPr>
          </w:p>
        </w:tc>
      </w:tr>
      <w:tr w:rsidR="001874A4" w:rsidRPr="001874A4" w14:paraId="580EFDE9" w14:textId="77777777" w:rsidTr="003A115A">
        <w:tc>
          <w:tcPr>
            <w:tcW w:w="1530" w:type="dxa"/>
          </w:tcPr>
          <w:p w14:paraId="1F5D0970" w14:textId="77777777" w:rsidR="001874A4" w:rsidRPr="001874A4" w:rsidRDefault="00CB3E2B" w:rsidP="00862524">
            <w:pPr>
              <w:autoSpaceDE w:val="0"/>
              <w:autoSpaceDN w:val="0"/>
              <w:adjustRightInd w:val="0"/>
              <w:jc w:val="both"/>
              <w:rPr>
                <w:b/>
              </w:rPr>
            </w:pPr>
            <w:r>
              <w:rPr>
                <w:b/>
              </w:rPr>
              <w:t>TOTAL</w:t>
            </w:r>
          </w:p>
        </w:tc>
        <w:tc>
          <w:tcPr>
            <w:tcW w:w="1750" w:type="dxa"/>
          </w:tcPr>
          <w:p w14:paraId="4F3FE368" w14:textId="02C32EFE" w:rsidR="001874A4" w:rsidRPr="001874A4" w:rsidRDefault="0011385D" w:rsidP="00862524">
            <w:pPr>
              <w:autoSpaceDE w:val="0"/>
              <w:autoSpaceDN w:val="0"/>
              <w:adjustRightInd w:val="0"/>
              <w:jc w:val="both"/>
              <w:rPr>
                <w:b/>
              </w:rPr>
            </w:pPr>
            <w:r>
              <w:rPr>
                <w:b/>
              </w:rPr>
              <w:t xml:space="preserve"> 10 Groups</w:t>
            </w:r>
          </w:p>
        </w:tc>
        <w:tc>
          <w:tcPr>
            <w:tcW w:w="1094" w:type="dxa"/>
          </w:tcPr>
          <w:p w14:paraId="6103DED3" w14:textId="77777777" w:rsidR="001874A4" w:rsidRPr="001874A4" w:rsidRDefault="00A51241" w:rsidP="00862524">
            <w:pPr>
              <w:autoSpaceDE w:val="0"/>
              <w:autoSpaceDN w:val="0"/>
              <w:adjustRightInd w:val="0"/>
              <w:jc w:val="both"/>
              <w:rPr>
                <w:b/>
              </w:rPr>
            </w:pPr>
            <w:r>
              <w:rPr>
                <w:b/>
              </w:rPr>
              <w:t>150</w:t>
            </w:r>
          </w:p>
        </w:tc>
        <w:tc>
          <w:tcPr>
            <w:tcW w:w="995" w:type="dxa"/>
          </w:tcPr>
          <w:p w14:paraId="6C8840E2" w14:textId="77777777" w:rsidR="001874A4" w:rsidRPr="001874A4" w:rsidRDefault="00A51241" w:rsidP="00862524">
            <w:pPr>
              <w:autoSpaceDE w:val="0"/>
              <w:autoSpaceDN w:val="0"/>
              <w:adjustRightInd w:val="0"/>
              <w:jc w:val="both"/>
              <w:rPr>
                <w:b/>
              </w:rPr>
            </w:pPr>
            <w:r>
              <w:rPr>
                <w:b/>
              </w:rPr>
              <w:t>20</w:t>
            </w:r>
          </w:p>
        </w:tc>
        <w:tc>
          <w:tcPr>
            <w:tcW w:w="1129" w:type="dxa"/>
          </w:tcPr>
          <w:p w14:paraId="422DFE16" w14:textId="77777777" w:rsidR="001874A4" w:rsidRPr="001874A4" w:rsidRDefault="00586610" w:rsidP="00862524">
            <w:pPr>
              <w:autoSpaceDE w:val="0"/>
              <w:autoSpaceDN w:val="0"/>
              <w:adjustRightInd w:val="0"/>
              <w:jc w:val="both"/>
              <w:rPr>
                <w:b/>
              </w:rPr>
            </w:pPr>
            <w:r>
              <w:rPr>
                <w:b/>
              </w:rPr>
              <w:t>1000</w:t>
            </w:r>
          </w:p>
        </w:tc>
        <w:tc>
          <w:tcPr>
            <w:tcW w:w="857" w:type="dxa"/>
          </w:tcPr>
          <w:p w14:paraId="79795FB1" w14:textId="77777777" w:rsidR="001874A4" w:rsidRPr="001874A4" w:rsidRDefault="0052127E" w:rsidP="00862524">
            <w:pPr>
              <w:autoSpaceDE w:val="0"/>
              <w:autoSpaceDN w:val="0"/>
              <w:adjustRightInd w:val="0"/>
              <w:jc w:val="both"/>
              <w:rPr>
                <w:b/>
              </w:rPr>
            </w:pPr>
            <w:r>
              <w:rPr>
                <w:b/>
              </w:rPr>
              <w:t>170</w:t>
            </w:r>
          </w:p>
        </w:tc>
        <w:tc>
          <w:tcPr>
            <w:tcW w:w="1006" w:type="dxa"/>
          </w:tcPr>
          <w:p w14:paraId="4058F100" w14:textId="77777777" w:rsidR="001874A4" w:rsidRPr="001874A4" w:rsidRDefault="0052127E" w:rsidP="00862524">
            <w:pPr>
              <w:autoSpaceDE w:val="0"/>
              <w:autoSpaceDN w:val="0"/>
              <w:adjustRightInd w:val="0"/>
              <w:jc w:val="both"/>
              <w:rPr>
                <w:b/>
              </w:rPr>
            </w:pPr>
            <w:r>
              <w:rPr>
                <w:b/>
              </w:rPr>
              <w:t>20</w:t>
            </w:r>
          </w:p>
        </w:tc>
        <w:tc>
          <w:tcPr>
            <w:tcW w:w="989" w:type="dxa"/>
          </w:tcPr>
          <w:p w14:paraId="2F2275D3" w14:textId="77777777" w:rsidR="001874A4" w:rsidRPr="001874A4" w:rsidRDefault="0052127E" w:rsidP="00862524">
            <w:pPr>
              <w:autoSpaceDE w:val="0"/>
              <w:autoSpaceDN w:val="0"/>
              <w:adjustRightInd w:val="0"/>
              <w:jc w:val="both"/>
              <w:rPr>
                <w:b/>
              </w:rPr>
            </w:pPr>
            <w:r>
              <w:rPr>
                <w:b/>
              </w:rPr>
              <w:t>2</w:t>
            </w:r>
          </w:p>
        </w:tc>
      </w:tr>
    </w:tbl>
    <w:p w14:paraId="522FC0D0" w14:textId="77777777" w:rsidR="00571385" w:rsidRDefault="00571385" w:rsidP="00862524">
      <w:pPr>
        <w:autoSpaceDE w:val="0"/>
        <w:autoSpaceDN w:val="0"/>
        <w:adjustRightInd w:val="0"/>
        <w:jc w:val="both"/>
        <w:rPr>
          <w:rFonts w:ascii="Times New Roman" w:hAnsi="Times New Roman" w:cs="Times New Roman"/>
        </w:rPr>
      </w:pPr>
    </w:p>
    <w:p w14:paraId="0D04DE5B" w14:textId="77777777" w:rsidR="0025699A" w:rsidRDefault="0025699A" w:rsidP="00862524">
      <w:pPr>
        <w:autoSpaceDE w:val="0"/>
        <w:autoSpaceDN w:val="0"/>
        <w:adjustRightInd w:val="0"/>
        <w:jc w:val="both"/>
        <w:rPr>
          <w:rFonts w:ascii="Times New Roman" w:hAnsi="Times New Roman" w:cs="Times New Roman"/>
        </w:rPr>
      </w:pPr>
    </w:p>
    <w:p w14:paraId="0ED30707" w14:textId="77777777" w:rsidR="0025699A" w:rsidRDefault="0025699A" w:rsidP="00862524">
      <w:pPr>
        <w:autoSpaceDE w:val="0"/>
        <w:autoSpaceDN w:val="0"/>
        <w:adjustRightInd w:val="0"/>
        <w:jc w:val="both"/>
        <w:rPr>
          <w:rFonts w:ascii="Times New Roman" w:hAnsi="Times New Roman" w:cs="Times New Roman"/>
        </w:rPr>
      </w:pPr>
    </w:p>
    <w:p w14:paraId="50C15356" w14:textId="77777777" w:rsidR="0025699A" w:rsidRDefault="0025699A" w:rsidP="00862524">
      <w:pPr>
        <w:autoSpaceDE w:val="0"/>
        <w:autoSpaceDN w:val="0"/>
        <w:adjustRightInd w:val="0"/>
        <w:jc w:val="both"/>
        <w:rPr>
          <w:rFonts w:ascii="Times New Roman" w:hAnsi="Times New Roman" w:cs="Times New Roman"/>
        </w:rPr>
      </w:pPr>
    </w:p>
    <w:p w14:paraId="23A6E223" w14:textId="77777777" w:rsidR="0025699A" w:rsidRPr="00647F6A" w:rsidRDefault="0025699A" w:rsidP="0025699A">
      <w:pPr>
        <w:autoSpaceDE w:val="0"/>
        <w:autoSpaceDN w:val="0"/>
        <w:adjustRightInd w:val="0"/>
        <w:jc w:val="both"/>
        <w:rPr>
          <w:rFonts w:ascii="Times New Roman" w:hAnsi="Times New Roman" w:cs="Times New Roman"/>
          <w:lang w:bidi="en-US"/>
        </w:rPr>
      </w:pPr>
      <w:r>
        <w:rPr>
          <w:rFonts w:ascii="Times New Roman" w:hAnsi="Times New Roman" w:cs="Times New Roman"/>
          <w:b/>
          <w:lang w:bidi="en-US"/>
        </w:rPr>
        <w:t>Table 5 #: Distribution of fishing gears to fishing groups</w:t>
      </w:r>
    </w:p>
    <w:tbl>
      <w:tblPr>
        <w:tblStyle w:val="TableGrid"/>
        <w:tblW w:w="0" w:type="auto"/>
        <w:tblLook w:val="04A0" w:firstRow="1" w:lastRow="0" w:firstColumn="1" w:lastColumn="0" w:noHBand="0" w:noVBand="1"/>
      </w:tblPr>
      <w:tblGrid>
        <w:gridCol w:w="1530"/>
        <w:gridCol w:w="1750"/>
        <w:gridCol w:w="1094"/>
        <w:gridCol w:w="837"/>
        <w:gridCol w:w="851"/>
        <w:gridCol w:w="850"/>
        <w:gridCol w:w="993"/>
        <w:gridCol w:w="1445"/>
      </w:tblGrid>
      <w:tr w:rsidR="00414FDE" w:rsidRPr="00571385" w14:paraId="6F457C9E" w14:textId="77777777" w:rsidTr="00D339F5">
        <w:trPr>
          <w:tblHeader/>
        </w:trPr>
        <w:tc>
          <w:tcPr>
            <w:tcW w:w="1530" w:type="dxa"/>
            <w:vMerge w:val="restart"/>
          </w:tcPr>
          <w:p w14:paraId="543E0EAA" w14:textId="77777777" w:rsidR="00414FDE" w:rsidRPr="00FF2FBE" w:rsidRDefault="00414FDE" w:rsidP="00D339F5">
            <w:pPr>
              <w:autoSpaceDE w:val="0"/>
              <w:autoSpaceDN w:val="0"/>
              <w:adjustRightInd w:val="0"/>
              <w:jc w:val="both"/>
              <w:rPr>
                <w:b/>
              </w:rPr>
            </w:pPr>
            <w:r>
              <w:rPr>
                <w:b/>
              </w:rPr>
              <w:t>Payam</w:t>
            </w:r>
          </w:p>
        </w:tc>
        <w:tc>
          <w:tcPr>
            <w:tcW w:w="1750" w:type="dxa"/>
            <w:vMerge w:val="restart"/>
          </w:tcPr>
          <w:p w14:paraId="6BC56134" w14:textId="77777777" w:rsidR="00414FDE" w:rsidRPr="00D55DD3" w:rsidRDefault="00414FDE" w:rsidP="00D339F5">
            <w:pPr>
              <w:autoSpaceDE w:val="0"/>
              <w:autoSpaceDN w:val="0"/>
              <w:adjustRightInd w:val="0"/>
              <w:jc w:val="both"/>
              <w:rPr>
                <w:b/>
              </w:rPr>
            </w:pPr>
            <w:r>
              <w:rPr>
                <w:b/>
              </w:rPr>
              <w:t>Name of Group</w:t>
            </w:r>
          </w:p>
        </w:tc>
        <w:tc>
          <w:tcPr>
            <w:tcW w:w="1094" w:type="dxa"/>
            <w:vMerge w:val="restart"/>
          </w:tcPr>
          <w:p w14:paraId="0E2EF2BE" w14:textId="77777777" w:rsidR="00414FDE" w:rsidRPr="00FF2FBE" w:rsidRDefault="00414FDE" w:rsidP="00D339F5">
            <w:pPr>
              <w:autoSpaceDE w:val="0"/>
              <w:autoSpaceDN w:val="0"/>
              <w:adjustRightInd w:val="0"/>
              <w:jc w:val="both"/>
              <w:rPr>
                <w:b/>
              </w:rPr>
            </w:pPr>
            <w:r>
              <w:rPr>
                <w:b/>
              </w:rPr>
              <w:t>Number of  group members</w:t>
            </w:r>
          </w:p>
        </w:tc>
        <w:tc>
          <w:tcPr>
            <w:tcW w:w="4976" w:type="dxa"/>
            <w:gridSpan w:val="5"/>
          </w:tcPr>
          <w:p w14:paraId="3A231766" w14:textId="77777777" w:rsidR="00414FDE" w:rsidRPr="00D55DD3" w:rsidRDefault="00414FDE" w:rsidP="00D339F5">
            <w:pPr>
              <w:autoSpaceDE w:val="0"/>
              <w:autoSpaceDN w:val="0"/>
              <w:adjustRightInd w:val="0"/>
              <w:jc w:val="both"/>
              <w:rPr>
                <w:b/>
              </w:rPr>
            </w:pPr>
            <w:r>
              <w:rPr>
                <w:b/>
              </w:rPr>
              <w:t>Type &amp; quantity of each type of fishing gear distributed</w:t>
            </w:r>
          </w:p>
        </w:tc>
      </w:tr>
      <w:tr w:rsidR="00414FDE" w14:paraId="00DADE56" w14:textId="77777777" w:rsidTr="00D339F5">
        <w:trPr>
          <w:tblHeader/>
        </w:trPr>
        <w:tc>
          <w:tcPr>
            <w:tcW w:w="1530" w:type="dxa"/>
            <w:vMerge/>
          </w:tcPr>
          <w:p w14:paraId="57CAAE10" w14:textId="77777777" w:rsidR="00414FDE" w:rsidRDefault="00414FDE" w:rsidP="00D339F5">
            <w:pPr>
              <w:autoSpaceDE w:val="0"/>
              <w:autoSpaceDN w:val="0"/>
              <w:adjustRightInd w:val="0"/>
              <w:jc w:val="both"/>
            </w:pPr>
          </w:p>
        </w:tc>
        <w:tc>
          <w:tcPr>
            <w:tcW w:w="1750" w:type="dxa"/>
            <w:vMerge/>
          </w:tcPr>
          <w:p w14:paraId="15846E9C" w14:textId="77777777" w:rsidR="00414FDE" w:rsidRDefault="00414FDE" w:rsidP="00D339F5">
            <w:pPr>
              <w:autoSpaceDE w:val="0"/>
              <w:autoSpaceDN w:val="0"/>
              <w:adjustRightInd w:val="0"/>
              <w:jc w:val="both"/>
            </w:pPr>
          </w:p>
        </w:tc>
        <w:tc>
          <w:tcPr>
            <w:tcW w:w="1094" w:type="dxa"/>
            <w:vMerge/>
          </w:tcPr>
          <w:p w14:paraId="14942580" w14:textId="77777777" w:rsidR="00414FDE" w:rsidRDefault="00414FDE" w:rsidP="00D339F5">
            <w:pPr>
              <w:autoSpaceDE w:val="0"/>
              <w:autoSpaceDN w:val="0"/>
              <w:adjustRightInd w:val="0"/>
              <w:jc w:val="both"/>
            </w:pPr>
          </w:p>
        </w:tc>
        <w:tc>
          <w:tcPr>
            <w:tcW w:w="837" w:type="dxa"/>
          </w:tcPr>
          <w:p w14:paraId="126F5647" w14:textId="77777777" w:rsidR="00414FDE" w:rsidRDefault="00414FDE" w:rsidP="00D339F5">
            <w:pPr>
              <w:autoSpaceDE w:val="0"/>
              <w:autoSpaceDN w:val="0"/>
              <w:adjustRightInd w:val="0"/>
              <w:jc w:val="both"/>
            </w:pPr>
            <w:r>
              <w:t>Fishing twine</w:t>
            </w:r>
          </w:p>
        </w:tc>
        <w:tc>
          <w:tcPr>
            <w:tcW w:w="851" w:type="dxa"/>
          </w:tcPr>
          <w:p w14:paraId="544D8CCD" w14:textId="77777777" w:rsidR="00414FDE" w:rsidRDefault="00414FDE" w:rsidP="00D339F5">
            <w:pPr>
              <w:autoSpaceDE w:val="0"/>
              <w:autoSpaceDN w:val="0"/>
              <w:adjustRightInd w:val="0"/>
              <w:jc w:val="both"/>
            </w:pPr>
            <w:r>
              <w:t>Fishing hooks</w:t>
            </w:r>
          </w:p>
        </w:tc>
        <w:tc>
          <w:tcPr>
            <w:tcW w:w="850" w:type="dxa"/>
          </w:tcPr>
          <w:p w14:paraId="3E1F785A" w14:textId="77777777" w:rsidR="00414FDE" w:rsidRDefault="00414FDE" w:rsidP="00D339F5">
            <w:pPr>
              <w:autoSpaceDE w:val="0"/>
              <w:autoSpaceDN w:val="0"/>
              <w:adjustRightInd w:val="0"/>
              <w:jc w:val="both"/>
            </w:pPr>
            <w:r>
              <w:t>Knives</w:t>
            </w:r>
          </w:p>
        </w:tc>
        <w:tc>
          <w:tcPr>
            <w:tcW w:w="993" w:type="dxa"/>
          </w:tcPr>
          <w:p w14:paraId="5858F367" w14:textId="77777777" w:rsidR="00414FDE" w:rsidRDefault="00414FDE" w:rsidP="00D339F5">
            <w:pPr>
              <w:autoSpaceDE w:val="0"/>
              <w:autoSpaceDN w:val="0"/>
              <w:adjustRightInd w:val="0"/>
              <w:jc w:val="both"/>
            </w:pPr>
            <w:r>
              <w:t>Cooking pots</w:t>
            </w:r>
          </w:p>
        </w:tc>
        <w:tc>
          <w:tcPr>
            <w:tcW w:w="1445" w:type="dxa"/>
          </w:tcPr>
          <w:p w14:paraId="677EA708" w14:textId="77777777" w:rsidR="00414FDE" w:rsidRDefault="00414FDE" w:rsidP="00D339F5">
            <w:pPr>
              <w:autoSpaceDE w:val="0"/>
              <w:autoSpaceDN w:val="0"/>
              <w:adjustRightInd w:val="0"/>
              <w:jc w:val="both"/>
            </w:pPr>
            <w:r>
              <w:t>Salts</w:t>
            </w:r>
          </w:p>
        </w:tc>
      </w:tr>
      <w:tr w:rsidR="00414FDE" w14:paraId="640BA567" w14:textId="77777777" w:rsidTr="00D339F5">
        <w:tc>
          <w:tcPr>
            <w:tcW w:w="1530" w:type="dxa"/>
          </w:tcPr>
          <w:p w14:paraId="67904974" w14:textId="77777777" w:rsidR="00414FDE" w:rsidRPr="00C86A86" w:rsidRDefault="00414FDE" w:rsidP="00D339F5">
            <w:pPr>
              <w:autoSpaceDE w:val="0"/>
              <w:autoSpaceDN w:val="0"/>
              <w:adjustRightInd w:val="0"/>
              <w:jc w:val="both"/>
            </w:pPr>
            <w:r>
              <w:t>Nyal</w:t>
            </w:r>
          </w:p>
        </w:tc>
        <w:tc>
          <w:tcPr>
            <w:tcW w:w="1750" w:type="dxa"/>
          </w:tcPr>
          <w:p w14:paraId="255EDA89" w14:textId="77777777" w:rsidR="00414FDE" w:rsidRPr="00C86A86" w:rsidRDefault="00414FDE" w:rsidP="00414FDE">
            <w:pPr>
              <w:pStyle w:val="ListParagraph"/>
              <w:numPr>
                <w:ilvl w:val="0"/>
                <w:numId w:val="39"/>
              </w:numPr>
              <w:autoSpaceDE w:val="0"/>
              <w:autoSpaceDN w:val="0"/>
              <w:adjustRightInd w:val="0"/>
              <w:jc w:val="both"/>
            </w:pPr>
            <w:r>
              <w:t>Nyal Group 1</w:t>
            </w:r>
          </w:p>
        </w:tc>
        <w:tc>
          <w:tcPr>
            <w:tcW w:w="1094" w:type="dxa"/>
          </w:tcPr>
          <w:p w14:paraId="42F26E38" w14:textId="77777777" w:rsidR="00414FDE" w:rsidRDefault="00414FDE" w:rsidP="00D339F5">
            <w:pPr>
              <w:autoSpaceDE w:val="0"/>
              <w:autoSpaceDN w:val="0"/>
              <w:adjustRightInd w:val="0"/>
              <w:jc w:val="both"/>
            </w:pPr>
            <w:r>
              <w:t>20</w:t>
            </w:r>
          </w:p>
        </w:tc>
        <w:tc>
          <w:tcPr>
            <w:tcW w:w="837" w:type="dxa"/>
          </w:tcPr>
          <w:p w14:paraId="697B39E0" w14:textId="77777777" w:rsidR="00414FDE" w:rsidRDefault="00414FDE" w:rsidP="00D339F5">
            <w:pPr>
              <w:autoSpaceDE w:val="0"/>
              <w:autoSpaceDN w:val="0"/>
              <w:adjustRightInd w:val="0"/>
              <w:jc w:val="both"/>
            </w:pPr>
            <w:r>
              <w:t>20</w:t>
            </w:r>
          </w:p>
        </w:tc>
        <w:tc>
          <w:tcPr>
            <w:tcW w:w="851" w:type="dxa"/>
          </w:tcPr>
          <w:p w14:paraId="376836EB" w14:textId="77777777" w:rsidR="00414FDE" w:rsidRDefault="00414FDE" w:rsidP="00D339F5">
            <w:pPr>
              <w:autoSpaceDE w:val="0"/>
              <w:autoSpaceDN w:val="0"/>
              <w:adjustRightInd w:val="0"/>
              <w:jc w:val="both"/>
            </w:pPr>
            <w:r>
              <w:t>20</w:t>
            </w:r>
          </w:p>
        </w:tc>
        <w:tc>
          <w:tcPr>
            <w:tcW w:w="850" w:type="dxa"/>
          </w:tcPr>
          <w:p w14:paraId="340FA878" w14:textId="77777777" w:rsidR="00414FDE" w:rsidRDefault="00414FDE" w:rsidP="00D339F5">
            <w:pPr>
              <w:autoSpaceDE w:val="0"/>
              <w:autoSpaceDN w:val="0"/>
              <w:adjustRightInd w:val="0"/>
              <w:jc w:val="both"/>
            </w:pPr>
            <w:r>
              <w:t>5</w:t>
            </w:r>
          </w:p>
        </w:tc>
        <w:tc>
          <w:tcPr>
            <w:tcW w:w="993" w:type="dxa"/>
          </w:tcPr>
          <w:p w14:paraId="57BEC7ED" w14:textId="77777777" w:rsidR="00414FDE" w:rsidRDefault="00414FDE" w:rsidP="00D339F5">
            <w:pPr>
              <w:autoSpaceDE w:val="0"/>
              <w:autoSpaceDN w:val="0"/>
              <w:adjustRightInd w:val="0"/>
              <w:jc w:val="both"/>
            </w:pPr>
            <w:r>
              <w:t>2</w:t>
            </w:r>
          </w:p>
        </w:tc>
        <w:tc>
          <w:tcPr>
            <w:tcW w:w="1445" w:type="dxa"/>
          </w:tcPr>
          <w:p w14:paraId="4D08C21D" w14:textId="77777777" w:rsidR="00414FDE" w:rsidRDefault="00414FDE" w:rsidP="00D339F5">
            <w:pPr>
              <w:autoSpaceDE w:val="0"/>
              <w:autoSpaceDN w:val="0"/>
              <w:adjustRightInd w:val="0"/>
              <w:jc w:val="both"/>
            </w:pPr>
            <w:r>
              <w:t>2bales of 25kg</w:t>
            </w:r>
          </w:p>
        </w:tc>
      </w:tr>
      <w:tr w:rsidR="00414FDE" w14:paraId="47D77A52" w14:textId="77777777" w:rsidTr="00D339F5">
        <w:tc>
          <w:tcPr>
            <w:tcW w:w="1530" w:type="dxa"/>
          </w:tcPr>
          <w:p w14:paraId="2DD55C93" w14:textId="77777777" w:rsidR="00414FDE" w:rsidRPr="00C86A86" w:rsidRDefault="00414FDE" w:rsidP="00D339F5">
            <w:pPr>
              <w:autoSpaceDE w:val="0"/>
              <w:autoSpaceDN w:val="0"/>
              <w:adjustRightInd w:val="0"/>
              <w:jc w:val="both"/>
            </w:pPr>
          </w:p>
        </w:tc>
        <w:tc>
          <w:tcPr>
            <w:tcW w:w="1750" w:type="dxa"/>
          </w:tcPr>
          <w:p w14:paraId="6D4D4C6A" w14:textId="77777777" w:rsidR="00414FDE" w:rsidRPr="00C86A86" w:rsidRDefault="00414FDE" w:rsidP="00414FDE">
            <w:pPr>
              <w:pStyle w:val="ListParagraph"/>
              <w:numPr>
                <w:ilvl w:val="0"/>
                <w:numId w:val="39"/>
              </w:numPr>
              <w:autoSpaceDE w:val="0"/>
              <w:autoSpaceDN w:val="0"/>
              <w:adjustRightInd w:val="0"/>
              <w:jc w:val="both"/>
            </w:pPr>
            <w:r>
              <w:t>Nyal Group 2</w:t>
            </w:r>
          </w:p>
        </w:tc>
        <w:tc>
          <w:tcPr>
            <w:tcW w:w="1094" w:type="dxa"/>
          </w:tcPr>
          <w:p w14:paraId="4979769E" w14:textId="77777777" w:rsidR="00414FDE" w:rsidRDefault="00414FDE" w:rsidP="00D339F5">
            <w:pPr>
              <w:autoSpaceDE w:val="0"/>
              <w:autoSpaceDN w:val="0"/>
              <w:adjustRightInd w:val="0"/>
              <w:jc w:val="both"/>
            </w:pPr>
            <w:r>
              <w:t>20</w:t>
            </w:r>
          </w:p>
        </w:tc>
        <w:tc>
          <w:tcPr>
            <w:tcW w:w="837" w:type="dxa"/>
          </w:tcPr>
          <w:p w14:paraId="53C86BD5" w14:textId="77777777" w:rsidR="00414FDE" w:rsidRDefault="00414FDE" w:rsidP="00D339F5">
            <w:pPr>
              <w:autoSpaceDE w:val="0"/>
              <w:autoSpaceDN w:val="0"/>
              <w:adjustRightInd w:val="0"/>
              <w:jc w:val="both"/>
            </w:pPr>
            <w:r>
              <w:t>20</w:t>
            </w:r>
          </w:p>
        </w:tc>
        <w:tc>
          <w:tcPr>
            <w:tcW w:w="851" w:type="dxa"/>
          </w:tcPr>
          <w:p w14:paraId="4ADD9B73" w14:textId="77777777" w:rsidR="00414FDE" w:rsidRDefault="00414FDE" w:rsidP="00D339F5">
            <w:pPr>
              <w:autoSpaceDE w:val="0"/>
              <w:autoSpaceDN w:val="0"/>
              <w:adjustRightInd w:val="0"/>
              <w:jc w:val="both"/>
            </w:pPr>
            <w:r>
              <w:t>20</w:t>
            </w:r>
          </w:p>
        </w:tc>
        <w:tc>
          <w:tcPr>
            <w:tcW w:w="850" w:type="dxa"/>
          </w:tcPr>
          <w:p w14:paraId="32A17926" w14:textId="77777777" w:rsidR="00414FDE" w:rsidRDefault="00414FDE" w:rsidP="00D339F5">
            <w:pPr>
              <w:autoSpaceDE w:val="0"/>
              <w:autoSpaceDN w:val="0"/>
              <w:adjustRightInd w:val="0"/>
              <w:jc w:val="both"/>
            </w:pPr>
            <w:r>
              <w:t>5</w:t>
            </w:r>
          </w:p>
        </w:tc>
        <w:tc>
          <w:tcPr>
            <w:tcW w:w="993" w:type="dxa"/>
          </w:tcPr>
          <w:p w14:paraId="77B16FA2" w14:textId="77777777" w:rsidR="00414FDE" w:rsidRDefault="00414FDE" w:rsidP="00D339F5">
            <w:pPr>
              <w:autoSpaceDE w:val="0"/>
              <w:autoSpaceDN w:val="0"/>
              <w:adjustRightInd w:val="0"/>
              <w:jc w:val="both"/>
            </w:pPr>
            <w:r>
              <w:t>2</w:t>
            </w:r>
          </w:p>
        </w:tc>
        <w:tc>
          <w:tcPr>
            <w:tcW w:w="1445" w:type="dxa"/>
          </w:tcPr>
          <w:p w14:paraId="6D1488F8" w14:textId="77777777" w:rsidR="00414FDE" w:rsidRDefault="00414FDE" w:rsidP="00D339F5">
            <w:pPr>
              <w:autoSpaceDE w:val="0"/>
              <w:autoSpaceDN w:val="0"/>
              <w:adjustRightInd w:val="0"/>
              <w:jc w:val="both"/>
            </w:pPr>
            <w:r>
              <w:t>2bales of 25kg</w:t>
            </w:r>
          </w:p>
        </w:tc>
      </w:tr>
      <w:tr w:rsidR="00414FDE" w14:paraId="51AC053B" w14:textId="77777777" w:rsidTr="00D339F5">
        <w:tc>
          <w:tcPr>
            <w:tcW w:w="1530" w:type="dxa"/>
          </w:tcPr>
          <w:p w14:paraId="307C68BE" w14:textId="77777777" w:rsidR="00414FDE" w:rsidRPr="00C86A86" w:rsidRDefault="00414FDE" w:rsidP="00D339F5">
            <w:pPr>
              <w:autoSpaceDE w:val="0"/>
              <w:autoSpaceDN w:val="0"/>
              <w:adjustRightInd w:val="0"/>
              <w:jc w:val="both"/>
            </w:pPr>
          </w:p>
        </w:tc>
        <w:tc>
          <w:tcPr>
            <w:tcW w:w="1750" w:type="dxa"/>
          </w:tcPr>
          <w:p w14:paraId="2FCB0968" w14:textId="77777777" w:rsidR="00414FDE" w:rsidRPr="00C86A86" w:rsidRDefault="00414FDE" w:rsidP="00414FDE">
            <w:pPr>
              <w:pStyle w:val="ListParagraph"/>
              <w:numPr>
                <w:ilvl w:val="0"/>
                <w:numId w:val="39"/>
              </w:numPr>
              <w:autoSpaceDE w:val="0"/>
              <w:autoSpaceDN w:val="0"/>
              <w:adjustRightInd w:val="0"/>
              <w:jc w:val="both"/>
            </w:pPr>
            <w:r>
              <w:t xml:space="preserve">Katieth Group </w:t>
            </w:r>
          </w:p>
        </w:tc>
        <w:tc>
          <w:tcPr>
            <w:tcW w:w="1094" w:type="dxa"/>
          </w:tcPr>
          <w:p w14:paraId="1B34A018" w14:textId="77777777" w:rsidR="00414FDE" w:rsidRDefault="00414FDE" w:rsidP="00D339F5">
            <w:pPr>
              <w:autoSpaceDE w:val="0"/>
              <w:autoSpaceDN w:val="0"/>
              <w:adjustRightInd w:val="0"/>
              <w:jc w:val="both"/>
            </w:pPr>
            <w:r>
              <w:t>20</w:t>
            </w:r>
          </w:p>
        </w:tc>
        <w:tc>
          <w:tcPr>
            <w:tcW w:w="837" w:type="dxa"/>
          </w:tcPr>
          <w:p w14:paraId="4CEE6CDE" w14:textId="77777777" w:rsidR="00414FDE" w:rsidRDefault="00414FDE" w:rsidP="00D339F5">
            <w:pPr>
              <w:autoSpaceDE w:val="0"/>
              <w:autoSpaceDN w:val="0"/>
              <w:adjustRightInd w:val="0"/>
              <w:jc w:val="both"/>
            </w:pPr>
            <w:r>
              <w:t>20</w:t>
            </w:r>
          </w:p>
        </w:tc>
        <w:tc>
          <w:tcPr>
            <w:tcW w:w="851" w:type="dxa"/>
          </w:tcPr>
          <w:p w14:paraId="71D36AAB" w14:textId="77777777" w:rsidR="00414FDE" w:rsidRDefault="00414FDE" w:rsidP="00D339F5">
            <w:pPr>
              <w:autoSpaceDE w:val="0"/>
              <w:autoSpaceDN w:val="0"/>
              <w:adjustRightInd w:val="0"/>
              <w:jc w:val="both"/>
            </w:pPr>
            <w:r>
              <w:t>20</w:t>
            </w:r>
          </w:p>
        </w:tc>
        <w:tc>
          <w:tcPr>
            <w:tcW w:w="850" w:type="dxa"/>
          </w:tcPr>
          <w:p w14:paraId="56B02326" w14:textId="77777777" w:rsidR="00414FDE" w:rsidRDefault="00414FDE" w:rsidP="00D339F5">
            <w:pPr>
              <w:autoSpaceDE w:val="0"/>
              <w:autoSpaceDN w:val="0"/>
              <w:adjustRightInd w:val="0"/>
              <w:jc w:val="both"/>
            </w:pPr>
            <w:r>
              <w:t>5</w:t>
            </w:r>
          </w:p>
        </w:tc>
        <w:tc>
          <w:tcPr>
            <w:tcW w:w="993" w:type="dxa"/>
          </w:tcPr>
          <w:p w14:paraId="3E413A8D" w14:textId="77777777" w:rsidR="00414FDE" w:rsidRDefault="00414FDE" w:rsidP="00D339F5">
            <w:pPr>
              <w:autoSpaceDE w:val="0"/>
              <w:autoSpaceDN w:val="0"/>
              <w:adjustRightInd w:val="0"/>
              <w:jc w:val="both"/>
            </w:pPr>
            <w:r>
              <w:t>2</w:t>
            </w:r>
          </w:p>
        </w:tc>
        <w:tc>
          <w:tcPr>
            <w:tcW w:w="1445" w:type="dxa"/>
          </w:tcPr>
          <w:p w14:paraId="67701394" w14:textId="77777777" w:rsidR="00414FDE" w:rsidRDefault="00414FDE" w:rsidP="00D339F5">
            <w:pPr>
              <w:autoSpaceDE w:val="0"/>
              <w:autoSpaceDN w:val="0"/>
              <w:adjustRightInd w:val="0"/>
              <w:jc w:val="both"/>
            </w:pPr>
            <w:r>
              <w:t>2bales of 25kg</w:t>
            </w:r>
          </w:p>
        </w:tc>
      </w:tr>
      <w:tr w:rsidR="00414FDE" w14:paraId="29F215EF" w14:textId="77777777" w:rsidTr="00D339F5">
        <w:tc>
          <w:tcPr>
            <w:tcW w:w="1530" w:type="dxa"/>
          </w:tcPr>
          <w:p w14:paraId="4F519AEC" w14:textId="77777777" w:rsidR="00414FDE" w:rsidRPr="00C86A86" w:rsidRDefault="00414FDE" w:rsidP="00D339F5">
            <w:pPr>
              <w:autoSpaceDE w:val="0"/>
              <w:autoSpaceDN w:val="0"/>
              <w:adjustRightInd w:val="0"/>
              <w:jc w:val="both"/>
            </w:pPr>
            <w:r>
              <w:t>Kol</w:t>
            </w:r>
          </w:p>
        </w:tc>
        <w:tc>
          <w:tcPr>
            <w:tcW w:w="1750" w:type="dxa"/>
          </w:tcPr>
          <w:p w14:paraId="08B13E8F" w14:textId="77777777" w:rsidR="00414FDE" w:rsidRPr="00C86A86" w:rsidRDefault="00414FDE" w:rsidP="00414FDE">
            <w:pPr>
              <w:pStyle w:val="ListParagraph"/>
              <w:numPr>
                <w:ilvl w:val="0"/>
                <w:numId w:val="39"/>
              </w:numPr>
              <w:autoSpaceDE w:val="0"/>
              <w:autoSpaceDN w:val="0"/>
              <w:adjustRightInd w:val="0"/>
              <w:jc w:val="both"/>
            </w:pPr>
            <w:r>
              <w:t>Kol 1</w:t>
            </w:r>
          </w:p>
        </w:tc>
        <w:tc>
          <w:tcPr>
            <w:tcW w:w="1094" w:type="dxa"/>
          </w:tcPr>
          <w:p w14:paraId="12B999DE" w14:textId="77777777" w:rsidR="00414FDE" w:rsidRDefault="00414FDE" w:rsidP="00D339F5">
            <w:pPr>
              <w:autoSpaceDE w:val="0"/>
              <w:autoSpaceDN w:val="0"/>
              <w:adjustRightInd w:val="0"/>
              <w:jc w:val="both"/>
            </w:pPr>
            <w:r>
              <w:t>20</w:t>
            </w:r>
          </w:p>
        </w:tc>
        <w:tc>
          <w:tcPr>
            <w:tcW w:w="837" w:type="dxa"/>
          </w:tcPr>
          <w:p w14:paraId="755089AD" w14:textId="77777777" w:rsidR="00414FDE" w:rsidRDefault="00414FDE" w:rsidP="00D339F5">
            <w:pPr>
              <w:autoSpaceDE w:val="0"/>
              <w:autoSpaceDN w:val="0"/>
              <w:adjustRightInd w:val="0"/>
              <w:jc w:val="both"/>
            </w:pPr>
            <w:r>
              <w:t>20</w:t>
            </w:r>
          </w:p>
        </w:tc>
        <w:tc>
          <w:tcPr>
            <w:tcW w:w="851" w:type="dxa"/>
          </w:tcPr>
          <w:p w14:paraId="2DBE9C3F" w14:textId="77777777" w:rsidR="00414FDE" w:rsidRDefault="00414FDE" w:rsidP="00D339F5">
            <w:pPr>
              <w:autoSpaceDE w:val="0"/>
              <w:autoSpaceDN w:val="0"/>
              <w:adjustRightInd w:val="0"/>
              <w:jc w:val="both"/>
            </w:pPr>
            <w:r>
              <w:t>20</w:t>
            </w:r>
          </w:p>
        </w:tc>
        <w:tc>
          <w:tcPr>
            <w:tcW w:w="850" w:type="dxa"/>
          </w:tcPr>
          <w:p w14:paraId="047CF408" w14:textId="77777777" w:rsidR="00414FDE" w:rsidRDefault="00414FDE" w:rsidP="00D339F5">
            <w:pPr>
              <w:autoSpaceDE w:val="0"/>
              <w:autoSpaceDN w:val="0"/>
              <w:adjustRightInd w:val="0"/>
              <w:jc w:val="both"/>
            </w:pPr>
            <w:r>
              <w:t>5</w:t>
            </w:r>
          </w:p>
        </w:tc>
        <w:tc>
          <w:tcPr>
            <w:tcW w:w="993" w:type="dxa"/>
          </w:tcPr>
          <w:p w14:paraId="48AA93E6" w14:textId="77777777" w:rsidR="00414FDE" w:rsidRDefault="00414FDE" w:rsidP="00D339F5">
            <w:pPr>
              <w:autoSpaceDE w:val="0"/>
              <w:autoSpaceDN w:val="0"/>
              <w:adjustRightInd w:val="0"/>
              <w:jc w:val="both"/>
            </w:pPr>
            <w:r>
              <w:t>2</w:t>
            </w:r>
          </w:p>
        </w:tc>
        <w:tc>
          <w:tcPr>
            <w:tcW w:w="1445" w:type="dxa"/>
          </w:tcPr>
          <w:p w14:paraId="52F8B2D9" w14:textId="77777777" w:rsidR="00414FDE" w:rsidRDefault="00414FDE" w:rsidP="00D339F5">
            <w:pPr>
              <w:autoSpaceDE w:val="0"/>
              <w:autoSpaceDN w:val="0"/>
              <w:adjustRightInd w:val="0"/>
              <w:jc w:val="both"/>
            </w:pPr>
            <w:r>
              <w:t>2bales of 25kg</w:t>
            </w:r>
          </w:p>
        </w:tc>
      </w:tr>
      <w:tr w:rsidR="00414FDE" w14:paraId="55CF10CF" w14:textId="77777777" w:rsidTr="00D339F5">
        <w:tc>
          <w:tcPr>
            <w:tcW w:w="1530" w:type="dxa"/>
          </w:tcPr>
          <w:p w14:paraId="47404944" w14:textId="77777777" w:rsidR="00414FDE" w:rsidRPr="00C86A86" w:rsidRDefault="00414FDE" w:rsidP="00D339F5">
            <w:pPr>
              <w:autoSpaceDE w:val="0"/>
              <w:autoSpaceDN w:val="0"/>
              <w:adjustRightInd w:val="0"/>
              <w:jc w:val="both"/>
            </w:pPr>
          </w:p>
        </w:tc>
        <w:tc>
          <w:tcPr>
            <w:tcW w:w="1750" w:type="dxa"/>
          </w:tcPr>
          <w:p w14:paraId="08478E92" w14:textId="77777777" w:rsidR="00414FDE" w:rsidRPr="00C86A86" w:rsidRDefault="00414FDE" w:rsidP="00414FDE">
            <w:pPr>
              <w:pStyle w:val="ListParagraph"/>
              <w:numPr>
                <w:ilvl w:val="0"/>
                <w:numId w:val="39"/>
              </w:numPr>
              <w:autoSpaceDE w:val="0"/>
              <w:autoSpaceDN w:val="0"/>
              <w:adjustRightInd w:val="0"/>
              <w:jc w:val="both"/>
            </w:pPr>
            <w:r>
              <w:t>Kol 2</w:t>
            </w:r>
          </w:p>
        </w:tc>
        <w:tc>
          <w:tcPr>
            <w:tcW w:w="1094" w:type="dxa"/>
          </w:tcPr>
          <w:p w14:paraId="3C353ADA" w14:textId="77777777" w:rsidR="00414FDE" w:rsidRDefault="00414FDE" w:rsidP="00D339F5">
            <w:pPr>
              <w:autoSpaceDE w:val="0"/>
              <w:autoSpaceDN w:val="0"/>
              <w:adjustRightInd w:val="0"/>
              <w:jc w:val="both"/>
            </w:pPr>
            <w:r>
              <w:t>20</w:t>
            </w:r>
          </w:p>
        </w:tc>
        <w:tc>
          <w:tcPr>
            <w:tcW w:w="837" w:type="dxa"/>
          </w:tcPr>
          <w:p w14:paraId="611F7F6E" w14:textId="77777777" w:rsidR="00414FDE" w:rsidRDefault="00414FDE" w:rsidP="00D339F5">
            <w:pPr>
              <w:autoSpaceDE w:val="0"/>
              <w:autoSpaceDN w:val="0"/>
              <w:adjustRightInd w:val="0"/>
              <w:jc w:val="both"/>
            </w:pPr>
            <w:r>
              <w:t>20</w:t>
            </w:r>
          </w:p>
        </w:tc>
        <w:tc>
          <w:tcPr>
            <w:tcW w:w="851" w:type="dxa"/>
          </w:tcPr>
          <w:p w14:paraId="10688EAF" w14:textId="77777777" w:rsidR="00414FDE" w:rsidRDefault="00414FDE" w:rsidP="00D339F5">
            <w:pPr>
              <w:autoSpaceDE w:val="0"/>
              <w:autoSpaceDN w:val="0"/>
              <w:adjustRightInd w:val="0"/>
              <w:jc w:val="both"/>
            </w:pPr>
            <w:r>
              <w:t>20</w:t>
            </w:r>
          </w:p>
        </w:tc>
        <w:tc>
          <w:tcPr>
            <w:tcW w:w="850" w:type="dxa"/>
          </w:tcPr>
          <w:p w14:paraId="16367C62" w14:textId="77777777" w:rsidR="00414FDE" w:rsidRDefault="00414FDE" w:rsidP="00D339F5">
            <w:pPr>
              <w:autoSpaceDE w:val="0"/>
              <w:autoSpaceDN w:val="0"/>
              <w:adjustRightInd w:val="0"/>
              <w:jc w:val="both"/>
            </w:pPr>
            <w:r>
              <w:t>5</w:t>
            </w:r>
          </w:p>
        </w:tc>
        <w:tc>
          <w:tcPr>
            <w:tcW w:w="993" w:type="dxa"/>
          </w:tcPr>
          <w:p w14:paraId="434E86E8" w14:textId="77777777" w:rsidR="00414FDE" w:rsidRDefault="00414FDE" w:rsidP="00D339F5">
            <w:pPr>
              <w:autoSpaceDE w:val="0"/>
              <w:autoSpaceDN w:val="0"/>
              <w:adjustRightInd w:val="0"/>
              <w:jc w:val="both"/>
            </w:pPr>
            <w:r>
              <w:t>2</w:t>
            </w:r>
          </w:p>
        </w:tc>
        <w:tc>
          <w:tcPr>
            <w:tcW w:w="1445" w:type="dxa"/>
          </w:tcPr>
          <w:p w14:paraId="369A3AD0" w14:textId="77777777" w:rsidR="00414FDE" w:rsidRDefault="00414FDE" w:rsidP="00D339F5">
            <w:pPr>
              <w:autoSpaceDE w:val="0"/>
              <w:autoSpaceDN w:val="0"/>
              <w:adjustRightInd w:val="0"/>
              <w:jc w:val="both"/>
            </w:pPr>
            <w:r>
              <w:t>2bales of 25kg</w:t>
            </w:r>
          </w:p>
        </w:tc>
      </w:tr>
      <w:tr w:rsidR="00414FDE" w14:paraId="72B19C90" w14:textId="77777777" w:rsidTr="00D339F5">
        <w:tc>
          <w:tcPr>
            <w:tcW w:w="1530" w:type="dxa"/>
          </w:tcPr>
          <w:p w14:paraId="03C4A779" w14:textId="77777777" w:rsidR="00414FDE" w:rsidRPr="003A115A" w:rsidRDefault="0011385D" w:rsidP="00D339F5">
            <w:pPr>
              <w:tabs>
                <w:tab w:val="center" w:pos="4680"/>
                <w:tab w:val="right" w:pos="9360"/>
              </w:tabs>
              <w:autoSpaceDE w:val="0"/>
              <w:autoSpaceDN w:val="0"/>
              <w:adjustRightInd w:val="0"/>
              <w:spacing w:after="160" w:line="259" w:lineRule="auto"/>
              <w:jc w:val="both"/>
              <w:rPr>
                <w:b/>
              </w:rPr>
            </w:pPr>
            <w:r>
              <w:rPr>
                <w:b/>
              </w:rPr>
              <w:t>TOTAL</w:t>
            </w:r>
          </w:p>
        </w:tc>
        <w:tc>
          <w:tcPr>
            <w:tcW w:w="1750" w:type="dxa"/>
          </w:tcPr>
          <w:p w14:paraId="2A59915E" w14:textId="77777777" w:rsidR="00414FDE" w:rsidRPr="003A115A" w:rsidRDefault="0067407D" w:rsidP="00D339F5">
            <w:pPr>
              <w:pStyle w:val="ListParagraph"/>
              <w:tabs>
                <w:tab w:val="center" w:pos="4680"/>
                <w:tab w:val="right" w:pos="9360"/>
              </w:tabs>
              <w:autoSpaceDE w:val="0"/>
              <w:autoSpaceDN w:val="0"/>
              <w:adjustRightInd w:val="0"/>
              <w:spacing w:after="160" w:line="259" w:lineRule="auto"/>
              <w:ind w:left="360"/>
              <w:jc w:val="both"/>
              <w:rPr>
                <w:b/>
              </w:rPr>
            </w:pPr>
            <w:r>
              <w:rPr>
                <w:b/>
              </w:rPr>
              <w:t>5 Groups</w:t>
            </w:r>
          </w:p>
        </w:tc>
        <w:tc>
          <w:tcPr>
            <w:tcW w:w="1094" w:type="dxa"/>
          </w:tcPr>
          <w:p w14:paraId="492A96C5" w14:textId="77777777" w:rsidR="00414FDE" w:rsidRPr="003A115A" w:rsidRDefault="0067407D" w:rsidP="00D339F5">
            <w:pPr>
              <w:tabs>
                <w:tab w:val="center" w:pos="4680"/>
                <w:tab w:val="right" w:pos="9360"/>
              </w:tabs>
              <w:autoSpaceDE w:val="0"/>
              <w:autoSpaceDN w:val="0"/>
              <w:adjustRightInd w:val="0"/>
              <w:spacing w:after="160" w:line="259" w:lineRule="auto"/>
              <w:jc w:val="both"/>
              <w:rPr>
                <w:b/>
              </w:rPr>
            </w:pPr>
            <w:r>
              <w:rPr>
                <w:b/>
              </w:rPr>
              <w:t>100</w:t>
            </w:r>
          </w:p>
        </w:tc>
        <w:tc>
          <w:tcPr>
            <w:tcW w:w="837" w:type="dxa"/>
          </w:tcPr>
          <w:p w14:paraId="01E6D252" w14:textId="77777777" w:rsidR="00414FDE" w:rsidRPr="003A115A" w:rsidRDefault="0067407D" w:rsidP="00D339F5">
            <w:pPr>
              <w:tabs>
                <w:tab w:val="center" w:pos="4680"/>
                <w:tab w:val="right" w:pos="9360"/>
              </w:tabs>
              <w:autoSpaceDE w:val="0"/>
              <w:autoSpaceDN w:val="0"/>
              <w:adjustRightInd w:val="0"/>
              <w:spacing w:after="160" w:line="259" w:lineRule="auto"/>
              <w:jc w:val="both"/>
              <w:rPr>
                <w:b/>
              </w:rPr>
            </w:pPr>
            <w:r>
              <w:rPr>
                <w:b/>
              </w:rPr>
              <w:t>100</w:t>
            </w:r>
          </w:p>
        </w:tc>
        <w:tc>
          <w:tcPr>
            <w:tcW w:w="851" w:type="dxa"/>
          </w:tcPr>
          <w:p w14:paraId="0F1F4399" w14:textId="77777777" w:rsidR="00414FDE" w:rsidRPr="003A115A" w:rsidRDefault="0067407D" w:rsidP="00D339F5">
            <w:pPr>
              <w:tabs>
                <w:tab w:val="center" w:pos="4680"/>
                <w:tab w:val="right" w:pos="9360"/>
              </w:tabs>
              <w:autoSpaceDE w:val="0"/>
              <w:autoSpaceDN w:val="0"/>
              <w:adjustRightInd w:val="0"/>
              <w:spacing w:after="160" w:line="259" w:lineRule="auto"/>
              <w:jc w:val="both"/>
              <w:rPr>
                <w:b/>
              </w:rPr>
            </w:pPr>
            <w:r>
              <w:rPr>
                <w:b/>
              </w:rPr>
              <w:t>100</w:t>
            </w:r>
          </w:p>
        </w:tc>
        <w:tc>
          <w:tcPr>
            <w:tcW w:w="850" w:type="dxa"/>
          </w:tcPr>
          <w:p w14:paraId="3D70F3B7" w14:textId="77777777" w:rsidR="00414FDE" w:rsidRPr="003A115A" w:rsidRDefault="0067407D" w:rsidP="00D339F5">
            <w:pPr>
              <w:tabs>
                <w:tab w:val="center" w:pos="4680"/>
                <w:tab w:val="right" w:pos="9360"/>
              </w:tabs>
              <w:autoSpaceDE w:val="0"/>
              <w:autoSpaceDN w:val="0"/>
              <w:adjustRightInd w:val="0"/>
              <w:spacing w:after="160" w:line="259" w:lineRule="auto"/>
              <w:jc w:val="both"/>
              <w:rPr>
                <w:b/>
              </w:rPr>
            </w:pPr>
            <w:r>
              <w:rPr>
                <w:b/>
              </w:rPr>
              <w:t>25</w:t>
            </w:r>
          </w:p>
        </w:tc>
        <w:tc>
          <w:tcPr>
            <w:tcW w:w="993" w:type="dxa"/>
          </w:tcPr>
          <w:p w14:paraId="314287A0" w14:textId="77777777" w:rsidR="00414FDE" w:rsidRPr="003A115A" w:rsidRDefault="0067407D" w:rsidP="00D339F5">
            <w:pPr>
              <w:tabs>
                <w:tab w:val="center" w:pos="4680"/>
                <w:tab w:val="right" w:pos="9360"/>
              </w:tabs>
              <w:autoSpaceDE w:val="0"/>
              <w:autoSpaceDN w:val="0"/>
              <w:adjustRightInd w:val="0"/>
              <w:spacing w:after="160" w:line="259" w:lineRule="auto"/>
              <w:jc w:val="both"/>
              <w:rPr>
                <w:b/>
              </w:rPr>
            </w:pPr>
            <w:r>
              <w:rPr>
                <w:b/>
              </w:rPr>
              <w:t>10</w:t>
            </w:r>
          </w:p>
        </w:tc>
        <w:tc>
          <w:tcPr>
            <w:tcW w:w="1445" w:type="dxa"/>
          </w:tcPr>
          <w:p w14:paraId="6059DE4A" w14:textId="77777777" w:rsidR="00414FDE" w:rsidRPr="003A115A" w:rsidRDefault="0067407D" w:rsidP="00D339F5">
            <w:pPr>
              <w:tabs>
                <w:tab w:val="center" w:pos="4680"/>
                <w:tab w:val="right" w:pos="9360"/>
              </w:tabs>
              <w:autoSpaceDE w:val="0"/>
              <w:autoSpaceDN w:val="0"/>
              <w:adjustRightInd w:val="0"/>
              <w:spacing w:after="160" w:line="259" w:lineRule="auto"/>
              <w:jc w:val="both"/>
              <w:rPr>
                <w:b/>
              </w:rPr>
            </w:pPr>
            <w:r>
              <w:rPr>
                <w:b/>
              </w:rPr>
              <w:t>250kg</w:t>
            </w:r>
          </w:p>
        </w:tc>
      </w:tr>
    </w:tbl>
    <w:p w14:paraId="22D03ECB" w14:textId="77777777" w:rsidR="00414FDE" w:rsidRDefault="00414FDE" w:rsidP="00862524">
      <w:pPr>
        <w:autoSpaceDE w:val="0"/>
        <w:autoSpaceDN w:val="0"/>
        <w:adjustRightInd w:val="0"/>
        <w:jc w:val="both"/>
        <w:rPr>
          <w:rFonts w:ascii="Times New Roman" w:hAnsi="Times New Roman" w:cs="Times New Roman"/>
        </w:rPr>
      </w:pPr>
    </w:p>
    <w:p w14:paraId="2A05BC9A" w14:textId="77777777" w:rsidR="00571385" w:rsidRPr="00395E9E" w:rsidRDefault="00571385" w:rsidP="00862524">
      <w:pPr>
        <w:autoSpaceDE w:val="0"/>
        <w:autoSpaceDN w:val="0"/>
        <w:adjustRightInd w:val="0"/>
        <w:jc w:val="both"/>
        <w:rPr>
          <w:rFonts w:ascii="Times New Roman" w:hAnsi="Times New Roman" w:cs="Times New Roman"/>
        </w:rPr>
      </w:pPr>
    </w:p>
    <w:p w14:paraId="39212508" w14:textId="77777777" w:rsidR="001F7464" w:rsidRDefault="008E65B4" w:rsidP="001F7464">
      <w:pPr>
        <w:widowControl w:val="0"/>
        <w:jc w:val="both"/>
        <w:rPr>
          <w:rFonts w:ascii="Times New Roman" w:hAnsi="Times New Roman" w:cs="Times New Roman"/>
          <w:lang w:bidi="en-US"/>
        </w:rPr>
      </w:pPr>
      <w:r w:rsidRPr="00395E9E">
        <w:rPr>
          <w:rFonts w:ascii="Times New Roman" w:hAnsi="Times New Roman" w:cs="Times New Roman"/>
          <w:b/>
          <w:i/>
          <w:lang w:bidi="en-US"/>
        </w:rPr>
        <w:t>5 .</w:t>
      </w:r>
      <w:r w:rsidR="001F7464" w:rsidRPr="00395E9E">
        <w:rPr>
          <w:rFonts w:ascii="Times New Roman" w:hAnsi="Times New Roman" w:cs="Times New Roman"/>
          <w:b/>
          <w:i/>
          <w:lang w:bidi="en-US"/>
        </w:rPr>
        <w:t>Provi</w:t>
      </w:r>
      <w:r w:rsidR="00AF16A2">
        <w:rPr>
          <w:rFonts w:ascii="Times New Roman" w:hAnsi="Times New Roman" w:cs="Times New Roman"/>
          <w:b/>
          <w:i/>
          <w:lang w:bidi="en-US"/>
        </w:rPr>
        <w:t>ded</w:t>
      </w:r>
      <w:r w:rsidR="001F7464" w:rsidRPr="00395E9E">
        <w:rPr>
          <w:rFonts w:ascii="Times New Roman" w:hAnsi="Times New Roman" w:cs="Times New Roman"/>
          <w:b/>
          <w:i/>
          <w:lang w:bidi="en-US"/>
        </w:rPr>
        <w:t xml:space="preserve"> fishing equipment:</w:t>
      </w:r>
      <w:r w:rsidR="001F7464" w:rsidRPr="00395E9E">
        <w:rPr>
          <w:rFonts w:ascii="Times New Roman" w:hAnsi="Times New Roman" w:cs="Times New Roman"/>
          <w:lang w:bidi="en-US"/>
        </w:rPr>
        <w:t xml:space="preserve"> The IRC through a stakeholder’s forum identified and </w:t>
      </w:r>
      <w:r w:rsidR="002B3FBA" w:rsidRPr="00395E9E">
        <w:rPr>
          <w:rFonts w:ascii="Times New Roman" w:hAnsi="Times New Roman" w:cs="Times New Roman"/>
          <w:lang w:bidi="en-US"/>
        </w:rPr>
        <w:t xml:space="preserve">registered </w:t>
      </w:r>
      <w:r w:rsidR="001F7464" w:rsidRPr="00395E9E">
        <w:rPr>
          <w:rFonts w:ascii="Times New Roman" w:hAnsi="Times New Roman" w:cs="Times New Roman"/>
          <w:lang w:bidi="en-US"/>
        </w:rPr>
        <w:t>150 households</w:t>
      </w:r>
      <w:r w:rsidR="00F02AEB" w:rsidRPr="00395E9E">
        <w:rPr>
          <w:rFonts w:ascii="Times New Roman" w:hAnsi="Times New Roman" w:cs="Times New Roman"/>
          <w:lang w:bidi="en-US"/>
        </w:rPr>
        <w:t xml:space="preserve"> </w:t>
      </w:r>
      <w:r w:rsidR="001E178E" w:rsidRPr="00395E9E">
        <w:rPr>
          <w:rFonts w:ascii="Times New Roman" w:hAnsi="Times New Roman" w:cs="Times New Roman"/>
          <w:lang w:bidi="en-US"/>
        </w:rPr>
        <w:t>(other than those already participating in the FFFS)</w:t>
      </w:r>
      <w:r w:rsidR="001F7464" w:rsidRPr="00395E9E">
        <w:rPr>
          <w:rFonts w:ascii="Times New Roman" w:hAnsi="Times New Roman" w:cs="Times New Roman"/>
          <w:lang w:bidi="en-US"/>
        </w:rPr>
        <w:t xml:space="preserve"> to benefit from </w:t>
      </w:r>
      <w:r w:rsidR="00A239FE" w:rsidRPr="00395E9E">
        <w:rPr>
          <w:rFonts w:ascii="Times New Roman" w:hAnsi="Times New Roman" w:cs="Times New Roman"/>
          <w:lang w:bidi="en-US"/>
        </w:rPr>
        <w:t xml:space="preserve">fishing </w:t>
      </w:r>
      <w:r w:rsidR="00F70F47" w:rsidRPr="00395E9E">
        <w:rPr>
          <w:rFonts w:ascii="Times New Roman" w:hAnsi="Times New Roman" w:cs="Times New Roman"/>
          <w:lang w:bidi="en-US"/>
        </w:rPr>
        <w:t xml:space="preserve">equipment </w:t>
      </w:r>
      <w:r w:rsidR="00014BCE">
        <w:rPr>
          <w:rFonts w:ascii="Times New Roman" w:hAnsi="Times New Roman" w:cs="Times New Roman"/>
          <w:lang w:bidi="en-US"/>
        </w:rPr>
        <w:t xml:space="preserve">distribution </w:t>
      </w:r>
      <w:r w:rsidR="00F70F47" w:rsidRPr="00395E9E">
        <w:rPr>
          <w:rFonts w:ascii="Times New Roman" w:hAnsi="Times New Roman" w:cs="Times New Roman"/>
          <w:lang w:bidi="en-US"/>
        </w:rPr>
        <w:t>for</w:t>
      </w:r>
      <w:r w:rsidR="00A239FE" w:rsidRPr="00395E9E">
        <w:rPr>
          <w:rFonts w:ascii="Times New Roman" w:hAnsi="Times New Roman" w:cs="Times New Roman"/>
          <w:lang w:bidi="en-US"/>
        </w:rPr>
        <w:t xml:space="preserve"> emergency </w:t>
      </w:r>
      <w:r w:rsidR="00F70F47" w:rsidRPr="00395E9E">
        <w:rPr>
          <w:rFonts w:ascii="Times New Roman" w:hAnsi="Times New Roman" w:cs="Times New Roman"/>
          <w:lang w:bidi="en-US"/>
        </w:rPr>
        <w:t>respon</w:t>
      </w:r>
      <w:r w:rsidR="00773A5F" w:rsidRPr="00395E9E">
        <w:rPr>
          <w:rFonts w:ascii="Times New Roman" w:hAnsi="Times New Roman" w:cs="Times New Roman"/>
          <w:lang w:bidi="en-US"/>
        </w:rPr>
        <w:t>se</w:t>
      </w:r>
      <w:r w:rsidR="00F70F47" w:rsidRPr="00395E9E">
        <w:rPr>
          <w:rFonts w:ascii="Times New Roman" w:hAnsi="Times New Roman" w:cs="Times New Roman"/>
          <w:lang w:bidi="en-US"/>
        </w:rPr>
        <w:t xml:space="preserve">. </w:t>
      </w:r>
      <w:r w:rsidR="009055A6" w:rsidRPr="00395E9E">
        <w:rPr>
          <w:rFonts w:ascii="Times New Roman" w:hAnsi="Times New Roman" w:cs="Times New Roman"/>
          <w:lang w:bidi="en-US"/>
        </w:rPr>
        <w:t xml:space="preserve">The fishing gear (nets, </w:t>
      </w:r>
      <w:r w:rsidR="00F70F47" w:rsidRPr="00395E9E">
        <w:rPr>
          <w:rFonts w:ascii="Times New Roman" w:hAnsi="Times New Roman" w:cs="Times New Roman"/>
          <w:lang w:bidi="en-US"/>
        </w:rPr>
        <w:t>hooks,</w:t>
      </w:r>
      <w:r w:rsidR="009055A6" w:rsidRPr="00395E9E">
        <w:rPr>
          <w:rFonts w:ascii="Times New Roman" w:hAnsi="Times New Roman" w:cs="Times New Roman"/>
          <w:lang w:bidi="en-US"/>
        </w:rPr>
        <w:t xml:space="preserve"> </w:t>
      </w:r>
      <w:r w:rsidR="00F70F47" w:rsidRPr="00395E9E">
        <w:rPr>
          <w:rFonts w:ascii="Times New Roman" w:hAnsi="Times New Roman" w:cs="Times New Roman"/>
          <w:lang w:bidi="en-US"/>
        </w:rPr>
        <w:t>twine)</w:t>
      </w:r>
      <w:r w:rsidR="009055A6" w:rsidRPr="00395E9E">
        <w:rPr>
          <w:rFonts w:ascii="Times New Roman" w:hAnsi="Times New Roman" w:cs="Times New Roman"/>
          <w:lang w:bidi="en-US"/>
        </w:rPr>
        <w:t xml:space="preserve"> were </w:t>
      </w:r>
      <w:r w:rsidR="00F70F47" w:rsidRPr="00395E9E">
        <w:rPr>
          <w:rFonts w:ascii="Times New Roman" w:hAnsi="Times New Roman" w:cs="Times New Roman"/>
          <w:lang w:bidi="en-US"/>
        </w:rPr>
        <w:t>procured from</w:t>
      </w:r>
      <w:r w:rsidR="009055A6" w:rsidRPr="00395E9E">
        <w:rPr>
          <w:rFonts w:ascii="Times New Roman" w:hAnsi="Times New Roman" w:cs="Times New Roman"/>
          <w:lang w:bidi="en-US"/>
        </w:rPr>
        <w:t xml:space="preserve"> Juba and distributed to the identified beneficiaries in December</w:t>
      </w:r>
      <w:r w:rsidR="00CF1867">
        <w:rPr>
          <w:rFonts w:ascii="Times New Roman" w:hAnsi="Times New Roman" w:cs="Times New Roman"/>
          <w:lang w:bidi="en-US"/>
        </w:rPr>
        <w:t xml:space="preserve"> 2016</w:t>
      </w:r>
      <w:r w:rsidR="003F1236" w:rsidRPr="00395E9E">
        <w:rPr>
          <w:rFonts w:ascii="Times New Roman" w:hAnsi="Times New Roman" w:cs="Times New Roman"/>
          <w:lang w:bidi="en-US"/>
        </w:rPr>
        <w:t>.</w:t>
      </w:r>
      <w:r w:rsidR="009055A6" w:rsidRPr="00395E9E">
        <w:rPr>
          <w:rFonts w:ascii="Times New Roman" w:hAnsi="Times New Roman" w:cs="Times New Roman"/>
          <w:lang w:bidi="en-US"/>
        </w:rPr>
        <w:t xml:space="preserve"> </w:t>
      </w:r>
      <w:r w:rsidR="001F7464" w:rsidRPr="00395E9E">
        <w:rPr>
          <w:rFonts w:ascii="Times New Roman" w:hAnsi="Times New Roman" w:cs="Times New Roman"/>
          <w:lang w:bidi="en-US"/>
        </w:rPr>
        <w:t>The fishing gear</w:t>
      </w:r>
      <w:r w:rsidR="009055A6" w:rsidRPr="00395E9E">
        <w:rPr>
          <w:rFonts w:ascii="Times New Roman" w:hAnsi="Times New Roman" w:cs="Times New Roman"/>
          <w:lang w:bidi="en-US"/>
        </w:rPr>
        <w:t xml:space="preserve"> </w:t>
      </w:r>
      <w:r w:rsidR="003F1236" w:rsidRPr="00395E9E">
        <w:rPr>
          <w:rFonts w:ascii="Times New Roman" w:hAnsi="Times New Roman" w:cs="Times New Roman"/>
          <w:lang w:bidi="en-US"/>
        </w:rPr>
        <w:t xml:space="preserve">was </w:t>
      </w:r>
      <w:r w:rsidR="001F7464" w:rsidRPr="00395E9E">
        <w:rPr>
          <w:rFonts w:ascii="Times New Roman" w:hAnsi="Times New Roman" w:cs="Times New Roman"/>
          <w:lang w:bidi="en-US"/>
        </w:rPr>
        <w:t xml:space="preserve">efficient and environmentally </w:t>
      </w:r>
      <w:r w:rsidR="009055A6" w:rsidRPr="00395E9E">
        <w:rPr>
          <w:rFonts w:ascii="Times New Roman" w:hAnsi="Times New Roman" w:cs="Times New Roman"/>
          <w:lang w:bidi="en-US"/>
        </w:rPr>
        <w:t xml:space="preserve">friendly and conformed to the </w:t>
      </w:r>
      <w:r w:rsidR="00F70F47" w:rsidRPr="00395E9E">
        <w:rPr>
          <w:rFonts w:ascii="Times New Roman" w:hAnsi="Times New Roman" w:cs="Times New Roman"/>
          <w:lang w:bidi="en-US"/>
        </w:rPr>
        <w:t>government and</w:t>
      </w:r>
      <w:r w:rsidR="009055A6" w:rsidRPr="00395E9E">
        <w:rPr>
          <w:rFonts w:ascii="Times New Roman" w:hAnsi="Times New Roman" w:cs="Times New Roman"/>
          <w:lang w:bidi="en-US"/>
        </w:rPr>
        <w:t xml:space="preserve"> </w:t>
      </w:r>
      <w:r w:rsidR="00F70F47" w:rsidRPr="00395E9E">
        <w:rPr>
          <w:rFonts w:ascii="Times New Roman" w:hAnsi="Times New Roman" w:cs="Times New Roman"/>
          <w:lang w:bidi="en-US"/>
        </w:rPr>
        <w:t>the UN</w:t>
      </w:r>
      <w:r w:rsidR="001F7464" w:rsidRPr="00395E9E">
        <w:rPr>
          <w:rFonts w:ascii="Times New Roman" w:hAnsi="Times New Roman" w:cs="Times New Roman"/>
          <w:lang w:bidi="en-US"/>
        </w:rPr>
        <w:t xml:space="preserve">/FAO Code of Conduct for Responsible Fisheries. </w:t>
      </w:r>
    </w:p>
    <w:p w14:paraId="705ABCF9" w14:textId="14EE7661" w:rsidR="005932CF" w:rsidRDefault="00647F6A" w:rsidP="003A115A">
      <w:pPr>
        <w:autoSpaceDE w:val="0"/>
        <w:autoSpaceDN w:val="0"/>
        <w:adjustRightInd w:val="0"/>
        <w:spacing w:after="0" w:line="240" w:lineRule="auto"/>
        <w:jc w:val="both"/>
        <w:rPr>
          <w:rFonts w:ascii="Times New Roman" w:hAnsi="Times New Roman" w:cs="Times New Roman"/>
          <w:lang w:bidi="en-US"/>
        </w:rPr>
      </w:pPr>
      <w:r>
        <w:rPr>
          <w:rFonts w:ascii="Times New Roman" w:hAnsi="Times New Roman" w:cs="Times New Roman"/>
          <w:b/>
          <w:lang w:bidi="en-US"/>
        </w:rPr>
        <w:t>Table</w:t>
      </w:r>
      <w:r w:rsidR="00EA6671">
        <w:rPr>
          <w:rFonts w:ascii="Times New Roman" w:hAnsi="Times New Roman" w:cs="Times New Roman"/>
          <w:b/>
          <w:lang w:bidi="en-US"/>
        </w:rPr>
        <w:t xml:space="preserve"> </w:t>
      </w:r>
      <w:r w:rsidR="0025699A">
        <w:rPr>
          <w:rFonts w:ascii="Times New Roman" w:hAnsi="Times New Roman" w:cs="Times New Roman"/>
          <w:b/>
          <w:lang w:bidi="en-US"/>
        </w:rPr>
        <w:t>6</w:t>
      </w:r>
      <w:r>
        <w:rPr>
          <w:rFonts w:ascii="Times New Roman" w:hAnsi="Times New Roman" w:cs="Times New Roman"/>
          <w:b/>
          <w:lang w:bidi="en-US"/>
        </w:rPr>
        <w:t xml:space="preserve"> #: Distribution of fishing gears to households</w:t>
      </w:r>
    </w:p>
    <w:tbl>
      <w:tblPr>
        <w:tblStyle w:val="TableGrid"/>
        <w:tblW w:w="9606" w:type="dxa"/>
        <w:tblLook w:val="04A0" w:firstRow="1" w:lastRow="0" w:firstColumn="1" w:lastColumn="0" w:noHBand="0" w:noVBand="1"/>
      </w:tblPr>
      <w:tblGrid>
        <w:gridCol w:w="2376"/>
        <w:gridCol w:w="1276"/>
        <w:gridCol w:w="1276"/>
        <w:gridCol w:w="992"/>
        <w:gridCol w:w="1985"/>
        <w:gridCol w:w="1701"/>
      </w:tblGrid>
      <w:tr w:rsidR="004B6BD4" w14:paraId="2B5AE624" w14:textId="77777777" w:rsidTr="00DC6011">
        <w:trPr>
          <w:tblHeader/>
        </w:trPr>
        <w:tc>
          <w:tcPr>
            <w:tcW w:w="2376" w:type="dxa"/>
            <w:vMerge w:val="restart"/>
          </w:tcPr>
          <w:p w14:paraId="64109C5C" w14:textId="77777777" w:rsidR="004B6BD4" w:rsidRDefault="004B6BD4" w:rsidP="009B7F05">
            <w:pPr>
              <w:autoSpaceDE w:val="0"/>
              <w:autoSpaceDN w:val="0"/>
              <w:adjustRightInd w:val="0"/>
              <w:jc w:val="both"/>
            </w:pPr>
            <w:r>
              <w:rPr>
                <w:b/>
              </w:rPr>
              <w:t>Payam</w:t>
            </w:r>
          </w:p>
        </w:tc>
        <w:tc>
          <w:tcPr>
            <w:tcW w:w="1276" w:type="dxa"/>
            <w:vMerge w:val="restart"/>
          </w:tcPr>
          <w:p w14:paraId="6C4B51A8" w14:textId="77777777" w:rsidR="004B6BD4" w:rsidRDefault="004B6BD4" w:rsidP="009B7F05">
            <w:pPr>
              <w:autoSpaceDE w:val="0"/>
              <w:autoSpaceDN w:val="0"/>
              <w:adjustRightInd w:val="0"/>
              <w:jc w:val="both"/>
            </w:pPr>
            <w:r>
              <w:rPr>
                <w:b/>
              </w:rPr>
              <w:t>Number of  households</w:t>
            </w:r>
          </w:p>
        </w:tc>
        <w:tc>
          <w:tcPr>
            <w:tcW w:w="4253" w:type="dxa"/>
            <w:gridSpan w:val="3"/>
          </w:tcPr>
          <w:p w14:paraId="20888AE0" w14:textId="77777777" w:rsidR="004B6BD4" w:rsidRPr="00647F6A" w:rsidRDefault="004B6BD4" w:rsidP="004B6BD4">
            <w:pPr>
              <w:autoSpaceDE w:val="0"/>
              <w:autoSpaceDN w:val="0"/>
              <w:adjustRightInd w:val="0"/>
              <w:jc w:val="both"/>
              <w:rPr>
                <w:b/>
              </w:rPr>
            </w:pPr>
            <w:r>
              <w:rPr>
                <w:b/>
              </w:rPr>
              <w:t>Type &amp; quantities of fishing gears distributed</w:t>
            </w:r>
          </w:p>
        </w:tc>
        <w:tc>
          <w:tcPr>
            <w:tcW w:w="1701" w:type="dxa"/>
          </w:tcPr>
          <w:p w14:paraId="31447C22" w14:textId="77777777" w:rsidR="004B6BD4" w:rsidRDefault="004B6BD4" w:rsidP="009B7F05">
            <w:pPr>
              <w:autoSpaceDE w:val="0"/>
              <w:autoSpaceDN w:val="0"/>
              <w:adjustRightInd w:val="0"/>
              <w:jc w:val="both"/>
              <w:rPr>
                <w:b/>
              </w:rPr>
            </w:pPr>
            <w:r>
              <w:rPr>
                <w:b/>
              </w:rPr>
              <w:t>Remarks</w:t>
            </w:r>
          </w:p>
        </w:tc>
      </w:tr>
      <w:tr w:rsidR="004B6BD4" w14:paraId="2C3D25E4" w14:textId="77777777" w:rsidTr="00DC6011">
        <w:trPr>
          <w:tblHeader/>
        </w:trPr>
        <w:tc>
          <w:tcPr>
            <w:tcW w:w="2376" w:type="dxa"/>
            <w:vMerge/>
          </w:tcPr>
          <w:p w14:paraId="593BB8FC" w14:textId="77777777" w:rsidR="004B6BD4" w:rsidRDefault="004B6BD4" w:rsidP="009B7F05">
            <w:pPr>
              <w:autoSpaceDE w:val="0"/>
              <w:autoSpaceDN w:val="0"/>
              <w:adjustRightInd w:val="0"/>
              <w:jc w:val="both"/>
            </w:pPr>
          </w:p>
        </w:tc>
        <w:tc>
          <w:tcPr>
            <w:tcW w:w="1276" w:type="dxa"/>
            <w:vMerge/>
          </w:tcPr>
          <w:p w14:paraId="63348771" w14:textId="77777777" w:rsidR="004B6BD4" w:rsidRDefault="004B6BD4" w:rsidP="009B7F05">
            <w:pPr>
              <w:autoSpaceDE w:val="0"/>
              <w:autoSpaceDN w:val="0"/>
              <w:adjustRightInd w:val="0"/>
              <w:jc w:val="both"/>
            </w:pPr>
          </w:p>
        </w:tc>
        <w:tc>
          <w:tcPr>
            <w:tcW w:w="1276" w:type="dxa"/>
          </w:tcPr>
          <w:p w14:paraId="713CE977" w14:textId="77777777" w:rsidR="004B6BD4" w:rsidRDefault="004B6BD4" w:rsidP="009B7F05">
            <w:pPr>
              <w:autoSpaceDE w:val="0"/>
              <w:autoSpaceDN w:val="0"/>
              <w:adjustRightInd w:val="0"/>
              <w:jc w:val="both"/>
            </w:pPr>
            <w:r>
              <w:t>Fishing twines</w:t>
            </w:r>
          </w:p>
        </w:tc>
        <w:tc>
          <w:tcPr>
            <w:tcW w:w="992" w:type="dxa"/>
          </w:tcPr>
          <w:p w14:paraId="48D57E41" w14:textId="1B40323F" w:rsidR="004B6BD4" w:rsidRDefault="000F5F86" w:rsidP="009B7F05">
            <w:pPr>
              <w:autoSpaceDE w:val="0"/>
              <w:autoSpaceDN w:val="0"/>
              <w:adjustRightInd w:val="0"/>
              <w:jc w:val="both"/>
            </w:pPr>
            <w:r>
              <w:t xml:space="preserve">Fishing hooks </w:t>
            </w:r>
          </w:p>
        </w:tc>
        <w:tc>
          <w:tcPr>
            <w:tcW w:w="1985" w:type="dxa"/>
          </w:tcPr>
          <w:p w14:paraId="41595F8D" w14:textId="77777777" w:rsidR="004B6BD4" w:rsidRDefault="004B6BD4" w:rsidP="009B7F05">
            <w:pPr>
              <w:autoSpaceDE w:val="0"/>
              <w:autoSpaceDN w:val="0"/>
              <w:adjustRightInd w:val="0"/>
              <w:jc w:val="both"/>
            </w:pPr>
            <w:r>
              <w:t>Deep freezer</w:t>
            </w:r>
          </w:p>
        </w:tc>
        <w:tc>
          <w:tcPr>
            <w:tcW w:w="1701" w:type="dxa"/>
          </w:tcPr>
          <w:p w14:paraId="1CB37932" w14:textId="77777777" w:rsidR="004B6BD4" w:rsidRDefault="004B6BD4" w:rsidP="009B7F05">
            <w:pPr>
              <w:autoSpaceDE w:val="0"/>
              <w:autoSpaceDN w:val="0"/>
              <w:adjustRightInd w:val="0"/>
              <w:jc w:val="both"/>
            </w:pPr>
          </w:p>
        </w:tc>
      </w:tr>
      <w:tr w:rsidR="004B6BD4" w14:paraId="07DCD40A" w14:textId="77777777" w:rsidTr="00DC6011">
        <w:tc>
          <w:tcPr>
            <w:tcW w:w="2376" w:type="dxa"/>
          </w:tcPr>
          <w:p w14:paraId="40E3748B" w14:textId="77777777" w:rsidR="004B6BD4" w:rsidRPr="00647F6A" w:rsidRDefault="004364AE" w:rsidP="00647F6A">
            <w:pPr>
              <w:pStyle w:val="ListParagraph"/>
              <w:numPr>
                <w:ilvl w:val="0"/>
                <w:numId w:val="38"/>
              </w:numPr>
              <w:autoSpaceDE w:val="0"/>
              <w:autoSpaceDN w:val="0"/>
              <w:adjustRightInd w:val="0"/>
              <w:jc w:val="both"/>
            </w:pPr>
            <w:r>
              <w:t>Ganyliel</w:t>
            </w:r>
          </w:p>
        </w:tc>
        <w:tc>
          <w:tcPr>
            <w:tcW w:w="1276" w:type="dxa"/>
          </w:tcPr>
          <w:p w14:paraId="70FAD4BB" w14:textId="77777777" w:rsidR="004B6BD4" w:rsidRDefault="00E21B4E" w:rsidP="009B7F05">
            <w:pPr>
              <w:autoSpaceDE w:val="0"/>
              <w:autoSpaceDN w:val="0"/>
              <w:adjustRightInd w:val="0"/>
              <w:jc w:val="both"/>
            </w:pPr>
            <w:r>
              <w:t>15 HH</w:t>
            </w:r>
          </w:p>
        </w:tc>
        <w:tc>
          <w:tcPr>
            <w:tcW w:w="1276" w:type="dxa"/>
          </w:tcPr>
          <w:p w14:paraId="61BFFAC6" w14:textId="77777777" w:rsidR="004B6BD4" w:rsidRDefault="00264A90" w:rsidP="009B7F05">
            <w:pPr>
              <w:autoSpaceDE w:val="0"/>
              <w:autoSpaceDN w:val="0"/>
              <w:adjustRightInd w:val="0"/>
              <w:jc w:val="both"/>
            </w:pPr>
            <w:r>
              <w:t>30</w:t>
            </w:r>
            <w:r w:rsidR="000F5F86">
              <w:t xml:space="preserve"> Nylon twines</w:t>
            </w:r>
          </w:p>
        </w:tc>
        <w:tc>
          <w:tcPr>
            <w:tcW w:w="992" w:type="dxa"/>
          </w:tcPr>
          <w:p w14:paraId="1D046D0D" w14:textId="77777777" w:rsidR="004B6BD4" w:rsidRDefault="000F5F86" w:rsidP="009B7F05">
            <w:pPr>
              <w:autoSpaceDE w:val="0"/>
              <w:autoSpaceDN w:val="0"/>
              <w:adjustRightInd w:val="0"/>
              <w:jc w:val="both"/>
            </w:pPr>
            <w:r>
              <w:t>1</w:t>
            </w:r>
            <w:r w:rsidR="0083698A">
              <w:t>5</w:t>
            </w:r>
            <w:r>
              <w:t>00</w:t>
            </w:r>
            <w:r w:rsidR="008431F1">
              <w:t>,</w:t>
            </w:r>
            <w:r>
              <w:t xml:space="preserve"> Size 7</w:t>
            </w:r>
          </w:p>
        </w:tc>
        <w:tc>
          <w:tcPr>
            <w:tcW w:w="1985" w:type="dxa"/>
          </w:tcPr>
          <w:p w14:paraId="4DD84D82" w14:textId="77777777" w:rsidR="004B6BD4" w:rsidRDefault="004B6BD4" w:rsidP="009B7F05">
            <w:pPr>
              <w:autoSpaceDE w:val="0"/>
              <w:autoSpaceDN w:val="0"/>
              <w:adjustRightInd w:val="0"/>
              <w:jc w:val="both"/>
            </w:pPr>
          </w:p>
        </w:tc>
        <w:tc>
          <w:tcPr>
            <w:tcW w:w="1701" w:type="dxa"/>
          </w:tcPr>
          <w:p w14:paraId="7E22607F" w14:textId="77777777" w:rsidR="004B6BD4" w:rsidRDefault="004B6BD4" w:rsidP="009B7F05">
            <w:pPr>
              <w:autoSpaceDE w:val="0"/>
              <w:autoSpaceDN w:val="0"/>
              <w:adjustRightInd w:val="0"/>
              <w:jc w:val="both"/>
            </w:pPr>
          </w:p>
        </w:tc>
      </w:tr>
      <w:tr w:rsidR="00F609F6" w14:paraId="4FAA0762" w14:textId="77777777" w:rsidTr="00DC6011">
        <w:tc>
          <w:tcPr>
            <w:tcW w:w="2376" w:type="dxa"/>
          </w:tcPr>
          <w:p w14:paraId="3DBF2653" w14:textId="77777777" w:rsidR="00F609F6" w:rsidRPr="00647F6A" w:rsidRDefault="00F609F6" w:rsidP="00F609F6">
            <w:pPr>
              <w:pStyle w:val="ListParagraph"/>
              <w:numPr>
                <w:ilvl w:val="0"/>
                <w:numId w:val="38"/>
              </w:numPr>
              <w:autoSpaceDE w:val="0"/>
              <w:autoSpaceDN w:val="0"/>
              <w:adjustRightInd w:val="0"/>
              <w:jc w:val="both"/>
            </w:pPr>
            <w:r>
              <w:t>Pachienjok</w:t>
            </w:r>
          </w:p>
        </w:tc>
        <w:tc>
          <w:tcPr>
            <w:tcW w:w="1276" w:type="dxa"/>
          </w:tcPr>
          <w:p w14:paraId="692E1BCF" w14:textId="77777777" w:rsidR="00F609F6" w:rsidRDefault="00B53473" w:rsidP="00F609F6">
            <w:pPr>
              <w:autoSpaceDE w:val="0"/>
              <w:autoSpaceDN w:val="0"/>
              <w:adjustRightInd w:val="0"/>
              <w:jc w:val="both"/>
            </w:pPr>
            <w:r>
              <w:t>30</w:t>
            </w:r>
            <w:r w:rsidR="00F609F6" w:rsidRPr="00E944BE">
              <w:t xml:space="preserve"> HH</w:t>
            </w:r>
          </w:p>
        </w:tc>
        <w:tc>
          <w:tcPr>
            <w:tcW w:w="1276" w:type="dxa"/>
          </w:tcPr>
          <w:p w14:paraId="28EDD65A" w14:textId="77777777" w:rsidR="00F609F6" w:rsidRDefault="00264A90" w:rsidP="00F609F6">
            <w:pPr>
              <w:autoSpaceDE w:val="0"/>
              <w:autoSpaceDN w:val="0"/>
              <w:adjustRightInd w:val="0"/>
              <w:jc w:val="both"/>
            </w:pPr>
            <w:r>
              <w:t>60</w:t>
            </w:r>
            <w:r w:rsidR="00F609F6" w:rsidRPr="00564AB5">
              <w:t xml:space="preserve"> Nylon twines</w:t>
            </w:r>
          </w:p>
        </w:tc>
        <w:tc>
          <w:tcPr>
            <w:tcW w:w="992" w:type="dxa"/>
          </w:tcPr>
          <w:p w14:paraId="474501BA" w14:textId="77777777" w:rsidR="00F609F6" w:rsidRDefault="0083698A" w:rsidP="00F609F6">
            <w:pPr>
              <w:autoSpaceDE w:val="0"/>
              <w:autoSpaceDN w:val="0"/>
              <w:adjustRightInd w:val="0"/>
              <w:jc w:val="both"/>
            </w:pPr>
            <w:r>
              <w:t>30</w:t>
            </w:r>
            <w:r w:rsidR="00F609F6" w:rsidRPr="00435A1D">
              <w:t>00, Size 7</w:t>
            </w:r>
          </w:p>
        </w:tc>
        <w:tc>
          <w:tcPr>
            <w:tcW w:w="1985" w:type="dxa"/>
          </w:tcPr>
          <w:p w14:paraId="3D601DE7" w14:textId="77777777" w:rsidR="00F609F6" w:rsidRDefault="00F609F6" w:rsidP="00F609F6">
            <w:pPr>
              <w:autoSpaceDE w:val="0"/>
              <w:autoSpaceDN w:val="0"/>
              <w:adjustRightInd w:val="0"/>
              <w:jc w:val="both"/>
            </w:pPr>
          </w:p>
        </w:tc>
        <w:tc>
          <w:tcPr>
            <w:tcW w:w="1701" w:type="dxa"/>
          </w:tcPr>
          <w:p w14:paraId="2B67FEE3" w14:textId="77777777" w:rsidR="00F609F6" w:rsidRDefault="00F609F6" w:rsidP="00F609F6">
            <w:pPr>
              <w:autoSpaceDE w:val="0"/>
              <w:autoSpaceDN w:val="0"/>
              <w:adjustRightInd w:val="0"/>
              <w:jc w:val="both"/>
            </w:pPr>
          </w:p>
        </w:tc>
      </w:tr>
      <w:tr w:rsidR="00F609F6" w14:paraId="49BCE760" w14:textId="77777777" w:rsidTr="00DC6011">
        <w:tc>
          <w:tcPr>
            <w:tcW w:w="2376" w:type="dxa"/>
          </w:tcPr>
          <w:p w14:paraId="48EA07ED" w14:textId="77777777" w:rsidR="00F609F6" w:rsidRPr="00647F6A" w:rsidRDefault="00F609F6" w:rsidP="00F609F6">
            <w:pPr>
              <w:pStyle w:val="ListParagraph"/>
              <w:numPr>
                <w:ilvl w:val="0"/>
                <w:numId w:val="38"/>
              </w:numPr>
              <w:autoSpaceDE w:val="0"/>
              <w:autoSpaceDN w:val="0"/>
              <w:adjustRightInd w:val="0"/>
              <w:jc w:val="both"/>
            </w:pPr>
            <w:r>
              <w:t>Thoanhom</w:t>
            </w:r>
          </w:p>
        </w:tc>
        <w:tc>
          <w:tcPr>
            <w:tcW w:w="1276" w:type="dxa"/>
          </w:tcPr>
          <w:p w14:paraId="553EFA52" w14:textId="77777777" w:rsidR="00F609F6" w:rsidRDefault="00F609F6" w:rsidP="00F609F6">
            <w:pPr>
              <w:autoSpaceDE w:val="0"/>
              <w:autoSpaceDN w:val="0"/>
              <w:adjustRightInd w:val="0"/>
              <w:jc w:val="both"/>
            </w:pPr>
            <w:r w:rsidRPr="00E944BE">
              <w:t>15 HH</w:t>
            </w:r>
          </w:p>
        </w:tc>
        <w:tc>
          <w:tcPr>
            <w:tcW w:w="1276" w:type="dxa"/>
          </w:tcPr>
          <w:p w14:paraId="6C15F2DA" w14:textId="77777777" w:rsidR="00F609F6" w:rsidRDefault="00264A90" w:rsidP="00F609F6">
            <w:pPr>
              <w:autoSpaceDE w:val="0"/>
              <w:autoSpaceDN w:val="0"/>
              <w:adjustRightInd w:val="0"/>
              <w:jc w:val="both"/>
            </w:pPr>
            <w:r>
              <w:t>30</w:t>
            </w:r>
            <w:r w:rsidR="00F609F6" w:rsidRPr="00564AB5">
              <w:t xml:space="preserve"> Nylon twines</w:t>
            </w:r>
          </w:p>
        </w:tc>
        <w:tc>
          <w:tcPr>
            <w:tcW w:w="992" w:type="dxa"/>
          </w:tcPr>
          <w:p w14:paraId="211297F3" w14:textId="77777777" w:rsidR="00F609F6" w:rsidRDefault="00F609F6" w:rsidP="00F609F6">
            <w:pPr>
              <w:autoSpaceDE w:val="0"/>
              <w:autoSpaceDN w:val="0"/>
              <w:adjustRightInd w:val="0"/>
              <w:jc w:val="both"/>
            </w:pPr>
            <w:r w:rsidRPr="00435A1D">
              <w:t>1</w:t>
            </w:r>
            <w:r w:rsidR="0083698A">
              <w:t>5</w:t>
            </w:r>
            <w:r w:rsidRPr="00435A1D">
              <w:t>00, Size 7</w:t>
            </w:r>
          </w:p>
        </w:tc>
        <w:tc>
          <w:tcPr>
            <w:tcW w:w="1985" w:type="dxa"/>
          </w:tcPr>
          <w:p w14:paraId="615BF767" w14:textId="77777777" w:rsidR="00F609F6" w:rsidRDefault="00F609F6" w:rsidP="00F609F6">
            <w:pPr>
              <w:autoSpaceDE w:val="0"/>
              <w:autoSpaceDN w:val="0"/>
              <w:adjustRightInd w:val="0"/>
              <w:jc w:val="both"/>
            </w:pPr>
          </w:p>
        </w:tc>
        <w:tc>
          <w:tcPr>
            <w:tcW w:w="1701" w:type="dxa"/>
          </w:tcPr>
          <w:p w14:paraId="202F181E" w14:textId="77777777" w:rsidR="00F609F6" w:rsidRDefault="00F609F6" w:rsidP="00F609F6">
            <w:pPr>
              <w:autoSpaceDE w:val="0"/>
              <w:autoSpaceDN w:val="0"/>
              <w:adjustRightInd w:val="0"/>
              <w:jc w:val="both"/>
            </w:pPr>
          </w:p>
        </w:tc>
      </w:tr>
      <w:tr w:rsidR="00F609F6" w14:paraId="0EF0D9BB" w14:textId="77777777" w:rsidTr="00DC6011">
        <w:tc>
          <w:tcPr>
            <w:tcW w:w="2376" w:type="dxa"/>
          </w:tcPr>
          <w:p w14:paraId="6F053BB8" w14:textId="77777777" w:rsidR="00F609F6" w:rsidRPr="00647F6A" w:rsidRDefault="00F609F6" w:rsidP="00F609F6">
            <w:pPr>
              <w:pStyle w:val="ListParagraph"/>
              <w:numPr>
                <w:ilvl w:val="0"/>
                <w:numId w:val="38"/>
              </w:numPr>
              <w:autoSpaceDE w:val="0"/>
              <w:autoSpaceDN w:val="0"/>
              <w:adjustRightInd w:val="0"/>
              <w:jc w:val="both"/>
            </w:pPr>
            <w:r>
              <w:t>Tiap</w:t>
            </w:r>
          </w:p>
        </w:tc>
        <w:tc>
          <w:tcPr>
            <w:tcW w:w="1276" w:type="dxa"/>
          </w:tcPr>
          <w:p w14:paraId="36D0E6A0" w14:textId="77777777" w:rsidR="00F609F6" w:rsidRDefault="00161EAD" w:rsidP="00F609F6">
            <w:pPr>
              <w:autoSpaceDE w:val="0"/>
              <w:autoSpaceDN w:val="0"/>
              <w:adjustRightInd w:val="0"/>
              <w:jc w:val="both"/>
            </w:pPr>
            <w:r>
              <w:t>30</w:t>
            </w:r>
            <w:r w:rsidR="00F609F6" w:rsidRPr="00E944BE">
              <w:t xml:space="preserve"> HH</w:t>
            </w:r>
          </w:p>
        </w:tc>
        <w:tc>
          <w:tcPr>
            <w:tcW w:w="1276" w:type="dxa"/>
          </w:tcPr>
          <w:p w14:paraId="072C4771" w14:textId="77777777" w:rsidR="00F609F6" w:rsidRDefault="00264A90" w:rsidP="00F609F6">
            <w:pPr>
              <w:autoSpaceDE w:val="0"/>
              <w:autoSpaceDN w:val="0"/>
              <w:adjustRightInd w:val="0"/>
              <w:jc w:val="both"/>
            </w:pPr>
            <w:r>
              <w:t>60</w:t>
            </w:r>
            <w:r w:rsidR="00F609F6" w:rsidRPr="00564AB5">
              <w:t xml:space="preserve"> Nylon twines</w:t>
            </w:r>
          </w:p>
        </w:tc>
        <w:tc>
          <w:tcPr>
            <w:tcW w:w="992" w:type="dxa"/>
          </w:tcPr>
          <w:p w14:paraId="48BD802F" w14:textId="77777777" w:rsidR="00F609F6" w:rsidRDefault="0083698A" w:rsidP="00F609F6">
            <w:pPr>
              <w:autoSpaceDE w:val="0"/>
              <w:autoSpaceDN w:val="0"/>
              <w:adjustRightInd w:val="0"/>
              <w:jc w:val="both"/>
            </w:pPr>
            <w:r>
              <w:t>30</w:t>
            </w:r>
            <w:r w:rsidR="00F609F6" w:rsidRPr="00435A1D">
              <w:t>00, Size 7</w:t>
            </w:r>
          </w:p>
        </w:tc>
        <w:tc>
          <w:tcPr>
            <w:tcW w:w="1985" w:type="dxa"/>
          </w:tcPr>
          <w:p w14:paraId="28EB6584" w14:textId="77777777" w:rsidR="00F609F6" w:rsidRDefault="00F609F6" w:rsidP="00F609F6">
            <w:pPr>
              <w:autoSpaceDE w:val="0"/>
              <w:autoSpaceDN w:val="0"/>
              <w:adjustRightInd w:val="0"/>
              <w:jc w:val="both"/>
            </w:pPr>
          </w:p>
        </w:tc>
        <w:tc>
          <w:tcPr>
            <w:tcW w:w="1701" w:type="dxa"/>
          </w:tcPr>
          <w:p w14:paraId="69A235A5" w14:textId="77777777" w:rsidR="00F609F6" w:rsidRDefault="00F609F6" w:rsidP="00F609F6">
            <w:pPr>
              <w:autoSpaceDE w:val="0"/>
              <w:autoSpaceDN w:val="0"/>
              <w:adjustRightInd w:val="0"/>
              <w:jc w:val="both"/>
            </w:pPr>
          </w:p>
        </w:tc>
      </w:tr>
      <w:tr w:rsidR="00F609F6" w14:paraId="31FE8F25" w14:textId="77777777" w:rsidTr="00DC6011">
        <w:tc>
          <w:tcPr>
            <w:tcW w:w="2376" w:type="dxa"/>
          </w:tcPr>
          <w:p w14:paraId="48DD85CB" w14:textId="77777777" w:rsidR="00F609F6" w:rsidRPr="00647F6A" w:rsidRDefault="00F609F6" w:rsidP="00F609F6">
            <w:pPr>
              <w:pStyle w:val="ListParagraph"/>
              <w:numPr>
                <w:ilvl w:val="0"/>
                <w:numId w:val="38"/>
              </w:numPr>
              <w:autoSpaceDE w:val="0"/>
              <w:autoSpaceDN w:val="0"/>
              <w:adjustRightInd w:val="0"/>
              <w:jc w:val="both"/>
            </w:pPr>
            <w:r>
              <w:t>Pachak</w:t>
            </w:r>
          </w:p>
        </w:tc>
        <w:tc>
          <w:tcPr>
            <w:tcW w:w="1276" w:type="dxa"/>
          </w:tcPr>
          <w:p w14:paraId="756292B0" w14:textId="77777777" w:rsidR="00F609F6" w:rsidRDefault="00F609F6" w:rsidP="00F609F6">
            <w:pPr>
              <w:autoSpaceDE w:val="0"/>
              <w:autoSpaceDN w:val="0"/>
              <w:adjustRightInd w:val="0"/>
              <w:jc w:val="both"/>
            </w:pPr>
            <w:r w:rsidRPr="00E944BE">
              <w:t>15 HH</w:t>
            </w:r>
          </w:p>
        </w:tc>
        <w:tc>
          <w:tcPr>
            <w:tcW w:w="1276" w:type="dxa"/>
          </w:tcPr>
          <w:p w14:paraId="61A250E3" w14:textId="77777777" w:rsidR="00F609F6" w:rsidRDefault="00264A90" w:rsidP="00F609F6">
            <w:pPr>
              <w:autoSpaceDE w:val="0"/>
              <w:autoSpaceDN w:val="0"/>
              <w:adjustRightInd w:val="0"/>
              <w:jc w:val="both"/>
            </w:pPr>
            <w:r>
              <w:t>30</w:t>
            </w:r>
            <w:r w:rsidR="00F609F6" w:rsidRPr="00564AB5">
              <w:t xml:space="preserve"> Nylon twines</w:t>
            </w:r>
          </w:p>
        </w:tc>
        <w:tc>
          <w:tcPr>
            <w:tcW w:w="992" w:type="dxa"/>
          </w:tcPr>
          <w:p w14:paraId="2B06047C" w14:textId="77777777" w:rsidR="00F609F6" w:rsidRDefault="00F609F6" w:rsidP="00F609F6">
            <w:pPr>
              <w:autoSpaceDE w:val="0"/>
              <w:autoSpaceDN w:val="0"/>
              <w:adjustRightInd w:val="0"/>
              <w:jc w:val="both"/>
            </w:pPr>
            <w:r w:rsidRPr="00435A1D">
              <w:t>1</w:t>
            </w:r>
            <w:r w:rsidR="0083698A">
              <w:t>5</w:t>
            </w:r>
            <w:r w:rsidRPr="00435A1D">
              <w:t>00, Size 7</w:t>
            </w:r>
          </w:p>
        </w:tc>
        <w:tc>
          <w:tcPr>
            <w:tcW w:w="1985" w:type="dxa"/>
          </w:tcPr>
          <w:p w14:paraId="20E6D1BB" w14:textId="77777777" w:rsidR="00F609F6" w:rsidRDefault="00F609F6" w:rsidP="00F609F6">
            <w:pPr>
              <w:autoSpaceDE w:val="0"/>
              <w:autoSpaceDN w:val="0"/>
              <w:adjustRightInd w:val="0"/>
              <w:jc w:val="both"/>
            </w:pPr>
          </w:p>
        </w:tc>
        <w:tc>
          <w:tcPr>
            <w:tcW w:w="1701" w:type="dxa"/>
          </w:tcPr>
          <w:p w14:paraId="5208ADC0" w14:textId="77777777" w:rsidR="00F609F6" w:rsidRDefault="00F609F6" w:rsidP="00F609F6">
            <w:pPr>
              <w:autoSpaceDE w:val="0"/>
              <w:autoSpaceDN w:val="0"/>
              <w:adjustRightInd w:val="0"/>
              <w:jc w:val="both"/>
            </w:pPr>
          </w:p>
        </w:tc>
      </w:tr>
      <w:tr w:rsidR="00F609F6" w14:paraId="36F4FCCC" w14:textId="77777777" w:rsidTr="00DC6011">
        <w:tc>
          <w:tcPr>
            <w:tcW w:w="2376" w:type="dxa"/>
          </w:tcPr>
          <w:p w14:paraId="0DC6439B" w14:textId="77777777" w:rsidR="00F609F6" w:rsidRPr="00647F6A" w:rsidRDefault="00F609F6" w:rsidP="00F609F6">
            <w:pPr>
              <w:pStyle w:val="ListParagraph"/>
              <w:numPr>
                <w:ilvl w:val="0"/>
                <w:numId w:val="38"/>
              </w:numPr>
              <w:autoSpaceDE w:val="0"/>
              <w:autoSpaceDN w:val="0"/>
              <w:adjustRightInd w:val="0"/>
              <w:jc w:val="both"/>
            </w:pPr>
            <w:r>
              <w:lastRenderedPageBreak/>
              <w:t>Pachar</w:t>
            </w:r>
          </w:p>
        </w:tc>
        <w:tc>
          <w:tcPr>
            <w:tcW w:w="1276" w:type="dxa"/>
          </w:tcPr>
          <w:p w14:paraId="0A1C3787" w14:textId="77777777" w:rsidR="00F609F6" w:rsidRDefault="00161EAD" w:rsidP="00F609F6">
            <w:pPr>
              <w:autoSpaceDE w:val="0"/>
              <w:autoSpaceDN w:val="0"/>
              <w:adjustRightInd w:val="0"/>
              <w:jc w:val="both"/>
            </w:pPr>
            <w:r>
              <w:t>30</w:t>
            </w:r>
            <w:r w:rsidR="00F609F6" w:rsidRPr="00E944BE">
              <w:t xml:space="preserve"> HH</w:t>
            </w:r>
          </w:p>
        </w:tc>
        <w:tc>
          <w:tcPr>
            <w:tcW w:w="1276" w:type="dxa"/>
          </w:tcPr>
          <w:p w14:paraId="778ADB94" w14:textId="77777777" w:rsidR="00F609F6" w:rsidRDefault="00264A90" w:rsidP="00F609F6">
            <w:pPr>
              <w:autoSpaceDE w:val="0"/>
              <w:autoSpaceDN w:val="0"/>
              <w:adjustRightInd w:val="0"/>
              <w:jc w:val="both"/>
            </w:pPr>
            <w:r>
              <w:t>60</w:t>
            </w:r>
            <w:r w:rsidR="00F609F6" w:rsidRPr="00564AB5">
              <w:t xml:space="preserve"> Nylon twines</w:t>
            </w:r>
          </w:p>
        </w:tc>
        <w:tc>
          <w:tcPr>
            <w:tcW w:w="992" w:type="dxa"/>
          </w:tcPr>
          <w:p w14:paraId="2516BD0B" w14:textId="77777777" w:rsidR="00F609F6" w:rsidRDefault="0083698A" w:rsidP="00F609F6">
            <w:pPr>
              <w:autoSpaceDE w:val="0"/>
              <w:autoSpaceDN w:val="0"/>
              <w:adjustRightInd w:val="0"/>
              <w:jc w:val="both"/>
            </w:pPr>
            <w:r>
              <w:t>30</w:t>
            </w:r>
            <w:r w:rsidR="00F609F6" w:rsidRPr="00435A1D">
              <w:t>00, Size 7</w:t>
            </w:r>
          </w:p>
        </w:tc>
        <w:tc>
          <w:tcPr>
            <w:tcW w:w="1985" w:type="dxa"/>
          </w:tcPr>
          <w:p w14:paraId="745F27A2" w14:textId="77777777" w:rsidR="00F609F6" w:rsidRDefault="00F609F6" w:rsidP="00F609F6">
            <w:pPr>
              <w:autoSpaceDE w:val="0"/>
              <w:autoSpaceDN w:val="0"/>
              <w:adjustRightInd w:val="0"/>
              <w:jc w:val="both"/>
            </w:pPr>
          </w:p>
        </w:tc>
        <w:tc>
          <w:tcPr>
            <w:tcW w:w="1701" w:type="dxa"/>
          </w:tcPr>
          <w:p w14:paraId="01806D7D" w14:textId="77777777" w:rsidR="00F609F6" w:rsidRDefault="00F609F6" w:rsidP="00F609F6">
            <w:pPr>
              <w:autoSpaceDE w:val="0"/>
              <w:autoSpaceDN w:val="0"/>
              <w:adjustRightInd w:val="0"/>
              <w:jc w:val="both"/>
            </w:pPr>
          </w:p>
        </w:tc>
      </w:tr>
      <w:tr w:rsidR="00F609F6" w14:paraId="3694E309" w14:textId="77777777" w:rsidTr="00DC6011">
        <w:tc>
          <w:tcPr>
            <w:tcW w:w="2376" w:type="dxa"/>
          </w:tcPr>
          <w:p w14:paraId="6F92F447" w14:textId="77777777" w:rsidR="00F609F6" w:rsidRPr="00647F6A" w:rsidRDefault="00F609F6" w:rsidP="00F609F6">
            <w:pPr>
              <w:pStyle w:val="ListParagraph"/>
              <w:numPr>
                <w:ilvl w:val="0"/>
                <w:numId w:val="38"/>
              </w:numPr>
              <w:autoSpaceDE w:val="0"/>
              <w:autoSpaceDN w:val="0"/>
              <w:adjustRightInd w:val="0"/>
              <w:jc w:val="both"/>
            </w:pPr>
            <w:r>
              <w:t>Panyinjar</w:t>
            </w:r>
          </w:p>
        </w:tc>
        <w:tc>
          <w:tcPr>
            <w:tcW w:w="1276" w:type="dxa"/>
          </w:tcPr>
          <w:p w14:paraId="73B228BF" w14:textId="77777777" w:rsidR="00F609F6" w:rsidRDefault="00F609F6" w:rsidP="00F609F6">
            <w:pPr>
              <w:autoSpaceDE w:val="0"/>
              <w:autoSpaceDN w:val="0"/>
              <w:adjustRightInd w:val="0"/>
              <w:jc w:val="both"/>
            </w:pPr>
            <w:r w:rsidRPr="00E944BE">
              <w:t>15 HH</w:t>
            </w:r>
          </w:p>
        </w:tc>
        <w:tc>
          <w:tcPr>
            <w:tcW w:w="1276" w:type="dxa"/>
          </w:tcPr>
          <w:p w14:paraId="14D22964" w14:textId="77777777" w:rsidR="00F609F6" w:rsidRDefault="00264A90" w:rsidP="00F609F6">
            <w:pPr>
              <w:autoSpaceDE w:val="0"/>
              <w:autoSpaceDN w:val="0"/>
              <w:adjustRightInd w:val="0"/>
              <w:jc w:val="both"/>
            </w:pPr>
            <w:r>
              <w:t>30</w:t>
            </w:r>
            <w:r w:rsidR="00F609F6" w:rsidRPr="00564AB5">
              <w:t xml:space="preserve"> Nylon twines</w:t>
            </w:r>
          </w:p>
        </w:tc>
        <w:tc>
          <w:tcPr>
            <w:tcW w:w="992" w:type="dxa"/>
          </w:tcPr>
          <w:p w14:paraId="5D8A9A7F" w14:textId="77777777" w:rsidR="00F609F6" w:rsidRDefault="00F609F6" w:rsidP="00F609F6">
            <w:pPr>
              <w:autoSpaceDE w:val="0"/>
              <w:autoSpaceDN w:val="0"/>
              <w:adjustRightInd w:val="0"/>
              <w:jc w:val="both"/>
            </w:pPr>
            <w:r w:rsidRPr="00435A1D">
              <w:t>1</w:t>
            </w:r>
            <w:r w:rsidR="0083698A">
              <w:t>5</w:t>
            </w:r>
            <w:r w:rsidRPr="00435A1D">
              <w:t>00, Size 7</w:t>
            </w:r>
          </w:p>
        </w:tc>
        <w:tc>
          <w:tcPr>
            <w:tcW w:w="1985" w:type="dxa"/>
          </w:tcPr>
          <w:p w14:paraId="2955EAAE" w14:textId="77777777" w:rsidR="00F609F6" w:rsidRDefault="00F609F6" w:rsidP="00F609F6">
            <w:pPr>
              <w:autoSpaceDE w:val="0"/>
              <w:autoSpaceDN w:val="0"/>
              <w:adjustRightInd w:val="0"/>
              <w:jc w:val="both"/>
            </w:pPr>
          </w:p>
        </w:tc>
        <w:tc>
          <w:tcPr>
            <w:tcW w:w="1701" w:type="dxa"/>
          </w:tcPr>
          <w:p w14:paraId="6018E84E" w14:textId="77777777" w:rsidR="00F609F6" w:rsidRDefault="00F609F6" w:rsidP="00F609F6">
            <w:pPr>
              <w:autoSpaceDE w:val="0"/>
              <w:autoSpaceDN w:val="0"/>
              <w:adjustRightInd w:val="0"/>
              <w:jc w:val="both"/>
            </w:pPr>
          </w:p>
        </w:tc>
      </w:tr>
      <w:tr w:rsidR="004B6BD4" w:rsidRPr="001874A4" w14:paraId="054B29AC" w14:textId="77777777" w:rsidTr="00DC6011">
        <w:tc>
          <w:tcPr>
            <w:tcW w:w="2376" w:type="dxa"/>
          </w:tcPr>
          <w:p w14:paraId="08D69CED" w14:textId="77777777" w:rsidR="004B6BD4" w:rsidRPr="00647F6A" w:rsidRDefault="004B6BD4" w:rsidP="002020A6">
            <w:pPr>
              <w:autoSpaceDE w:val="0"/>
              <w:autoSpaceDN w:val="0"/>
              <w:adjustRightInd w:val="0"/>
              <w:jc w:val="both"/>
              <w:rPr>
                <w:b/>
              </w:rPr>
            </w:pPr>
            <w:r>
              <w:rPr>
                <w:b/>
              </w:rPr>
              <w:t>TOTAL</w:t>
            </w:r>
          </w:p>
        </w:tc>
        <w:tc>
          <w:tcPr>
            <w:tcW w:w="1276" w:type="dxa"/>
          </w:tcPr>
          <w:p w14:paraId="2C4EDC9B" w14:textId="77777777" w:rsidR="004B6BD4" w:rsidRPr="001874A4" w:rsidRDefault="004B6BD4" w:rsidP="009B7F05">
            <w:pPr>
              <w:autoSpaceDE w:val="0"/>
              <w:autoSpaceDN w:val="0"/>
              <w:adjustRightInd w:val="0"/>
              <w:jc w:val="both"/>
              <w:rPr>
                <w:b/>
              </w:rPr>
            </w:pPr>
            <w:r>
              <w:rPr>
                <w:b/>
              </w:rPr>
              <w:t>150</w:t>
            </w:r>
          </w:p>
        </w:tc>
        <w:tc>
          <w:tcPr>
            <w:tcW w:w="1276" w:type="dxa"/>
          </w:tcPr>
          <w:p w14:paraId="6871FC19" w14:textId="77777777" w:rsidR="004B6BD4" w:rsidRPr="001874A4" w:rsidRDefault="00264A90" w:rsidP="009B7F05">
            <w:pPr>
              <w:autoSpaceDE w:val="0"/>
              <w:autoSpaceDN w:val="0"/>
              <w:adjustRightInd w:val="0"/>
              <w:jc w:val="both"/>
              <w:rPr>
                <w:b/>
              </w:rPr>
            </w:pPr>
            <w:r>
              <w:rPr>
                <w:b/>
              </w:rPr>
              <w:t>300</w:t>
            </w:r>
          </w:p>
        </w:tc>
        <w:tc>
          <w:tcPr>
            <w:tcW w:w="992" w:type="dxa"/>
          </w:tcPr>
          <w:p w14:paraId="77E14A75" w14:textId="77777777" w:rsidR="004B6BD4" w:rsidRPr="001874A4" w:rsidRDefault="005D61CC" w:rsidP="009B7F05">
            <w:pPr>
              <w:autoSpaceDE w:val="0"/>
              <w:autoSpaceDN w:val="0"/>
              <w:adjustRightInd w:val="0"/>
              <w:jc w:val="both"/>
              <w:rPr>
                <w:b/>
              </w:rPr>
            </w:pPr>
            <w:r>
              <w:rPr>
                <w:b/>
              </w:rPr>
              <w:t>15000</w:t>
            </w:r>
          </w:p>
        </w:tc>
        <w:tc>
          <w:tcPr>
            <w:tcW w:w="1985" w:type="dxa"/>
          </w:tcPr>
          <w:p w14:paraId="18F2629E" w14:textId="77777777" w:rsidR="004B6BD4" w:rsidRPr="001874A4" w:rsidRDefault="004B6BD4" w:rsidP="009B7F05">
            <w:pPr>
              <w:autoSpaceDE w:val="0"/>
              <w:autoSpaceDN w:val="0"/>
              <w:adjustRightInd w:val="0"/>
              <w:jc w:val="both"/>
              <w:rPr>
                <w:b/>
              </w:rPr>
            </w:pPr>
          </w:p>
        </w:tc>
        <w:tc>
          <w:tcPr>
            <w:tcW w:w="1701" w:type="dxa"/>
          </w:tcPr>
          <w:p w14:paraId="25BE0178" w14:textId="77777777" w:rsidR="004B6BD4" w:rsidRPr="001874A4" w:rsidRDefault="004B6BD4" w:rsidP="009B7F05">
            <w:pPr>
              <w:autoSpaceDE w:val="0"/>
              <w:autoSpaceDN w:val="0"/>
              <w:adjustRightInd w:val="0"/>
              <w:jc w:val="both"/>
              <w:rPr>
                <w:b/>
              </w:rPr>
            </w:pPr>
          </w:p>
        </w:tc>
      </w:tr>
    </w:tbl>
    <w:p w14:paraId="2F8A4D21" w14:textId="77777777" w:rsidR="00381520" w:rsidRDefault="00381520" w:rsidP="001F7464">
      <w:pPr>
        <w:widowControl w:val="0"/>
        <w:jc w:val="both"/>
        <w:rPr>
          <w:rFonts w:ascii="Times New Roman" w:hAnsi="Times New Roman" w:cs="Times New Roman"/>
          <w:lang w:bidi="en-US"/>
        </w:rPr>
      </w:pPr>
    </w:p>
    <w:p w14:paraId="67BDB3D1" w14:textId="77777777" w:rsidR="00080DF7" w:rsidRDefault="00080DF7" w:rsidP="001F7464">
      <w:pPr>
        <w:widowControl w:val="0"/>
        <w:jc w:val="both"/>
        <w:rPr>
          <w:rFonts w:ascii="Times New Roman" w:hAnsi="Times New Roman" w:cs="Times New Roman"/>
          <w:lang w:bidi="en-US"/>
        </w:rPr>
      </w:pPr>
      <w:r>
        <w:rPr>
          <w:rFonts w:ascii="Times New Roman" w:hAnsi="Times New Roman" w:cs="Times New Roman"/>
          <w:b/>
          <w:lang w:bidi="en-US"/>
        </w:rPr>
        <w:t>Table 7 #: Distribution of fishing gears to households</w:t>
      </w:r>
    </w:p>
    <w:tbl>
      <w:tblPr>
        <w:tblStyle w:val="TableGrid"/>
        <w:tblW w:w="9606" w:type="dxa"/>
        <w:tblLook w:val="04A0" w:firstRow="1" w:lastRow="0" w:firstColumn="1" w:lastColumn="0" w:noHBand="0" w:noVBand="1"/>
      </w:tblPr>
      <w:tblGrid>
        <w:gridCol w:w="2376"/>
        <w:gridCol w:w="1276"/>
        <w:gridCol w:w="1276"/>
        <w:gridCol w:w="992"/>
        <w:gridCol w:w="1985"/>
        <w:gridCol w:w="1701"/>
      </w:tblGrid>
      <w:tr w:rsidR="006B2EC5" w14:paraId="0A8E5D4B" w14:textId="77777777" w:rsidTr="00D339F5">
        <w:trPr>
          <w:tblHeader/>
        </w:trPr>
        <w:tc>
          <w:tcPr>
            <w:tcW w:w="2376" w:type="dxa"/>
            <w:vMerge w:val="restart"/>
          </w:tcPr>
          <w:p w14:paraId="73A8480B" w14:textId="77777777" w:rsidR="006B2EC5" w:rsidRDefault="006B2EC5" w:rsidP="00D339F5">
            <w:pPr>
              <w:autoSpaceDE w:val="0"/>
              <w:autoSpaceDN w:val="0"/>
              <w:adjustRightInd w:val="0"/>
              <w:jc w:val="both"/>
            </w:pPr>
            <w:r>
              <w:rPr>
                <w:b/>
              </w:rPr>
              <w:t>Payam</w:t>
            </w:r>
          </w:p>
        </w:tc>
        <w:tc>
          <w:tcPr>
            <w:tcW w:w="1276" w:type="dxa"/>
            <w:vMerge w:val="restart"/>
          </w:tcPr>
          <w:p w14:paraId="19E0B626" w14:textId="77777777" w:rsidR="006B2EC5" w:rsidRDefault="006B2EC5" w:rsidP="00D339F5">
            <w:pPr>
              <w:autoSpaceDE w:val="0"/>
              <w:autoSpaceDN w:val="0"/>
              <w:adjustRightInd w:val="0"/>
              <w:jc w:val="both"/>
            </w:pPr>
            <w:r>
              <w:rPr>
                <w:b/>
              </w:rPr>
              <w:t>Number of  households</w:t>
            </w:r>
          </w:p>
        </w:tc>
        <w:tc>
          <w:tcPr>
            <w:tcW w:w="4253" w:type="dxa"/>
            <w:gridSpan w:val="3"/>
          </w:tcPr>
          <w:p w14:paraId="5CB895DC" w14:textId="77777777" w:rsidR="006B2EC5" w:rsidRPr="00647F6A" w:rsidRDefault="006B2EC5" w:rsidP="00D339F5">
            <w:pPr>
              <w:autoSpaceDE w:val="0"/>
              <w:autoSpaceDN w:val="0"/>
              <w:adjustRightInd w:val="0"/>
              <w:jc w:val="both"/>
              <w:rPr>
                <w:b/>
              </w:rPr>
            </w:pPr>
            <w:r>
              <w:rPr>
                <w:b/>
              </w:rPr>
              <w:t>Type &amp; quantities of fishing gears distributed</w:t>
            </w:r>
          </w:p>
        </w:tc>
        <w:tc>
          <w:tcPr>
            <w:tcW w:w="1701" w:type="dxa"/>
          </w:tcPr>
          <w:p w14:paraId="305A12C2" w14:textId="77777777" w:rsidR="006B2EC5" w:rsidRDefault="006B2EC5" w:rsidP="00D339F5">
            <w:pPr>
              <w:autoSpaceDE w:val="0"/>
              <w:autoSpaceDN w:val="0"/>
              <w:adjustRightInd w:val="0"/>
              <w:jc w:val="both"/>
              <w:rPr>
                <w:b/>
              </w:rPr>
            </w:pPr>
            <w:r>
              <w:rPr>
                <w:b/>
              </w:rPr>
              <w:t>Remarks</w:t>
            </w:r>
          </w:p>
        </w:tc>
      </w:tr>
      <w:tr w:rsidR="006B2EC5" w14:paraId="612F44BB" w14:textId="77777777" w:rsidTr="00D339F5">
        <w:trPr>
          <w:tblHeader/>
        </w:trPr>
        <w:tc>
          <w:tcPr>
            <w:tcW w:w="2376" w:type="dxa"/>
            <w:vMerge/>
          </w:tcPr>
          <w:p w14:paraId="129DBE4C" w14:textId="77777777" w:rsidR="006B2EC5" w:rsidRDefault="006B2EC5" w:rsidP="00D339F5">
            <w:pPr>
              <w:autoSpaceDE w:val="0"/>
              <w:autoSpaceDN w:val="0"/>
              <w:adjustRightInd w:val="0"/>
              <w:jc w:val="both"/>
            </w:pPr>
          </w:p>
        </w:tc>
        <w:tc>
          <w:tcPr>
            <w:tcW w:w="1276" w:type="dxa"/>
            <w:vMerge/>
          </w:tcPr>
          <w:p w14:paraId="489A17FD" w14:textId="77777777" w:rsidR="006B2EC5" w:rsidRDefault="006B2EC5" w:rsidP="00D339F5">
            <w:pPr>
              <w:autoSpaceDE w:val="0"/>
              <w:autoSpaceDN w:val="0"/>
              <w:adjustRightInd w:val="0"/>
              <w:jc w:val="both"/>
            </w:pPr>
          </w:p>
        </w:tc>
        <w:tc>
          <w:tcPr>
            <w:tcW w:w="1276" w:type="dxa"/>
          </w:tcPr>
          <w:p w14:paraId="5A972F75" w14:textId="77777777" w:rsidR="006B2EC5" w:rsidRDefault="006B2EC5" w:rsidP="00D339F5">
            <w:pPr>
              <w:autoSpaceDE w:val="0"/>
              <w:autoSpaceDN w:val="0"/>
              <w:adjustRightInd w:val="0"/>
              <w:jc w:val="both"/>
            </w:pPr>
            <w:r>
              <w:t>Fishing twines</w:t>
            </w:r>
          </w:p>
        </w:tc>
        <w:tc>
          <w:tcPr>
            <w:tcW w:w="992" w:type="dxa"/>
          </w:tcPr>
          <w:p w14:paraId="75048094" w14:textId="77777777" w:rsidR="006B2EC5" w:rsidRDefault="006B2EC5" w:rsidP="00D339F5">
            <w:pPr>
              <w:autoSpaceDE w:val="0"/>
              <w:autoSpaceDN w:val="0"/>
              <w:adjustRightInd w:val="0"/>
              <w:jc w:val="both"/>
            </w:pPr>
            <w:r>
              <w:t xml:space="preserve">Fishing hooks </w:t>
            </w:r>
          </w:p>
        </w:tc>
        <w:tc>
          <w:tcPr>
            <w:tcW w:w="1985" w:type="dxa"/>
          </w:tcPr>
          <w:p w14:paraId="48C5AF3E" w14:textId="77777777" w:rsidR="006B2EC5" w:rsidRDefault="006B2EC5" w:rsidP="00D339F5">
            <w:pPr>
              <w:autoSpaceDE w:val="0"/>
              <w:autoSpaceDN w:val="0"/>
              <w:adjustRightInd w:val="0"/>
              <w:jc w:val="both"/>
            </w:pPr>
            <w:r>
              <w:t>Salt</w:t>
            </w:r>
          </w:p>
        </w:tc>
        <w:tc>
          <w:tcPr>
            <w:tcW w:w="1701" w:type="dxa"/>
          </w:tcPr>
          <w:p w14:paraId="62E0B291" w14:textId="77777777" w:rsidR="006B2EC5" w:rsidRDefault="006B2EC5" w:rsidP="00D339F5">
            <w:pPr>
              <w:autoSpaceDE w:val="0"/>
              <w:autoSpaceDN w:val="0"/>
              <w:adjustRightInd w:val="0"/>
              <w:jc w:val="both"/>
            </w:pPr>
          </w:p>
        </w:tc>
      </w:tr>
      <w:tr w:rsidR="006B2EC5" w14:paraId="14C2D4F3" w14:textId="77777777" w:rsidTr="00D339F5">
        <w:tc>
          <w:tcPr>
            <w:tcW w:w="2376" w:type="dxa"/>
          </w:tcPr>
          <w:p w14:paraId="6D6CB4E3" w14:textId="77777777" w:rsidR="005932CF" w:rsidRDefault="006B2EC5" w:rsidP="003A115A">
            <w:pPr>
              <w:pStyle w:val="ListParagraph"/>
              <w:numPr>
                <w:ilvl w:val="0"/>
                <w:numId w:val="38"/>
              </w:numPr>
              <w:autoSpaceDE w:val="0"/>
              <w:autoSpaceDN w:val="0"/>
              <w:adjustRightInd w:val="0"/>
              <w:jc w:val="both"/>
              <w:rPr>
                <w:rFonts w:asciiTheme="minorHAnsi" w:eastAsiaTheme="minorHAnsi" w:hAnsiTheme="minorHAnsi" w:cstheme="minorBidi"/>
                <w:sz w:val="22"/>
                <w:szCs w:val="22"/>
                <w:lang w:eastAsia="en-US"/>
              </w:rPr>
            </w:pPr>
            <w:r w:rsidRPr="00FD5C9C">
              <w:t>Nyal Payam</w:t>
            </w:r>
          </w:p>
        </w:tc>
        <w:tc>
          <w:tcPr>
            <w:tcW w:w="1276" w:type="dxa"/>
          </w:tcPr>
          <w:p w14:paraId="7E646B70" w14:textId="77777777" w:rsidR="006B2EC5" w:rsidRDefault="006B2EC5" w:rsidP="00D339F5">
            <w:pPr>
              <w:autoSpaceDE w:val="0"/>
              <w:autoSpaceDN w:val="0"/>
              <w:adjustRightInd w:val="0"/>
              <w:jc w:val="both"/>
            </w:pPr>
            <w:r>
              <w:t>60</w:t>
            </w:r>
          </w:p>
        </w:tc>
        <w:tc>
          <w:tcPr>
            <w:tcW w:w="1276" w:type="dxa"/>
          </w:tcPr>
          <w:p w14:paraId="6D7A9501" w14:textId="77777777" w:rsidR="006B2EC5" w:rsidRDefault="006B2EC5" w:rsidP="00D339F5">
            <w:pPr>
              <w:autoSpaceDE w:val="0"/>
              <w:autoSpaceDN w:val="0"/>
              <w:adjustRightInd w:val="0"/>
              <w:jc w:val="both"/>
            </w:pPr>
            <w:r>
              <w:t>240</w:t>
            </w:r>
          </w:p>
        </w:tc>
        <w:tc>
          <w:tcPr>
            <w:tcW w:w="992" w:type="dxa"/>
          </w:tcPr>
          <w:p w14:paraId="12B3482B" w14:textId="77777777" w:rsidR="006B2EC5" w:rsidRDefault="006B2EC5" w:rsidP="00D339F5">
            <w:pPr>
              <w:autoSpaceDE w:val="0"/>
              <w:autoSpaceDN w:val="0"/>
              <w:adjustRightInd w:val="0"/>
              <w:jc w:val="both"/>
            </w:pPr>
            <w:r>
              <w:t>120</w:t>
            </w:r>
          </w:p>
        </w:tc>
        <w:tc>
          <w:tcPr>
            <w:tcW w:w="1985" w:type="dxa"/>
          </w:tcPr>
          <w:p w14:paraId="02E45664" w14:textId="77777777" w:rsidR="006B2EC5" w:rsidRDefault="006B2EC5" w:rsidP="00D339F5">
            <w:pPr>
              <w:autoSpaceDE w:val="0"/>
              <w:autoSpaceDN w:val="0"/>
              <w:adjustRightInd w:val="0"/>
              <w:jc w:val="both"/>
            </w:pPr>
            <w:r>
              <w:t>150kg</w:t>
            </w:r>
          </w:p>
        </w:tc>
        <w:tc>
          <w:tcPr>
            <w:tcW w:w="1701" w:type="dxa"/>
          </w:tcPr>
          <w:p w14:paraId="0CD2F9B9" w14:textId="77777777" w:rsidR="006B2EC5" w:rsidRDefault="006B2EC5" w:rsidP="00D339F5">
            <w:pPr>
              <w:autoSpaceDE w:val="0"/>
              <w:autoSpaceDN w:val="0"/>
              <w:adjustRightInd w:val="0"/>
              <w:jc w:val="both"/>
            </w:pPr>
          </w:p>
        </w:tc>
      </w:tr>
      <w:tr w:rsidR="006B2EC5" w14:paraId="6258B18A" w14:textId="77777777" w:rsidTr="00D339F5">
        <w:tc>
          <w:tcPr>
            <w:tcW w:w="2376" w:type="dxa"/>
          </w:tcPr>
          <w:p w14:paraId="1170353A" w14:textId="77777777" w:rsidR="005932CF" w:rsidRDefault="006B2EC5" w:rsidP="003A115A">
            <w:pPr>
              <w:pStyle w:val="ListParagraph"/>
              <w:numPr>
                <w:ilvl w:val="0"/>
                <w:numId w:val="38"/>
              </w:numPr>
              <w:autoSpaceDE w:val="0"/>
              <w:autoSpaceDN w:val="0"/>
              <w:adjustRightInd w:val="0"/>
              <w:jc w:val="both"/>
              <w:rPr>
                <w:rFonts w:asciiTheme="minorHAnsi" w:eastAsiaTheme="minorHAnsi" w:hAnsiTheme="minorHAnsi" w:cstheme="minorBidi"/>
                <w:sz w:val="22"/>
                <w:szCs w:val="22"/>
                <w:lang w:eastAsia="en-US"/>
              </w:rPr>
            </w:pPr>
            <w:r>
              <w:t>Kol Payam</w:t>
            </w:r>
          </w:p>
        </w:tc>
        <w:tc>
          <w:tcPr>
            <w:tcW w:w="1276" w:type="dxa"/>
          </w:tcPr>
          <w:p w14:paraId="18B6BD30" w14:textId="77777777" w:rsidR="006B2EC5" w:rsidRDefault="006B2EC5" w:rsidP="00D339F5">
            <w:pPr>
              <w:autoSpaceDE w:val="0"/>
              <w:autoSpaceDN w:val="0"/>
              <w:adjustRightInd w:val="0"/>
              <w:jc w:val="both"/>
            </w:pPr>
            <w:r>
              <w:t>40</w:t>
            </w:r>
          </w:p>
        </w:tc>
        <w:tc>
          <w:tcPr>
            <w:tcW w:w="1276" w:type="dxa"/>
          </w:tcPr>
          <w:p w14:paraId="3584A4BB" w14:textId="77777777" w:rsidR="006B2EC5" w:rsidRDefault="006B2EC5" w:rsidP="00D339F5">
            <w:pPr>
              <w:autoSpaceDE w:val="0"/>
              <w:autoSpaceDN w:val="0"/>
              <w:adjustRightInd w:val="0"/>
              <w:jc w:val="both"/>
            </w:pPr>
            <w:r>
              <w:t>160</w:t>
            </w:r>
          </w:p>
        </w:tc>
        <w:tc>
          <w:tcPr>
            <w:tcW w:w="992" w:type="dxa"/>
          </w:tcPr>
          <w:p w14:paraId="3CB0644D" w14:textId="77777777" w:rsidR="006B2EC5" w:rsidRDefault="006B2EC5" w:rsidP="00D339F5">
            <w:pPr>
              <w:autoSpaceDE w:val="0"/>
              <w:autoSpaceDN w:val="0"/>
              <w:adjustRightInd w:val="0"/>
              <w:jc w:val="both"/>
            </w:pPr>
            <w:r>
              <w:t>80</w:t>
            </w:r>
          </w:p>
        </w:tc>
        <w:tc>
          <w:tcPr>
            <w:tcW w:w="1985" w:type="dxa"/>
          </w:tcPr>
          <w:p w14:paraId="5604AF58" w14:textId="77777777" w:rsidR="006B2EC5" w:rsidRDefault="006B2EC5" w:rsidP="00D339F5">
            <w:pPr>
              <w:autoSpaceDE w:val="0"/>
              <w:autoSpaceDN w:val="0"/>
              <w:adjustRightInd w:val="0"/>
              <w:jc w:val="both"/>
            </w:pPr>
            <w:r>
              <w:t>100kg</w:t>
            </w:r>
          </w:p>
        </w:tc>
        <w:tc>
          <w:tcPr>
            <w:tcW w:w="1701" w:type="dxa"/>
          </w:tcPr>
          <w:p w14:paraId="0CC7A6DA" w14:textId="77777777" w:rsidR="006B2EC5" w:rsidRDefault="006B2EC5" w:rsidP="00D339F5">
            <w:pPr>
              <w:autoSpaceDE w:val="0"/>
              <w:autoSpaceDN w:val="0"/>
              <w:adjustRightInd w:val="0"/>
              <w:jc w:val="both"/>
            </w:pPr>
          </w:p>
        </w:tc>
      </w:tr>
      <w:tr w:rsidR="006B2EC5" w:rsidRPr="001874A4" w14:paraId="46BC0241" w14:textId="77777777" w:rsidTr="00D339F5">
        <w:tc>
          <w:tcPr>
            <w:tcW w:w="2376" w:type="dxa"/>
          </w:tcPr>
          <w:p w14:paraId="7F9FEBBF" w14:textId="77777777" w:rsidR="006B2EC5" w:rsidRPr="00647F6A" w:rsidRDefault="006B2EC5" w:rsidP="00D339F5">
            <w:pPr>
              <w:autoSpaceDE w:val="0"/>
              <w:autoSpaceDN w:val="0"/>
              <w:adjustRightInd w:val="0"/>
              <w:jc w:val="both"/>
              <w:rPr>
                <w:b/>
              </w:rPr>
            </w:pPr>
            <w:r>
              <w:rPr>
                <w:b/>
              </w:rPr>
              <w:t>TOTAL</w:t>
            </w:r>
          </w:p>
        </w:tc>
        <w:tc>
          <w:tcPr>
            <w:tcW w:w="1276" w:type="dxa"/>
          </w:tcPr>
          <w:p w14:paraId="3523FED1" w14:textId="77777777" w:rsidR="006B2EC5" w:rsidRPr="001874A4" w:rsidRDefault="006B2EC5" w:rsidP="00D339F5">
            <w:pPr>
              <w:autoSpaceDE w:val="0"/>
              <w:autoSpaceDN w:val="0"/>
              <w:adjustRightInd w:val="0"/>
              <w:jc w:val="both"/>
              <w:rPr>
                <w:b/>
              </w:rPr>
            </w:pPr>
            <w:r>
              <w:rPr>
                <w:b/>
              </w:rPr>
              <w:t>100 HH</w:t>
            </w:r>
          </w:p>
        </w:tc>
        <w:tc>
          <w:tcPr>
            <w:tcW w:w="1276" w:type="dxa"/>
          </w:tcPr>
          <w:p w14:paraId="40F3584A" w14:textId="77777777" w:rsidR="006B2EC5" w:rsidRPr="001874A4" w:rsidRDefault="006B2EC5" w:rsidP="00D339F5">
            <w:pPr>
              <w:autoSpaceDE w:val="0"/>
              <w:autoSpaceDN w:val="0"/>
              <w:adjustRightInd w:val="0"/>
              <w:jc w:val="both"/>
              <w:rPr>
                <w:b/>
              </w:rPr>
            </w:pPr>
            <w:r>
              <w:rPr>
                <w:b/>
              </w:rPr>
              <w:t>400</w:t>
            </w:r>
          </w:p>
        </w:tc>
        <w:tc>
          <w:tcPr>
            <w:tcW w:w="992" w:type="dxa"/>
          </w:tcPr>
          <w:p w14:paraId="528EE9D8" w14:textId="77777777" w:rsidR="006B2EC5" w:rsidRPr="001874A4" w:rsidRDefault="006B2EC5" w:rsidP="00D339F5">
            <w:pPr>
              <w:autoSpaceDE w:val="0"/>
              <w:autoSpaceDN w:val="0"/>
              <w:adjustRightInd w:val="0"/>
              <w:jc w:val="both"/>
              <w:rPr>
                <w:b/>
              </w:rPr>
            </w:pPr>
            <w:r>
              <w:rPr>
                <w:b/>
              </w:rPr>
              <w:t>200</w:t>
            </w:r>
          </w:p>
        </w:tc>
        <w:tc>
          <w:tcPr>
            <w:tcW w:w="1985" w:type="dxa"/>
          </w:tcPr>
          <w:p w14:paraId="4FADF0F0" w14:textId="77777777" w:rsidR="006B2EC5" w:rsidRPr="001874A4" w:rsidRDefault="006B2EC5" w:rsidP="00D339F5">
            <w:pPr>
              <w:autoSpaceDE w:val="0"/>
              <w:autoSpaceDN w:val="0"/>
              <w:adjustRightInd w:val="0"/>
              <w:jc w:val="both"/>
              <w:rPr>
                <w:b/>
              </w:rPr>
            </w:pPr>
            <w:r>
              <w:rPr>
                <w:b/>
              </w:rPr>
              <w:t>250kg</w:t>
            </w:r>
          </w:p>
        </w:tc>
        <w:tc>
          <w:tcPr>
            <w:tcW w:w="1701" w:type="dxa"/>
          </w:tcPr>
          <w:p w14:paraId="5F010F7C" w14:textId="77777777" w:rsidR="006B2EC5" w:rsidRPr="001874A4" w:rsidRDefault="006B2EC5" w:rsidP="00D339F5">
            <w:pPr>
              <w:autoSpaceDE w:val="0"/>
              <w:autoSpaceDN w:val="0"/>
              <w:adjustRightInd w:val="0"/>
              <w:jc w:val="both"/>
              <w:rPr>
                <w:b/>
              </w:rPr>
            </w:pPr>
          </w:p>
        </w:tc>
      </w:tr>
    </w:tbl>
    <w:p w14:paraId="35AF5B45" w14:textId="77777777" w:rsidR="006B2EC5" w:rsidRPr="00395E9E" w:rsidRDefault="006B2EC5" w:rsidP="001F7464">
      <w:pPr>
        <w:widowControl w:val="0"/>
        <w:jc w:val="both"/>
        <w:rPr>
          <w:rFonts w:ascii="Times New Roman" w:hAnsi="Times New Roman" w:cs="Times New Roman"/>
          <w:lang w:bidi="en-US"/>
        </w:rPr>
      </w:pPr>
    </w:p>
    <w:p w14:paraId="234D2FDF" w14:textId="77777777" w:rsidR="005570F0" w:rsidRPr="00395E9E" w:rsidRDefault="008E65B4" w:rsidP="00001BF5">
      <w:pPr>
        <w:widowControl w:val="0"/>
        <w:jc w:val="both"/>
        <w:rPr>
          <w:rFonts w:ascii="Times New Roman" w:hAnsi="Times New Roman" w:cs="Times New Roman"/>
        </w:rPr>
      </w:pPr>
      <w:r w:rsidRPr="00395E9E">
        <w:rPr>
          <w:rFonts w:ascii="Times New Roman" w:hAnsi="Times New Roman" w:cs="Times New Roman"/>
          <w:b/>
          <w:i/>
        </w:rPr>
        <w:t xml:space="preserve">6. </w:t>
      </w:r>
      <w:r w:rsidR="001F7464" w:rsidRPr="00395E9E">
        <w:rPr>
          <w:rFonts w:ascii="Times New Roman" w:hAnsi="Times New Roman" w:cs="Times New Roman"/>
          <w:b/>
          <w:i/>
        </w:rPr>
        <w:t>Train</w:t>
      </w:r>
      <w:r w:rsidR="00AF16A2">
        <w:rPr>
          <w:rFonts w:ascii="Times New Roman" w:hAnsi="Times New Roman" w:cs="Times New Roman"/>
          <w:b/>
          <w:i/>
        </w:rPr>
        <w:t>ed</w:t>
      </w:r>
      <w:r w:rsidR="001F7464" w:rsidRPr="00395E9E">
        <w:rPr>
          <w:rFonts w:ascii="Times New Roman" w:hAnsi="Times New Roman" w:cs="Times New Roman"/>
          <w:b/>
          <w:i/>
        </w:rPr>
        <w:t xml:space="preserve"> Extension Workers:</w:t>
      </w:r>
      <w:r w:rsidR="00014BCE">
        <w:rPr>
          <w:rFonts w:ascii="Times New Roman" w:hAnsi="Times New Roman" w:cs="Times New Roman"/>
          <w:b/>
          <w:i/>
        </w:rPr>
        <w:t xml:space="preserve"> </w:t>
      </w:r>
      <w:r w:rsidR="00CF1867">
        <w:rPr>
          <w:rFonts w:ascii="Times New Roman" w:hAnsi="Times New Roman" w:cs="Times New Roman"/>
        </w:rPr>
        <w:t xml:space="preserve">Forty five </w:t>
      </w:r>
      <w:r w:rsidR="001F7464" w:rsidRPr="00395E9E">
        <w:rPr>
          <w:rFonts w:ascii="Times New Roman" w:hAnsi="Times New Roman" w:cs="Times New Roman"/>
        </w:rPr>
        <w:t xml:space="preserve">extension workers </w:t>
      </w:r>
      <w:r w:rsidR="009055A6" w:rsidRPr="00395E9E">
        <w:rPr>
          <w:rFonts w:ascii="Times New Roman" w:hAnsi="Times New Roman" w:cs="Times New Roman"/>
        </w:rPr>
        <w:t xml:space="preserve">(former government </w:t>
      </w:r>
      <w:r w:rsidR="001F7464" w:rsidRPr="00395E9E">
        <w:rPr>
          <w:rFonts w:ascii="Times New Roman" w:hAnsi="Times New Roman" w:cs="Times New Roman"/>
        </w:rPr>
        <w:t>and non-government</w:t>
      </w:r>
      <w:r w:rsidR="009055A6" w:rsidRPr="00395E9E">
        <w:rPr>
          <w:rFonts w:ascii="Times New Roman" w:hAnsi="Times New Roman" w:cs="Times New Roman"/>
        </w:rPr>
        <w:t xml:space="preserve"> </w:t>
      </w:r>
      <w:r w:rsidR="000F18B1" w:rsidRPr="00395E9E">
        <w:rPr>
          <w:rFonts w:ascii="Times New Roman" w:hAnsi="Times New Roman" w:cs="Times New Roman"/>
        </w:rPr>
        <w:t>affiliated extension</w:t>
      </w:r>
      <w:r w:rsidR="001F7464" w:rsidRPr="00395E9E">
        <w:rPr>
          <w:rFonts w:ascii="Times New Roman" w:hAnsi="Times New Roman" w:cs="Times New Roman"/>
        </w:rPr>
        <w:t xml:space="preserve"> workers</w:t>
      </w:r>
      <w:r w:rsidR="00F51E04" w:rsidRPr="00395E9E">
        <w:rPr>
          <w:rFonts w:ascii="Times New Roman" w:hAnsi="Times New Roman" w:cs="Times New Roman"/>
        </w:rPr>
        <w:t>-formerly trained under other IRC projects</w:t>
      </w:r>
      <w:r w:rsidR="009055A6" w:rsidRPr="00395E9E">
        <w:rPr>
          <w:rFonts w:ascii="Times New Roman" w:hAnsi="Times New Roman" w:cs="Times New Roman"/>
        </w:rPr>
        <w:t>)</w:t>
      </w:r>
      <w:r w:rsidR="001F7464" w:rsidRPr="00395E9E">
        <w:rPr>
          <w:rStyle w:val="CommentReference"/>
          <w:rFonts w:ascii="Times New Roman" w:hAnsi="Times New Roman" w:cs="Times New Roman"/>
          <w:sz w:val="22"/>
          <w:szCs w:val="22"/>
        </w:rPr>
        <w:t xml:space="preserve"> </w:t>
      </w:r>
      <w:r w:rsidR="009055A6" w:rsidRPr="00395E9E">
        <w:rPr>
          <w:rFonts w:ascii="Times New Roman" w:hAnsi="Times New Roman" w:cs="Times New Roman"/>
        </w:rPr>
        <w:t xml:space="preserve">received </w:t>
      </w:r>
      <w:r w:rsidR="003F1236" w:rsidRPr="00395E9E">
        <w:rPr>
          <w:rFonts w:ascii="Times New Roman" w:hAnsi="Times New Roman" w:cs="Times New Roman"/>
        </w:rPr>
        <w:t>two</w:t>
      </w:r>
      <w:r w:rsidR="009055A6" w:rsidRPr="00395E9E">
        <w:rPr>
          <w:rFonts w:ascii="Times New Roman" w:hAnsi="Times New Roman" w:cs="Times New Roman"/>
        </w:rPr>
        <w:t xml:space="preserve"> four</w:t>
      </w:r>
      <w:r w:rsidR="003F1236" w:rsidRPr="00395E9E">
        <w:rPr>
          <w:rFonts w:ascii="Times New Roman" w:hAnsi="Times New Roman" w:cs="Times New Roman"/>
        </w:rPr>
        <w:t>-</w:t>
      </w:r>
      <w:r w:rsidR="009055A6" w:rsidRPr="00395E9E">
        <w:rPr>
          <w:rFonts w:ascii="Times New Roman" w:hAnsi="Times New Roman" w:cs="Times New Roman"/>
        </w:rPr>
        <w:t xml:space="preserve">day </w:t>
      </w:r>
      <w:r w:rsidR="000F18B1" w:rsidRPr="00395E9E">
        <w:rPr>
          <w:rFonts w:ascii="Times New Roman" w:hAnsi="Times New Roman" w:cs="Times New Roman"/>
        </w:rPr>
        <w:t>training</w:t>
      </w:r>
      <w:r w:rsidR="003F1236" w:rsidRPr="00395E9E">
        <w:rPr>
          <w:rFonts w:ascii="Times New Roman" w:hAnsi="Times New Roman" w:cs="Times New Roman"/>
        </w:rPr>
        <w:t>s</w:t>
      </w:r>
      <w:r w:rsidR="000F18B1" w:rsidRPr="00395E9E">
        <w:rPr>
          <w:rFonts w:ascii="Times New Roman" w:hAnsi="Times New Roman" w:cs="Times New Roman"/>
        </w:rPr>
        <w:t>. The training focused</w:t>
      </w:r>
      <w:r w:rsidR="00193FC0" w:rsidRPr="00395E9E">
        <w:rPr>
          <w:rFonts w:ascii="Times New Roman" w:hAnsi="Times New Roman" w:cs="Times New Roman"/>
        </w:rPr>
        <w:t xml:space="preserve"> </w:t>
      </w:r>
      <w:r w:rsidR="001F7464" w:rsidRPr="00395E9E">
        <w:rPr>
          <w:rFonts w:ascii="Times New Roman" w:hAnsi="Times New Roman" w:cs="Times New Roman"/>
        </w:rPr>
        <w:t xml:space="preserve">on vegetable production, staple crop production, pest and disease control, site selection, land preparation, nursery preparation, transplanting </w:t>
      </w:r>
      <w:r w:rsidR="000F18B1" w:rsidRPr="00395E9E">
        <w:rPr>
          <w:rFonts w:ascii="Times New Roman" w:hAnsi="Times New Roman" w:cs="Times New Roman"/>
        </w:rPr>
        <w:t xml:space="preserve">and harvest management. </w:t>
      </w:r>
      <w:r w:rsidR="001F7464" w:rsidRPr="00395E9E">
        <w:rPr>
          <w:rFonts w:ascii="Times New Roman" w:hAnsi="Times New Roman" w:cs="Times New Roman"/>
        </w:rPr>
        <w:t xml:space="preserve">The training was delivered </w:t>
      </w:r>
      <w:r w:rsidR="00014BCE">
        <w:rPr>
          <w:rFonts w:ascii="Times New Roman" w:hAnsi="Times New Roman" w:cs="Times New Roman"/>
        </w:rPr>
        <w:t>using</w:t>
      </w:r>
      <w:r w:rsidR="00F70F47" w:rsidRPr="00395E9E">
        <w:rPr>
          <w:rFonts w:ascii="Times New Roman" w:hAnsi="Times New Roman" w:cs="Times New Roman"/>
        </w:rPr>
        <w:t xml:space="preserve"> lecture</w:t>
      </w:r>
      <w:r w:rsidR="001F7464" w:rsidRPr="00395E9E">
        <w:rPr>
          <w:rFonts w:ascii="Times New Roman" w:hAnsi="Times New Roman" w:cs="Times New Roman"/>
        </w:rPr>
        <w:t xml:space="preserve"> and gr</w:t>
      </w:r>
      <w:r w:rsidR="00102946" w:rsidRPr="00395E9E">
        <w:rPr>
          <w:rFonts w:ascii="Times New Roman" w:hAnsi="Times New Roman" w:cs="Times New Roman"/>
        </w:rPr>
        <w:t>oup discussion method</w:t>
      </w:r>
      <w:r w:rsidR="003F1236" w:rsidRPr="00395E9E">
        <w:rPr>
          <w:rFonts w:ascii="Times New Roman" w:hAnsi="Times New Roman" w:cs="Times New Roman"/>
        </w:rPr>
        <w:t>s</w:t>
      </w:r>
      <w:r w:rsidR="00102946" w:rsidRPr="00395E9E">
        <w:rPr>
          <w:rFonts w:ascii="Times New Roman" w:hAnsi="Times New Roman" w:cs="Times New Roman"/>
        </w:rPr>
        <w:t>. The</w:t>
      </w:r>
      <w:r w:rsidR="009055A6" w:rsidRPr="00395E9E">
        <w:rPr>
          <w:rFonts w:ascii="Times New Roman" w:hAnsi="Times New Roman" w:cs="Times New Roman"/>
        </w:rPr>
        <w:t xml:space="preserve"> trainees</w:t>
      </w:r>
      <w:r w:rsidR="00102946" w:rsidRPr="00395E9E">
        <w:rPr>
          <w:rFonts w:ascii="Times New Roman" w:hAnsi="Times New Roman" w:cs="Times New Roman"/>
        </w:rPr>
        <w:t xml:space="preserve"> </w:t>
      </w:r>
      <w:r w:rsidR="009055A6" w:rsidRPr="00395E9E">
        <w:rPr>
          <w:rFonts w:ascii="Times New Roman" w:hAnsi="Times New Roman" w:cs="Times New Roman"/>
        </w:rPr>
        <w:t xml:space="preserve">also had </w:t>
      </w:r>
      <w:r w:rsidR="003F1236" w:rsidRPr="00395E9E">
        <w:rPr>
          <w:rFonts w:ascii="Times New Roman" w:hAnsi="Times New Roman" w:cs="Times New Roman"/>
        </w:rPr>
        <w:t xml:space="preserve">the </w:t>
      </w:r>
      <w:r w:rsidR="009055A6" w:rsidRPr="00395E9E">
        <w:rPr>
          <w:rFonts w:ascii="Times New Roman" w:hAnsi="Times New Roman" w:cs="Times New Roman"/>
        </w:rPr>
        <w:t xml:space="preserve">opportunity </w:t>
      </w:r>
      <w:r w:rsidR="00B93AD5" w:rsidRPr="00395E9E">
        <w:rPr>
          <w:rFonts w:ascii="Times New Roman" w:hAnsi="Times New Roman" w:cs="Times New Roman"/>
        </w:rPr>
        <w:t xml:space="preserve">to </w:t>
      </w:r>
      <w:r w:rsidR="00102946" w:rsidRPr="00395E9E">
        <w:rPr>
          <w:rFonts w:ascii="Times New Roman" w:hAnsi="Times New Roman" w:cs="Times New Roman"/>
        </w:rPr>
        <w:t>conduct short community trainings in their respective</w:t>
      </w:r>
      <w:r w:rsidR="001F7464" w:rsidRPr="00395E9E">
        <w:rPr>
          <w:rFonts w:ascii="Times New Roman" w:hAnsi="Times New Roman" w:cs="Times New Roman"/>
        </w:rPr>
        <w:t xml:space="preserve"> Payam</w:t>
      </w:r>
      <w:r w:rsidR="003F1236" w:rsidRPr="00395E9E">
        <w:rPr>
          <w:rFonts w:ascii="Times New Roman" w:hAnsi="Times New Roman" w:cs="Times New Roman"/>
        </w:rPr>
        <w:t>s</w:t>
      </w:r>
      <w:r w:rsidR="001F7464" w:rsidRPr="00395E9E">
        <w:rPr>
          <w:rFonts w:ascii="Times New Roman" w:hAnsi="Times New Roman" w:cs="Times New Roman"/>
        </w:rPr>
        <w:t xml:space="preserve"> </w:t>
      </w:r>
      <w:r w:rsidR="00102946" w:rsidRPr="00395E9E">
        <w:rPr>
          <w:rFonts w:ascii="Times New Roman" w:hAnsi="Times New Roman" w:cs="Times New Roman"/>
        </w:rPr>
        <w:t xml:space="preserve">and </w:t>
      </w:r>
      <w:r w:rsidR="001F7464" w:rsidRPr="00395E9E">
        <w:rPr>
          <w:rFonts w:ascii="Times New Roman" w:hAnsi="Times New Roman" w:cs="Times New Roman"/>
        </w:rPr>
        <w:t>villages on vegetable growing</w:t>
      </w:r>
      <w:r w:rsidR="00102946" w:rsidRPr="00395E9E">
        <w:rPr>
          <w:rFonts w:ascii="Times New Roman" w:hAnsi="Times New Roman" w:cs="Times New Roman"/>
        </w:rPr>
        <w:t xml:space="preserve"> </w:t>
      </w:r>
      <w:r w:rsidR="003F1236" w:rsidRPr="00395E9E">
        <w:rPr>
          <w:rFonts w:ascii="Times New Roman" w:hAnsi="Times New Roman" w:cs="Times New Roman"/>
        </w:rPr>
        <w:t xml:space="preserve">- </w:t>
      </w:r>
      <w:r w:rsidR="00102946" w:rsidRPr="00395E9E">
        <w:rPr>
          <w:rFonts w:ascii="Times New Roman" w:hAnsi="Times New Roman" w:cs="Times New Roman"/>
        </w:rPr>
        <w:t xml:space="preserve">from </w:t>
      </w:r>
      <w:r w:rsidR="000F18B1" w:rsidRPr="00395E9E">
        <w:rPr>
          <w:rFonts w:ascii="Times New Roman" w:hAnsi="Times New Roman" w:cs="Times New Roman"/>
        </w:rPr>
        <w:t>seed</w:t>
      </w:r>
      <w:r w:rsidR="00102946" w:rsidRPr="00395E9E">
        <w:rPr>
          <w:rFonts w:ascii="Times New Roman" w:hAnsi="Times New Roman" w:cs="Times New Roman"/>
        </w:rPr>
        <w:t xml:space="preserve"> bed preparation to transplanting, weeding and harvesting</w:t>
      </w:r>
      <w:r w:rsidR="00B93AD5" w:rsidRPr="00395E9E">
        <w:rPr>
          <w:rFonts w:ascii="Times New Roman" w:hAnsi="Times New Roman" w:cs="Times New Roman"/>
        </w:rPr>
        <w:t xml:space="preserve"> as part of practical lessons</w:t>
      </w:r>
      <w:r w:rsidR="005C44A2" w:rsidRPr="00395E9E">
        <w:rPr>
          <w:rFonts w:ascii="Times New Roman" w:hAnsi="Times New Roman" w:cs="Times New Roman"/>
        </w:rPr>
        <w:t>.</w:t>
      </w:r>
      <w:r w:rsidR="00102946" w:rsidRPr="00395E9E">
        <w:rPr>
          <w:rFonts w:ascii="Times New Roman" w:hAnsi="Times New Roman" w:cs="Times New Roman"/>
        </w:rPr>
        <w:t xml:space="preserve"> </w:t>
      </w:r>
      <w:r w:rsidR="00B93AD5" w:rsidRPr="00395E9E">
        <w:rPr>
          <w:rFonts w:ascii="Times New Roman" w:hAnsi="Times New Roman" w:cs="Times New Roman"/>
        </w:rPr>
        <w:t xml:space="preserve">The </w:t>
      </w:r>
      <w:r w:rsidR="003F1236" w:rsidRPr="00395E9E">
        <w:rPr>
          <w:rFonts w:ascii="Times New Roman" w:hAnsi="Times New Roman" w:cs="Times New Roman"/>
        </w:rPr>
        <w:t>e</w:t>
      </w:r>
      <w:r w:rsidR="001F7464" w:rsidRPr="00395E9E">
        <w:rPr>
          <w:rFonts w:ascii="Times New Roman" w:hAnsi="Times New Roman" w:cs="Times New Roman"/>
        </w:rPr>
        <w:t xml:space="preserve">xtension workers </w:t>
      </w:r>
      <w:r w:rsidR="007B7060" w:rsidRPr="00395E9E">
        <w:rPr>
          <w:rFonts w:ascii="Times New Roman" w:hAnsi="Times New Roman" w:cs="Times New Roman"/>
        </w:rPr>
        <w:t xml:space="preserve">received supplies </w:t>
      </w:r>
      <w:r w:rsidR="005570F0" w:rsidRPr="00395E9E">
        <w:rPr>
          <w:rFonts w:ascii="Times New Roman" w:hAnsi="Times New Roman" w:cs="Times New Roman"/>
        </w:rPr>
        <w:t>which included rain coats, gum boots, back pack</w:t>
      </w:r>
      <w:r w:rsidR="003F1236" w:rsidRPr="00395E9E">
        <w:rPr>
          <w:rFonts w:ascii="Times New Roman" w:hAnsi="Times New Roman" w:cs="Times New Roman"/>
        </w:rPr>
        <w:t>s</w:t>
      </w:r>
      <w:r w:rsidR="005570F0" w:rsidRPr="00395E9E">
        <w:rPr>
          <w:rFonts w:ascii="Times New Roman" w:hAnsi="Times New Roman" w:cs="Times New Roman"/>
        </w:rPr>
        <w:t xml:space="preserve">, </w:t>
      </w:r>
      <w:r w:rsidR="003F1236" w:rsidRPr="00395E9E">
        <w:rPr>
          <w:rFonts w:ascii="Times New Roman" w:hAnsi="Times New Roman" w:cs="Times New Roman"/>
        </w:rPr>
        <w:t>t</w:t>
      </w:r>
      <w:r w:rsidR="005570F0" w:rsidRPr="00395E9E">
        <w:rPr>
          <w:rFonts w:ascii="Times New Roman" w:hAnsi="Times New Roman" w:cs="Times New Roman"/>
        </w:rPr>
        <w:t xml:space="preserve">-shirts and umbrellas that will assist them </w:t>
      </w:r>
      <w:r w:rsidR="00B93AD5" w:rsidRPr="00395E9E">
        <w:rPr>
          <w:rFonts w:ascii="Times New Roman" w:hAnsi="Times New Roman" w:cs="Times New Roman"/>
        </w:rPr>
        <w:t xml:space="preserve">during </w:t>
      </w:r>
      <w:r w:rsidR="00530FDE" w:rsidRPr="00395E9E">
        <w:rPr>
          <w:rFonts w:ascii="Times New Roman" w:hAnsi="Times New Roman" w:cs="Times New Roman"/>
        </w:rPr>
        <w:t>their extension</w:t>
      </w:r>
      <w:r w:rsidR="005570F0" w:rsidRPr="00395E9E">
        <w:rPr>
          <w:rFonts w:ascii="Times New Roman" w:hAnsi="Times New Roman" w:cs="Times New Roman"/>
        </w:rPr>
        <w:t xml:space="preserve"> work.</w:t>
      </w:r>
      <w:r w:rsidR="006E587D" w:rsidRPr="00395E9E">
        <w:rPr>
          <w:rFonts w:ascii="Times New Roman" w:hAnsi="Times New Roman" w:cs="Times New Roman"/>
        </w:rPr>
        <w:t xml:space="preserve"> </w:t>
      </w:r>
      <w:r w:rsidR="00F70F47" w:rsidRPr="00395E9E">
        <w:rPr>
          <w:rFonts w:ascii="Times New Roman" w:hAnsi="Times New Roman" w:cs="Times New Roman"/>
        </w:rPr>
        <w:t>These extension</w:t>
      </w:r>
      <w:r w:rsidR="006E587D" w:rsidRPr="00395E9E">
        <w:rPr>
          <w:rFonts w:ascii="Times New Roman" w:hAnsi="Times New Roman" w:cs="Times New Roman"/>
        </w:rPr>
        <w:t xml:space="preserve"> workers </w:t>
      </w:r>
      <w:r w:rsidR="005462E9" w:rsidRPr="00395E9E">
        <w:rPr>
          <w:rFonts w:ascii="Times New Roman" w:hAnsi="Times New Roman" w:cs="Times New Roman"/>
        </w:rPr>
        <w:t xml:space="preserve">now provide advisory services to </w:t>
      </w:r>
      <w:r w:rsidR="00F70F47" w:rsidRPr="00395E9E">
        <w:rPr>
          <w:rFonts w:ascii="Times New Roman" w:hAnsi="Times New Roman" w:cs="Times New Roman"/>
        </w:rPr>
        <w:t>the FPGs</w:t>
      </w:r>
      <w:r w:rsidR="006E587D" w:rsidRPr="00395E9E">
        <w:rPr>
          <w:rFonts w:ascii="Times New Roman" w:hAnsi="Times New Roman" w:cs="Times New Roman"/>
        </w:rPr>
        <w:t xml:space="preserve"> and FFSs through on-site technical assistance and trainings focused specifically on farming activities</w:t>
      </w:r>
      <w:r w:rsidR="00001BF5" w:rsidRPr="00395E9E">
        <w:rPr>
          <w:rFonts w:ascii="Times New Roman" w:hAnsi="Times New Roman" w:cs="Times New Roman"/>
        </w:rPr>
        <w:t>.</w:t>
      </w:r>
    </w:p>
    <w:p w14:paraId="633254A1" w14:textId="77777777" w:rsidR="000D0D13" w:rsidRPr="00395E9E" w:rsidRDefault="000D0D13" w:rsidP="000D0D13">
      <w:pPr>
        <w:autoSpaceDE w:val="0"/>
        <w:autoSpaceDN w:val="0"/>
        <w:adjustRightInd w:val="0"/>
        <w:jc w:val="both"/>
        <w:rPr>
          <w:rFonts w:ascii="Times New Roman" w:hAnsi="Times New Roman" w:cs="Times New Roman"/>
          <w:b/>
          <w:i/>
          <w:color w:val="000000"/>
        </w:rPr>
      </w:pPr>
      <w:r w:rsidRPr="00395E9E">
        <w:rPr>
          <w:rFonts w:ascii="Times New Roman" w:hAnsi="Times New Roman" w:cs="Times New Roman"/>
          <w:b/>
          <w:i/>
          <w:color w:val="000000"/>
        </w:rPr>
        <w:t>Activity 1.2: Support</w:t>
      </w:r>
      <w:r w:rsidR="00AF16A2">
        <w:rPr>
          <w:rFonts w:ascii="Times New Roman" w:hAnsi="Times New Roman" w:cs="Times New Roman"/>
          <w:b/>
          <w:i/>
          <w:color w:val="000000"/>
        </w:rPr>
        <w:t>ed</w:t>
      </w:r>
      <w:r w:rsidRPr="00395E9E">
        <w:rPr>
          <w:rFonts w:ascii="Times New Roman" w:hAnsi="Times New Roman" w:cs="Times New Roman"/>
          <w:b/>
          <w:i/>
          <w:color w:val="000000"/>
        </w:rPr>
        <w:t xml:space="preserve"> households to increase and extend food storage through improved post-harvest knowledge and facilities</w:t>
      </w:r>
    </w:p>
    <w:p w14:paraId="1CE57D6E" w14:textId="77777777" w:rsidR="000D0D13" w:rsidRDefault="000D0D13" w:rsidP="008E65B4">
      <w:pPr>
        <w:pStyle w:val="ListParagraph"/>
        <w:widowControl w:val="0"/>
        <w:numPr>
          <w:ilvl w:val="0"/>
          <w:numId w:val="27"/>
        </w:numPr>
        <w:jc w:val="both"/>
        <w:rPr>
          <w:rFonts w:ascii="Times New Roman" w:hAnsi="Times New Roman" w:cs="Times New Roman"/>
          <w:lang w:bidi="en-US"/>
        </w:rPr>
      </w:pPr>
      <w:r w:rsidRPr="00395E9E">
        <w:rPr>
          <w:rFonts w:ascii="Times New Roman" w:hAnsi="Times New Roman" w:cs="Times New Roman"/>
          <w:b/>
          <w:i/>
        </w:rPr>
        <w:t>Support</w:t>
      </w:r>
      <w:r w:rsidR="00AF16A2">
        <w:rPr>
          <w:rFonts w:ascii="Times New Roman" w:hAnsi="Times New Roman" w:cs="Times New Roman"/>
          <w:b/>
          <w:i/>
        </w:rPr>
        <w:t>ed</w:t>
      </w:r>
      <w:r w:rsidRPr="00395E9E">
        <w:rPr>
          <w:rFonts w:ascii="Times New Roman" w:hAnsi="Times New Roman" w:cs="Times New Roman"/>
          <w:b/>
          <w:i/>
        </w:rPr>
        <w:t xml:space="preserve"> seed development and </w:t>
      </w:r>
      <w:r w:rsidRPr="00395E9E">
        <w:rPr>
          <w:rFonts w:ascii="Times New Roman" w:hAnsi="Times New Roman" w:cs="Times New Roman"/>
          <w:b/>
          <w:i/>
          <w:lang w:bidi="en-US"/>
        </w:rPr>
        <w:t>production</w:t>
      </w:r>
      <w:r w:rsidRPr="00395E9E">
        <w:rPr>
          <w:rFonts w:ascii="Times New Roman" w:hAnsi="Times New Roman" w:cs="Times New Roman"/>
          <w:b/>
          <w:i/>
        </w:rPr>
        <w:t>:</w:t>
      </w:r>
      <w:r w:rsidR="001A5D39" w:rsidRPr="00395E9E">
        <w:rPr>
          <w:rFonts w:ascii="Times New Roman" w:hAnsi="Times New Roman" w:cs="Times New Roman"/>
          <w:b/>
          <w:i/>
        </w:rPr>
        <w:t xml:space="preserve"> </w:t>
      </w:r>
      <w:r w:rsidRPr="00395E9E">
        <w:rPr>
          <w:rFonts w:ascii="Times New Roman" w:hAnsi="Times New Roman" w:cs="Times New Roman"/>
          <w:lang w:bidi="en-US"/>
        </w:rPr>
        <w:t xml:space="preserve"> </w:t>
      </w:r>
      <w:r w:rsidR="00AF44C8" w:rsidRPr="00395E9E">
        <w:rPr>
          <w:rFonts w:ascii="Times New Roman" w:hAnsi="Times New Roman" w:cs="Times New Roman"/>
          <w:lang w:bidi="en-US"/>
        </w:rPr>
        <w:t xml:space="preserve">The IRC </w:t>
      </w:r>
      <w:r w:rsidR="00A239FE" w:rsidRPr="00395E9E">
        <w:rPr>
          <w:rFonts w:ascii="Times New Roman" w:hAnsi="Times New Roman" w:cs="Times New Roman"/>
          <w:lang w:bidi="en-US"/>
        </w:rPr>
        <w:t xml:space="preserve">has </w:t>
      </w:r>
      <w:r w:rsidRPr="00395E9E">
        <w:rPr>
          <w:rFonts w:ascii="Times New Roman" w:hAnsi="Times New Roman" w:cs="Times New Roman"/>
          <w:lang w:bidi="en-US"/>
        </w:rPr>
        <w:t xml:space="preserve">supported </w:t>
      </w:r>
      <w:r w:rsidR="00AF44C8" w:rsidRPr="00395E9E">
        <w:rPr>
          <w:rFonts w:ascii="Times New Roman" w:hAnsi="Times New Roman" w:cs="Times New Roman"/>
          <w:lang w:bidi="en-US"/>
        </w:rPr>
        <w:t xml:space="preserve">4 </w:t>
      </w:r>
      <w:r w:rsidRPr="00395E9E">
        <w:rPr>
          <w:rFonts w:ascii="Times New Roman" w:hAnsi="Times New Roman" w:cs="Times New Roman"/>
          <w:lang w:bidi="en-US"/>
        </w:rPr>
        <w:t>farmer producer groups</w:t>
      </w:r>
      <w:r w:rsidR="00AF44C8" w:rsidRPr="00395E9E">
        <w:rPr>
          <w:rFonts w:ascii="Times New Roman" w:hAnsi="Times New Roman" w:cs="Times New Roman"/>
          <w:lang w:bidi="en-US"/>
        </w:rPr>
        <w:t xml:space="preserve"> and 5 seed producer groups</w:t>
      </w:r>
      <w:r w:rsidRPr="00395E9E">
        <w:rPr>
          <w:rFonts w:ascii="Times New Roman" w:hAnsi="Times New Roman" w:cs="Times New Roman"/>
          <w:lang w:bidi="en-US"/>
        </w:rPr>
        <w:t xml:space="preserve"> to</w:t>
      </w:r>
      <w:r w:rsidR="004D231F" w:rsidRPr="00395E9E">
        <w:rPr>
          <w:rFonts w:ascii="Times New Roman" w:hAnsi="Times New Roman" w:cs="Times New Roman"/>
          <w:lang w:bidi="en-US"/>
        </w:rPr>
        <w:t xml:space="preserve"> produce, store, and sell seeds.</w:t>
      </w:r>
      <w:r w:rsidRPr="00395E9E">
        <w:rPr>
          <w:rFonts w:ascii="Times New Roman" w:hAnsi="Times New Roman" w:cs="Times New Roman"/>
          <w:lang w:bidi="en-US"/>
        </w:rPr>
        <w:t xml:space="preserve"> </w:t>
      </w:r>
      <w:r w:rsidR="00DC0DA2" w:rsidRPr="00395E9E">
        <w:rPr>
          <w:rFonts w:ascii="Times New Roman" w:hAnsi="Times New Roman" w:cs="Times New Roman"/>
          <w:lang w:bidi="en-US"/>
        </w:rPr>
        <w:t>T</w:t>
      </w:r>
      <w:r w:rsidRPr="00395E9E">
        <w:rPr>
          <w:rFonts w:ascii="Times New Roman" w:hAnsi="Times New Roman" w:cs="Times New Roman"/>
          <w:lang w:bidi="en-US"/>
        </w:rPr>
        <w:t>raining</w:t>
      </w:r>
      <w:r w:rsidR="004D231F" w:rsidRPr="00395E9E">
        <w:rPr>
          <w:rFonts w:ascii="Times New Roman" w:hAnsi="Times New Roman" w:cs="Times New Roman"/>
          <w:lang w:bidi="en-US"/>
        </w:rPr>
        <w:t>s were provided</w:t>
      </w:r>
      <w:r w:rsidRPr="00395E9E">
        <w:rPr>
          <w:rFonts w:ascii="Times New Roman" w:hAnsi="Times New Roman" w:cs="Times New Roman"/>
          <w:lang w:bidi="en-US"/>
        </w:rPr>
        <w:t xml:space="preserve"> on seed selection, handling and multiplication, and post-ha</w:t>
      </w:r>
      <w:r w:rsidR="002846F2" w:rsidRPr="00395E9E">
        <w:rPr>
          <w:rFonts w:ascii="Times New Roman" w:hAnsi="Times New Roman" w:cs="Times New Roman"/>
          <w:lang w:bidi="en-US"/>
        </w:rPr>
        <w:t>rvest seed handling</w:t>
      </w:r>
      <w:r w:rsidR="000F18B1" w:rsidRPr="00395E9E">
        <w:rPr>
          <w:rFonts w:ascii="Times New Roman" w:hAnsi="Times New Roman" w:cs="Times New Roman"/>
          <w:lang w:bidi="en-US"/>
        </w:rPr>
        <w:t xml:space="preserve"> and storage</w:t>
      </w:r>
      <w:r w:rsidR="002846F2" w:rsidRPr="00395E9E">
        <w:rPr>
          <w:rFonts w:ascii="Times New Roman" w:hAnsi="Times New Roman" w:cs="Times New Roman"/>
          <w:lang w:bidi="en-US"/>
        </w:rPr>
        <w:t>. Through farmer field school the groups were able to identify the most viable staple crop</w:t>
      </w:r>
      <w:r w:rsidR="003F1236" w:rsidRPr="00395E9E">
        <w:rPr>
          <w:rFonts w:ascii="Times New Roman" w:hAnsi="Times New Roman" w:cs="Times New Roman"/>
          <w:lang w:bidi="en-US"/>
        </w:rPr>
        <w:t>s</w:t>
      </w:r>
      <w:r w:rsidR="00014BCE">
        <w:rPr>
          <w:rFonts w:ascii="Times New Roman" w:hAnsi="Times New Roman" w:cs="Times New Roman"/>
          <w:lang w:bidi="en-US"/>
        </w:rPr>
        <w:t xml:space="preserve"> that</w:t>
      </w:r>
      <w:r w:rsidR="002846F2" w:rsidRPr="00395E9E">
        <w:rPr>
          <w:rFonts w:ascii="Times New Roman" w:hAnsi="Times New Roman" w:cs="Times New Roman"/>
          <w:lang w:bidi="en-US"/>
        </w:rPr>
        <w:t xml:space="preserve"> </w:t>
      </w:r>
      <w:r w:rsidR="00014BCE">
        <w:rPr>
          <w:rFonts w:ascii="Times New Roman" w:hAnsi="Times New Roman" w:cs="Times New Roman"/>
          <w:lang w:bidi="en-US"/>
        </w:rPr>
        <w:t>had</w:t>
      </w:r>
      <w:r w:rsidR="00A239FE" w:rsidRPr="00395E9E">
        <w:rPr>
          <w:rFonts w:ascii="Times New Roman" w:hAnsi="Times New Roman" w:cs="Times New Roman"/>
          <w:lang w:bidi="en-US"/>
        </w:rPr>
        <w:t xml:space="preserve"> locally </w:t>
      </w:r>
      <w:r w:rsidR="00505723" w:rsidRPr="00395E9E">
        <w:rPr>
          <w:rFonts w:ascii="Times New Roman" w:hAnsi="Times New Roman" w:cs="Times New Roman"/>
          <w:lang w:bidi="en-US"/>
        </w:rPr>
        <w:t xml:space="preserve">available </w:t>
      </w:r>
      <w:r w:rsidR="00A239FE" w:rsidRPr="00395E9E">
        <w:rPr>
          <w:rFonts w:ascii="Times New Roman" w:hAnsi="Times New Roman" w:cs="Times New Roman"/>
          <w:lang w:bidi="en-US"/>
        </w:rPr>
        <w:t>adaptive</w:t>
      </w:r>
      <w:r w:rsidR="000F18B1" w:rsidRPr="00395E9E">
        <w:rPr>
          <w:rFonts w:ascii="Times New Roman" w:hAnsi="Times New Roman" w:cs="Times New Roman"/>
          <w:lang w:bidi="en-US"/>
        </w:rPr>
        <w:t>-</w:t>
      </w:r>
      <w:r w:rsidRPr="00395E9E">
        <w:rPr>
          <w:rFonts w:ascii="Times New Roman" w:hAnsi="Times New Roman" w:cs="Times New Roman"/>
          <w:lang w:bidi="en-US"/>
        </w:rPr>
        <w:t>seed v</w:t>
      </w:r>
      <w:r w:rsidR="00572384" w:rsidRPr="00395E9E">
        <w:rPr>
          <w:rFonts w:ascii="Times New Roman" w:hAnsi="Times New Roman" w:cs="Times New Roman"/>
          <w:lang w:bidi="en-US"/>
        </w:rPr>
        <w:t>arieties originally produced by the community</w:t>
      </w:r>
      <w:r w:rsidR="002846F2" w:rsidRPr="00395E9E">
        <w:rPr>
          <w:rFonts w:ascii="Times New Roman" w:hAnsi="Times New Roman" w:cs="Times New Roman"/>
          <w:lang w:bidi="en-US"/>
        </w:rPr>
        <w:t>.</w:t>
      </w:r>
      <w:r w:rsidR="004163AB" w:rsidRPr="00395E9E">
        <w:rPr>
          <w:rFonts w:ascii="Times New Roman" w:hAnsi="Times New Roman" w:cs="Times New Roman"/>
          <w:lang w:bidi="en-US"/>
        </w:rPr>
        <w:t xml:space="preserve"> However,</w:t>
      </w:r>
      <w:r w:rsidR="007A7CC5" w:rsidRPr="00395E9E">
        <w:t xml:space="preserve"> </w:t>
      </w:r>
      <w:r w:rsidR="004163AB" w:rsidRPr="00395E9E">
        <w:rPr>
          <w:rFonts w:ascii="Times New Roman" w:hAnsi="Times New Roman" w:cs="Times New Roman"/>
          <w:lang w:bidi="en-US"/>
        </w:rPr>
        <w:t>e</w:t>
      </w:r>
      <w:r w:rsidR="007A7CC5" w:rsidRPr="00395E9E">
        <w:rPr>
          <w:rFonts w:ascii="Times New Roman" w:hAnsi="Times New Roman" w:cs="Times New Roman"/>
          <w:lang w:bidi="en-US"/>
        </w:rPr>
        <w:t>xcessive flooding affected crop production across the county. Therefore the high production that was expected could not be achieved (quantity produced at group level was below expectations, see the table</w:t>
      </w:r>
      <w:r w:rsidR="00CF1867">
        <w:rPr>
          <w:rFonts w:ascii="Times New Roman" w:hAnsi="Times New Roman" w:cs="Times New Roman"/>
          <w:lang w:bidi="en-US"/>
        </w:rPr>
        <w:t xml:space="preserve"> below)</w:t>
      </w:r>
      <w:r w:rsidR="007A7CC5" w:rsidRPr="00395E9E">
        <w:rPr>
          <w:rFonts w:ascii="Times New Roman" w:hAnsi="Times New Roman" w:cs="Times New Roman"/>
          <w:lang w:bidi="en-US"/>
        </w:rPr>
        <w:t>.</w:t>
      </w:r>
      <w:r w:rsidR="00654A4E" w:rsidRPr="00395E9E">
        <w:rPr>
          <w:rFonts w:ascii="Times New Roman" w:hAnsi="Times New Roman" w:cs="Times New Roman"/>
          <w:lang w:bidi="en-US"/>
        </w:rPr>
        <w:t xml:space="preserve"> At group</w:t>
      </w:r>
      <w:r w:rsidR="00917398" w:rsidRPr="00395E9E">
        <w:rPr>
          <w:rFonts w:ascii="Times New Roman" w:hAnsi="Times New Roman" w:cs="Times New Roman"/>
          <w:lang w:bidi="en-US"/>
        </w:rPr>
        <w:t xml:space="preserve"> level, the seed producers</w:t>
      </w:r>
      <w:r w:rsidR="00654A4E" w:rsidRPr="00395E9E">
        <w:rPr>
          <w:rFonts w:ascii="Times New Roman" w:hAnsi="Times New Roman" w:cs="Times New Roman"/>
          <w:lang w:bidi="en-US"/>
        </w:rPr>
        <w:t xml:space="preserve"> were able to </w:t>
      </w:r>
      <w:r w:rsidR="00E12F1A" w:rsidRPr="00395E9E">
        <w:rPr>
          <w:rFonts w:ascii="Times New Roman" w:hAnsi="Times New Roman" w:cs="Times New Roman"/>
          <w:lang w:bidi="en-US"/>
        </w:rPr>
        <w:t>preserve</w:t>
      </w:r>
      <w:r w:rsidR="00654A4E" w:rsidRPr="00395E9E">
        <w:rPr>
          <w:rFonts w:ascii="Times New Roman" w:hAnsi="Times New Roman" w:cs="Times New Roman"/>
          <w:lang w:bidi="en-US"/>
        </w:rPr>
        <w:t xml:space="preserve"> the </w:t>
      </w:r>
      <w:r w:rsidR="00F214EB" w:rsidRPr="00395E9E">
        <w:rPr>
          <w:rFonts w:ascii="Times New Roman" w:hAnsi="Times New Roman" w:cs="Times New Roman"/>
          <w:lang w:bidi="en-US"/>
        </w:rPr>
        <w:t xml:space="preserve">quantities shown </w:t>
      </w:r>
      <w:r w:rsidR="00CF1867">
        <w:rPr>
          <w:rFonts w:ascii="Times New Roman" w:hAnsi="Times New Roman" w:cs="Times New Roman"/>
          <w:lang w:bidi="en-US"/>
        </w:rPr>
        <w:t>i</w:t>
      </w:r>
      <w:r w:rsidR="00F214EB" w:rsidRPr="00395E9E">
        <w:rPr>
          <w:rFonts w:ascii="Times New Roman" w:hAnsi="Times New Roman" w:cs="Times New Roman"/>
          <w:lang w:bidi="en-US"/>
        </w:rPr>
        <w:t>n the</w:t>
      </w:r>
      <w:r w:rsidR="00654A4E" w:rsidRPr="00395E9E">
        <w:rPr>
          <w:rFonts w:ascii="Times New Roman" w:hAnsi="Times New Roman" w:cs="Times New Roman"/>
          <w:lang w:bidi="en-US"/>
        </w:rPr>
        <w:t xml:space="preserve"> </w:t>
      </w:r>
      <w:r w:rsidR="00CF1867">
        <w:rPr>
          <w:rFonts w:ascii="Times New Roman" w:hAnsi="Times New Roman" w:cs="Times New Roman"/>
          <w:lang w:bidi="en-US"/>
        </w:rPr>
        <w:t xml:space="preserve">table </w:t>
      </w:r>
      <w:r w:rsidR="00654A4E" w:rsidRPr="00395E9E">
        <w:rPr>
          <w:rFonts w:ascii="Times New Roman" w:hAnsi="Times New Roman" w:cs="Times New Roman"/>
          <w:lang w:bidi="en-US"/>
        </w:rPr>
        <w:t>below</w:t>
      </w:r>
      <w:r w:rsidR="00E12F1A" w:rsidRPr="00395E9E">
        <w:rPr>
          <w:rFonts w:ascii="Times New Roman" w:hAnsi="Times New Roman" w:cs="Times New Roman"/>
          <w:lang w:bidi="en-US"/>
        </w:rPr>
        <w:t xml:space="preserve"> for 2017 sale and</w:t>
      </w:r>
      <w:r w:rsidR="004163AB" w:rsidRPr="00395E9E">
        <w:rPr>
          <w:rFonts w:ascii="Times New Roman" w:hAnsi="Times New Roman" w:cs="Times New Roman"/>
          <w:lang w:bidi="en-US"/>
        </w:rPr>
        <w:t xml:space="preserve"> for </w:t>
      </w:r>
      <w:r w:rsidR="00014BCE">
        <w:rPr>
          <w:rFonts w:ascii="Times New Roman" w:hAnsi="Times New Roman" w:cs="Times New Roman"/>
          <w:lang w:bidi="en-US"/>
        </w:rPr>
        <w:t>their</w:t>
      </w:r>
      <w:r w:rsidR="00E12F1A" w:rsidRPr="00395E9E">
        <w:rPr>
          <w:rFonts w:ascii="Times New Roman" w:hAnsi="Times New Roman" w:cs="Times New Roman"/>
          <w:lang w:bidi="en-US"/>
        </w:rPr>
        <w:t xml:space="preserve"> own production</w:t>
      </w:r>
      <w:r w:rsidR="00654A4E" w:rsidRPr="00395E9E">
        <w:rPr>
          <w:rFonts w:ascii="Times New Roman" w:hAnsi="Times New Roman" w:cs="Times New Roman"/>
          <w:lang w:bidi="en-US"/>
        </w:rPr>
        <w:t>:</w:t>
      </w:r>
      <w:r w:rsidR="004163AB" w:rsidRPr="00395E9E">
        <w:rPr>
          <w:rFonts w:ascii="Times New Roman" w:hAnsi="Times New Roman" w:cs="Times New Roman"/>
          <w:lang w:bidi="en-US"/>
        </w:rPr>
        <w:t xml:space="preserve"> The IRC is in the process of organizing a seed fair on these locally produced crop seeds within the project area for 2017 distribution and production</w:t>
      </w:r>
      <w:r w:rsidR="008530D5">
        <w:rPr>
          <w:rFonts w:ascii="Times New Roman" w:hAnsi="Times New Roman" w:cs="Times New Roman"/>
          <w:lang w:bidi="en-US"/>
        </w:rPr>
        <w:t>…………………………………………………………………………………………</w:t>
      </w:r>
    </w:p>
    <w:p w14:paraId="2B09AFBE" w14:textId="77777777" w:rsidR="00A03F94" w:rsidRPr="004D0633" w:rsidRDefault="004D0633" w:rsidP="004D0633">
      <w:pPr>
        <w:widowControl w:val="0"/>
        <w:ind w:left="720"/>
        <w:jc w:val="both"/>
        <w:rPr>
          <w:rFonts w:ascii="Times New Roman" w:hAnsi="Times New Roman" w:cs="Times New Roman"/>
          <w:b/>
          <w:sz w:val="20"/>
          <w:szCs w:val="20"/>
          <w:lang w:bidi="en-US"/>
        </w:rPr>
      </w:pPr>
      <w:r>
        <w:rPr>
          <w:rFonts w:ascii="Times New Roman" w:hAnsi="Times New Roman" w:cs="Times New Roman"/>
          <w:b/>
          <w:sz w:val="20"/>
          <w:szCs w:val="20"/>
          <w:lang w:bidi="en-US"/>
        </w:rPr>
        <w:t xml:space="preserve">Table </w:t>
      </w:r>
      <w:r w:rsidR="002631AA">
        <w:rPr>
          <w:rFonts w:ascii="Times New Roman" w:hAnsi="Times New Roman" w:cs="Times New Roman"/>
          <w:b/>
          <w:sz w:val="20"/>
          <w:szCs w:val="20"/>
          <w:lang w:bidi="en-US"/>
        </w:rPr>
        <w:t>8</w:t>
      </w:r>
      <w:r w:rsidR="00EA6671">
        <w:rPr>
          <w:rFonts w:ascii="Times New Roman" w:hAnsi="Times New Roman" w:cs="Times New Roman"/>
          <w:b/>
          <w:sz w:val="20"/>
          <w:szCs w:val="20"/>
          <w:lang w:bidi="en-US"/>
        </w:rPr>
        <w:t xml:space="preserve"> </w:t>
      </w:r>
      <w:r>
        <w:rPr>
          <w:rFonts w:ascii="Times New Roman" w:hAnsi="Times New Roman" w:cs="Times New Roman"/>
          <w:b/>
          <w:sz w:val="20"/>
          <w:szCs w:val="20"/>
          <w:lang w:bidi="en-US"/>
        </w:rPr>
        <w:t>#:</w:t>
      </w:r>
      <w:r w:rsidR="00C5126B">
        <w:rPr>
          <w:rFonts w:ascii="Times New Roman" w:hAnsi="Times New Roman" w:cs="Times New Roman"/>
          <w:b/>
          <w:sz w:val="20"/>
          <w:szCs w:val="20"/>
          <w:lang w:bidi="en-US"/>
        </w:rPr>
        <w:t xml:space="preserve"> </w:t>
      </w:r>
      <w:r w:rsidR="00EA6671">
        <w:rPr>
          <w:rFonts w:ascii="Times New Roman" w:hAnsi="Times New Roman" w:cs="Times New Roman"/>
          <w:b/>
          <w:sz w:val="20"/>
          <w:szCs w:val="20"/>
          <w:lang w:bidi="en-US"/>
        </w:rPr>
        <w:t>Quantity of food produced by the seed producer groups</w:t>
      </w:r>
    </w:p>
    <w:tbl>
      <w:tblPr>
        <w:tblStyle w:val="TableGrid"/>
        <w:tblW w:w="0" w:type="auto"/>
        <w:tblInd w:w="700" w:type="dxa"/>
        <w:tblLook w:val="04A0" w:firstRow="1" w:lastRow="0" w:firstColumn="1" w:lastColumn="0" w:noHBand="0" w:noVBand="1"/>
      </w:tblPr>
      <w:tblGrid>
        <w:gridCol w:w="461"/>
        <w:gridCol w:w="3339"/>
        <w:gridCol w:w="1853"/>
        <w:gridCol w:w="1847"/>
      </w:tblGrid>
      <w:tr w:rsidR="006141E4" w:rsidRPr="00D74995" w14:paraId="418B9C98" w14:textId="77777777" w:rsidTr="009057FA">
        <w:tc>
          <w:tcPr>
            <w:tcW w:w="461" w:type="dxa"/>
          </w:tcPr>
          <w:p w14:paraId="2DA7CA24" w14:textId="77777777" w:rsidR="006141E4" w:rsidRPr="00D74995" w:rsidRDefault="006141E4" w:rsidP="00510A46">
            <w:pPr>
              <w:rPr>
                <w:b/>
              </w:rPr>
            </w:pPr>
            <w:r w:rsidRPr="00D74995">
              <w:rPr>
                <w:b/>
              </w:rPr>
              <w:t>No</w:t>
            </w:r>
          </w:p>
        </w:tc>
        <w:tc>
          <w:tcPr>
            <w:tcW w:w="3339" w:type="dxa"/>
          </w:tcPr>
          <w:p w14:paraId="190290CF" w14:textId="77777777" w:rsidR="006141E4" w:rsidRPr="00D74995" w:rsidRDefault="006141E4" w:rsidP="00510A46">
            <w:pPr>
              <w:rPr>
                <w:b/>
              </w:rPr>
            </w:pPr>
            <w:r w:rsidRPr="00D74995">
              <w:rPr>
                <w:b/>
              </w:rPr>
              <w:t>Group Name</w:t>
            </w:r>
          </w:p>
        </w:tc>
        <w:tc>
          <w:tcPr>
            <w:tcW w:w="1853" w:type="dxa"/>
          </w:tcPr>
          <w:p w14:paraId="127A24DA" w14:textId="77777777" w:rsidR="006141E4" w:rsidRPr="00D74995" w:rsidRDefault="006141E4" w:rsidP="00510A46">
            <w:pPr>
              <w:rPr>
                <w:b/>
              </w:rPr>
            </w:pPr>
            <w:r w:rsidRPr="00D74995">
              <w:rPr>
                <w:b/>
              </w:rPr>
              <w:t>Sorghum</w:t>
            </w:r>
          </w:p>
        </w:tc>
        <w:tc>
          <w:tcPr>
            <w:tcW w:w="1847" w:type="dxa"/>
          </w:tcPr>
          <w:p w14:paraId="72E475E4" w14:textId="77777777" w:rsidR="006141E4" w:rsidRPr="00D74995" w:rsidRDefault="006141E4" w:rsidP="00510A46">
            <w:pPr>
              <w:rPr>
                <w:b/>
              </w:rPr>
            </w:pPr>
            <w:r w:rsidRPr="00D74995">
              <w:rPr>
                <w:b/>
              </w:rPr>
              <w:t>Maize</w:t>
            </w:r>
          </w:p>
        </w:tc>
      </w:tr>
      <w:tr w:rsidR="006141E4" w:rsidRPr="00D74995" w14:paraId="57C7190D" w14:textId="77777777" w:rsidTr="009057FA">
        <w:tc>
          <w:tcPr>
            <w:tcW w:w="461" w:type="dxa"/>
          </w:tcPr>
          <w:p w14:paraId="24035B4C" w14:textId="77777777" w:rsidR="006141E4" w:rsidRPr="00D74995" w:rsidRDefault="006141E4" w:rsidP="00510A46">
            <w:r w:rsidRPr="00D74995">
              <w:t>1</w:t>
            </w:r>
          </w:p>
        </w:tc>
        <w:tc>
          <w:tcPr>
            <w:tcW w:w="3339" w:type="dxa"/>
          </w:tcPr>
          <w:p w14:paraId="2FD2318D" w14:textId="77777777" w:rsidR="006141E4" w:rsidRPr="00D74995" w:rsidRDefault="006141E4" w:rsidP="00510A46">
            <w:r w:rsidRPr="00D74995">
              <w:t>Nyajang Seed producer group - Pariel</w:t>
            </w:r>
          </w:p>
        </w:tc>
        <w:tc>
          <w:tcPr>
            <w:tcW w:w="1853" w:type="dxa"/>
          </w:tcPr>
          <w:p w14:paraId="2DC3B7E1" w14:textId="77777777" w:rsidR="006141E4" w:rsidRPr="00D74995" w:rsidRDefault="006141E4" w:rsidP="00510A46">
            <w:r w:rsidRPr="00D74995">
              <w:t>175kg</w:t>
            </w:r>
          </w:p>
        </w:tc>
        <w:tc>
          <w:tcPr>
            <w:tcW w:w="1847" w:type="dxa"/>
          </w:tcPr>
          <w:p w14:paraId="4871FB6B" w14:textId="77777777" w:rsidR="006141E4" w:rsidRPr="00D74995" w:rsidRDefault="006141E4" w:rsidP="00510A46">
            <w:r w:rsidRPr="00D74995">
              <w:t>-</w:t>
            </w:r>
            <w:r w:rsidR="006934AF">
              <w:t xml:space="preserve">Did not produce </w:t>
            </w:r>
          </w:p>
        </w:tc>
      </w:tr>
      <w:tr w:rsidR="006141E4" w:rsidRPr="00D74995" w14:paraId="48829F67" w14:textId="77777777" w:rsidTr="009057FA">
        <w:tc>
          <w:tcPr>
            <w:tcW w:w="461" w:type="dxa"/>
          </w:tcPr>
          <w:p w14:paraId="0C18F81E" w14:textId="77777777" w:rsidR="006141E4" w:rsidRPr="00D74995" w:rsidRDefault="006141E4" w:rsidP="00510A46">
            <w:r w:rsidRPr="00D74995">
              <w:t>2</w:t>
            </w:r>
          </w:p>
        </w:tc>
        <w:tc>
          <w:tcPr>
            <w:tcW w:w="3339" w:type="dxa"/>
          </w:tcPr>
          <w:p w14:paraId="34F35C0F" w14:textId="77777777" w:rsidR="006141E4" w:rsidRPr="00D74995" w:rsidRDefault="006141E4" w:rsidP="00510A46">
            <w:r w:rsidRPr="00D74995">
              <w:t>Yiey Seed producer group -Jiech</w:t>
            </w:r>
          </w:p>
        </w:tc>
        <w:tc>
          <w:tcPr>
            <w:tcW w:w="1853" w:type="dxa"/>
          </w:tcPr>
          <w:p w14:paraId="771F7806" w14:textId="77777777" w:rsidR="006141E4" w:rsidRPr="00D74995" w:rsidRDefault="006141E4" w:rsidP="00510A46">
            <w:r w:rsidRPr="00D74995">
              <w:t>100kg</w:t>
            </w:r>
          </w:p>
        </w:tc>
        <w:tc>
          <w:tcPr>
            <w:tcW w:w="1847" w:type="dxa"/>
          </w:tcPr>
          <w:p w14:paraId="0D4C7073" w14:textId="77777777" w:rsidR="006141E4" w:rsidRPr="00D74995" w:rsidRDefault="006141E4" w:rsidP="00510A46">
            <w:r w:rsidRPr="00D74995">
              <w:t>35kg</w:t>
            </w:r>
          </w:p>
        </w:tc>
      </w:tr>
      <w:tr w:rsidR="006141E4" w:rsidRPr="00D74995" w14:paraId="3B37A5FE" w14:textId="77777777" w:rsidTr="009057FA">
        <w:tc>
          <w:tcPr>
            <w:tcW w:w="461" w:type="dxa"/>
          </w:tcPr>
          <w:p w14:paraId="562A1207" w14:textId="77777777" w:rsidR="006141E4" w:rsidRPr="00D74995" w:rsidRDefault="006141E4" w:rsidP="00510A46">
            <w:r w:rsidRPr="00D74995">
              <w:t>3</w:t>
            </w:r>
          </w:p>
        </w:tc>
        <w:tc>
          <w:tcPr>
            <w:tcW w:w="3339" w:type="dxa"/>
          </w:tcPr>
          <w:p w14:paraId="270267B1" w14:textId="77777777" w:rsidR="006141E4" w:rsidRPr="00D74995" w:rsidRDefault="006141E4" w:rsidP="00510A46">
            <w:r w:rsidRPr="00D74995">
              <w:t>Parun Seed producer group -Pachar</w:t>
            </w:r>
          </w:p>
        </w:tc>
        <w:tc>
          <w:tcPr>
            <w:tcW w:w="1853" w:type="dxa"/>
          </w:tcPr>
          <w:p w14:paraId="2250C047" w14:textId="77777777" w:rsidR="006141E4" w:rsidRPr="00D74995" w:rsidRDefault="006141E4" w:rsidP="00510A46">
            <w:r w:rsidRPr="00D74995">
              <w:t>444kg</w:t>
            </w:r>
          </w:p>
        </w:tc>
        <w:tc>
          <w:tcPr>
            <w:tcW w:w="1847" w:type="dxa"/>
          </w:tcPr>
          <w:p w14:paraId="0EED2881" w14:textId="77777777" w:rsidR="006141E4" w:rsidRPr="00D74995" w:rsidRDefault="006141E4" w:rsidP="00510A46">
            <w:r w:rsidRPr="00D74995">
              <w:t>100kg</w:t>
            </w:r>
          </w:p>
        </w:tc>
      </w:tr>
      <w:tr w:rsidR="006141E4" w:rsidRPr="00D74995" w14:paraId="6B600182" w14:textId="77777777" w:rsidTr="009057FA">
        <w:tc>
          <w:tcPr>
            <w:tcW w:w="461" w:type="dxa"/>
          </w:tcPr>
          <w:p w14:paraId="60E7E5E7" w14:textId="77777777" w:rsidR="006141E4" w:rsidRPr="00D74995" w:rsidRDefault="006141E4" w:rsidP="00510A46">
            <w:r w:rsidRPr="00D74995">
              <w:lastRenderedPageBreak/>
              <w:t>4</w:t>
            </w:r>
          </w:p>
        </w:tc>
        <w:tc>
          <w:tcPr>
            <w:tcW w:w="3339" w:type="dxa"/>
          </w:tcPr>
          <w:p w14:paraId="3B6BA696" w14:textId="77777777" w:rsidR="006141E4" w:rsidRPr="00D74995" w:rsidRDefault="006141E4" w:rsidP="00510A46">
            <w:r w:rsidRPr="00D74995">
              <w:t>Kudlang Seed producer -</w:t>
            </w:r>
            <w:r w:rsidR="004163AB" w:rsidRPr="00D74995">
              <w:t>Thornhuom</w:t>
            </w:r>
          </w:p>
        </w:tc>
        <w:tc>
          <w:tcPr>
            <w:tcW w:w="1853" w:type="dxa"/>
          </w:tcPr>
          <w:p w14:paraId="2BE28FE7" w14:textId="77777777" w:rsidR="006141E4" w:rsidRPr="00D74995" w:rsidRDefault="006141E4" w:rsidP="00510A46">
            <w:r w:rsidRPr="00D74995">
              <w:t>150kg</w:t>
            </w:r>
          </w:p>
        </w:tc>
        <w:tc>
          <w:tcPr>
            <w:tcW w:w="1847" w:type="dxa"/>
          </w:tcPr>
          <w:p w14:paraId="2DB7485E" w14:textId="77777777" w:rsidR="006141E4" w:rsidRPr="00D74995" w:rsidRDefault="006141E4" w:rsidP="00510A46">
            <w:r w:rsidRPr="00D74995">
              <w:t>100kg</w:t>
            </w:r>
          </w:p>
        </w:tc>
      </w:tr>
      <w:tr w:rsidR="006141E4" w:rsidRPr="00D74995" w14:paraId="10A82EB4" w14:textId="77777777" w:rsidTr="009057FA">
        <w:tc>
          <w:tcPr>
            <w:tcW w:w="461" w:type="dxa"/>
          </w:tcPr>
          <w:p w14:paraId="5D26BD61" w14:textId="77777777" w:rsidR="006141E4" w:rsidRPr="00D74995" w:rsidRDefault="006141E4" w:rsidP="00510A46">
            <w:r w:rsidRPr="00D74995">
              <w:t>5</w:t>
            </w:r>
          </w:p>
        </w:tc>
        <w:tc>
          <w:tcPr>
            <w:tcW w:w="3339" w:type="dxa"/>
          </w:tcPr>
          <w:p w14:paraId="323C1478" w14:textId="77777777" w:rsidR="006141E4" w:rsidRPr="00D74995" w:rsidRDefault="006141E4" w:rsidP="00510A46">
            <w:r w:rsidRPr="00D74995">
              <w:t>Makueng Seed producer grp - Pachak</w:t>
            </w:r>
          </w:p>
        </w:tc>
        <w:tc>
          <w:tcPr>
            <w:tcW w:w="1853" w:type="dxa"/>
          </w:tcPr>
          <w:p w14:paraId="45EA1E74" w14:textId="77777777" w:rsidR="006141E4" w:rsidRPr="00D74995" w:rsidRDefault="006141E4" w:rsidP="00510A46">
            <w:r w:rsidRPr="00D74995">
              <w:t>105kg</w:t>
            </w:r>
          </w:p>
        </w:tc>
        <w:tc>
          <w:tcPr>
            <w:tcW w:w="1847" w:type="dxa"/>
          </w:tcPr>
          <w:p w14:paraId="419F2055" w14:textId="77777777" w:rsidR="006141E4" w:rsidRPr="00D74995" w:rsidRDefault="006141E4" w:rsidP="00510A46">
            <w:r w:rsidRPr="00D74995">
              <w:t>-</w:t>
            </w:r>
            <w:r w:rsidR="006934AF">
              <w:t>Did not produce</w:t>
            </w:r>
          </w:p>
        </w:tc>
      </w:tr>
    </w:tbl>
    <w:p w14:paraId="1F14705B" w14:textId="77777777" w:rsidR="006141E4" w:rsidRPr="00CD65B8" w:rsidRDefault="006141E4" w:rsidP="009057FA">
      <w:pPr>
        <w:pStyle w:val="ListParagraph"/>
        <w:widowControl w:val="0"/>
        <w:jc w:val="both"/>
        <w:rPr>
          <w:rFonts w:ascii="Times New Roman" w:hAnsi="Times New Roman" w:cs="Times New Roman"/>
          <w:sz w:val="20"/>
          <w:szCs w:val="20"/>
          <w:lang w:bidi="en-US"/>
        </w:rPr>
      </w:pPr>
    </w:p>
    <w:p w14:paraId="6E27190A" w14:textId="77777777" w:rsidR="001F7464" w:rsidRPr="00395E9E" w:rsidRDefault="000D0D13" w:rsidP="008E65B4">
      <w:pPr>
        <w:pStyle w:val="ListParagraph"/>
        <w:widowControl w:val="0"/>
        <w:numPr>
          <w:ilvl w:val="0"/>
          <w:numId w:val="27"/>
        </w:numPr>
        <w:jc w:val="both"/>
        <w:rPr>
          <w:rFonts w:ascii="Times New Roman" w:hAnsi="Times New Roman" w:cs="Times New Roman"/>
          <w:lang w:bidi="en-US"/>
        </w:rPr>
      </w:pPr>
      <w:r w:rsidRPr="00395E9E">
        <w:rPr>
          <w:rFonts w:ascii="Times New Roman" w:hAnsi="Times New Roman" w:cs="Times New Roman"/>
          <w:b/>
          <w:i/>
        </w:rPr>
        <w:t xml:space="preserve">Support improved post-harvest storage: </w:t>
      </w:r>
      <w:r w:rsidRPr="00395E9E">
        <w:rPr>
          <w:rFonts w:ascii="Times New Roman" w:hAnsi="Times New Roman" w:cs="Times New Roman"/>
        </w:rPr>
        <w:t xml:space="preserve">The </w:t>
      </w:r>
      <w:r w:rsidR="008E65B4" w:rsidRPr="00395E9E">
        <w:rPr>
          <w:rFonts w:ascii="Times New Roman" w:hAnsi="Times New Roman" w:cs="Times New Roman"/>
        </w:rPr>
        <w:t>IRC has planned</w:t>
      </w:r>
      <w:r w:rsidR="000F18B1" w:rsidRPr="00395E9E">
        <w:rPr>
          <w:rFonts w:ascii="Times New Roman" w:hAnsi="Times New Roman" w:cs="Times New Roman"/>
        </w:rPr>
        <w:t xml:space="preserve"> </w:t>
      </w:r>
      <w:r w:rsidR="0012568A" w:rsidRPr="00395E9E">
        <w:rPr>
          <w:rFonts w:ascii="Times New Roman" w:hAnsi="Times New Roman" w:cs="Times New Roman"/>
        </w:rPr>
        <w:t>to conduct this activity</w:t>
      </w:r>
      <w:r w:rsidR="00331313">
        <w:rPr>
          <w:rFonts w:ascii="Times New Roman" w:hAnsi="Times New Roman" w:cs="Times New Roman"/>
        </w:rPr>
        <w:t xml:space="preserve"> to occur</w:t>
      </w:r>
      <w:r w:rsidR="0012568A" w:rsidRPr="00395E9E">
        <w:rPr>
          <w:rFonts w:ascii="Times New Roman" w:hAnsi="Times New Roman" w:cs="Times New Roman"/>
        </w:rPr>
        <w:t xml:space="preserve"> in the seco</w:t>
      </w:r>
      <w:r w:rsidR="00205A51" w:rsidRPr="00395E9E">
        <w:rPr>
          <w:rFonts w:ascii="Times New Roman" w:hAnsi="Times New Roman" w:cs="Times New Roman"/>
        </w:rPr>
        <w:t>nd year of the</w:t>
      </w:r>
      <w:r w:rsidR="00D34EC3" w:rsidRPr="00395E9E">
        <w:rPr>
          <w:rFonts w:ascii="Times New Roman" w:hAnsi="Times New Roman" w:cs="Times New Roman"/>
        </w:rPr>
        <w:t xml:space="preserve"> a</w:t>
      </w:r>
      <w:r w:rsidR="00205A51" w:rsidRPr="00395E9E">
        <w:rPr>
          <w:rFonts w:ascii="Times New Roman" w:hAnsi="Times New Roman" w:cs="Times New Roman"/>
        </w:rPr>
        <w:t>ction</w:t>
      </w:r>
      <w:r w:rsidR="000F18B1" w:rsidRPr="00395E9E">
        <w:rPr>
          <w:rFonts w:ascii="Times New Roman" w:hAnsi="Times New Roman" w:cs="Times New Roman"/>
        </w:rPr>
        <w:t xml:space="preserve">. Prior to </w:t>
      </w:r>
      <w:r w:rsidR="00D34EC3" w:rsidRPr="00395E9E">
        <w:rPr>
          <w:rFonts w:ascii="Times New Roman" w:hAnsi="Times New Roman" w:cs="Times New Roman"/>
        </w:rPr>
        <w:t>conducting</w:t>
      </w:r>
      <w:r w:rsidR="000F18B1" w:rsidRPr="00395E9E">
        <w:rPr>
          <w:rFonts w:ascii="Times New Roman" w:hAnsi="Times New Roman" w:cs="Times New Roman"/>
        </w:rPr>
        <w:t xml:space="preserve"> training, post</w:t>
      </w:r>
      <w:r w:rsidRPr="00395E9E">
        <w:rPr>
          <w:rFonts w:ascii="Times New Roman" w:hAnsi="Times New Roman" w:cs="Times New Roman"/>
        </w:rPr>
        <w:t xml:space="preserve">-harvest loss assessments </w:t>
      </w:r>
      <w:r w:rsidR="00205A51" w:rsidRPr="00395E9E">
        <w:rPr>
          <w:rFonts w:ascii="Times New Roman" w:hAnsi="Times New Roman" w:cs="Times New Roman"/>
        </w:rPr>
        <w:t xml:space="preserve">will be conducted </w:t>
      </w:r>
      <w:r w:rsidRPr="00395E9E">
        <w:rPr>
          <w:rFonts w:ascii="Times New Roman" w:hAnsi="Times New Roman" w:cs="Times New Roman"/>
        </w:rPr>
        <w:t>to determine the degree and geographic scope of loss</w:t>
      </w:r>
      <w:r w:rsidRPr="00395E9E">
        <w:rPr>
          <w:rFonts w:ascii="Times New Roman" w:hAnsi="Times New Roman" w:cs="Times New Roman"/>
          <w:lang w:bidi="en-US"/>
        </w:rPr>
        <w:t>. Most farmers in the target locations lack good storage facilities an</w:t>
      </w:r>
      <w:r w:rsidR="00A275D0" w:rsidRPr="00395E9E">
        <w:rPr>
          <w:rFonts w:ascii="Times New Roman" w:hAnsi="Times New Roman" w:cs="Times New Roman"/>
          <w:lang w:bidi="en-US"/>
        </w:rPr>
        <w:t>d therefore end up consuming</w:t>
      </w:r>
      <w:r w:rsidR="00A239FE" w:rsidRPr="00395E9E">
        <w:rPr>
          <w:rFonts w:ascii="Times New Roman" w:hAnsi="Times New Roman" w:cs="Times New Roman"/>
          <w:lang w:bidi="en-US"/>
        </w:rPr>
        <w:t xml:space="preserve"> and or</w:t>
      </w:r>
      <w:r w:rsidR="00A275D0" w:rsidRPr="00395E9E">
        <w:rPr>
          <w:rFonts w:ascii="Times New Roman" w:hAnsi="Times New Roman" w:cs="Times New Roman"/>
          <w:lang w:bidi="en-US"/>
        </w:rPr>
        <w:t xml:space="preserve"> </w:t>
      </w:r>
      <w:r w:rsidRPr="00395E9E">
        <w:rPr>
          <w:rFonts w:ascii="Times New Roman" w:hAnsi="Times New Roman" w:cs="Times New Roman"/>
          <w:lang w:bidi="en-US"/>
        </w:rPr>
        <w:t xml:space="preserve">selling their produce at low </w:t>
      </w:r>
      <w:r w:rsidR="002B3FBA" w:rsidRPr="00395E9E">
        <w:rPr>
          <w:rFonts w:ascii="Times New Roman" w:hAnsi="Times New Roman" w:cs="Times New Roman"/>
          <w:lang w:bidi="en-US"/>
        </w:rPr>
        <w:t>prices.</w:t>
      </w:r>
      <w:r w:rsidRPr="00395E9E">
        <w:rPr>
          <w:rFonts w:ascii="Times New Roman" w:hAnsi="Times New Roman" w:cs="Times New Roman"/>
          <w:lang w:bidi="en-US"/>
        </w:rPr>
        <w:t xml:space="preserve"> The IRC will train farmer groups and extension workers using </w:t>
      </w:r>
      <w:r w:rsidR="00A239FE" w:rsidRPr="00395E9E">
        <w:rPr>
          <w:rFonts w:ascii="Times New Roman" w:hAnsi="Times New Roman" w:cs="Times New Roman"/>
          <w:lang w:bidi="en-US"/>
        </w:rPr>
        <w:t>t</w:t>
      </w:r>
      <w:r w:rsidRPr="00395E9E">
        <w:rPr>
          <w:rFonts w:ascii="Times New Roman" w:hAnsi="Times New Roman" w:cs="Times New Roman"/>
          <w:lang w:bidi="en-US"/>
        </w:rPr>
        <w:t xml:space="preserve">he USAID </w:t>
      </w:r>
      <w:r w:rsidRPr="00395E9E">
        <w:rPr>
          <w:rFonts w:ascii="Times New Roman" w:hAnsi="Times New Roman" w:cs="Times New Roman"/>
        </w:rPr>
        <w:t>Post-Harvest Handling Training Manual for Extension Workers</w:t>
      </w:r>
      <w:r w:rsidRPr="00395E9E">
        <w:rPr>
          <w:rFonts w:ascii="Times New Roman" w:hAnsi="Times New Roman" w:cs="Times New Roman"/>
          <w:lang w:bidi="en-US"/>
        </w:rPr>
        <w:t xml:space="preserve"> developed in South Sudan</w:t>
      </w:r>
      <w:r w:rsidR="00F51E04" w:rsidRPr="00395E9E">
        <w:rPr>
          <w:rStyle w:val="FootnoteReference"/>
          <w:rFonts w:cs="Times New Roman"/>
          <w:szCs w:val="22"/>
          <w:lang w:bidi="en-US"/>
        </w:rPr>
        <w:footnoteReference w:id="1"/>
      </w:r>
      <w:r w:rsidRPr="00395E9E">
        <w:rPr>
          <w:rStyle w:val="FootnoteReference"/>
          <w:rFonts w:cs="Times New Roman"/>
          <w:szCs w:val="22"/>
          <w:lang w:bidi="en-US"/>
        </w:rPr>
        <w:footnoteReference w:id="2"/>
      </w:r>
      <w:r w:rsidRPr="00395E9E">
        <w:rPr>
          <w:rFonts w:ascii="Times New Roman" w:hAnsi="Times New Roman" w:cs="Times New Roman"/>
          <w:lang w:bidi="en-US"/>
        </w:rPr>
        <w:t xml:space="preserve"> to improve drying and protection</w:t>
      </w:r>
      <w:r w:rsidR="00A239FE" w:rsidRPr="00395E9E">
        <w:rPr>
          <w:rFonts w:ascii="Times New Roman" w:hAnsi="Times New Roman" w:cs="Times New Roman"/>
          <w:lang w:bidi="en-US"/>
        </w:rPr>
        <w:t xml:space="preserve"> of the </w:t>
      </w:r>
      <w:r w:rsidR="00F86DB6" w:rsidRPr="00395E9E">
        <w:rPr>
          <w:rFonts w:ascii="Times New Roman" w:hAnsi="Times New Roman" w:cs="Times New Roman"/>
          <w:lang w:bidi="en-US"/>
        </w:rPr>
        <w:t xml:space="preserve">produce. </w:t>
      </w:r>
      <w:r w:rsidRPr="00395E9E">
        <w:rPr>
          <w:rFonts w:ascii="Times New Roman" w:hAnsi="Times New Roman" w:cs="Times New Roman"/>
          <w:lang w:bidi="en-US"/>
        </w:rPr>
        <w:t xml:space="preserve">The IRC will identify effective traditional storage structures that can be replicated easily or invest in improved community storage facilities. The IRC and UNIDO will also look at </w:t>
      </w:r>
      <w:r w:rsidRPr="00395E9E">
        <w:rPr>
          <w:rFonts w:ascii="Times New Roman" w:hAnsi="Times New Roman" w:cs="Times New Roman"/>
        </w:rPr>
        <w:t>robust pest control</w:t>
      </w:r>
      <w:r w:rsidRPr="00395E9E">
        <w:rPr>
          <w:rFonts w:ascii="Times New Roman" w:hAnsi="Times New Roman" w:cs="Times New Roman"/>
          <w:lang w:bidi="en-US"/>
        </w:rPr>
        <w:t xml:space="preserve"> and grading and storage of higher-quality products beyond the immediate harvest period. Farmers will be trained on post-harvest handling, storage and selection of quality produce for competitive marketing.</w:t>
      </w:r>
      <w:r w:rsidR="00F86DB6" w:rsidRPr="00395E9E">
        <w:rPr>
          <w:rFonts w:ascii="Times New Roman" w:hAnsi="Times New Roman" w:cs="Times New Roman"/>
          <w:lang w:bidi="en-US"/>
        </w:rPr>
        <w:t xml:space="preserve"> The activity was not implemented in the first year because more emphasis was put on formation of farming structures and production.</w:t>
      </w:r>
    </w:p>
    <w:p w14:paraId="6CF8877F" w14:textId="77777777" w:rsidR="00395E9E" w:rsidRDefault="00395E9E" w:rsidP="00EA065F">
      <w:pPr>
        <w:pStyle w:val="Heading3"/>
        <w:rPr>
          <w:rFonts w:ascii="Times New Roman" w:hAnsi="Times New Roman" w:cs="Times New Roman"/>
          <w:b/>
          <w:color w:val="auto"/>
          <w:sz w:val="20"/>
          <w:szCs w:val="20"/>
          <w:u w:val="single"/>
        </w:rPr>
      </w:pPr>
    </w:p>
    <w:p w14:paraId="1572FE83" w14:textId="77777777" w:rsidR="001F7464" w:rsidRPr="00395E9E" w:rsidRDefault="001F7464" w:rsidP="00EA065F">
      <w:pPr>
        <w:pStyle w:val="Heading3"/>
        <w:rPr>
          <w:rFonts w:ascii="Times New Roman" w:hAnsi="Times New Roman" w:cs="Times New Roman"/>
          <w:b/>
          <w:color w:val="auto"/>
          <w:sz w:val="22"/>
          <w:szCs w:val="22"/>
        </w:rPr>
      </w:pPr>
      <w:bookmarkStart w:id="8" w:name="_Toc478554389"/>
      <w:r w:rsidRPr="00395E9E">
        <w:rPr>
          <w:rFonts w:ascii="Times New Roman" w:hAnsi="Times New Roman" w:cs="Times New Roman"/>
          <w:b/>
          <w:color w:val="auto"/>
          <w:sz w:val="22"/>
          <w:szCs w:val="22"/>
          <w:u w:val="single"/>
        </w:rPr>
        <w:t>Result 2: Increased household income through enhanced access to market systems and financial services</w:t>
      </w:r>
      <w:bookmarkEnd w:id="8"/>
      <w:r w:rsidRPr="00395E9E">
        <w:rPr>
          <w:rFonts w:ascii="Times New Roman" w:hAnsi="Times New Roman" w:cs="Times New Roman"/>
          <w:b/>
          <w:color w:val="auto"/>
          <w:sz w:val="22"/>
          <w:szCs w:val="22"/>
        </w:rPr>
        <w:t xml:space="preserve"> </w:t>
      </w:r>
    </w:p>
    <w:p w14:paraId="779AA64D" w14:textId="77777777" w:rsidR="00D77A3D" w:rsidRDefault="00D77A3D" w:rsidP="001F7464">
      <w:pPr>
        <w:jc w:val="both"/>
        <w:rPr>
          <w:rFonts w:ascii="Times New Roman" w:hAnsi="Times New Roman" w:cs="Times New Roman"/>
          <w:color w:val="000000"/>
          <w:sz w:val="20"/>
          <w:szCs w:val="20"/>
        </w:rPr>
      </w:pPr>
    </w:p>
    <w:p w14:paraId="02EAD974" w14:textId="563BFB86" w:rsidR="00D77A3D" w:rsidRPr="00CD65B8" w:rsidRDefault="00573DE3" w:rsidP="001F7464">
      <w:pPr>
        <w:jc w:val="both"/>
        <w:rPr>
          <w:rFonts w:ascii="Times New Roman" w:hAnsi="Times New Roman" w:cs="Times New Roman"/>
          <w:color w:val="000000"/>
          <w:sz w:val="20"/>
          <w:szCs w:val="20"/>
        </w:rPr>
      </w:pPr>
      <w:r>
        <w:rPr>
          <w:rFonts w:ascii="Times New Roman" w:hAnsi="Times New Roman" w:cs="Times New Roman"/>
          <w:color w:val="000000"/>
          <w:sz w:val="20"/>
          <w:szCs w:val="20"/>
        </w:rPr>
        <w:t>Table 9</w:t>
      </w:r>
      <w:r w:rsidR="00D77A3D">
        <w:rPr>
          <w:rFonts w:ascii="Times New Roman" w:hAnsi="Times New Roman" w:cs="Times New Roman"/>
          <w:color w:val="000000"/>
          <w:sz w:val="20"/>
          <w:szCs w:val="20"/>
        </w:rPr>
        <w:t xml:space="preserve">: </w:t>
      </w:r>
      <w:r w:rsidR="00A93454" w:rsidRPr="003A115A">
        <w:rPr>
          <w:rFonts w:ascii="Times New Roman" w:hAnsi="Times New Roman" w:cs="Times New Roman"/>
          <w:u w:val="single"/>
        </w:rPr>
        <w:t>Enhanced access to market systems and financial services</w:t>
      </w:r>
    </w:p>
    <w:tbl>
      <w:tblPr>
        <w:tblW w:w="48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25"/>
        <w:gridCol w:w="1125"/>
        <w:gridCol w:w="1671"/>
        <w:gridCol w:w="2549"/>
      </w:tblGrid>
      <w:tr w:rsidR="00EB224D" w:rsidRPr="00CD65B8" w14:paraId="62946F0F" w14:textId="77777777" w:rsidTr="008D003F">
        <w:trPr>
          <w:trHeight w:val="440"/>
        </w:trPr>
        <w:tc>
          <w:tcPr>
            <w:tcW w:w="2053" w:type="pct"/>
          </w:tcPr>
          <w:p w14:paraId="06A4E5D3" w14:textId="77777777" w:rsidR="00EB224D" w:rsidRPr="00CD65B8" w:rsidRDefault="00EB224D" w:rsidP="009F09DC">
            <w:pPr>
              <w:widowControl w:val="0"/>
              <w:spacing w:after="120" w:line="240" w:lineRule="auto"/>
              <w:rPr>
                <w:rFonts w:ascii="Times New Roman" w:hAnsi="Times New Roman" w:cs="Times New Roman"/>
                <w:sz w:val="20"/>
                <w:szCs w:val="20"/>
                <w:lang w:bidi="en-US"/>
              </w:rPr>
            </w:pPr>
            <w:r w:rsidRPr="00CD65B8">
              <w:rPr>
                <w:rFonts w:ascii="Times New Roman" w:hAnsi="Times New Roman" w:cs="Times New Roman"/>
                <w:sz w:val="20"/>
                <w:szCs w:val="20"/>
                <w:lang w:bidi="en-US"/>
              </w:rPr>
              <w:t>Output Indicator</w:t>
            </w:r>
          </w:p>
        </w:tc>
        <w:tc>
          <w:tcPr>
            <w:tcW w:w="620" w:type="pct"/>
          </w:tcPr>
          <w:p w14:paraId="7F118959" w14:textId="77777777" w:rsidR="00EB224D" w:rsidRPr="00CD65B8" w:rsidRDefault="00EB224D" w:rsidP="009F09DC">
            <w:pPr>
              <w:widowControl w:val="0"/>
              <w:spacing w:after="120" w:line="240" w:lineRule="auto"/>
              <w:rPr>
                <w:rFonts w:ascii="Times New Roman" w:hAnsi="Times New Roman" w:cs="Times New Roman"/>
                <w:sz w:val="20"/>
                <w:szCs w:val="20"/>
                <w:lang w:bidi="en-US"/>
              </w:rPr>
            </w:pPr>
            <w:r w:rsidRPr="00CD65B8">
              <w:rPr>
                <w:rFonts w:ascii="Times New Roman" w:hAnsi="Times New Roman" w:cs="Times New Roman"/>
                <w:sz w:val="20"/>
                <w:szCs w:val="20"/>
                <w:lang w:bidi="en-US"/>
              </w:rPr>
              <w:t>Planned Target</w:t>
            </w:r>
          </w:p>
        </w:tc>
        <w:tc>
          <w:tcPr>
            <w:tcW w:w="921" w:type="pct"/>
          </w:tcPr>
          <w:p w14:paraId="5ECF06EB" w14:textId="77777777" w:rsidR="00EB224D" w:rsidRPr="00CD65B8" w:rsidRDefault="00EB224D" w:rsidP="009F09DC">
            <w:pPr>
              <w:widowControl w:val="0"/>
              <w:spacing w:after="120" w:line="240" w:lineRule="auto"/>
              <w:rPr>
                <w:rFonts w:ascii="Times New Roman" w:hAnsi="Times New Roman" w:cs="Times New Roman"/>
                <w:sz w:val="20"/>
                <w:szCs w:val="20"/>
                <w:lang w:bidi="en-US"/>
              </w:rPr>
            </w:pPr>
            <w:r w:rsidRPr="00CD65B8">
              <w:rPr>
                <w:rFonts w:ascii="Times New Roman" w:hAnsi="Times New Roman" w:cs="Times New Roman"/>
                <w:sz w:val="20"/>
                <w:szCs w:val="20"/>
                <w:lang w:bidi="en-US"/>
              </w:rPr>
              <w:t>Achieved targets Mid term</w:t>
            </w:r>
          </w:p>
        </w:tc>
        <w:tc>
          <w:tcPr>
            <w:tcW w:w="1405" w:type="pct"/>
          </w:tcPr>
          <w:p w14:paraId="47495025" w14:textId="77777777" w:rsidR="00EB224D" w:rsidRPr="00CD65B8" w:rsidRDefault="005F4C9E" w:rsidP="009F09DC">
            <w:pPr>
              <w:widowControl w:val="0"/>
              <w:spacing w:after="120" w:line="240" w:lineRule="auto"/>
              <w:rPr>
                <w:rFonts w:ascii="Times New Roman" w:hAnsi="Times New Roman" w:cs="Times New Roman"/>
                <w:sz w:val="20"/>
                <w:szCs w:val="20"/>
                <w:lang w:bidi="en-US"/>
              </w:rPr>
            </w:pPr>
            <w:r w:rsidRPr="00CD65B8">
              <w:rPr>
                <w:rFonts w:ascii="Times New Roman" w:hAnsi="Times New Roman" w:cs="Times New Roman"/>
                <w:sz w:val="20"/>
                <w:szCs w:val="20"/>
                <w:lang w:bidi="en-US"/>
              </w:rPr>
              <w:t xml:space="preserve">Comments </w:t>
            </w:r>
          </w:p>
        </w:tc>
      </w:tr>
      <w:tr w:rsidR="00EB224D" w:rsidRPr="00CD65B8" w14:paraId="09456B15" w14:textId="77777777" w:rsidTr="008D003F">
        <w:tc>
          <w:tcPr>
            <w:tcW w:w="2053" w:type="pct"/>
          </w:tcPr>
          <w:p w14:paraId="7375878F" w14:textId="77777777" w:rsidR="00EB224D" w:rsidRPr="00CD65B8" w:rsidRDefault="009A18AE" w:rsidP="009F09DC">
            <w:pPr>
              <w:widowControl w:val="0"/>
              <w:spacing w:after="120" w:line="240" w:lineRule="auto"/>
              <w:rPr>
                <w:rFonts w:ascii="Times New Roman" w:hAnsi="Times New Roman" w:cs="Times New Roman"/>
                <w:sz w:val="20"/>
                <w:szCs w:val="20"/>
                <w:lang w:bidi="en-US"/>
              </w:rPr>
            </w:pPr>
            <w:r w:rsidRPr="00CD65B8">
              <w:rPr>
                <w:rFonts w:ascii="Times New Roman" w:hAnsi="Times New Roman" w:cs="Times New Roman"/>
                <w:sz w:val="20"/>
                <w:szCs w:val="20"/>
                <w:lang w:bidi="en-US"/>
              </w:rPr>
              <w:t xml:space="preserve">% increase in farmers and </w:t>
            </w:r>
            <w:r w:rsidR="008D003F" w:rsidRPr="00CD65B8">
              <w:rPr>
                <w:rFonts w:ascii="Times New Roman" w:hAnsi="Times New Roman" w:cs="Times New Roman"/>
                <w:sz w:val="20"/>
                <w:szCs w:val="20"/>
                <w:lang w:bidi="en-US"/>
              </w:rPr>
              <w:t>fisher folk</w:t>
            </w:r>
            <w:r w:rsidRPr="00CD65B8">
              <w:rPr>
                <w:rFonts w:ascii="Times New Roman" w:hAnsi="Times New Roman" w:cs="Times New Roman"/>
                <w:sz w:val="20"/>
                <w:szCs w:val="20"/>
                <w:lang w:bidi="en-US"/>
              </w:rPr>
              <w:t xml:space="preserve"> reporting increased access to markets</w:t>
            </w:r>
          </w:p>
        </w:tc>
        <w:tc>
          <w:tcPr>
            <w:tcW w:w="620" w:type="pct"/>
          </w:tcPr>
          <w:p w14:paraId="7EDE757A" w14:textId="77777777" w:rsidR="00EB224D" w:rsidRPr="00CD65B8" w:rsidRDefault="00EB224D" w:rsidP="009F09DC">
            <w:pPr>
              <w:spacing w:after="120" w:line="240" w:lineRule="auto"/>
              <w:rPr>
                <w:rFonts w:ascii="Times New Roman" w:hAnsi="Times New Roman" w:cs="Times New Roman"/>
                <w:sz w:val="20"/>
                <w:szCs w:val="20"/>
                <w:lang w:bidi="en-US"/>
              </w:rPr>
            </w:pPr>
            <w:r w:rsidRPr="00CD65B8">
              <w:rPr>
                <w:rFonts w:ascii="Times New Roman" w:hAnsi="Times New Roman" w:cs="Times New Roman"/>
                <w:sz w:val="20"/>
                <w:szCs w:val="20"/>
                <w:lang w:bidi="en-US"/>
              </w:rPr>
              <w:t xml:space="preserve">  </w:t>
            </w:r>
            <w:r w:rsidR="00C50BEC" w:rsidRPr="00CD65B8">
              <w:rPr>
                <w:rFonts w:ascii="Times New Roman" w:hAnsi="Times New Roman" w:cs="Times New Roman"/>
                <w:sz w:val="20"/>
                <w:szCs w:val="20"/>
                <w:lang w:bidi="en-US"/>
              </w:rPr>
              <w:t xml:space="preserve">+35% baseline </w:t>
            </w:r>
            <w:r w:rsidR="00172DE2">
              <w:rPr>
                <w:rFonts w:ascii="Times New Roman" w:hAnsi="Times New Roman" w:cs="Times New Roman"/>
                <w:sz w:val="20"/>
                <w:szCs w:val="20"/>
                <w:lang w:bidi="en-US"/>
              </w:rPr>
              <w:t>(71%)</w:t>
            </w:r>
          </w:p>
        </w:tc>
        <w:tc>
          <w:tcPr>
            <w:tcW w:w="921" w:type="pct"/>
          </w:tcPr>
          <w:p w14:paraId="374DC554" w14:textId="1A961737" w:rsidR="00EB224D" w:rsidRPr="00CD65B8" w:rsidRDefault="00EC1FE8" w:rsidP="0045679A">
            <w:pPr>
              <w:spacing w:after="120" w:line="240" w:lineRule="auto"/>
              <w:rPr>
                <w:rFonts w:ascii="Times New Roman" w:hAnsi="Times New Roman" w:cs="Times New Roman"/>
                <w:sz w:val="20"/>
                <w:szCs w:val="20"/>
                <w:lang w:bidi="en-US"/>
              </w:rPr>
            </w:pPr>
            <w:r>
              <w:rPr>
                <w:rFonts w:ascii="Times New Roman" w:hAnsi="Times New Roman" w:cs="Times New Roman"/>
                <w:sz w:val="20"/>
                <w:szCs w:val="20"/>
                <w:lang w:bidi="en-US"/>
              </w:rPr>
              <w:t>N/A</w:t>
            </w:r>
          </w:p>
        </w:tc>
        <w:tc>
          <w:tcPr>
            <w:tcW w:w="1405" w:type="pct"/>
          </w:tcPr>
          <w:p w14:paraId="3D97F2AB" w14:textId="058A218B" w:rsidR="00EB224D" w:rsidRPr="00CD65B8" w:rsidRDefault="00C51A8F" w:rsidP="009F09DC">
            <w:pPr>
              <w:spacing w:after="120" w:line="240" w:lineRule="auto"/>
              <w:rPr>
                <w:rFonts w:ascii="Times New Roman" w:hAnsi="Times New Roman" w:cs="Times New Roman"/>
                <w:sz w:val="20"/>
                <w:szCs w:val="20"/>
                <w:lang w:bidi="en-US"/>
              </w:rPr>
            </w:pPr>
            <w:r>
              <w:rPr>
                <w:rFonts w:ascii="Times New Roman" w:hAnsi="Times New Roman" w:cs="Times New Roman"/>
                <w:sz w:val="20"/>
                <w:szCs w:val="20"/>
                <w:lang w:bidi="en-US"/>
              </w:rPr>
              <w:t xml:space="preserve"> The indicator can only be measured after a study </w:t>
            </w:r>
            <w:r w:rsidR="00FC4A3E">
              <w:rPr>
                <w:rFonts w:ascii="Times New Roman" w:hAnsi="Times New Roman" w:cs="Times New Roman"/>
                <w:sz w:val="20"/>
                <w:szCs w:val="20"/>
                <w:lang w:bidi="en-US"/>
              </w:rPr>
              <w:t>e.g.</w:t>
            </w:r>
            <w:r>
              <w:rPr>
                <w:rFonts w:ascii="Times New Roman" w:hAnsi="Times New Roman" w:cs="Times New Roman"/>
                <w:sz w:val="20"/>
                <w:szCs w:val="20"/>
                <w:lang w:bidi="en-US"/>
              </w:rPr>
              <w:t xml:space="preserve"> midterm evaluation or HEA study</w:t>
            </w:r>
          </w:p>
        </w:tc>
      </w:tr>
      <w:tr w:rsidR="00EB224D" w:rsidRPr="00CD65B8" w14:paraId="2D28FBDC" w14:textId="77777777" w:rsidTr="008D003F">
        <w:tc>
          <w:tcPr>
            <w:tcW w:w="2053" w:type="pct"/>
          </w:tcPr>
          <w:p w14:paraId="4729B9C1" w14:textId="77777777" w:rsidR="00EB224D" w:rsidRPr="00CD65B8" w:rsidRDefault="00EB224D" w:rsidP="009F09DC">
            <w:pPr>
              <w:widowControl w:val="0"/>
              <w:spacing w:after="120" w:line="240" w:lineRule="auto"/>
              <w:rPr>
                <w:rFonts w:ascii="Times New Roman" w:hAnsi="Times New Roman" w:cs="Times New Roman"/>
                <w:sz w:val="20"/>
                <w:szCs w:val="20"/>
                <w:lang w:bidi="en-US"/>
              </w:rPr>
            </w:pPr>
            <w:r w:rsidRPr="00CD65B8">
              <w:rPr>
                <w:rFonts w:ascii="Times New Roman" w:hAnsi="Times New Roman" w:cs="Times New Roman"/>
                <w:sz w:val="20"/>
                <w:szCs w:val="20"/>
                <w:lang w:bidi="en-US"/>
              </w:rPr>
              <w:t xml:space="preserve"> </w:t>
            </w:r>
            <w:r w:rsidR="00067D2E" w:rsidRPr="00CD65B8">
              <w:rPr>
                <w:rFonts w:ascii="Times New Roman" w:hAnsi="Times New Roman" w:cs="Times New Roman"/>
                <w:sz w:val="20"/>
                <w:szCs w:val="20"/>
                <w:lang w:bidi="en-US"/>
              </w:rPr>
              <w:t>% increase of individuals reporting increased ability to access loans and finance</w:t>
            </w:r>
          </w:p>
        </w:tc>
        <w:tc>
          <w:tcPr>
            <w:tcW w:w="620" w:type="pct"/>
          </w:tcPr>
          <w:p w14:paraId="26C7F2A3" w14:textId="77777777" w:rsidR="00EB224D" w:rsidRPr="00CD65B8" w:rsidRDefault="00C50BEC" w:rsidP="00C50BEC">
            <w:pPr>
              <w:spacing w:after="120" w:line="240" w:lineRule="auto"/>
              <w:rPr>
                <w:rFonts w:ascii="Times New Roman" w:hAnsi="Times New Roman" w:cs="Times New Roman"/>
                <w:sz w:val="20"/>
                <w:szCs w:val="20"/>
                <w:lang w:bidi="en-US"/>
              </w:rPr>
            </w:pPr>
            <w:r w:rsidRPr="00CD65B8">
              <w:rPr>
                <w:rFonts w:ascii="Times New Roman" w:hAnsi="Times New Roman" w:cs="Times New Roman"/>
                <w:sz w:val="20"/>
                <w:szCs w:val="20"/>
                <w:lang w:bidi="en-US"/>
              </w:rPr>
              <w:t xml:space="preserve">+25% baseline </w:t>
            </w:r>
            <w:r w:rsidR="00172DE2">
              <w:rPr>
                <w:rFonts w:ascii="Times New Roman" w:hAnsi="Times New Roman" w:cs="Times New Roman"/>
                <w:sz w:val="20"/>
                <w:szCs w:val="20"/>
                <w:lang w:bidi="en-US"/>
              </w:rPr>
              <w:t>(46%)</w:t>
            </w:r>
          </w:p>
        </w:tc>
        <w:tc>
          <w:tcPr>
            <w:tcW w:w="921" w:type="pct"/>
          </w:tcPr>
          <w:p w14:paraId="5FB422AB" w14:textId="2AD9C17E" w:rsidR="00EB224D" w:rsidRPr="00CD65B8" w:rsidRDefault="00172DE2" w:rsidP="00172DE2">
            <w:pPr>
              <w:spacing w:after="120" w:line="240" w:lineRule="auto"/>
              <w:rPr>
                <w:rFonts w:ascii="Times New Roman" w:hAnsi="Times New Roman" w:cs="Times New Roman"/>
                <w:sz w:val="20"/>
                <w:szCs w:val="20"/>
                <w:lang w:bidi="en-US"/>
              </w:rPr>
            </w:pPr>
            <w:r>
              <w:rPr>
                <w:rFonts w:ascii="Times New Roman" w:hAnsi="Times New Roman" w:cs="Times New Roman"/>
                <w:sz w:val="20"/>
                <w:szCs w:val="20"/>
                <w:lang w:bidi="en-US"/>
              </w:rPr>
              <w:t xml:space="preserve"> </w:t>
            </w:r>
            <w:r w:rsidR="00EC1FE8">
              <w:rPr>
                <w:rFonts w:ascii="Times New Roman" w:hAnsi="Times New Roman" w:cs="Times New Roman"/>
                <w:sz w:val="20"/>
                <w:szCs w:val="20"/>
                <w:lang w:bidi="en-US"/>
              </w:rPr>
              <w:t>NA/</w:t>
            </w:r>
          </w:p>
        </w:tc>
        <w:tc>
          <w:tcPr>
            <w:tcW w:w="1405" w:type="pct"/>
          </w:tcPr>
          <w:p w14:paraId="1CA2D097" w14:textId="353CAE8F" w:rsidR="00EB224D" w:rsidRPr="00CD65B8" w:rsidRDefault="00EB224D" w:rsidP="00EC1FE8">
            <w:pPr>
              <w:widowControl w:val="0"/>
              <w:spacing w:after="120" w:line="240" w:lineRule="auto"/>
              <w:rPr>
                <w:rFonts w:ascii="Times New Roman" w:hAnsi="Times New Roman" w:cs="Times New Roman"/>
                <w:sz w:val="20"/>
                <w:szCs w:val="20"/>
                <w:lang w:bidi="en-US"/>
              </w:rPr>
            </w:pPr>
            <w:r w:rsidRPr="00CD65B8">
              <w:rPr>
                <w:rFonts w:ascii="Times New Roman" w:hAnsi="Times New Roman" w:cs="Times New Roman"/>
                <w:sz w:val="20"/>
                <w:szCs w:val="20"/>
                <w:lang w:bidi="en-US"/>
              </w:rPr>
              <w:t xml:space="preserve"> </w:t>
            </w:r>
            <w:r w:rsidR="00C51A8F">
              <w:rPr>
                <w:rFonts w:ascii="Times New Roman" w:hAnsi="Times New Roman" w:cs="Times New Roman"/>
                <w:sz w:val="20"/>
                <w:szCs w:val="20"/>
                <w:lang w:bidi="en-US"/>
              </w:rPr>
              <w:t xml:space="preserve"> The indicator can only be measured after a study </w:t>
            </w:r>
            <w:r w:rsidR="00FC4A3E">
              <w:rPr>
                <w:rFonts w:ascii="Times New Roman" w:hAnsi="Times New Roman" w:cs="Times New Roman"/>
                <w:sz w:val="20"/>
                <w:szCs w:val="20"/>
                <w:lang w:bidi="en-US"/>
              </w:rPr>
              <w:t>e.g.</w:t>
            </w:r>
            <w:r w:rsidR="00C51A8F">
              <w:rPr>
                <w:rFonts w:ascii="Times New Roman" w:hAnsi="Times New Roman" w:cs="Times New Roman"/>
                <w:sz w:val="20"/>
                <w:szCs w:val="20"/>
                <w:lang w:bidi="en-US"/>
              </w:rPr>
              <w:t xml:space="preserve"> midterm evaluation or HEA study</w:t>
            </w:r>
          </w:p>
        </w:tc>
      </w:tr>
      <w:tr w:rsidR="00EB224D" w:rsidRPr="00CD65B8" w14:paraId="4819D451" w14:textId="77777777" w:rsidTr="008D003F">
        <w:tc>
          <w:tcPr>
            <w:tcW w:w="2053" w:type="pct"/>
          </w:tcPr>
          <w:p w14:paraId="1852F9F2" w14:textId="77777777" w:rsidR="00EB224D" w:rsidRPr="00CD65B8" w:rsidRDefault="00067D2E" w:rsidP="009F09DC">
            <w:pPr>
              <w:widowControl w:val="0"/>
              <w:spacing w:after="120" w:line="240" w:lineRule="auto"/>
              <w:rPr>
                <w:rFonts w:ascii="Times New Roman" w:hAnsi="Times New Roman" w:cs="Times New Roman"/>
                <w:sz w:val="20"/>
                <w:szCs w:val="20"/>
                <w:lang w:bidi="en-US"/>
              </w:rPr>
            </w:pPr>
            <w:r w:rsidRPr="00CD65B8">
              <w:rPr>
                <w:rFonts w:ascii="Times New Roman" w:hAnsi="Times New Roman" w:cs="Times New Roman"/>
                <w:sz w:val="20"/>
                <w:szCs w:val="20"/>
                <w:lang w:bidi="en-US"/>
              </w:rPr>
              <w:t># of individuals participating in Village Saving and Lending Associations (VSLAs)</w:t>
            </w:r>
          </w:p>
        </w:tc>
        <w:tc>
          <w:tcPr>
            <w:tcW w:w="620" w:type="pct"/>
          </w:tcPr>
          <w:p w14:paraId="424B7648" w14:textId="77777777" w:rsidR="00EB224D" w:rsidRPr="00CD65B8" w:rsidRDefault="007F7A3F" w:rsidP="009F09DC">
            <w:pPr>
              <w:spacing w:after="120" w:line="240" w:lineRule="auto"/>
              <w:rPr>
                <w:rFonts w:ascii="Times New Roman" w:hAnsi="Times New Roman" w:cs="Times New Roman"/>
                <w:sz w:val="20"/>
                <w:szCs w:val="20"/>
                <w:lang w:bidi="en-US"/>
              </w:rPr>
            </w:pPr>
            <w:r w:rsidRPr="00CD65B8">
              <w:rPr>
                <w:rFonts w:ascii="Times New Roman" w:hAnsi="Times New Roman" w:cs="Times New Roman"/>
                <w:sz w:val="20"/>
                <w:szCs w:val="20"/>
                <w:lang w:bidi="en-US"/>
              </w:rPr>
              <w:t xml:space="preserve">500 </w:t>
            </w:r>
          </w:p>
        </w:tc>
        <w:tc>
          <w:tcPr>
            <w:tcW w:w="921" w:type="pct"/>
          </w:tcPr>
          <w:p w14:paraId="640578ED" w14:textId="77777777" w:rsidR="00EB224D" w:rsidRPr="00CD65B8" w:rsidRDefault="00770108" w:rsidP="009F09DC">
            <w:pPr>
              <w:spacing w:after="120" w:line="240" w:lineRule="auto"/>
              <w:rPr>
                <w:rFonts w:ascii="Times New Roman" w:hAnsi="Times New Roman" w:cs="Times New Roman"/>
                <w:sz w:val="20"/>
                <w:szCs w:val="20"/>
                <w:lang w:bidi="en-US"/>
              </w:rPr>
            </w:pPr>
            <w:r w:rsidRPr="00CD65B8">
              <w:rPr>
                <w:rFonts w:ascii="Times New Roman" w:hAnsi="Times New Roman" w:cs="Times New Roman"/>
                <w:sz w:val="20"/>
                <w:szCs w:val="20"/>
                <w:lang w:bidi="en-US"/>
              </w:rPr>
              <w:t>300</w:t>
            </w:r>
          </w:p>
        </w:tc>
        <w:tc>
          <w:tcPr>
            <w:tcW w:w="1405" w:type="pct"/>
          </w:tcPr>
          <w:p w14:paraId="40FD14F5" w14:textId="77777777" w:rsidR="00EB224D" w:rsidRPr="00CD65B8" w:rsidRDefault="005406DE" w:rsidP="009F09DC">
            <w:pPr>
              <w:widowControl w:val="0"/>
              <w:spacing w:after="120" w:line="240" w:lineRule="auto"/>
              <w:rPr>
                <w:rFonts w:ascii="Times New Roman" w:hAnsi="Times New Roman" w:cs="Times New Roman"/>
                <w:sz w:val="20"/>
                <w:szCs w:val="20"/>
                <w:lang w:bidi="en-US"/>
              </w:rPr>
            </w:pPr>
            <w:r w:rsidRPr="00CD65B8">
              <w:rPr>
                <w:rFonts w:ascii="Times New Roman" w:hAnsi="Times New Roman" w:cs="Times New Roman"/>
                <w:sz w:val="20"/>
                <w:szCs w:val="20"/>
                <w:lang w:bidi="en-US"/>
              </w:rPr>
              <w:t xml:space="preserve">None </w:t>
            </w:r>
          </w:p>
        </w:tc>
      </w:tr>
    </w:tbl>
    <w:p w14:paraId="21F3150C" w14:textId="77777777" w:rsidR="001F7464" w:rsidRPr="00CD65B8" w:rsidRDefault="001F7464" w:rsidP="001F7464">
      <w:pPr>
        <w:jc w:val="both"/>
        <w:rPr>
          <w:rFonts w:ascii="Times New Roman" w:hAnsi="Times New Roman" w:cs="Times New Roman"/>
          <w:b/>
          <w:sz w:val="20"/>
          <w:szCs w:val="20"/>
        </w:rPr>
      </w:pPr>
      <w:r w:rsidRPr="00CD65B8">
        <w:rPr>
          <w:rFonts w:ascii="Times New Roman" w:hAnsi="Times New Roman" w:cs="Times New Roman"/>
          <w:color w:val="000000"/>
          <w:sz w:val="20"/>
          <w:szCs w:val="20"/>
        </w:rPr>
        <w:t xml:space="preserve">  </w:t>
      </w:r>
    </w:p>
    <w:p w14:paraId="057B3D3D" w14:textId="77777777" w:rsidR="001F7464" w:rsidRPr="00395E9E" w:rsidRDefault="001F7464" w:rsidP="001F7464">
      <w:pPr>
        <w:autoSpaceDE w:val="0"/>
        <w:autoSpaceDN w:val="0"/>
        <w:adjustRightInd w:val="0"/>
        <w:jc w:val="both"/>
        <w:rPr>
          <w:rFonts w:ascii="Times New Roman" w:hAnsi="Times New Roman" w:cs="Times New Roman"/>
          <w:b/>
          <w:i/>
          <w:color w:val="000000"/>
        </w:rPr>
      </w:pPr>
      <w:r w:rsidRPr="00395E9E">
        <w:rPr>
          <w:rFonts w:ascii="Times New Roman" w:hAnsi="Times New Roman" w:cs="Times New Roman"/>
          <w:b/>
          <w:i/>
          <w:color w:val="000000"/>
        </w:rPr>
        <w:t>Activity 2.1: Support</w:t>
      </w:r>
      <w:r w:rsidR="00AF16A2">
        <w:rPr>
          <w:rFonts w:ascii="Times New Roman" w:hAnsi="Times New Roman" w:cs="Times New Roman"/>
          <w:b/>
          <w:i/>
          <w:color w:val="000000"/>
        </w:rPr>
        <w:t>ed</w:t>
      </w:r>
      <w:r w:rsidRPr="00395E9E">
        <w:rPr>
          <w:rFonts w:ascii="Times New Roman" w:hAnsi="Times New Roman" w:cs="Times New Roman"/>
          <w:b/>
          <w:i/>
          <w:color w:val="000000"/>
        </w:rPr>
        <w:t xml:space="preserve"> farme</w:t>
      </w:r>
      <w:r w:rsidR="00D34EC3" w:rsidRPr="00395E9E">
        <w:rPr>
          <w:rFonts w:ascii="Times New Roman" w:hAnsi="Times New Roman" w:cs="Times New Roman"/>
          <w:b/>
          <w:i/>
          <w:color w:val="000000"/>
        </w:rPr>
        <w:t>r</w:t>
      </w:r>
      <w:r w:rsidRPr="00395E9E">
        <w:rPr>
          <w:rFonts w:ascii="Times New Roman" w:hAnsi="Times New Roman" w:cs="Times New Roman"/>
          <w:b/>
          <w:i/>
          <w:color w:val="000000"/>
        </w:rPr>
        <w:t xml:space="preserve"> producer groups to increase income through market sales</w:t>
      </w:r>
    </w:p>
    <w:p w14:paraId="63E8F266" w14:textId="0C266ADF" w:rsidR="00F96B4A" w:rsidRDefault="00F96B4A" w:rsidP="00F96B4A">
      <w:pPr>
        <w:pStyle w:val="ListParagraph"/>
        <w:numPr>
          <w:ilvl w:val="0"/>
          <w:numId w:val="28"/>
        </w:numPr>
        <w:spacing w:after="120" w:line="240" w:lineRule="auto"/>
        <w:rPr>
          <w:rFonts w:ascii="Times New Roman" w:hAnsi="Times New Roman"/>
        </w:rPr>
      </w:pPr>
      <w:r w:rsidRPr="005F241B">
        <w:rPr>
          <w:rFonts w:ascii="Times New Roman" w:hAnsi="Times New Roman"/>
          <w:b/>
          <w:i/>
        </w:rPr>
        <w:t>Facilitate</w:t>
      </w:r>
      <w:r w:rsidR="00AF16A2" w:rsidRPr="005F241B">
        <w:rPr>
          <w:rFonts w:ascii="Times New Roman" w:hAnsi="Times New Roman"/>
          <w:b/>
          <w:i/>
        </w:rPr>
        <w:t>d</w:t>
      </w:r>
      <w:r w:rsidRPr="005F241B">
        <w:rPr>
          <w:rFonts w:ascii="Times New Roman" w:hAnsi="Times New Roman"/>
          <w:b/>
          <w:i/>
        </w:rPr>
        <w:t xml:space="preserve"> farmer, producer and marketing groups</w:t>
      </w:r>
      <w:r w:rsidRPr="00395E9E">
        <w:rPr>
          <w:rFonts w:ascii="Times New Roman" w:hAnsi="Times New Roman"/>
        </w:rPr>
        <w:t xml:space="preserve"> to participate in trade fairs and shows</w:t>
      </w:r>
      <w:r w:rsidR="005F241B">
        <w:rPr>
          <w:rFonts w:ascii="Times New Roman" w:hAnsi="Times New Roman"/>
        </w:rPr>
        <w:t>.</w:t>
      </w:r>
      <w:r w:rsidR="00201515">
        <w:rPr>
          <w:rFonts w:ascii="Times New Roman" w:hAnsi="Times New Roman"/>
        </w:rPr>
        <w:br/>
      </w:r>
      <w:r w:rsidR="009428F5">
        <w:rPr>
          <w:rFonts w:ascii="Times New Roman" w:hAnsi="Times New Roman"/>
        </w:rPr>
        <w:t>This activity was conducted at Payam level where different producer groups brought their farm produce to a central place for display to consumers, other farmers and traders. The aim was exposu</w:t>
      </w:r>
      <w:r w:rsidR="003337D4">
        <w:rPr>
          <w:rFonts w:ascii="Times New Roman" w:hAnsi="Times New Roman"/>
        </w:rPr>
        <w:t>re</w:t>
      </w:r>
      <w:r w:rsidR="009428F5">
        <w:rPr>
          <w:rFonts w:ascii="Times New Roman" w:hAnsi="Times New Roman"/>
        </w:rPr>
        <w:t xml:space="preserve"> </w:t>
      </w:r>
      <w:r w:rsidR="00610A96">
        <w:rPr>
          <w:rFonts w:ascii="Times New Roman" w:hAnsi="Times New Roman"/>
        </w:rPr>
        <w:t xml:space="preserve">to </w:t>
      </w:r>
      <w:r w:rsidR="009428F5">
        <w:rPr>
          <w:rFonts w:ascii="Times New Roman" w:hAnsi="Times New Roman"/>
        </w:rPr>
        <w:t>new farm products to the market, enc</w:t>
      </w:r>
      <w:r w:rsidR="00AA4563">
        <w:rPr>
          <w:rFonts w:ascii="Times New Roman" w:hAnsi="Times New Roman"/>
        </w:rPr>
        <w:t>ourage other farmers to produce and strengthen a linkage between producer groups and local trade</w:t>
      </w:r>
      <w:r w:rsidR="00460DCE">
        <w:rPr>
          <w:rFonts w:ascii="Times New Roman" w:hAnsi="Times New Roman"/>
        </w:rPr>
        <w:t>rs and</w:t>
      </w:r>
      <w:r w:rsidR="00AA4563">
        <w:rPr>
          <w:rFonts w:ascii="Times New Roman" w:hAnsi="Times New Roman"/>
        </w:rPr>
        <w:t xml:space="preserve"> brokers.</w:t>
      </w:r>
    </w:p>
    <w:p w14:paraId="7AA81775" w14:textId="77777777" w:rsidR="005932CF" w:rsidRDefault="005932CF" w:rsidP="003A115A">
      <w:pPr>
        <w:pStyle w:val="ListParagraph"/>
        <w:spacing w:after="120" w:line="240" w:lineRule="auto"/>
        <w:rPr>
          <w:rFonts w:ascii="Times New Roman" w:hAnsi="Times New Roman"/>
          <w:b/>
          <w:i/>
        </w:rPr>
      </w:pPr>
    </w:p>
    <w:p w14:paraId="1D98CCA1" w14:textId="77777777" w:rsidR="005932CF" w:rsidRDefault="005932CF" w:rsidP="003A115A">
      <w:pPr>
        <w:pStyle w:val="ListParagraph"/>
        <w:spacing w:after="120" w:line="240" w:lineRule="auto"/>
        <w:rPr>
          <w:rFonts w:ascii="Times New Roman" w:hAnsi="Times New Roman"/>
        </w:rPr>
      </w:pPr>
    </w:p>
    <w:p w14:paraId="09EF1056" w14:textId="06B1A586" w:rsidR="00C93DE3" w:rsidRPr="00395E9E" w:rsidRDefault="00331313" w:rsidP="005F241B">
      <w:pPr>
        <w:pStyle w:val="ListParagraph"/>
        <w:widowControl w:val="0"/>
        <w:numPr>
          <w:ilvl w:val="0"/>
          <w:numId w:val="28"/>
        </w:numPr>
        <w:rPr>
          <w:rFonts w:ascii="Times New Roman" w:hAnsi="Times New Roman" w:cs="Times New Roman"/>
          <w:lang w:bidi="en-US"/>
        </w:rPr>
      </w:pPr>
      <w:r w:rsidRPr="005F241B">
        <w:rPr>
          <w:rFonts w:ascii="Times New Roman" w:hAnsi="Times New Roman" w:cs="Times New Roman"/>
          <w:b/>
          <w:i/>
          <w:lang w:bidi="en-US"/>
        </w:rPr>
        <w:lastRenderedPageBreak/>
        <w:t>R</w:t>
      </w:r>
      <w:r w:rsidR="00C93DE3" w:rsidRPr="005F241B">
        <w:rPr>
          <w:rFonts w:ascii="Times New Roman" w:hAnsi="Times New Roman" w:cs="Times New Roman"/>
          <w:b/>
          <w:i/>
          <w:lang w:bidi="en-US"/>
        </w:rPr>
        <w:t>each</w:t>
      </w:r>
      <w:r w:rsidRPr="005F241B">
        <w:rPr>
          <w:rFonts w:ascii="Times New Roman" w:hAnsi="Times New Roman" w:cs="Times New Roman"/>
          <w:b/>
          <w:i/>
          <w:lang w:bidi="en-US"/>
        </w:rPr>
        <w:t>ed</w:t>
      </w:r>
      <w:r w:rsidR="00C93DE3" w:rsidRPr="005F241B">
        <w:rPr>
          <w:rFonts w:ascii="Times New Roman" w:hAnsi="Times New Roman" w:cs="Times New Roman"/>
          <w:b/>
          <w:i/>
          <w:lang w:bidi="en-US"/>
        </w:rPr>
        <w:t xml:space="preserve"> agricultural producers with improved technologies and tech</w:t>
      </w:r>
      <w:r w:rsidR="00177E7A" w:rsidRPr="005F241B">
        <w:rPr>
          <w:rFonts w:ascii="Times New Roman" w:hAnsi="Times New Roman" w:cs="Times New Roman"/>
          <w:b/>
          <w:i/>
          <w:lang w:bidi="en-US"/>
        </w:rPr>
        <w:t>niques</w:t>
      </w:r>
      <w:r w:rsidRPr="005F241B">
        <w:rPr>
          <w:rFonts w:ascii="Times New Roman" w:hAnsi="Times New Roman" w:cs="Times New Roman"/>
          <w:b/>
          <w:i/>
          <w:lang w:bidi="en-US"/>
        </w:rPr>
        <w:t>.</w:t>
      </w:r>
      <w:r>
        <w:rPr>
          <w:rFonts w:ascii="Times New Roman" w:hAnsi="Times New Roman" w:cs="Times New Roman"/>
          <w:lang w:bidi="en-US"/>
        </w:rPr>
        <w:t xml:space="preserve"> </w:t>
      </w:r>
      <w:r w:rsidR="00177E7A" w:rsidRPr="00395E9E">
        <w:rPr>
          <w:rFonts w:ascii="Times New Roman" w:hAnsi="Times New Roman" w:cs="Times New Roman"/>
          <w:lang w:bidi="en-US"/>
        </w:rPr>
        <w:t>IRC</w:t>
      </w:r>
      <w:r w:rsidR="002B3FBA" w:rsidRPr="00395E9E">
        <w:rPr>
          <w:rFonts w:ascii="Times New Roman" w:hAnsi="Times New Roman" w:cs="Times New Roman"/>
          <w:lang w:bidi="en-US"/>
        </w:rPr>
        <w:t>/</w:t>
      </w:r>
      <w:r w:rsidR="00486593" w:rsidRPr="00395E9E">
        <w:rPr>
          <w:rFonts w:ascii="Times New Roman" w:hAnsi="Times New Roman" w:cs="Times New Roman"/>
          <w:lang w:bidi="en-US"/>
        </w:rPr>
        <w:t>UNIDO formed</w:t>
      </w:r>
      <w:r w:rsidR="002B3FBA" w:rsidRPr="00395E9E">
        <w:rPr>
          <w:rFonts w:ascii="Times New Roman" w:hAnsi="Times New Roman" w:cs="Times New Roman"/>
          <w:lang w:bidi="en-US"/>
        </w:rPr>
        <w:t xml:space="preserve"> </w:t>
      </w:r>
      <w:r w:rsidR="00EB244A" w:rsidRPr="00395E9E">
        <w:rPr>
          <w:rFonts w:ascii="Times New Roman" w:hAnsi="Times New Roman" w:cs="Times New Roman"/>
          <w:lang w:bidi="en-US"/>
        </w:rPr>
        <w:t>20 farmer</w:t>
      </w:r>
      <w:r w:rsidR="00C93DE3" w:rsidRPr="00395E9E">
        <w:rPr>
          <w:rFonts w:ascii="Times New Roman" w:hAnsi="Times New Roman" w:cs="Times New Roman"/>
          <w:lang w:bidi="en-US"/>
        </w:rPr>
        <w:t xml:space="preserve"> producer groups (FPGs) in target</w:t>
      </w:r>
      <w:r w:rsidR="00177E7A" w:rsidRPr="00395E9E">
        <w:rPr>
          <w:rFonts w:ascii="Times New Roman" w:hAnsi="Times New Roman" w:cs="Times New Roman"/>
          <w:lang w:bidi="en-US"/>
        </w:rPr>
        <w:t>ed</w:t>
      </w:r>
      <w:r w:rsidR="00C93DE3" w:rsidRPr="00395E9E">
        <w:rPr>
          <w:rFonts w:ascii="Times New Roman" w:hAnsi="Times New Roman" w:cs="Times New Roman"/>
          <w:lang w:bidi="en-US"/>
        </w:rPr>
        <w:t xml:space="preserve"> </w:t>
      </w:r>
      <w:r w:rsidR="0034548C" w:rsidRPr="00395E9E">
        <w:rPr>
          <w:rFonts w:ascii="Times New Roman" w:hAnsi="Times New Roman" w:cs="Times New Roman"/>
          <w:lang w:bidi="en-US"/>
        </w:rPr>
        <w:t>Payams</w:t>
      </w:r>
      <w:r w:rsidR="00F86DB6" w:rsidRPr="00395E9E">
        <w:rPr>
          <w:rFonts w:ascii="Times New Roman" w:hAnsi="Times New Roman" w:cs="Times New Roman"/>
          <w:lang w:bidi="en-US"/>
        </w:rPr>
        <w:t>. Each group comprised of 25 members</w:t>
      </w:r>
      <w:r w:rsidR="00EB244A">
        <w:rPr>
          <w:rFonts w:ascii="Times New Roman" w:hAnsi="Times New Roman" w:cs="Times New Roman"/>
          <w:lang w:bidi="en-US"/>
        </w:rPr>
        <w:t xml:space="preserve"> (20 female</w:t>
      </w:r>
      <w:r w:rsidR="00D34EC3" w:rsidRPr="00395E9E">
        <w:rPr>
          <w:rFonts w:ascii="Times New Roman" w:hAnsi="Times New Roman" w:cs="Times New Roman"/>
          <w:lang w:bidi="en-US"/>
        </w:rPr>
        <w:t>,</w:t>
      </w:r>
      <w:r w:rsidR="00EB244A">
        <w:rPr>
          <w:rFonts w:ascii="Times New Roman" w:hAnsi="Times New Roman" w:cs="Times New Roman"/>
          <w:lang w:bidi="en-US"/>
        </w:rPr>
        <w:t xml:space="preserve"> 5 males)</w:t>
      </w:r>
      <w:r w:rsidR="00486593" w:rsidRPr="00395E9E">
        <w:rPr>
          <w:rFonts w:ascii="Times New Roman" w:hAnsi="Times New Roman" w:cs="Times New Roman"/>
          <w:lang w:bidi="en-US"/>
        </w:rPr>
        <w:t xml:space="preserve">. </w:t>
      </w:r>
      <w:r w:rsidR="008C20A9" w:rsidRPr="00395E9E">
        <w:rPr>
          <w:rFonts w:ascii="Times New Roman" w:hAnsi="Times New Roman" w:cs="Times New Roman"/>
          <w:lang w:bidi="en-US"/>
        </w:rPr>
        <w:t>IRC</w:t>
      </w:r>
      <w:r w:rsidR="002B3FBA" w:rsidRPr="00395E9E">
        <w:rPr>
          <w:rFonts w:ascii="Times New Roman" w:hAnsi="Times New Roman" w:cs="Times New Roman"/>
          <w:lang w:bidi="en-US"/>
        </w:rPr>
        <w:t>/UNIDO</w:t>
      </w:r>
      <w:r w:rsidR="008C20A9" w:rsidRPr="00395E9E">
        <w:rPr>
          <w:rFonts w:ascii="Times New Roman" w:hAnsi="Times New Roman" w:cs="Times New Roman"/>
          <w:lang w:bidi="en-US"/>
        </w:rPr>
        <w:t xml:space="preserve"> </w:t>
      </w:r>
      <w:r w:rsidR="00C93DE3" w:rsidRPr="00395E9E">
        <w:rPr>
          <w:rFonts w:ascii="Times New Roman" w:hAnsi="Times New Roman" w:cs="Times New Roman"/>
          <w:lang w:bidi="en-US"/>
        </w:rPr>
        <w:t>work</w:t>
      </w:r>
      <w:r w:rsidR="00E558A1">
        <w:rPr>
          <w:rFonts w:ascii="Times New Roman" w:hAnsi="Times New Roman" w:cs="Times New Roman"/>
          <w:lang w:bidi="en-US"/>
        </w:rPr>
        <w:t>ed</w:t>
      </w:r>
      <w:r w:rsidR="008C20A9" w:rsidRPr="00395E9E">
        <w:rPr>
          <w:rFonts w:ascii="Times New Roman" w:hAnsi="Times New Roman" w:cs="Times New Roman"/>
          <w:lang w:bidi="en-US"/>
        </w:rPr>
        <w:t xml:space="preserve"> with each Payam</w:t>
      </w:r>
      <w:r w:rsidR="00C93DE3" w:rsidRPr="00395E9E">
        <w:rPr>
          <w:rFonts w:ascii="Times New Roman" w:hAnsi="Times New Roman" w:cs="Times New Roman"/>
          <w:lang w:bidi="en-US"/>
        </w:rPr>
        <w:t xml:space="preserve"> administrator</w:t>
      </w:r>
      <w:r w:rsidR="00266D88" w:rsidRPr="00395E9E">
        <w:rPr>
          <w:rFonts w:ascii="Times New Roman" w:hAnsi="Times New Roman" w:cs="Times New Roman"/>
          <w:lang w:bidi="en-US"/>
        </w:rPr>
        <w:t xml:space="preserve">, </w:t>
      </w:r>
      <w:r w:rsidR="00A73D7B" w:rsidRPr="00395E9E">
        <w:rPr>
          <w:rFonts w:ascii="Times New Roman" w:hAnsi="Times New Roman" w:cs="Times New Roman"/>
          <w:lang w:bidi="en-US"/>
        </w:rPr>
        <w:t>boma</w:t>
      </w:r>
      <w:r w:rsidR="00C93DE3" w:rsidRPr="00395E9E">
        <w:rPr>
          <w:rFonts w:ascii="Times New Roman" w:hAnsi="Times New Roman" w:cs="Times New Roman"/>
          <w:lang w:bidi="en-US"/>
        </w:rPr>
        <w:t xml:space="preserve"> </w:t>
      </w:r>
      <w:r w:rsidR="00266D88" w:rsidRPr="00395E9E">
        <w:rPr>
          <w:rFonts w:ascii="Times New Roman" w:hAnsi="Times New Roman" w:cs="Times New Roman"/>
          <w:lang w:bidi="en-US"/>
        </w:rPr>
        <w:t>chief</w:t>
      </w:r>
      <w:r w:rsidR="00F86DB6" w:rsidRPr="00395E9E">
        <w:rPr>
          <w:rFonts w:ascii="Times New Roman" w:hAnsi="Times New Roman" w:cs="Times New Roman"/>
          <w:lang w:bidi="en-US"/>
        </w:rPr>
        <w:t>s</w:t>
      </w:r>
      <w:r w:rsidR="00266D88" w:rsidRPr="00395E9E">
        <w:rPr>
          <w:rFonts w:ascii="Times New Roman" w:hAnsi="Times New Roman" w:cs="Times New Roman"/>
          <w:lang w:bidi="en-US"/>
        </w:rPr>
        <w:t xml:space="preserve"> </w:t>
      </w:r>
      <w:r w:rsidR="00C93DE3" w:rsidRPr="00395E9E">
        <w:rPr>
          <w:rFonts w:ascii="Times New Roman" w:hAnsi="Times New Roman" w:cs="Times New Roman"/>
          <w:lang w:bidi="en-US"/>
        </w:rPr>
        <w:t xml:space="preserve">and natural </w:t>
      </w:r>
      <w:r w:rsidR="008C20A9" w:rsidRPr="00395E9E">
        <w:rPr>
          <w:rFonts w:ascii="Times New Roman" w:hAnsi="Times New Roman" w:cs="Times New Roman"/>
          <w:lang w:bidi="en-US"/>
        </w:rPr>
        <w:t>resource management committee</w:t>
      </w:r>
      <w:r w:rsidR="00F86DB6" w:rsidRPr="00395E9E">
        <w:rPr>
          <w:rFonts w:ascii="Times New Roman" w:hAnsi="Times New Roman" w:cs="Times New Roman"/>
          <w:lang w:bidi="en-US"/>
        </w:rPr>
        <w:t>s</w:t>
      </w:r>
      <w:r w:rsidR="008C20A9" w:rsidRPr="00395E9E">
        <w:rPr>
          <w:rFonts w:ascii="Times New Roman" w:hAnsi="Times New Roman" w:cs="Times New Roman"/>
          <w:lang w:bidi="en-US"/>
        </w:rPr>
        <w:t xml:space="preserve"> </w:t>
      </w:r>
      <w:r w:rsidR="00F86DB6" w:rsidRPr="00395E9E">
        <w:rPr>
          <w:rFonts w:ascii="Times New Roman" w:hAnsi="Times New Roman" w:cs="Times New Roman"/>
          <w:lang w:bidi="en-US"/>
        </w:rPr>
        <w:t xml:space="preserve">to </w:t>
      </w:r>
      <w:r w:rsidR="005072A2" w:rsidRPr="00395E9E">
        <w:rPr>
          <w:rFonts w:ascii="Times New Roman" w:hAnsi="Times New Roman" w:cs="Times New Roman"/>
          <w:lang w:bidi="en-US"/>
        </w:rPr>
        <w:t>allocate land</w:t>
      </w:r>
      <w:r w:rsidR="00F86DB6" w:rsidRPr="00395E9E">
        <w:rPr>
          <w:rFonts w:ascii="Times New Roman" w:hAnsi="Times New Roman" w:cs="Times New Roman"/>
          <w:lang w:bidi="en-US"/>
        </w:rPr>
        <w:t xml:space="preserve"> to</w:t>
      </w:r>
      <w:r w:rsidR="00C93DE3" w:rsidRPr="00395E9E">
        <w:rPr>
          <w:rFonts w:ascii="Times New Roman" w:hAnsi="Times New Roman" w:cs="Times New Roman"/>
          <w:lang w:bidi="en-US"/>
        </w:rPr>
        <w:t xml:space="preserve"> FPG</w:t>
      </w:r>
      <w:r w:rsidR="008C20A9" w:rsidRPr="00395E9E">
        <w:rPr>
          <w:rFonts w:ascii="Times New Roman" w:hAnsi="Times New Roman" w:cs="Times New Roman"/>
          <w:lang w:bidi="en-US"/>
        </w:rPr>
        <w:t>s</w:t>
      </w:r>
      <w:r w:rsidR="00E163CF" w:rsidRPr="00395E9E">
        <w:rPr>
          <w:rFonts w:ascii="Times New Roman" w:hAnsi="Times New Roman" w:cs="Times New Roman"/>
          <w:lang w:bidi="en-US"/>
        </w:rPr>
        <w:t>. Trainings</w:t>
      </w:r>
      <w:r w:rsidR="00F86DB6" w:rsidRPr="00395E9E">
        <w:rPr>
          <w:rFonts w:ascii="Times New Roman" w:hAnsi="Times New Roman" w:cs="Times New Roman"/>
          <w:lang w:bidi="en-US"/>
        </w:rPr>
        <w:t xml:space="preserve"> </w:t>
      </w:r>
      <w:r w:rsidR="00E163CF" w:rsidRPr="00395E9E">
        <w:rPr>
          <w:rFonts w:ascii="Times New Roman" w:hAnsi="Times New Roman" w:cs="Times New Roman"/>
          <w:lang w:bidi="en-US"/>
        </w:rPr>
        <w:t xml:space="preserve"> </w:t>
      </w:r>
      <w:r w:rsidR="00F86DB6" w:rsidRPr="00395E9E">
        <w:rPr>
          <w:rFonts w:ascii="Times New Roman" w:hAnsi="Times New Roman" w:cs="Times New Roman"/>
          <w:lang w:bidi="en-US"/>
        </w:rPr>
        <w:t>provided</w:t>
      </w:r>
      <w:r w:rsidR="00486593" w:rsidRPr="00395E9E">
        <w:rPr>
          <w:rFonts w:ascii="Times New Roman" w:hAnsi="Times New Roman" w:cs="Times New Roman"/>
          <w:lang w:bidi="en-US"/>
        </w:rPr>
        <w:t xml:space="preserve"> to FPGs</w:t>
      </w:r>
      <w:r w:rsidR="00F86DB6" w:rsidRPr="00395E9E">
        <w:rPr>
          <w:rFonts w:ascii="Times New Roman" w:hAnsi="Times New Roman" w:cs="Times New Roman"/>
          <w:lang w:bidi="en-US"/>
        </w:rPr>
        <w:t xml:space="preserve"> include</w:t>
      </w:r>
      <w:r w:rsidR="00E558A1">
        <w:rPr>
          <w:rFonts w:ascii="Times New Roman" w:hAnsi="Times New Roman" w:cs="Times New Roman"/>
          <w:lang w:bidi="en-US"/>
        </w:rPr>
        <w:t>d</w:t>
      </w:r>
      <w:r w:rsidR="00C93DE3" w:rsidRPr="00395E9E">
        <w:rPr>
          <w:rFonts w:ascii="Times New Roman" w:hAnsi="Times New Roman" w:cs="Times New Roman"/>
          <w:lang w:bidi="en-US"/>
        </w:rPr>
        <w:t xml:space="preserve"> land preparati</w:t>
      </w:r>
      <w:r w:rsidR="00AB2F1C" w:rsidRPr="00395E9E">
        <w:rPr>
          <w:rFonts w:ascii="Times New Roman" w:hAnsi="Times New Roman" w:cs="Times New Roman"/>
          <w:lang w:bidi="en-US"/>
        </w:rPr>
        <w:t>on and cultivation,</w:t>
      </w:r>
      <w:r w:rsidR="00266D88" w:rsidRPr="00395E9E">
        <w:rPr>
          <w:rFonts w:ascii="Times New Roman" w:hAnsi="Times New Roman" w:cs="Times New Roman"/>
          <w:lang w:bidi="en-US"/>
        </w:rPr>
        <w:t xml:space="preserve"> pest management, harvesting </w:t>
      </w:r>
      <w:r w:rsidR="00C93DE3" w:rsidRPr="00395E9E">
        <w:rPr>
          <w:rFonts w:ascii="Times New Roman" w:hAnsi="Times New Roman" w:cs="Times New Roman"/>
          <w:lang w:bidi="en-US"/>
        </w:rPr>
        <w:t>and post-harvest hand</w:t>
      </w:r>
      <w:r w:rsidR="00D34EC3" w:rsidRPr="00395E9E">
        <w:rPr>
          <w:rFonts w:ascii="Times New Roman" w:hAnsi="Times New Roman" w:cs="Times New Roman"/>
          <w:lang w:bidi="en-US"/>
        </w:rPr>
        <w:t>l</w:t>
      </w:r>
      <w:r w:rsidR="00AB2F1C" w:rsidRPr="00395E9E">
        <w:rPr>
          <w:rFonts w:ascii="Times New Roman" w:hAnsi="Times New Roman" w:cs="Times New Roman"/>
          <w:lang w:bidi="en-US"/>
        </w:rPr>
        <w:t>ing. IRC</w:t>
      </w:r>
      <w:r w:rsidR="002B3FBA" w:rsidRPr="00395E9E">
        <w:rPr>
          <w:rFonts w:ascii="Times New Roman" w:hAnsi="Times New Roman" w:cs="Times New Roman"/>
          <w:lang w:bidi="en-US"/>
        </w:rPr>
        <w:t>/UNIDO</w:t>
      </w:r>
      <w:r w:rsidR="00AB2F1C" w:rsidRPr="00395E9E">
        <w:rPr>
          <w:rFonts w:ascii="Times New Roman" w:hAnsi="Times New Roman" w:cs="Times New Roman"/>
          <w:lang w:bidi="en-US"/>
        </w:rPr>
        <w:t xml:space="preserve"> is in the process of</w:t>
      </w:r>
      <w:r w:rsidR="00C93DE3" w:rsidRPr="00395E9E">
        <w:rPr>
          <w:rFonts w:ascii="Times New Roman" w:hAnsi="Times New Roman" w:cs="Times New Roman"/>
          <w:lang w:bidi="en-US"/>
        </w:rPr>
        <w:t xml:space="preserve"> train</w:t>
      </w:r>
      <w:r w:rsidR="00AB2F1C" w:rsidRPr="00395E9E">
        <w:rPr>
          <w:rFonts w:ascii="Times New Roman" w:hAnsi="Times New Roman" w:cs="Times New Roman"/>
          <w:lang w:bidi="en-US"/>
        </w:rPr>
        <w:t>ing</w:t>
      </w:r>
      <w:r w:rsidR="00C93DE3" w:rsidRPr="00395E9E">
        <w:rPr>
          <w:rFonts w:ascii="Times New Roman" w:hAnsi="Times New Roman" w:cs="Times New Roman"/>
          <w:lang w:bidi="en-US"/>
        </w:rPr>
        <w:t xml:space="preserve"> FPGs </w:t>
      </w:r>
      <w:r w:rsidR="007813EA">
        <w:rPr>
          <w:rFonts w:ascii="Times New Roman" w:hAnsi="Times New Roman" w:cs="Times New Roman"/>
          <w:lang w:bidi="en-US"/>
        </w:rPr>
        <w:t xml:space="preserve">in </w:t>
      </w:r>
      <w:r w:rsidR="00C93DE3" w:rsidRPr="00395E9E">
        <w:rPr>
          <w:rFonts w:ascii="Times New Roman" w:hAnsi="Times New Roman" w:cs="Times New Roman"/>
          <w:lang w:bidi="en-US"/>
        </w:rPr>
        <w:t>using the Five Skill Sets</w:t>
      </w:r>
      <w:r w:rsidR="00C93DE3" w:rsidRPr="00395E9E">
        <w:rPr>
          <w:vertAlign w:val="superscript"/>
          <w:lang w:bidi="en-US"/>
        </w:rPr>
        <w:footnoteReference w:id="3"/>
      </w:r>
      <w:r w:rsidR="00C93DE3" w:rsidRPr="00395E9E">
        <w:rPr>
          <w:rFonts w:ascii="Times New Roman" w:hAnsi="Times New Roman" w:cs="Times New Roman"/>
          <w:lang w:bidi="en-US"/>
        </w:rPr>
        <w:t xml:space="preserve"> methodology, </w:t>
      </w:r>
      <w:r w:rsidR="00EC1C51" w:rsidRPr="00395E9E">
        <w:rPr>
          <w:rFonts w:ascii="Times New Roman" w:hAnsi="Times New Roman" w:cs="Times New Roman"/>
          <w:lang w:bidi="en-US"/>
        </w:rPr>
        <w:t xml:space="preserve">which will </w:t>
      </w:r>
      <w:r w:rsidR="00C93DE3" w:rsidRPr="00395E9E">
        <w:rPr>
          <w:rFonts w:ascii="Times New Roman" w:hAnsi="Times New Roman" w:cs="Times New Roman"/>
          <w:lang w:bidi="en-US"/>
        </w:rPr>
        <w:t xml:space="preserve">help them </w:t>
      </w:r>
      <w:r w:rsidR="00D34EC3" w:rsidRPr="00395E9E">
        <w:rPr>
          <w:rFonts w:ascii="Times New Roman" w:hAnsi="Times New Roman" w:cs="Times New Roman"/>
          <w:lang w:bidi="en-US"/>
        </w:rPr>
        <w:t xml:space="preserve">progress </w:t>
      </w:r>
      <w:r w:rsidR="00C93DE3" w:rsidRPr="00395E9E">
        <w:rPr>
          <w:rFonts w:ascii="Times New Roman" w:hAnsi="Times New Roman" w:cs="Times New Roman"/>
          <w:lang w:bidi="en-US"/>
        </w:rPr>
        <w:t xml:space="preserve">and graduate into farmer field schools. </w:t>
      </w:r>
      <w:r w:rsidR="003862FA" w:rsidRPr="00395E9E">
        <w:rPr>
          <w:rFonts w:ascii="Times New Roman" w:hAnsi="Times New Roman" w:cs="Times New Roman"/>
          <w:lang w:bidi="en-US"/>
        </w:rPr>
        <w:t xml:space="preserve">The first farmer producer groups were very successful in the production of staple crop seeds </w:t>
      </w:r>
      <w:r w:rsidR="00D34EC3" w:rsidRPr="00395E9E">
        <w:rPr>
          <w:rFonts w:ascii="Times New Roman" w:hAnsi="Times New Roman" w:cs="Times New Roman"/>
          <w:lang w:bidi="en-US"/>
        </w:rPr>
        <w:t>(</w:t>
      </w:r>
      <w:r w:rsidR="003862FA" w:rsidRPr="00395E9E">
        <w:rPr>
          <w:rFonts w:ascii="Times New Roman" w:hAnsi="Times New Roman" w:cs="Times New Roman"/>
          <w:lang w:bidi="en-US"/>
        </w:rPr>
        <w:t>mainly maize and s</w:t>
      </w:r>
      <w:r w:rsidR="003F32B4" w:rsidRPr="00395E9E">
        <w:rPr>
          <w:rFonts w:ascii="Times New Roman" w:hAnsi="Times New Roman" w:cs="Times New Roman"/>
          <w:lang w:bidi="en-US"/>
        </w:rPr>
        <w:t>orghum</w:t>
      </w:r>
      <w:r w:rsidR="00D34EC3" w:rsidRPr="00395E9E">
        <w:rPr>
          <w:rFonts w:ascii="Times New Roman" w:hAnsi="Times New Roman" w:cs="Times New Roman"/>
          <w:lang w:bidi="en-US"/>
        </w:rPr>
        <w:t>);</w:t>
      </w:r>
      <w:r w:rsidR="003F32B4" w:rsidRPr="00395E9E">
        <w:rPr>
          <w:rFonts w:ascii="Times New Roman" w:hAnsi="Times New Roman" w:cs="Times New Roman"/>
          <w:lang w:bidi="en-US"/>
        </w:rPr>
        <w:t xml:space="preserve"> however heavy rains</w:t>
      </w:r>
      <w:r w:rsidR="005028DC" w:rsidRPr="00395E9E">
        <w:rPr>
          <w:rFonts w:ascii="Times New Roman" w:hAnsi="Times New Roman" w:cs="Times New Roman"/>
          <w:lang w:bidi="en-US"/>
        </w:rPr>
        <w:t xml:space="preserve"> resulted in</w:t>
      </w:r>
      <w:r w:rsidR="005072A2" w:rsidRPr="00395E9E">
        <w:rPr>
          <w:rFonts w:ascii="Times New Roman" w:hAnsi="Times New Roman" w:cs="Times New Roman"/>
          <w:lang w:bidi="en-US"/>
        </w:rPr>
        <w:t xml:space="preserve"> flood</w:t>
      </w:r>
      <w:r w:rsidR="00CA7867" w:rsidRPr="00395E9E">
        <w:rPr>
          <w:rFonts w:ascii="Times New Roman" w:hAnsi="Times New Roman" w:cs="Times New Roman"/>
          <w:lang w:bidi="en-US"/>
        </w:rPr>
        <w:t>ing</w:t>
      </w:r>
      <w:r w:rsidR="00FB62CB" w:rsidRPr="00395E9E">
        <w:rPr>
          <w:rFonts w:ascii="Times New Roman" w:hAnsi="Times New Roman" w:cs="Times New Roman"/>
          <w:lang w:bidi="en-US"/>
        </w:rPr>
        <w:t>, affecting</w:t>
      </w:r>
      <w:r w:rsidR="00486593" w:rsidRPr="00395E9E">
        <w:rPr>
          <w:rFonts w:ascii="Times New Roman" w:hAnsi="Times New Roman" w:cs="Times New Roman"/>
          <w:lang w:bidi="en-US"/>
        </w:rPr>
        <w:t xml:space="preserve"> crop</w:t>
      </w:r>
      <w:r w:rsidR="007813EA">
        <w:rPr>
          <w:rFonts w:ascii="Times New Roman" w:hAnsi="Times New Roman" w:cs="Times New Roman"/>
          <w:lang w:bidi="en-US"/>
        </w:rPr>
        <w:t>s</w:t>
      </w:r>
      <w:r w:rsidR="00486593" w:rsidRPr="00395E9E">
        <w:rPr>
          <w:rFonts w:ascii="Times New Roman" w:hAnsi="Times New Roman" w:cs="Times New Roman"/>
          <w:lang w:bidi="en-US"/>
        </w:rPr>
        <w:t xml:space="preserve"> at </w:t>
      </w:r>
      <w:r w:rsidR="007813EA">
        <w:rPr>
          <w:rFonts w:ascii="Times New Roman" w:hAnsi="Times New Roman" w:cs="Times New Roman"/>
          <w:lang w:bidi="en-US"/>
        </w:rPr>
        <w:t>a</w:t>
      </w:r>
      <w:r w:rsidR="007813EA" w:rsidRPr="00395E9E">
        <w:rPr>
          <w:rFonts w:ascii="Times New Roman" w:hAnsi="Times New Roman" w:cs="Times New Roman"/>
          <w:lang w:bidi="en-US"/>
        </w:rPr>
        <w:t xml:space="preserve"> </w:t>
      </w:r>
      <w:r w:rsidR="00486593" w:rsidRPr="00395E9E">
        <w:rPr>
          <w:rFonts w:ascii="Times New Roman" w:hAnsi="Times New Roman" w:cs="Times New Roman"/>
          <w:lang w:bidi="en-US"/>
        </w:rPr>
        <w:t xml:space="preserve">vegetative stage </w:t>
      </w:r>
      <w:r w:rsidR="00D34EC3" w:rsidRPr="00395E9E">
        <w:rPr>
          <w:rFonts w:ascii="Times New Roman" w:hAnsi="Times New Roman" w:cs="Times New Roman"/>
          <w:lang w:bidi="en-US"/>
        </w:rPr>
        <w:t xml:space="preserve">and </w:t>
      </w:r>
      <w:r w:rsidR="00486593" w:rsidRPr="00395E9E">
        <w:rPr>
          <w:rFonts w:ascii="Times New Roman" w:hAnsi="Times New Roman" w:cs="Times New Roman"/>
          <w:lang w:bidi="en-US"/>
        </w:rPr>
        <w:t xml:space="preserve">hence </w:t>
      </w:r>
      <w:r w:rsidR="00FB62CB" w:rsidRPr="00395E9E">
        <w:rPr>
          <w:rFonts w:ascii="Times New Roman" w:hAnsi="Times New Roman" w:cs="Times New Roman"/>
          <w:lang w:bidi="en-US"/>
        </w:rPr>
        <w:t>reduc</w:t>
      </w:r>
      <w:r w:rsidR="00D34EC3" w:rsidRPr="00395E9E">
        <w:rPr>
          <w:rFonts w:ascii="Times New Roman" w:hAnsi="Times New Roman" w:cs="Times New Roman"/>
          <w:lang w:bidi="en-US"/>
        </w:rPr>
        <w:t>ing the</w:t>
      </w:r>
      <w:r w:rsidR="00FB62CB" w:rsidRPr="00395E9E">
        <w:rPr>
          <w:rFonts w:ascii="Times New Roman" w:hAnsi="Times New Roman" w:cs="Times New Roman"/>
          <w:lang w:bidi="en-US"/>
        </w:rPr>
        <w:t xml:space="preserve"> amount</w:t>
      </w:r>
      <w:r w:rsidR="005028DC" w:rsidRPr="00395E9E">
        <w:rPr>
          <w:rFonts w:ascii="Times New Roman" w:hAnsi="Times New Roman" w:cs="Times New Roman"/>
          <w:lang w:bidi="en-US"/>
        </w:rPr>
        <w:t xml:space="preserve"> of food</w:t>
      </w:r>
      <w:r w:rsidR="003862FA" w:rsidRPr="00395E9E">
        <w:rPr>
          <w:rFonts w:ascii="Times New Roman" w:hAnsi="Times New Roman" w:cs="Times New Roman"/>
          <w:lang w:bidi="en-US"/>
        </w:rPr>
        <w:t xml:space="preserve"> harvest</w:t>
      </w:r>
      <w:r w:rsidR="005028DC" w:rsidRPr="00395E9E">
        <w:rPr>
          <w:rFonts w:ascii="Times New Roman" w:hAnsi="Times New Roman" w:cs="Times New Roman"/>
          <w:lang w:bidi="en-US"/>
        </w:rPr>
        <w:t>ed</w:t>
      </w:r>
      <w:r w:rsidR="00486593" w:rsidRPr="00395E9E">
        <w:rPr>
          <w:rFonts w:ascii="Times New Roman" w:hAnsi="Times New Roman" w:cs="Times New Roman"/>
          <w:lang w:bidi="en-US"/>
        </w:rPr>
        <w:t>.</w:t>
      </w:r>
      <w:r w:rsidR="005E2C81" w:rsidRPr="00395E9E">
        <w:rPr>
          <w:rFonts w:ascii="Times New Roman" w:hAnsi="Times New Roman" w:cs="Times New Roman"/>
          <w:lang w:bidi="en-US"/>
        </w:rPr>
        <w:t xml:space="preserve"> This was despite having in place </w:t>
      </w:r>
      <w:r w:rsidR="00F34049" w:rsidRPr="00395E9E">
        <w:rPr>
          <w:rFonts w:ascii="Times New Roman" w:hAnsi="Times New Roman" w:cs="Times New Roman"/>
          <w:lang w:bidi="en-US"/>
        </w:rPr>
        <w:t>mitigation mechanisms such as dykes and contours built into the farms</w:t>
      </w:r>
      <w:r>
        <w:rPr>
          <w:rFonts w:ascii="Times New Roman" w:hAnsi="Times New Roman" w:cs="Times New Roman"/>
          <w:lang w:bidi="en-US"/>
        </w:rPr>
        <w:t>. H</w:t>
      </w:r>
      <w:r w:rsidR="00F34049" w:rsidRPr="00395E9E">
        <w:rPr>
          <w:rFonts w:ascii="Times New Roman" w:hAnsi="Times New Roman" w:cs="Times New Roman"/>
          <w:lang w:bidi="en-US"/>
        </w:rPr>
        <w:t xml:space="preserve">owever, action plans and early warning systems are being created with CMDRRC to be better prepared for flooding in the future. </w:t>
      </w:r>
      <w:r w:rsidR="000B1E0F" w:rsidRPr="00395E9E">
        <w:rPr>
          <w:rFonts w:ascii="Times New Roman" w:hAnsi="Times New Roman" w:cs="Times New Roman"/>
          <w:lang w:bidi="en-US"/>
        </w:rPr>
        <w:t xml:space="preserve"> </w:t>
      </w:r>
      <w:r w:rsidR="00201515">
        <w:rPr>
          <w:rFonts w:ascii="Times New Roman" w:hAnsi="Times New Roman" w:cs="Times New Roman"/>
          <w:lang w:bidi="en-US"/>
        </w:rPr>
        <w:br/>
      </w:r>
    </w:p>
    <w:p w14:paraId="33527089" w14:textId="77777777" w:rsidR="00FB62CB" w:rsidRPr="00395E9E" w:rsidRDefault="00331313" w:rsidP="008E65B4">
      <w:pPr>
        <w:pStyle w:val="ListParagraph"/>
        <w:widowControl w:val="0"/>
        <w:numPr>
          <w:ilvl w:val="0"/>
          <w:numId w:val="28"/>
        </w:numPr>
        <w:jc w:val="both"/>
        <w:rPr>
          <w:rFonts w:ascii="Times New Roman" w:hAnsi="Times New Roman" w:cs="Times New Roman"/>
        </w:rPr>
      </w:pPr>
      <w:r>
        <w:rPr>
          <w:rFonts w:ascii="Times New Roman" w:hAnsi="Times New Roman" w:cs="Times New Roman"/>
          <w:b/>
          <w:i/>
        </w:rPr>
        <w:t>Conducted m</w:t>
      </w:r>
      <w:r w:rsidR="001F7464" w:rsidRPr="00395E9E">
        <w:rPr>
          <w:rFonts w:ascii="Times New Roman" w:hAnsi="Times New Roman" w:cs="Times New Roman"/>
          <w:b/>
          <w:i/>
        </w:rPr>
        <w:t>arket mapping</w:t>
      </w:r>
      <w:r>
        <w:rPr>
          <w:rFonts w:ascii="Times New Roman" w:hAnsi="Times New Roman" w:cs="Times New Roman"/>
          <w:b/>
          <w:i/>
        </w:rPr>
        <w:t>.</w:t>
      </w:r>
      <w:r w:rsidR="001F7464" w:rsidRPr="00395E9E">
        <w:rPr>
          <w:rFonts w:ascii="Times New Roman" w:hAnsi="Times New Roman" w:cs="Times New Roman"/>
          <w:b/>
          <w:i/>
        </w:rPr>
        <w:t xml:space="preserve"> </w:t>
      </w:r>
      <w:r w:rsidR="001F7464" w:rsidRPr="00395E9E">
        <w:rPr>
          <w:rFonts w:ascii="Times New Roman" w:hAnsi="Times New Roman" w:cs="Times New Roman"/>
        </w:rPr>
        <w:t xml:space="preserve">The IRC has been conducting weekly market surveys and the information </w:t>
      </w:r>
      <w:r w:rsidR="00D34EC3" w:rsidRPr="00395E9E">
        <w:rPr>
          <w:rFonts w:ascii="Times New Roman" w:hAnsi="Times New Roman" w:cs="Times New Roman"/>
        </w:rPr>
        <w:t xml:space="preserve">is </w:t>
      </w:r>
      <w:r w:rsidR="001F7464" w:rsidRPr="00395E9E">
        <w:rPr>
          <w:rFonts w:ascii="Times New Roman" w:hAnsi="Times New Roman" w:cs="Times New Roman"/>
        </w:rPr>
        <w:t xml:space="preserve">shared on a weekly basis </w:t>
      </w:r>
      <w:r w:rsidR="00345C1F" w:rsidRPr="00395E9E">
        <w:rPr>
          <w:rFonts w:ascii="Times New Roman" w:hAnsi="Times New Roman" w:cs="Times New Roman"/>
        </w:rPr>
        <w:t>with FAO</w:t>
      </w:r>
      <w:r w:rsidR="00DC1CC7" w:rsidRPr="00395E9E">
        <w:rPr>
          <w:rFonts w:ascii="Times New Roman" w:hAnsi="Times New Roman" w:cs="Times New Roman"/>
        </w:rPr>
        <w:t xml:space="preserve"> and </w:t>
      </w:r>
      <w:r w:rsidR="00D34EC3" w:rsidRPr="00395E9E">
        <w:rPr>
          <w:rFonts w:ascii="Times New Roman" w:hAnsi="Times New Roman" w:cs="Times New Roman"/>
        </w:rPr>
        <w:t xml:space="preserve">the </w:t>
      </w:r>
      <w:r w:rsidR="00DC1CC7" w:rsidRPr="00395E9E">
        <w:rPr>
          <w:rFonts w:ascii="Times New Roman" w:hAnsi="Times New Roman" w:cs="Times New Roman"/>
        </w:rPr>
        <w:t>national cash and markets technical working group in Juba. A</w:t>
      </w:r>
      <w:r w:rsidR="001F7464" w:rsidRPr="00395E9E">
        <w:rPr>
          <w:rFonts w:ascii="Times New Roman" w:hAnsi="Times New Roman" w:cs="Times New Roman"/>
        </w:rPr>
        <w:t xml:space="preserve"> list of items available in the market and their weekly prices </w:t>
      </w:r>
      <w:r w:rsidR="00345C1F" w:rsidRPr="00395E9E">
        <w:rPr>
          <w:rFonts w:ascii="Times New Roman" w:hAnsi="Times New Roman" w:cs="Times New Roman"/>
        </w:rPr>
        <w:t>are placed</w:t>
      </w:r>
      <w:r w:rsidR="001F7464" w:rsidRPr="00395E9E">
        <w:rPr>
          <w:rFonts w:ascii="Times New Roman" w:hAnsi="Times New Roman" w:cs="Times New Roman"/>
        </w:rPr>
        <w:t xml:space="preserve"> on a public notice board a</w:t>
      </w:r>
      <w:r w:rsidR="00D34EC3" w:rsidRPr="00395E9E">
        <w:rPr>
          <w:rFonts w:ascii="Times New Roman" w:hAnsi="Times New Roman" w:cs="Times New Roman"/>
        </w:rPr>
        <w:t>t a</w:t>
      </w:r>
      <w:r w:rsidR="001F7464" w:rsidRPr="00395E9E">
        <w:rPr>
          <w:rFonts w:ascii="Times New Roman" w:hAnsi="Times New Roman" w:cs="Times New Roman"/>
        </w:rPr>
        <w:t xml:space="preserve"> community dissemination point in </w:t>
      </w:r>
      <w:r w:rsidR="00FB62CB" w:rsidRPr="00395E9E">
        <w:rPr>
          <w:rFonts w:ascii="Times New Roman" w:hAnsi="Times New Roman" w:cs="Times New Roman"/>
        </w:rPr>
        <w:t>Ganyiel</w:t>
      </w:r>
      <w:r w:rsidR="001F7464" w:rsidRPr="00395E9E">
        <w:rPr>
          <w:rFonts w:ascii="Times New Roman" w:hAnsi="Times New Roman" w:cs="Times New Roman"/>
        </w:rPr>
        <w:t xml:space="preserve"> Payam.</w:t>
      </w:r>
      <w:r w:rsidR="009158AA" w:rsidRPr="00395E9E">
        <w:rPr>
          <w:rFonts w:ascii="Times New Roman" w:hAnsi="Times New Roman" w:cs="Times New Roman"/>
        </w:rPr>
        <w:t xml:space="preserve"> </w:t>
      </w:r>
    </w:p>
    <w:p w14:paraId="7CB40192" w14:textId="77777777" w:rsidR="001F7464" w:rsidRPr="00395E9E" w:rsidRDefault="009158AA" w:rsidP="008E65B4">
      <w:pPr>
        <w:widowControl w:val="0"/>
        <w:ind w:left="720"/>
        <w:jc w:val="both"/>
        <w:rPr>
          <w:rFonts w:ascii="Times New Roman" w:hAnsi="Times New Roman" w:cs="Times New Roman"/>
        </w:rPr>
      </w:pPr>
      <w:r w:rsidRPr="00395E9E">
        <w:rPr>
          <w:rFonts w:ascii="Times New Roman" w:hAnsi="Times New Roman" w:cs="Times New Roman"/>
        </w:rPr>
        <w:t xml:space="preserve">Prices of basic food commodities, non-food items and livestock have been increasing from the beginning of 2016 towards the end of the year. This was brought about by the weakening of the South Sudanese </w:t>
      </w:r>
      <w:r w:rsidR="00D34EC3" w:rsidRPr="00395E9E">
        <w:rPr>
          <w:rFonts w:ascii="Times New Roman" w:hAnsi="Times New Roman" w:cs="Times New Roman"/>
        </w:rPr>
        <w:t>P</w:t>
      </w:r>
      <w:r w:rsidRPr="00395E9E">
        <w:rPr>
          <w:rFonts w:ascii="Times New Roman" w:hAnsi="Times New Roman" w:cs="Times New Roman"/>
        </w:rPr>
        <w:t xml:space="preserve">ound against the </w:t>
      </w:r>
      <w:r w:rsidR="00D34EC3" w:rsidRPr="00395E9E">
        <w:rPr>
          <w:rFonts w:ascii="Times New Roman" w:hAnsi="Times New Roman" w:cs="Times New Roman"/>
        </w:rPr>
        <w:t xml:space="preserve">U.S. </w:t>
      </w:r>
      <w:r w:rsidRPr="00395E9E">
        <w:rPr>
          <w:rFonts w:ascii="Times New Roman" w:hAnsi="Times New Roman" w:cs="Times New Roman"/>
        </w:rPr>
        <w:t>dollar,</w:t>
      </w:r>
      <w:r w:rsidR="00331313">
        <w:rPr>
          <w:rFonts w:ascii="Times New Roman" w:hAnsi="Times New Roman" w:cs="Times New Roman"/>
        </w:rPr>
        <w:t xml:space="preserve"> as well as </w:t>
      </w:r>
      <w:r w:rsidRPr="00395E9E">
        <w:rPr>
          <w:rFonts w:ascii="Times New Roman" w:hAnsi="Times New Roman" w:cs="Times New Roman"/>
        </w:rPr>
        <w:t xml:space="preserve">July fighting in Juba that disrupted business for a </w:t>
      </w:r>
      <w:r w:rsidR="00D34EC3" w:rsidRPr="00395E9E">
        <w:rPr>
          <w:rFonts w:ascii="Times New Roman" w:hAnsi="Times New Roman" w:cs="Times New Roman"/>
        </w:rPr>
        <w:t>period</w:t>
      </w:r>
      <w:r w:rsidR="00AB7FF1" w:rsidRPr="00395E9E">
        <w:rPr>
          <w:rFonts w:ascii="Times New Roman" w:hAnsi="Times New Roman" w:cs="Times New Roman"/>
        </w:rPr>
        <w:t xml:space="preserve"> of 3 months (July to September)</w:t>
      </w:r>
      <w:r w:rsidR="00D34EC3" w:rsidRPr="00395E9E">
        <w:rPr>
          <w:rFonts w:ascii="Times New Roman" w:hAnsi="Times New Roman" w:cs="Times New Roman"/>
        </w:rPr>
        <w:t xml:space="preserve">, </w:t>
      </w:r>
      <w:r w:rsidRPr="00395E9E">
        <w:rPr>
          <w:rFonts w:ascii="Times New Roman" w:hAnsi="Times New Roman" w:cs="Times New Roman"/>
        </w:rPr>
        <w:t xml:space="preserve">and the fact that </w:t>
      </w:r>
      <w:r w:rsidR="005072A2" w:rsidRPr="00395E9E">
        <w:rPr>
          <w:rFonts w:ascii="Times New Roman" w:hAnsi="Times New Roman" w:cs="Times New Roman"/>
        </w:rPr>
        <w:t>Panyinjiar</w:t>
      </w:r>
      <w:r w:rsidRPr="00395E9E">
        <w:rPr>
          <w:rFonts w:ascii="Times New Roman" w:hAnsi="Times New Roman" w:cs="Times New Roman"/>
        </w:rPr>
        <w:t xml:space="preserve"> County has been </w:t>
      </w:r>
      <w:r w:rsidR="00AB7FF1" w:rsidRPr="00395E9E">
        <w:rPr>
          <w:rFonts w:ascii="Times New Roman" w:hAnsi="Times New Roman" w:cs="Times New Roman"/>
        </w:rPr>
        <w:t xml:space="preserve">cut off from </w:t>
      </w:r>
      <w:r w:rsidR="005C490C" w:rsidRPr="00395E9E">
        <w:rPr>
          <w:rFonts w:ascii="Times New Roman" w:hAnsi="Times New Roman" w:cs="Times New Roman"/>
        </w:rPr>
        <w:t xml:space="preserve">the Government </w:t>
      </w:r>
      <w:r w:rsidR="00331313">
        <w:rPr>
          <w:rFonts w:ascii="Times New Roman" w:hAnsi="Times New Roman" w:cs="Times New Roman"/>
        </w:rPr>
        <w:t>since</w:t>
      </w:r>
      <w:r w:rsidR="00331313" w:rsidRPr="00395E9E">
        <w:rPr>
          <w:rFonts w:ascii="Times New Roman" w:hAnsi="Times New Roman" w:cs="Times New Roman"/>
        </w:rPr>
        <w:t xml:space="preserve"> </w:t>
      </w:r>
      <w:r w:rsidRPr="00395E9E">
        <w:rPr>
          <w:rFonts w:ascii="Times New Roman" w:hAnsi="Times New Roman" w:cs="Times New Roman"/>
        </w:rPr>
        <w:t xml:space="preserve">December 2013.  </w:t>
      </w:r>
      <w:r w:rsidR="00F355BE" w:rsidRPr="00395E9E">
        <w:rPr>
          <w:rFonts w:ascii="Times New Roman" w:hAnsi="Times New Roman" w:cs="Times New Roman"/>
        </w:rPr>
        <w:t xml:space="preserve">WFP food </w:t>
      </w:r>
      <w:r w:rsidR="00D34EC3" w:rsidRPr="00395E9E">
        <w:rPr>
          <w:rFonts w:ascii="Times New Roman" w:hAnsi="Times New Roman" w:cs="Times New Roman"/>
        </w:rPr>
        <w:t xml:space="preserve">distributions </w:t>
      </w:r>
      <w:r w:rsidR="00F355BE" w:rsidRPr="00395E9E">
        <w:rPr>
          <w:rFonts w:ascii="Times New Roman" w:hAnsi="Times New Roman" w:cs="Times New Roman"/>
        </w:rPr>
        <w:t>have managed to lower prices of</w:t>
      </w:r>
      <w:r w:rsidR="00BA7E95" w:rsidRPr="00395E9E">
        <w:rPr>
          <w:rFonts w:ascii="Times New Roman" w:hAnsi="Times New Roman" w:cs="Times New Roman"/>
        </w:rPr>
        <w:t xml:space="preserve"> certain</w:t>
      </w:r>
      <w:r w:rsidR="00F355BE" w:rsidRPr="00395E9E">
        <w:rPr>
          <w:rFonts w:ascii="Times New Roman" w:hAnsi="Times New Roman" w:cs="Times New Roman"/>
        </w:rPr>
        <w:t xml:space="preserve"> farm food products</w:t>
      </w:r>
      <w:r w:rsidR="00D34EC3" w:rsidRPr="00395E9E">
        <w:rPr>
          <w:rFonts w:ascii="Times New Roman" w:hAnsi="Times New Roman" w:cs="Times New Roman"/>
        </w:rPr>
        <w:t>;</w:t>
      </w:r>
      <w:r w:rsidR="00F355BE" w:rsidRPr="00395E9E">
        <w:rPr>
          <w:rFonts w:ascii="Times New Roman" w:hAnsi="Times New Roman" w:cs="Times New Roman"/>
        </w:rPr>
        <w:t xml:space="preserve"> however</w:t>
      </w:r>
      <w:r w:rsidR="00331313">
        <w:rPr>
          <w:rFonts w:ascii="Times New Roman" w:hAnsi="Times New Roman" w:cs="Times New Roman"/>
        </w:rPr>
        <w:t>,</w:t>
      </w:r>
      <w:r w:rsidR="00F355BE" w:rsidRPr="00395E9E">
        <w:rPr>
          <w:rFonts w:ascii="Times New Roman" w:hAnsi="Times New Roman" w:cs="Times New Roman"/>
        </w:rPr>
        <w:t xml:space="preserve"> </w:t>
      </w:r>
      <w:r w:rsidR="00D34EC3" w:rsidRPr="00395E9E">
        <w:rPr>
          <w:rFonts w:ascii="Times New Roman" w:hAnsi="Times New Roman" w:cs="Times New Roman"/>
        </w:rPr>
        <w:t xml:space="preserve">the </w:t>
      </w:r>
      <w:r w:rsidR="00F355BE" w:rsidRPr="00395E9E">
        <w:rPr>
          <w:rFonts w:ascii="Times New Roman" w:hAnsi="Times New Roman" w:cs="Times New Roman"/>
        </w:rPr>
        <w:t xml:space="preserve">low purchasing power of the community </w:t>
      </w:r>
      <w:r w:rsidR="00EB244A">
        <w:rPr>
          <w:rFonts w:ascii="Times New Roman" w:hAnsi="Times New Roman" w:cs="Times New Roman"/>
        </w:rPr>
        <w:t xml:space="preserve">continues </w:t>
      </w:r>
      <w:r w:rsidR="00380337">
        <w:rPr>
          <w:rFonts w:ascii="Times New Roman" w:hAnsi="Times New Roman" w:cs="Times New Roman"/>
        </w:rPr>
        <w:t xml:space="preserve">to </w:t>
      </w:r>
      <w:r w:rsidR="00380337" w:rsidRPr="00395E9E">
        <w:rPr>
          <w:rFonts w:ascii="Times New Roman" w:hAnsi="Times New Roman" w:cs="Times New Roman"/>
        </w:rPr>
        <w:t>prevent</w:t>
      </w:r>
      <w:r w:rsidR="00331313">
        <w:rPr>
          <w:rFonts w:ascii="Times New Roman" w:hAnsi="Times New Roman" w:cs="Times New Roman"/>
        </w:rPr>
        <w:t xml:space="preserve"> </w:t>
      </w:r>
      <w:r w:rsidR="0028511C" w:rsidRPr="00395E9E">
        <w:rPr>
          <w:rFonts w:ascii="Times New Roman" w:hAnsi="Times New Roman" w:cs="Times New Roman"/>
        </w:rPr>
        <w:t>very poor hous</w:t>
      </w:r>
      <w:r w:rsidR="007F1D81" w:rsidRPr="00395E9E">
        <w:rPr>
          <w:rFonts w:ascii="Times New Roman" w:hAnsi="Times New Roman" w:cs="Times New Roman"/>
        </w:rPr>
        <w:t>ehold</w:t>
      </w:r>
      <w:r w:rsidR="00D34EC3" w:rsidRPr="00395E9E">
        <w:rPr>
          <w:rFonts w:ascii="Times New Roman" w:hAnsi="Times New Roman" w:cs="Times New Roman"/>
        </w:rPr>
        <w:t>s</w:t>
      </w:r>
      <w:r w:rsidR="007F1D81" w:rsidRPr="00395E9E">
        <w:rPr>
          <w:rFonts w:ascii="Times New Roman" w:hAnsi="Times New Roman" w:cs="Times New Roman"/>
        </w:rPr>
        <w:t xml:space="preserve"> from accessing the market.</w:t>
      </w:r>
      <w:r w:rsidR="00331313">
        <w:rPr>
          <w:rFonts w:ascii="Times New Roman" w:hAnsi="Times New Roman" w:cs="Times New Roman"/>
        </w:rPr>
        <w:t xml:space="preserve"> Difficult</w:t>
      </w:r>
      <w:r w:rsidR="007F1D81" w:rsidRPr="00395E9E">
        <w:rPr>
          <w:rFonts w:ascii="Times New Roman" w:hAnsi="Times New Roman" w:cs="Times New Roman"/>
        </w:rPr>
        <w:t xml:space="preserve"> road transport caused by insecurity and floods has led traders to rely on river transport which takes longer and </w:t>
      </w:r>
      <w:r w:rsidR="00D34EC3" w:rsidRPr="00395E9E">
        <w:rPr>
          <w:rFonts w:ascii="Times New Roman" w:hAnsi="Times New Roman" w:cs="Times New Roman"/>
        </w:rPr>
        <w:t xml:space="preserve">is </w:t>
      </w:r>
      <w:r w:rsidR="007F1D81" w:rsidRPr="00395E9E">
        <w:rPr>
          <w:rFonts w:ascii="Times New Roman" w:hAnsi="Times New Roman" w:cs="Times New Roman"/>
        </w:rPr>
        <w:t>more expensive</w:t>
      </w:r>
      <w:r w:rsidR="00D34EC3" w:rsidRPr="00395E9E">
        <w:rPr>
          <w:rFonts w:ascii="Times New Roman" w:hAnsi="Times New Roman" w:cs="Times New Roman"/>
        </w:rPr>
        <w:t>,</w:t>
      </w:r>
      <w:r w:rsidR="005072A2" w:rsidRPr="00395E9E">
        <w:rPr>
          <w:rFonts w:ascii="Times New Roman" w:hAnsi="Times New Roman" w:cs="Times New Roman"/>
        </w:rPr>
        <w:t xml:space="preserve"> resulting</w:t>
      </w:r>
      <w:r w:rsidR="000A532E" w:rsidRPr="00395E9E">
        <w:rPr>
          <w:rFonts w:ascii="Times New Roman" w:hAnsi="Times New Roman" w:cs="Times New Roman"/>
        </w:rPr>
        <w:t xml:space="preserve"> in</w:t>
      </w:r>
      <w:r w:rsidR="00BA7E95" w:rsidRPr="00395E9E">
        <w:rPr>
          <w:rFonts w:ascii="Times New Roman" w:hAnsi="Times New Roman" w:cs="Times New Roman"/>
        </w:rPr>
        <w:t xml:space="preserve"> the</w:t>
      </w:r>
      <w:r w:rsidR="000A532E" w:rsidRPr="00395E9E">
        <w:rPr>
          <w:rFonts w:ascii="Times New Roman" w:hAnsi="Times New Roman" w:cs="Times New Roman"/>
        </w:rPr>
        <w:t xml:space="preserve"> high</w:t>
      </w:r>
      <w:r w:rsidR="00BA7E95" w:rsidRPr="00395E9E">
        <w:rPr>
          <w:rFonts w:ascii="Times New Roman" w:hAnsi="Times New Roman" w:cs="Times New Roman"/>
        </w:rPr>
        <w:t>er</w:t>
      </w:r>
      <w:r w:rsidR="000A532E" w:rsidRPr="00395E9E">
        <w:rPr>
          <w:rFonts w:ascii="Times New Roman" w:hAnsi="Times New Roman" w:cs="Times New Roman"/>
        </w:rPr>
        <w:t xml:space="preserve"> prices </w:t>
      </w:r>
      <w:r w:rsidR="00331313">
        <w:rPr>
          <w:rFonts w:ascii="Times New Roman" w:hAnsi="Times New Roman" w:cs="Times New Roman"/>
        </w:rPr>
        <w:t>for</w:t>
      </w:r>
      <w:r w:rsidR="000A532E" w:rsidRPr="00395E9E">
        <w:rPr>
          <w:rFonts w:ascii="Times New Roman" w:hAnsi="Times New Roman" w:cs="Times New Roman"/>
        </w:rPr>
        <w:t xml:space="preserve"> </w:t>
      </w:r>
      <w:r w:rsidR="007F1D81" w:rsidRPr="00395E9E">
        <w:rPr>
          <w:rFonts w:ascii="Times New Roman" w:hAnsi="Times New Roman" w:cs="Times New Roman"/>
        </w:rPr>
        <w:t>goods.</w:t>
      </w:r>
    </w:p>
    <w:p w14:paraId="20AD3B06" w14:textId="77777777" w:rsidR="006D66FE" w:rsidRPr="00395E9E" w:rsidRDefault="006D66FE" w:rsidP="008E65B4">
      <w:pPr>
        <w:pStyle w:val="ListParagraph"/>
        <w:widowControl w:val="0"/>
        <w:numPr>
          <w:ilvl w:val="0"/>
          <w:numId w:val="28"/>
        </w:numPr>
        <w:jc w:val="both"/>
        <w:rPr>
          <w:rFonts w:ascii="Times New Roman" w:hAnsi="Times New Roman" w:cs="Times New Roman"/>
        </w:rPr>
      </w:pPr>
      <w:r w:rsidRPr="00395E9E">
        <w:rPr>
          <w:rFonts w:ascii="Times New Roman" w:hAnsi="Times New Roman" w:cs="Times New Roman"/>
          <w:b/>
          <w:i/>
        </w:rPr>
        <w:t>Develop</w:t>
      </w:r>
      <w:r w:rsidR="00201515">
        <w:rPr>
          <w:rFonts w:ascii="Times New Roman" w:hAnsi="Times New Roman" w:cs="Times New Roman"/>
          <w:b/>
          <w:i/>
        </w:rPr>
        <w:t>ed</w:t>
      </w:r>
      <w:r w:rsidRPr="00395E9E">
        <w:rPr>
          <w:rFonts w:ascii="Times New Roman" w:hAnsi="Times New Roman" w:cs="Times New Roman"/>
          <w:b/>
          <w:i/>
        </w:rPr>
        <w:t xml:space="preserve"> and strengthen</w:t>
      </w:r>
      <w:r w:rsidR="00201515">
        <w:rPr>
          <w:rFonts w:ascii="Times New Roman" w:hAnsi="Times New Roman" w:cs="Times New Roman"/>
          <w:b/>
          <w:i/>
        </w:rPr>
        <w:t>ed</w:t>
      </w:r>
      <w:r w:rsidRPr="00395E9E">
        <w:rPr>
          <w:rFonts w:ascii="Times New Roman" w:hAnsi="Times New Roman" w:cs="Times New Roman"/>
          <w:b/>
          <w:i/>
        </w:rPr>
        <w:t xml:space="preserve"> market linkages</w:t>
      </w:r>
      <w:r w:rsidRPr="00395E9E">
        <w:rPr>
          <w:rFonts w:ascii="Times New Roman" w:hAnsi="Times New Roman" w:cs="Times New Roman"/>
          <w:i/>
        </w:rPr>
        <w:t xml:space="preserve">: </w:t>
      </w:r>
      <w:r w:rsidRPr="00395E9E">
        <w:rPr>
          <w:rFonts w:ascii="Times New Roman" w:hAnsi="Times New Roman" w:cs="Times New Roman"/>
        </w:rPr>
        <w:t xml:space="preserve">The IRC </w:t>
      </w:r>
      <w:r w:rsidR="009112BC" w:rsidRPr="00395E9E">
        <w:rPr>
          <w:rFonts w:ascii="Times New Roman" w:hAnsi="Times New Roman" w:cs="Times New Roman"/>
        </w:rPr>
        <w:t xml:space="preserve">is </w:t>
      </w:r>
      <w:r w:rsidR="00345C1F" w:rsidRPr="00395E9E">
        <w:rPr>
          <w:rFonts w:ascii="Times New Roman" w:hAnsi="Times New Roman" w:cs="Times New Roman"/>
        </w:rPr>
        <w:t>facilitating trade</w:t>
      </w:r>
      <w:r w:rsidR="00154890" w:rsidRPr="00395E9E">
        <w:rPr>
          <w:rFonts w:ascii="Times New Roman" w:hAnsi="Times New Roman" w:cs="Times New Roman"/>
        </w:rPr>
        <w:t xml:space="preserve"> fairs and </w:t>
      </w:r>
      <w:r w:rsidR="00670EA6" w:rsidRPr="00395E9E">
        <w:rPr>
          <w:rFonts w:ascii="Times New Roman" w:hAnsi="Times New Roman" w:cs="Times New Roman"/>
        </w:rPr>
        <w:t xml:space="preserve">trade </w:t>
      </w:r>
      <w:r w:rsidR="00154890" w:rsidRPr="00395E9E">
        <w:rPr>
          <w:rFonts w:ascii="Times New Roman" w:hAnsi="Times New Roman" w:cs="Times New Roman"/>
        </w:rPr>
        <w:t>shows that</w:t>
      </w:r>
      <w:r w:rsidR="00345C1F" w:rsidRPr="00395E9E">
        <w:rPr>
          <w:rFonts w:ascii="Times New Roman" w:hAnsi="Times New Roman" w:cs="Times New Roman"/>
        </w:rPr>
        <w:t xml:space="preserve"> are aimed at strengthening </w:t>
      </w:r>
      <w:r w:rsidR="00154890" w:rsidRPr="00395E9E">
        <w:rPr>
          <w:rFonts w:ascii="Times New Roman" w:hAnsi="Times New Roman" w:cs="Times New Roman"/>
        </w:rPr>
        <w:t xml:space="preserve">and </w:t>
      </w:r>
      <w:r w:rsidRPr="00395E9E">
        <w:rPr>
          <w:rFonts w:ascii="Times New Roman" w:hAnsi="Times New Roman" w:cs="Times New Roman"/>
        </w:rPr>
        <w:t>promot</w:t>
      </w:r>
      <w:r w:rsidR="00345C1F" w:rsidRPr="00395E9E">
        <w:rPr>
          <w:rFonts w:ascii="Times New Roman" w:hAnsi="Times New Roman" w:cs="Times New Roman"/>
        </w:rPr>
        <w:t>ing</w:t>
      </w:r>
      <w:r w:rsidRPr="00395E9E">
        <w:rPr>
          <w:rFonts w:ascii="Times New Roman" w:hAnsi="Times New Roman" w:cs="Times New Roman"/>
        </w:rPr>
        <w:t xml:space="preserve"> market linka</w:t>
      </w:r>
      <w:r w:rsidR="009262EB" w:rsidRPr="00395E9E">
        <w:rPr>
          <w:rFonts w:ascii="Times New Roman" w:hAnsi="Times New Roman" w:cs="Times New Roman"/>
        </w:rPr>
        <w:t xml:space="preserve">ges between </w:t>
      </w:r>
      <w:r w:rsidR="00CE0999" w:rsidRPr="00395E9E">
        <w:rPr>
          <w:rFonts w:ascii="Times New Roman" w:hAnsi="Times New Roman" w:cs="Times New Roman"/>
        </w:rPr>
        <w:t>our FPGs,</w:t>
      </w:r>
      <w:r w:rsidRPr="00395E9E">
        <w:rPr>
          <w:rFonts w:ascii="Times New Roman" w:hAnsi="Times New Roman" w:cs="Times New Roman"/>
        </w:rPr>
        <w:t xml:space="preserve"> FFSs</w:t>
      </w:r>
      <w:r w:rsidR="00CE0999" w:rsidRPr="00395E9E">
        <w:rPr>
          <w:rFonts w:ascii="Times New Roman" w:hAnsi="Times New Roman" w:cs="Times New Roman"/>
        </w:rPr>
        <w:t>,</w:t>
      </w:r>
      <w:r w:rsidR="009262EB" w:rsidRPr="00395E9E">
        <w:rPr>
          <w:rFonts w:ascii="Times New Roman" w:hAnsi="Times New Roman" w:cs="Times New Roman"/>
        </w:rPr>
        <w:t xml:space="preserve"> traders</w:t>
      </w:r>
      <w:r w:rsidRPr="00395E9E">
        <w:rPr>
          <w:rFonts w:ascii="Times New Roman" w:hAnsi="Times New Roman" w:cs="Times New Roman"/>
        </w:rPr>
        <w:t xml:space="preserve"> and customers</w:t>
      </w:r>
      <w:r w:rsidR="009262EB" w:rsidRPr="00395E9E">
        <w:rPr>
          <w:rFonts w:ascii="Times New Roman" w:hAnsi="Times New Roman" w:cs="Times New Roman"/>
        </w:rPr>
        <w:t xml:space="preserve"> in all the 10 Payams of greater Ganyiel</w:t>
      </w:r>
      <w:r w:rsidR="00A2209D" w:rsidRPr="00395E9E">
        <w:rPr>
          <w:rFonts w:ascii="Times New Roman" w:hAnsi="Times New Roman" w:cs="Times New Roman"/>
        </w:rPr>
        <w:t xml:space="preserve">. The approach </w:t>
      </w:r>
      <w:r w:rsidR="00345C1F" w:rsidRPr="00395E9E">
        <w:rPr>
          <w:rFonts w:ascii="Times New Roman" w:hAnsi="Times New Roman" w:cs="Times New Roman"/>
        </w:rPr>
        <w:t>is</w:t>
      </w:r>
      <w:r w:rsidRPr="00395E9E">
        <w:rPr>
          <w:rFonts w:ascii="Times New Roman" w:hAnsi="Times New Roman" w:cs="Times New Roman"/>
        </w:rPr>
        <w:t xml:space="preserve"> based on Making Markets Work for the Poor (M4P) methodologies,</w:t>
      </w:r>
      <w:r w:rsidRPr="00395E9E">
        <w:rPr>
          <w:rStyle w:val="FootnoteReference"/>
          <w:rFonts w:cs="Times New Roman"/>
          <w:szCs w:val="22"/>
        </w:rPr>
        <w:footnoteReference w:id="4"/>
      </w:r>
      <w:r w:rsidRPr="00395E9E">
        <w:rPr>
          <w:rFonts w:ascii="Times New Roman" w:hAnsi="Times New Roman" w:cs="Times New Roman"/>
        </w:rPr>
        <w:t xml:space="preserve"> </w:t>
      </w:r>
      <w:r w:rsidR="00A2209D" w:rsidRPr="00395E9E">
        <w:rPr>
          <w:rFonts w:ascii="Times New Roman" w:hAnsi="Times New Roman" w:cs="Times New Roman"/>
        </w:rPr>
        <w:t>as an adapt</w:t>
      </w:r>
      <w:r w:rsidR="00FA4C23" w:rsidRPr="00395E9E">
        <w:rPr>
          <w:rFonts w:ascii="Times New Roman" w:hAnsi="Times New Roman" w:cs="Times New Roman"/>
        </w:rPr>
        <w:t>ati</w:t>
      </w:r>
      <w:r w:rsidR="00A2209D" w:rsidRPr="00395E9E">
        <w:rPr>
          <w:rFonts w:ascii="Times New Roman" w:hAnsi="Times New Roman" w:cs="Times New Roman"/>
        </w:rPr>
        <w:t>on</w:t>
      </w:r>
      <w:r w:rsidRPr="00395E9E">
        <w:rPr>
          <w:rFonts w:ascii="Times New Roman" w:hAnsi="Times New Roman" w:cs="Times New Roman"/>
        </w:rPr>
        <w:t xml:space="preserve"> for </w:t>
      </w:r>
      <w:r w:rsidR="007337F6" w:rsidRPr="00395E9E">
        <w:rPr>
          <w:rFonts w:ascii="Times New Roman" w:hAnsi="Times New Roman" w:cs="Times New Roman"/>
        </w:rPr>
        <w:t>post-conflict/crisis settings that</w:t>
      </w:r>
      <w:r w:rsidRPr="00395E9E">
        <w:rPr>
          <w:rFonts w:ascii="Times New Roman" w:hAnsi="Times New Roman" w:cs="Times New Roman"/>
        </w:rPr>
        <w:t xml:space="preserve"> strengthen</w:t>
      </w:r>
      <w:r w:rsidR="00345C1F" w:rsidRPr="00395E9E">
        <w:rPr>
          <w:rFonts w:ascii="Times New Roman" w:hAnsi="Times New Roman" w:cs="Times New Roman"/>
        </w:rPr>
        <w:t>s</w:t>
      </w:r>
      <w:r w:rsidRPr="00395E9E">
        <w:rPr>
          <w:rFonts w:ascii="Times New Roman" w:hAnsi="Times New Roman" w:cs="Times New Roman"/>
        </w:rPr>
        <w:t xml:space="preserve"> partnerships between farmers and marke</w:t>
      </w:r>
      <w:r w:rsidR="007337F6" w:rsidRPr="00395E9E">
        <w:rPr>
          <w:rFonts w:ascii="Times New Roman" w:hAnsi="Times New Roman" w:cs="Times New Roman"/>
        </w:rPr>
        <w:t>t actors.</w:t>
      </w:r>
      <w:r w:rsidR="00154890" w:rsidRPr="00395E9E">
        <w:rPr>
          <w:rFonts w:ascii="Times New Roman" w:hAnsi="Times New Roman" w:cs="Times New Roman"/>
        </w:rPr>
        <w:t xml:space="preserve"> </w:t>
      </w:r>
      <w:r w:rsidR="009112BC" w:rsidRPr="00395E9E">
        <w:rPr>
          <w:rFonts w:ascii="Times New Roman" w:hAnsi="Times New Roman" w:cs="Times New Roman"/>
        </w:rPr>
        <w:t xml:space="preserve">Some of the examples of the market linkage success is linking </w:t>
      </w:r>
      <w:r w:rsidR="00345C1F" w:rsidRPr="00395E9E">
        <w:rPr>
          <w:rFonts w:ascii="Times New Roman" w:hAnsi="Times New Roman" w:cs="Times New Roman"/>
        </w:rPr>
        <w:t xml:space="preserve">our </w:t>
      </w:r>
      <w:r w:rsidR="009112BC" w:rsidRPr="00395E9E">
        <w:rPr>
          <w:rFonts w:ascii="Times New Roman" w:hAnsi="Times New Roman" w:cs="Times New Roman"/>
        </w:rPr>
        <w:t>seed producers with farmers through seed fair methodolog</w:t>
      </w:r>
      <w:r w:rsidR="00331313">
        <w:rPr>
          <w:rFonts w:ascii="Times New Roman" w:hAnsi="Times New Roman" w:cs="Times New Roman"/>
        </w:rPr>
        <w:t>ies</w:t>
      </w:r>
      <w:r w:rsidR="009112BC" w:rsidRPr="00395E9E">
        <w:rPr>
          <w:rFonts w:ascii="Times New Roman" w:hAnsi="Times New Roman" w:cs="Times New Roman"/>
        </w:rPr>
        <w:t xml:space="preserve">. Another example is linking the fisher folk with other inland </w:t>
      </w:r>
      <w:r w:rsidR="00345C1F" w:rsidRPr="00395E9E">
        <w:rPr>
          <w:rFonts w:ascii="Times New Roman" w:hAnsi="Times New Roman" w:cs="Times New Roman"/>
        </w:rPr>
        <w:t>markets</w:t>
      </w:r>
      <w:r w:rsidR="006934AF">
        <w:rPr>
          <w:rFonts w:ascii="Times New Roman" w:hAnsi="Times New Roman" w:cs="Times New Roman"/>
        </w:rPr>
        <w:t xml:space="preserve"> </w:t>
      </w:r>
      <w:r w:rsidR="00B1735E">
        <w:rPr>
          <w:rFonts w:ascii="Times New Roman" w:hAnsi="Times New Roman" w:cs="Times New Roman"/>
        </w:rPr>
        <w:t>(</w:t>
      </w:r>
      <w:r w:rsidR="006934AF">
        <w:rPr>
          <w:rFonts w:ascii="Times New Roman" w:hAnsi="Times New Roman" w:cs="Times New Roman"/>
        </w:rPr>
        <w:t>e</w:t>
      </w:r>
      <w:r w:rsidR="00B1735E">
        <w:rPr>
          <w:rFonts w:ascii="Times New Roman" w:hAnsi="Times New Roman" w:cs="Times New Roman"/>
        </w:rPr>
        <w:t>.</w:t>
      </w:r>
      <w:r w:rsidR="006934AF">
        <w:rPr>
          <w:rFonts w:ascii="Times New Roman" w:hAnsi="Times New Roman" w:cs="Times New Roman"/>
        </w:rPr>
        <w:t>g</w:t>
      </w:r>
      <w:r w:rsidR="00B1735E">
        <w:rPr>
          <w:rFonts w:ascii="Times New Roman" w:hAnsi="Times New Roman" w:cs="Times New Roman"/>
        </w:rPr>
        <w:t>.</w:t>
      </w:r>
      <w:r w:rsidR="00380337">
        <w:rPr>
          <w:rFonts w:ascii="Times New Roman" w:hAnsi="Times New Roman" w:cs="Times New Roman"/>
        </w:rPr>
        <w:t xml:space="preserve"> Gany</w:t>
      </w:r>
      <w:r w:rsidR="006934AF">
        <w:rPr>
          <w:rFonts w:ascii="Times New Roman" w:hAnsi="Times New Roman" w:cs="Times New Roman"/>
        </w:rPr>
        <w:t>iel, Nyal Markets</w:t>
      </w:r>
      <w:r w:rsidR="00B1735E">
        <w:rPr>
          <w:rFonts w:ascii="Times New Roman" w:hAnsi="Times New Roman" w:cs="Times New Roman"/>
        </w:rPr>
        <w:t>)</w:t>
      </w:r>
      <w:r w:rsidR="006934AF">
        <w:rPr>
          <w:rFonts w:ascii="Times New Roman" w:hAnsi="Times New Roman" w:cs="Times New Roman"/>
        </w:rPr>
        <w:t xml:space="preserve"> </w:t>
      </w:r>
      <w:r w:rsidR="00345C1F" w:rsidRPr="00395E9E">
        <w:rPr>
          <w:rFonts w:ascii="Times New Roman" w:hAnsi="Times New Roman" w:cs="Times New Roman"/>
        </w:rPr>
        <w:t>for</w:t>
      </w:r>
      <w:r w:rsidR="009112BC" w:rsidRPr="00395E9E">
        <w:rPr>
          <w:rFonts w:ascii="Times New Roman" w:hAnsi="Times New Roman" w:cs="Times New Roman"/>
        </w:rPr>
        <w:t xml:space="preserve"> the sale of fish.</w:t>
      </w:r>
    </w:p>
    <w:p w14:paraId="30BE07C2" w14:textId="77777777" w:rsidR="001F7464" w:rsidRPr="00395E9E" w:rsidRDefault="001F7464" w:rsidP="001F7464">
      <w:pPr>
        <w:autoSpaceDE w:val="0"/>
        <w:autoSpaceDN w:val="0"/>
        <w:adjustRightInd w:val="0"/>
        <w:jc w:val="both"/>
        <w:rPr>
          <w:rFonts w:ascii="Times New Roman" w:hAnsi="Times New Roman" w:cs="Times New Roman"/>
          <w:b/>
          <w:i/>
          <w:color w:val="000000"/>
        </w:rPr>
      </w:pPr>
      <w:r w:rsidRPr="00395E9E">
        <w:rPr>
          <w:rFonts w:ascii="Times New Roman" w:hAnsi="Times New Roman" w:cs="Times New Roman"/>
          <w:b/>
          <w:i/>
          <w:color w:val="000000"/>
        </w:rPr>
        <w:t>Activity 2.2: Support</w:t>
      </w:r>
      <w:r w:rsidR="00331313">
        <w:rPr>
          <w:rFonts w:ascii="Times New Roman" w:hAnsi="Times New Roman" w:cs="Times New Roman"/>
          <w:b/>
          <w:i/>
          <w:color w:val="000000"/>
        </w:rPr>
        <w:t>ed</w:t>
      </w:r>
      <w:r w:rsidRPr="00395E9E">
        <w:rPr>
          <w:rFonts w:ascii="Times New Roman" w:hAnsi="Times New Roman" w:cs="Times New Roman"/>
          <w:b/>
          <w:i/>
          <w:color w:val="000000"/>
        </w:rPr>
        <w:t xml:space="preserve"> women to accumulate savings, access social funds and generate interest on cash through participation in Village Savings and Lending Associations (VSLAs)</w:t>
      </w:r>
    </w:p>
    <w:p w14:paraId="053C6842" w14:textId="77777777" w:rsidR="001F7464" w:rsidRDefault="001F7464" w:rsidP="00571910">
      <w:pPr>
        <w:pStyle w:val="CommentText"/>
        <w:numPr>
          <w:ilvl w:val="0"/>
          <w:numId w:val="29"/>
        </w:numPr>
        <w:jc w:val="both"/>
        <w:rPr>
          <w:rFonts w:eastAsiaTheme="minorHAnsi"/>
          <w:snapToGrid/>
          <w:color w:val="000000"/>
          <w:sz w:val="22"/>
          <w:szCs w:val="22"/>
        </w:rPr>
      </w:pPr>
      <w:r w:rsidRPr="00395E9E">
        <w:rPr>
          <w:rFonts w:eastAsiaTheme="minorHAnsi"/>
          <w:b/>
          <w:i/>
          <w:snapToGrid/>
          <w:color w:val="000000"/>
          <w:sz w:val="22"/>
          <w:szCs w:val="22"/>
        </w:rPr>
        <w:t>Creat</w:t>
      </w:r>
      <w:r w:rsidR="00331313">
        <w:rPr>
          <w:rFonts w:eastAsiaTheme="minorHAnsi"/>
          <w:b/>
          <w:i/>
          <w:snapToGrid/>
          <w:color w:val="000000"/>
          <w:sz w:val="22"/>
          <w:szCs w:val="22"/>
        </w:rPr>
        <w:t>ed</w:t>
      </w:r>
      <w:r w:rsidRPr="00395E9E">
        <w:rPr>
          <w:rFonts w:eastAsiaTheme="minorHAnsi"/>
          <w:b/>
          <w:i/>
          <w:snapToGrid/>
          <w:color w:val="000000"/>
          <w:sz w:val="22"/>
          <w:szCs w:val="22"/>
        </w:rPr>
        <w:t xml:space="preserve"> Village Savings and </w:t>
      </w:r>
      <w:r w:rsidR="00B1735E" w:rsidRPr="00395E9E">
        <w:rPr>
          <w:rFonts w:eastAsiaTheme="minorHAnsi"/>
          <w:b/>
          <w:i/>
          <w:snapToGrid/>
          <w:color w:val="000000"/>
          <w:sz w:val="22"/>
          <w:szCs w:val="22"/>
        </w:rPr>
        <w:t>L</w:t>
      </w:r>
      <w:r w:rsidR="00B1735E">
        <w:rPr>
          <w:rFonts w:eastAsiaTheme="minorHAnsi"/>
          <w:b/>
          <w:i/>
          <w:snapToGrid/>
          <w:color w:val="000000"/>
          <w:sz w:val="22"/>
          <w:szCs w:val="22"/>
        </w:rPr>
        <w:t>oan</w:t>
      </w:r>
      <w:r w:rsidR="00B1735E" w:rsidRPr="00395E9E">
        <w:rPr>
          <w:rFonts w:eastAsiaTheme="minorHAnsi"/>
          <w:b/>
          <w:i/>
          <w:snapToGrid/>
          <w:color w:val="000000"/>
          <w:sz w:val="22"/>
          <w:szCs w:val="22"/>
        </w:rPr>
        <w:t xml:space="preserve"> </w:t>
      </w:r>
      <w:r w:rsidRPr="00395E9E">
        <w:rPr>
          <w:rFonts w:eastAsiaTheme="minorHAnsi"/>
          <w:b/>
          <w:i/>
          <w:snapToGrid/>
          <w:color w:val="000000"/>
          <w:sz w:val="22"/>
          <w:szCs w:val="22"/>
        </w:rPr>
        <w:t>Associations:</w:t>
      </w:r>
      <w:r w:rsidRPr="00395E9E">
        <w:rPr>
          <w:rFonts w:eastAsiaTheme="minorHAnsi"/>
          <w:snapToGrid/>
          <w:color w:val="000000"/>
          <w:sz w:val="22"/>
          <w:szCs w:val="22"/>
        </w:rPr>
        <w:t xml:space="preserve"> </w:t>
      </w:r>
      <w:r w:rsidR="00571910" w:rsidRPr="00395E9E">
        <w:rPr>
          <w:rFonts w:eastAsiaTheme="minorHAnsi"/>
          <w:snapToGrid/>
          <w:sz w:val="22"/>
          <w:szCs w:val="22"/>
        </w:rPr>
        <w:t>Several c</w:t>
      </w:r>
      <w:r w:rsidR="00D8395E" w:rsidRPr="00395E9E">
        <w:rPr>
          <w:rFonts w:eastAsiaTheme="minorHAnsi"/>
          <w:snapToGrid/>
          <w:sz w:val="22"/>
          <w:szCs w:val="22"/>
        </w:rPr>
        <w:t>o</w:t>
      </w:r>
      <w:r w:rsidR="00616189" w:rsidRPr="00395E9E">
        <w:rPr>
          <w:rFonts w:eastAsiaTheme="minorHAnsi"/>
          <w:snapToGrid/>
          <w:sz w:val="22"/>
          <w:szCs w:val="22"/>
        </w:rPr>
        <w:t>mmunity awarene</w:t>
      </w:r>
      <w:r w:rsidR="00571910" w:rsidRPr="00395E9E">
        <w:rPr>
          <w:rFonts w:eastAsiaTheme="minorHAnsi"/>
          <w:snapToGrid/>
          <w:sz w:val="22"/>
          <w:szCs w:val="22"/>
        </w:rPr>
        <w:t>ss meetings were</w:t>
      </w:r>
      <w:r w:rsidR="00616189" w:rsidRPr="00395E9E">
        <w:rPr>
          <w:rFonts w:eastAsiaTheme="minorHAnsi"/>
          <w:snapToGrid/>
          <w:sz w:val="22"/>
          <w:szCs w:val="22"/>
        </w:rPr>
        <w:t xml:space="preserve"> conducted </w:t>
      </w:r>
      <w:r w:rsidR="00571910" w:rsidRPr="00395E9E">
        <w:rPr>
          <w:rFonts w:eastAsiaTheme="minorHAnsi"/>
          <w:snapToGrid/>
          <w:sz w:val="22"/>
          <w:szCs w:val="22"/>
        </w:rPr>
        <w:t>from</w:t>
      </w:r>
      <w:r w:rsidR="00616189" w:rsidRPr="00395E9E">
        <w:rPr>
          <w:rFonts w:eastAsiaTheme="minorHAnsi"/>
          <w:snapToGrid/>
          <w:sz w:val="22"/>
          <w:szCs w:val="22"/>
        </w:rPr>
        <w:t xml:space="preserve"> July</w:t>
      </w:r>
      <w:r w:rsidR="00571910" w:rsidRPr="00395E9E">
        <w:rPr>
          <w:rFonts w:eastAsiaTheme="minorHAnsi"/>
          <w:snapToGrid/>
          <w:sz w:val="22"/>
          <w:szCs w:val="22"/>
        </w:rPr>
        <w:t xml:space="preserve"> to August</w:t>
      </w:r>
      <w:r w:rsidR="00CD09C9" w:rsidRPr="00395E9E">
        <w:rPr>
          <w:rFonts w:eastAsiaTheme="minorHAnsi"/>
          <w:snapToGrid/>
          <w:sz w:val="22"/>
          <w:szCs w:val="22"/>
        </w:rPr>
        <w:t xml:space="preserve"> </w:t>
      </w:r>
      <w:r w:rsidR="00221E5E" w:rsidRPr="00395E9E">
        <w:rPr>
          <w:rFonts w:eastAsiaTheme="minorHAnsi"/>
          <w:snapToGrid/>
          <w:sz w:val="22"/>
          <w:szCs w:val="22"/>
        </w:rPr>
        <w:t>2016 where the</w:t>
      </w:r>
      <w:r w:rsidR="00CD09C9" w:rsidRPr="00395E9E">
        <w:rPr>
          <w:rFonts w:eastAsiaTheme="minorHAnsi"/>
          <w:snapToGrid/>
          <w:sz w:val="22"/>
          <w:szCs w:val="22"/>
        </w:rPr>
        <w:t xml:space="preserve"> VSLA </w:t>
      </w:r>
      <w:r w:rsidR="00EB244A" w:rsidRPr="00395E9E">
        <w:rPr>
          <w:rFonts w:eastAsiaTheme="minorHAnsi"/>
          <w:snapToGrid/>
          <w:sz w:val="22"/>
          <w:szCs w:val="22"/>
        </w:rPr>
        <w:t>concept was</w:t>
      </w:r>
      <w:r w:rsidR="00616189" w:rsidRPr="00395E9E">
        <w:rPr>
          <w:rFonts w:eastAsiaTheme="minorHAnsi"/>
          <w:snapToGrid/>
          <w:sz w:val="22"/>
          <w:szCs w:val="22"/>
        </w:rPr>
        <w:t xml:space="preserve"> introduced</w:t>
      </w:r>
      <w:r w:rsidR="0078612B" w:rsidRPr="00395E9E">
        <w:rPr>
          <w:rFonts w:eastAsiaTheme="minorHAnsi"/>
          <w:snapToGrid/>
          <w:sz w:val="22"/>
          <w:szCs w:val="22"/>
        </w:rPr>
        <w:t xml:space="preserve"> and </w:t>
      </w:r>
      <w:r w:rsidR="00616189" w:rsidRPr="00395E9E">
        <w:rPr>
          <w:rFonts w:eastAsiaTheme="minorHAnsi"/>
          <w:snapToGrid/>
          <w:sz w:val="22"/>
          <w:szCs w:val="22"/>
        </w:rPr>
        <w:t>community expectation</w:t>
      </w:r>
      <w:r w:rsidR="002968AF" w:rsidRPr="00395E9E">
        <w:rPr>
          <w:rFonts w:eastAsiaTheme="minorHAnsi"/>
          <w:snapToGrid/>
          <w:sz w:val="22"/>
          <w:szCs w:val="22"/>
        </w:rPr>
        <w:t>s</w:t>
      </w:r>
      <w:r w:rsidR="0078612B" w:rsidRPr="00395E9E">
        <w:rPr>
          <w:rFonts w:eastAsiaTheme="minorHAnsi"/>
          <w:snapToGrid/>
          <w:sz w:val="22"/>
          <w:szCs w:val="22"/>
        </w:rPr>
        <w:t xml:space="preserve"> levelled</w:t>
      </w:r>
      <w:r w:rsidR="002968AF" w:rsidRPr="00395E9E">
        <w:rPr>
          <w:rFonts w:eastAsiaTheme="minorHAnsi"/>
          <w:snapToGrid/>
          <w:sz w:val="22"/>
          <w:szCs w:val="22"/>
        </w:rPr>
        <w:t xml:space="preserve">. </w:t>
      </w:r>
      <w:r w:rsidR="00571910" w:rsidRPr="00395E9E">
        <w:rPr>
          <w:rFonts w:eastAsiaTheme="minorHAnsi"/>
          <w:snapToGrid/>
          <w:sz w:val="22"/>
          <w:szCs w:val="22"/>
        </w:rPr>
        <w:t xml:space="preserve"> </w:t>
      </w:r>
      <w:r w:rsidR="00331313">
        <w:rPr>
          <w:rFonts w:eastAsiaTheme="minorHAnsi"/>
          <w:snapToGrid/>
          <w:sz w:val="22"/>
          <w:szCs w:val="22"/>
        </w:rPr>
        <w:t xml:space="preserve">A </w:t>
      </w:r>
      <w:r w:rsidR="00571910" w:rsidRPr="00395E9E">
        <w:rPr>
          <w:rFonts w:eastAsiaTheme="minorHAnsi"/>
          <w:snapToGrid/>
          <w:sz w:val="22"/>
          <w:szCs w:val="22"/>
        </w:rPr>
        <w:t xml:space="preserve">VSLA mapping exercise </w:t>
      </w:r>
      <w:r w:rsidR="00CD09C9" w:rsidRPr="00395E9E">
        <w:rPr>
          <w:rFonts w:eastAsiaTheme="minorHAnsi"/>
          <w:snapToGrid/>
          <w:sz w:val="22"/>
          <w:szCs w:val="22"/>
        </w:rPr>
        <w:t xml:space="preserve">was also conducted </w:t>
      </w:r>
      <w:r w:rsidR="00571910" w:rsidRPr="00395E9E">
        <w:rPr>
          <w:rFonts w:eastAsiaTheme="minorHAnsi"/>
          <w:snapToGrid/>
          <w:sz w:val="22"/>
          <w:szCs w:val="22"/>
        </w:rPr>
        <w:t xml:space="preserve">in the community to identify </w:t>
      </w:r>
      <w:r w:rsidR="00571910" w:rsidRPr="00395E9E">
        <w:rPr>
          <w:rFonts w:eastAsiaTheme="minorHAnsi"/>
          <w:snapToGrid/>
          <w:sz w:val="22"/>
          <w:szCs w:val="22"/>
        </w:rPr>
        <w:lastRenderedPageBreak/>
        <w:t>any existing VSLA</w:t>
      </w:r>
      <w:r w:rsidR="00EB244A">
        <w:rPr>
          <w:rFonts w:eastAsiaTheme="minorHAnsi"/>
          <w:snapToGrid/>
          <w:sz w:val="22"/>
          <w:szCs w:val="22"/>
        </w:rPr>
        <w:t xml:space="preserve"> groups</w:t>
      </w:r>
      <w:r w:rsidR="00571910" w:rsidRPr="00395E9E">
        <w:rPr>
          <w:rFonts w:eastAsiaTheme="minorHAnsi"/>
          <w:snapToGrid/>
          <w:sz w:val="22"/>
          <w:szCs w:val="22"/>
        </w:rPr>
        <w:t xml:space="preserve"> prior to this project. </w:t>
      </w:r>
      <w:r w:rsidR="00EB244A">
        <w:rPr>
          <w:rFonts w:eastAsiaTheme="minorHAnsi"/>
          <w:snapToGrid/>
          <w:sz w:val="22"/>
          <w:szCs w:val="22"/>
        </w:rPr>
        <w:t xml:space="preserve">From the mapping, </w:t>
      </w:r>
      <w:r w:rsidR="00331313">
        <w:rPr>
          <w:rFonts w:eastAsiaTheme="minorHAnsi"/>
          <w:snapToGrid/>
          <w:sz w:val="22"/>
          <w:szCs w:val="22"/>
        </w:rPr>
        <w:t>IRC discovered</w:t>
      </w:r>
      <w:r w:rsidR="00571910" w:rsidRPr="00395E9E">
        <w:rPr>
          <w:rFonts w:eastAsiaTheme="minorHAnsi"/>
          <w:snapToGrid/>
          <w:sz w:val="22"/>
          <w:szCs w:val="22"/>
        </w:rPr>
        <w:t xml:space="preserve"> no existing VSLA groups</w:t>
      </w:r>
      <w:r w:rsidR="00CD09C9" w:rsidRPr="00395E9E">
        <w:rPr>
          <w:rFonts w:eastAsiaTheme="minorHAnsi"/>
          <w:snapToGrid/>
          <w:sz w:val="22"/>
          <w:szCs w:val="22"/>
        </w:rPr>
        <w:t>, but rather a saving model local</w:t>
      </w:r>
      <w:r w:rsidR="008C0F52">
        <w:rPr>
          <w:rFonts w:eastAsiaTheme="minorHAnsi"/>
          <w:snapToGrid/>
          <w:sz w:val="22"/>
          <w:szCs w:val="22"/>
        </w:rPr>
        <w:t>s</w:t>
      </w:r>
      <w:r w:rsidR="00CD09C9" w:rsidRPr="00395E9E">
        <w:rPr>
          <w:rFonts w:eastAsiaTheme="minorHAnsi"/>
          <w:snapToGrid/>
          <w:sz w:val="22"/>
          <w:szCs w:val="22"/>
        </w:rPr>
        <w:t xml:space="preserve"> referred to as </w:t>
      </w:r>
      <w:r w:rsidR="00CD09C9" w:rsidRPr="00395E9E">
        <w:rPr>
          <w:rFonts w:eastAsiaTheme="minorHAnsi"/>
          <w:i/>
          <w:snapToGrid/>
          <w:sz w:val="22"/>
          <w:szCs w:val="22"/>
        </w:rPr>
        <w:t>Sanduk</w:t>
      </w:r>
      <w:r w:rsidR="00CD09C9" w:rsidRPr="00395E9E">
        <w:rPr>
          <w:rFonts w:eastAsiaTheme="minorHAnsi"/>
          <w:snapToGrid/>
          <w:sz w:val="22"/>
          <w:szCs w:val="22"/>
        </w:rPr>
        <w:t xml:space="preserve"> loosely translated as box (meaning people contribute money through a merry go round system and keep the money with one member and that </w:t>
      </w:r>
      <w:r w:rsidR="00D91843">
        <w:rPr>
          <w:rFonts w:eastAsiaTheme="minorHAnsi"/>
          <w:snapToGrid/>
          <w:sz w:val="22"/>
          <w:szCs w:val="22"/>
        </w:rPr>
        <w:t>is circulated among</w:t>
      </w:r>
      <w:r w:rsidR="00CD09C9" w:rsidRPr="00395E9E">
        <w:rPr>
          <w:rFonts w:eastAsiaTheme="minorHAnsi"/>
          <w:snapToGrid/>
          <w:sz w:val="22"/>
          <w:szCs w:val="22"/>
        </w:rPr>
        <w:t xml:space="preserve"> the group members</w:t>
      </w:r>
      <w:r w:rsidR="00EB244A">
        <w:rPr>
          <w:rFonts w:eastAsiaTheme="minorHAnsi"/>
          <w:snapToGrid/>
          <w:sz w:val="22"/>
          <w:szCs w:val="22"/>
        </w:rPr>
        <w:t>)</w:t>
      </w:r>
      <w:r w:rsidR="00571910" w:rsidRPr="00395E9E">
        <w:rPr>
          <w:rFonts w:eastAsiaTheme="minorHAnsi"/>
          <w:snapToGrid/>
          <w:sz w:val="22"/>
          <w:szCs w:val="22"/>
        </w:rPr>
        <w:t xml:space="preserve">. The project </w:t>
      </w:r>
      <w:r w:rsidR="00EB244A">
        <w:rPr>
          <w:rFonts w:eastAsiaTheme="minorHAnsi"/>
          <w:snapToGrid/>
          <w:sz w:val="22"/>
          <w:szCs w:val="22"/>
        </w:rPr>
        <w:t>sensitized the community</w:t>
      </w:r>
      <w:r w:rsidR="00571910" w:rsidRPr="00395E9E">
        <w:rPr>
          <w:rFonts w:eastAsiaTheme="minorHAnsi"/>
          <w:snapToGrid/>
          <w:sz w:val="22"/>
          <w:szCs w:val="22"/>
        </w:rPr>
        <w:t xml:space="preserve"> and encouraged the</w:t>
      </w:r>
      <w:r w:rsidR="00EB244A">
        <w:rPr>
          <w:rFonts w:eastAsiaTheme="minorHAnsi"/>
          <w:snapToGrid/>
          <w:sz w:val="22"/>
          <w:szCs w:val="22"/>
        </w:rPr>
        <w:t xml:space="preserve">m </w:t>
      </w:r>
      <w:r w:rsidR="00571910" w:rsidRPr="00395E9E">
        <w:rPr>
          <w:rFonts w:eastAsiaTheme="minorHAnsi"/>
          <w:snapToGrid/>
          <w:sz w:val="22"/>
          <w:szCs w:val="22"/>
        </w:rPr>
        <w:t>to form</w:t>
      </w:r>
      <w:r w:rsidR="00571910" w:rsidRPr="00395E9E">
        <w:rPr>
          <w:rFonts w:eastAsiaTheme="minorHAnsi"/>
          <w:snapToGrid/>
          <w:color w:val="70AD47" w:themeColor="accent6"/>
          <w:sz w:val="22"/>
          <w:szCs w:val="22"/>
        </w:rPr>
        <w:t xml:space="preserve"> </w:t>
      </w:r>
      <w:r w:rsidR="00571910" w:rsidRPr="00395E9E">
        <w:rPr>
          <w:rFonts w:eastAsiaTheme="minorHAnsi"/>
          <w:snapToGrid/>
          <w:sz w:val="22"/>
          <w:szCs w:val="22"/>
        </w:rPr>
        <w:t>new VSLA groups. After formation, the groups were trained on basic VSLA principles and</w:t>
      </w:r>
      <w:r w:rsidR="004B55CD" w:rsidRPr="00395E9E">
        <w:rPr>
          <w:rFonts w:eastAsiaTheme="minorHAnsi"/>
          <w:snapToGrid/>
          <w:sz w:val="22"/>
          <w:szCs w:val="22"/>
        </w:rPr>
        <w:t xml:space="preserve"> group dynamics</w:t>
      </w:r>
      <w:r w:rsidR="002968AF" w:rsidRPr="00395E9E">
        <w:rPr>
          <w:rFonts w:eastAsiaTheme="minorHAnsi"/>
          <w:snapToGrid/>
          <w:sz w:val="22"/>
          <w:szCs w:val="22"/>
        </w:rPr>
        <w:t>.</w:t>
      </w:r>
      <w:r w:rsidR="00221E5E" w:rsidRPr="00395E9E">
        <w:rPr>
          <w:rFonts w:eastAsiaTheme="minorHAnsi"/>
          <w:snapToGrid/>
          <w:sz w:val="22"/>
          <w:szCs w:val="22"/>
        </w:rPr>
        <w:t xml:space="preserve"> </w:t>
      </w:r>
      <w:r w:rsidR="00221E5E" w:rsidRPr="00395E9E">
        <w:rPr>
          <w:color w:val="000000"/>
          <w:sz w:val="22"/>
          <w:szCs w:val="22"/>
        </w:rPr>
        <w:t xml:space="preserve"> </w:t>
      </w:r>
      <w:r w:rsidR="00D91843">
        <w:rPr>
          <w:color w:val="000000"/>
          <w:sz w:val="22"/>
          <w:szCs w:val="22"/>
        </w:rPr>
        <w:t>T</w:t>
      </w:r>
      <w:r w:rsidR="00221E5E" w:rsidRPr="00395E9E">
        <w:rPr>
          <w:color w:val="000000"/>
          <w:sz w:val="22"/>
          <w:szCs w:val="22"/>
        </w:rPr>
        <w:t xml:space="preserve">he </w:t>
      </w:r>
      <w:r w:rsidR="00AE7A5F" w:rsidRPr="00395E9E">
        <w:rPr>
          <w:color w:val="000000"/>
          <w:sz w:val="22"/>
          <w:szCs w:val="22"/>
        </w:rPr>
        <w:t xml:space="preserve">IRC </w:t>
      </w:r>
      <w:r w:rsidR="00345C1F" w:rsidRPr="00395E9E">
        <w:rPr>
          <w:color w:val="000000"/>
          <w:sz w:val="22"/>
          <w:szCs w:val="22"/>
        </w:rPr>
        <w:t>has established</w:t>
      </w:r>
      <w:r w:rsidR="00AE7A5F" w:rsidRPr="00395E9E">
        <w:rPr>
          <w:color w:val="000000"/>
          <w:sz w:val="22"/>
          <w:szCs w:val="22"/>
        </w:rPr>
        <w:t xml:space="preserve"> 12 V</w:t>
      </w:r>
      <w:r w:rsidR="004E7BF3">
        <w:rPr>
          <w:color w:val="000000"/>
          <w:sz w:val="22"/>
          <w:szCs w:val="22"/>
        </w:rPr>
        <w:t>SLA</w:t>
      </w:r>
      <w:r w:rsidR="00D91843">
        <w:rPr>
          <w:color w:val="000000"/>
          <w:sz w:val="22"/>
          <w:szCs w:val="22"/>
        </w:rPr>
        <w:t>s</w:t>
      </w:r>
      <w:r w:rsidR="004E7BF3">
        <w:rPr>
          <w:color w:val="000000"/>
          <w:sz w:val="22"/>
          <w:szCs w:val="22"/>
        </w:rPr>
        <w:t xml:space="preserve"> </w:t>
      </w:r>
      <w:r w:rsidR="00AE7A5F" w:rsidRPr="00395E9E">
        <w:rPr>
          <w:color w:val="000000"/>
          <w:sz w:val="22"/>
          <w:szCs w:val="22"/>
        </w:rPr>
        <w:t>with a mem</w:t>
      </w:r>
      <w:r w:rsidR="00A21DA5" w:rsidRPr="00395E9E">
        <w:rPr>
          <w:color w:val="000000"/>
          <w:sz w:val="22"/>
          <w:szCs w:val="22"/>
        </w:rPr>
        <w:t>bership of 25 persons</w:t>
      </w:r>
      <w:r w:rsidR="00AE7A5F" w:rsidRPr="00395E9E">
        <w:rPr>
          <w:color w:val="000000"/>
          <w:sz w:val="22"/>
          <w:szCs w:val="22"/>
        </w:rPr>
        <w:t xml:space="preserve"> in all the 10 Paya</w:t>
      </w:r>
      <w:r w:rsidR="00AF6E66" w:rsidRPr="00395E9E">
        <w:rPr>
          <w:color w:val="000000"/>
          <w:sz w:val="22"/>
          <w:szCs w:val="22"/>
        </w:rPr>
        <w:t>m</w:t>
      </w:r>
      <w:r w:rsidR="00AE7A5F" w:rsidRPr="00395E9E">
        <w:rPr>
          <w:color w:val="000000"/>
          <w:sz w:val="22"/>
          <w:szCs w:val="22"/>
        </w:rPr>
        <w:t xml:space="preserve">s of greater </w:t>
      </w:r>
      <w:r w:rsidR="009112BC" w:rsidRPr="00395E9E">
        <w:rPr>
          <w:color w:val="000000"/>
          <w:sz w:val="22"/>
          <w:szCs w:val="22"/>
        </w:rPr>
        <w:t>Ganyliel</w:t>
      </w:r>
      <w:r w:rsidR="00AE7A5F" w:rsidRPr="00395E9E">
        <w:rPr>
          <w:color w:val="000000"/>
          <w:sz w:val="22"/>
          <w:szCs w:val="22"/>
        </w:rPr>
        <w:t>. 4 VSLA agents were r</w:t>
      </w:r>
      <w:r w:rsidR="00086B3F" w:rsidRPr="00395E9E">
        <w:rPr>
          <w:color w:val="000000"/>
          <w:sz w:val="22"/>
          <w:szCs w:val="22"/>
        </w:rPr>
        <w:t>ecru</w:t>
      </w:r>
      <w:r w:rsidR="00F92213" w:rsidRPr="00395E9E">
        <w:rPr>
          <w:color w:val="000000"/>
          <w:sz w:val="22"/>
          <w:szCs w:val="22"/>
        </w:rPr>
        <w:t xml:space="preserve">ited and </w:t>
      </w:r>
      <w:r w:rsidR="00670EA6" w:rsidRPr="00395E9E">
        <w:rPr>
          <w:color w:val="000000"/>
          <w:sz w:val="22"/>
          <w:szCs w:val="22"/>
        </w:rPr>
        <w:t>trained</w:t>
      </w:r>
      <w:r w:rsidR="00AE7A5F" w:rsidRPr="00395E9E">
        <w:rPr>
          <w:color w:val="000000"/>
          <w:sz w:val="22"/>
          <w:szCs w:val="22"/>
        </w:rPr>
        <w:t xml:space="preserve"> on </w:t>
      </w:r>
      <w:r w:rsidR="00670EA6" w:rsidRPr="00395E9E">
        <w:rPr>
          <w:color w:val="000000"/>
          <w:sz w:val="22"/>
          <w:szCs w:val="22"/>
        </w:rPr>
        <w:t xml:space="preserve">the </w:t>
      </w:r>
      <w:r w:rsidR="00AE7A5F" w:rsidRPr="00395E9E">
        <w:rPr>
          <w:color w:val="000000"/>
          <w:sz w:val="22"/>
          <w:szCs w:val="22"/>
        </w:rPr>
        <w:t>VSLA approach</w:t>
      </w:r>
      <w:r w:rsidR="009A5E5D" w:rsidRPr="00395E9E">
        <w:rPr>
          <w:color w:val="000000"/>
          <w:sz w:val="22"/>
          <w:szCs w:val="22"/>
        </w:rPr>
        <w:t xml:space="preserve"> and in turn</w:t>
      </w:r>
      <w:r w:rsidR="00AC5053" w:rsidRPr="00395E9E">
        <w:rPr>
          <w:color w:val="000000"/>
          <w:sz w:val="22"/>
          <w:szCs w:val="22"/>
        </w:rPr>
        <w:t>, they</w:t>
      </w:r>
      <w:r w:rsidR="009A5E5D" w:rsidRPr="00395E9E">
        <w:rPr>
          <w:color w:val="000000"/>
          <w:sz w:val="22"/>
          <w:szCs w:val="22"/>
        </w:rPr>
        <w:t xml:space="preserve"> </w:t>
      </w:r>
      <w:r w:rsidR="009112BC" w:rsidRPr="00395E9E">
        <w:rPr>
          <w:color w:val="000000"/>
          <w:sz w:val="22"/>
          <w:szCs w:val="22"/>
        </w:rPr>
        <w:t xml:space="preserve">have continued to </w:t>
      </w:r>
      <w:r w:rsidR="009A5E5D" w:rsidRPr="00395E9E">
        <w:rPr>
          <w:color w:val="000000"/>
          <w:sz w:val="22"/>
          <w:szCs w:val="22"/>
        </w:rPr>
        <w:t xml:space="preserve">facilitate VSLA weekly meetings </w:t>
      </w:r>
      <w:r w:rsidR="00345C1F" w:rsidRPr="00395E9E">
        <w:rPr>
          <w:color w:val="000000"/>
          <w:sz w:val="22"/>
          <w:szCs w:val="22"/>
        </w:rPr>
        <w:t>in different</w:t>
      </w:r>
      <w:r w:rsidR="00922200" w:rsidRPr="00395E9E">
        <w:rPr>
          <w:color w:val="000000"/>
          <w:sz w:val="22"/>
          <w:szCs w:val="22"/>
        </w:rPr>
        <w:t xml:space="preserve"> </w:t>
      </w:r>
      <w:r w:rsidR="009112BC" w:rsidRPr="00395E9E">
        <w:rPr>
          <w:color w:val="000000"/>
          <w:sz w:val="22"/>
          <w:szCs w:val="22"/>
        </w:rPr>
        <w:t xml:space="preserve">Payams </w:t>
      </w:r>
      <w:r w:rsidR="00345C1F" w:rsidRPr="00395E9E">
        <w:rPr>
          <w:color w:val="000000"/>
          <w:sz w:val="22"/>
          <w:szCs w:val="22"/>
        </w:rPr>
        <w:t>by training</w:t>
      </w:r>
      <w:r w:rsidR="00922200" w:rsidRPr="00395E9E">
        <w:rPr>
          <w:color w:val="000000"/>
          <w:sz w:val="22"/>
          <w:szCs w:val="22"/>
        </w:rPr>
        <w:t xml:space="preserve"> members</w:t>
      </w:r>
      <w:r w:rsidR="009A5E5D" w:rsidRPr="00395E9E">
        <w:rPr>
          <w:color w:val="000000"/>
          <w:sz w:val="22"/>
          <w:szCs w:val="22"/>
        </w:rPr>
        <w:t xml:space="preserve"> on group dynamic</w:t>
      </w:r>
      <w:r w:rsidR="00670EA6" w:rsidRPr="00395E9E">
        <w:rPr>
          <w:color w:val="000000"/>
          <w:sz w:val="22"/>
          <w:szCs w:val="22"/>
        </w:rPr>
        <w:t>s</w:t>
      </w:r>
      <w:r w:rsidR="009A5E5D" w:rsidRPr="00395E9E">
        <w:rPr>
          <w:color w:val="000000"/>
          <w:sz w:val="22"/>
          <w:szCs w:val="22"/>
        </w:rPr>
        <w:t xml:space="preserve"> and VSLA methodology</w:t>
      </w:r>
      <w:r w:rsidR="00AE7A5F" w:rsidRPr="00395E9E">
        <w:rPr>
          <w:color w:val="000000"/>
          <w:sz w:val="22"/>
          <w:szCs w:val="22"/>
        </w:rPr>
        <w:t>.</w:t>
      </w:r>
      <w:r w:rsidR="00AE7A5F" w:rsidRPr="00395E9E">
        <w:rPr>
          <w:rFonts w:eastAsiaTheme="minorHAnsi"/>
          <w:snapToGrid/>
          <w:color w:val="000000"/>
          <w:sz w:val="22"/>
          <w:szCs w:val="22"/>
        </w:rPr>
        <w:t xml:space="preserve"> </w:t>
      </w:r>
      <w:r w:rsidR="00086B3F" w:rsidRPr="00395E9E">
        <w:rPr>
          <w:rFonts w:eastAsiaTheme="minorHAnsi"/>
          <w:snapToGrid/>
          <w:color w:val="000000"/>
          <w:sz w:val="22"/>
          <w:szCs w:val="22"/>
        </w:rPr>
        <w:t>Each of the group</w:t>
      </w:r>
      <w:r w:rsidR="009112BC" w:rsidRPr="00395E9E">
        <w:rPr>
          <w:rFonts w:eastAsiaTheme="minorHAnsi"/>
          <w:snapToGrid/>
          <w:color w:val="000000"/>
          <w:sz w:val="22"/>
          <w:szCs w:val="22"/>
        </w:rPr>
        <w:t>s ha</w:t>
      </w:r>
      <w:r w:rsidR="00670EA6" w:rsidRPr="00395E9E">
        <w:rPr>
          <w:rFonts w:eastAsiaTheme="minorHAnsi"/>
          <w:snapToGrid/>
          <w:color w:val="000000"/>
          <w:sz w:val="22"/>
          <w:szCs w:val="22"/>
        </w:rPr>
        <w:t>s</w:t>
      </w:r>
      <w:r w:rsidR="009112BC" w:rsidRPr="00395E9E">
        <w:rPr>
          <w:rFonts w:eastAsiaTheme="minorHAnsi"/>
          <w:snapToGrid/>
          <w:color w:val="000000"/>
          <w:sz w:val="22"/>
          <w:szCs w:val="22"/>
        </w:rPr>
        <w:t xml:space="preserve"> </w:t>
      </w:r>
      <w:r w:rsidR="00345C1F" w:rsidRPr="00395E9E">
        <w:rPr>
          <w:rFonts w:eastAsiaTheme="minorHAnsi"/>
          <w:snapToGrid/>
          <w:color w:val="000000"/>
          <w:sz w:val="22"/>
          <w:szCs w:val="22"/>
        </w:rPr>
        <w:t>been provided</w:t>
      </w:r>
      <w:r w:rsidR="00086B3F" w:rsidRPr="00395E9E">
        <w:rPr>
          <w:rFonts w:eastAsiaTheme="minorHAnsi"/>
          <w:snapToGrid/>
          <w:color w:val="000000"/>
          <w:sz w:val="22"/>
          <w:szCs w:val="22"/>
        </w:rPr>
        <w:t xml:space="preserve"> with a</w:t>
      </w:r>
      <w:r w:rsidRPr="00395E9E">
        <w:rPr>
          <w:rFonts w:eastAsiaTheme="minorHAnsi"/>
          <w:snapToGrid/>
          <w:color w:val="000000"/>
          <w:sz w:val="22"/>
          <w:szCs w:val="22"/>
        </w:rPr>
        <w:t xml:space="preserve"> cash box </w:t>
      </w:r>
      <w:r w:rsidR="00086B3F" w:rsidRPr="00395E9E">
        <w:rPr>
          <w:rFonts w:eastAsiaTheme="minorHAnsi"/>
          <w:snapToGrid/>
          <w:color w:val="000000"/>
          <w:sz w:val="22"/>
          <w:szCs w:val="22"/>
        </w:rPr>
        <w:t xml:space="preserve">for cash storage </w:t>
      </w:r>
      <w:r w:rsidRPr="00395E9E">
        <w:rPr>
          <w:rFonts w:eastAsiaTheme="minorHAnsi"/>
          <w:snapToGrid/>
          <w:color w:val="000000"/>
          <w:sz w:val="22"/>
          <w:szCs w:val="22"/>
        </w:rPr>
        <w:t xml:space="preserve">and a ledger book </w:t>
      </w:r>
      <w:r w:rsidR="00086B3F" w:rsidRPr="00395E9E">
        <w:rPr>
          <w:rFonts w:eastAsiaTheme="minorHAnsi"/>
          <w:snapToGrid/>
          <w:color w:val="000000"/>
          <w:sz w:val="22"/>
          <w:szCs w:val="22"/>
        </w:rPr>
        <w:t>for record keeping</w:t>
      </w:r>
      <w:r w:rsidRPr="00395E9E">
        <w:rPr>
          <w:rFonts w:eastAsiaTheme="minorHAnsi"/>
          <w:snapToGrid/>
          <w:color w:val="000000"/>
          <w:sz w:val="22"/>
          <w:szCs w:val="22"/>
        </w:rPr>
        <w:t xml:space="preserve">. </w:t>
      </w:r>
      <w:r w:rsidR="00AC5053" w:rsidRPr="00395E9E">
        <w:rPr>
          <w:rFonts w:eastAsiaTheme="minorHAnsi"/>
          <w:snapToGrid/>
          <w:color w:val="000000"/>
          <w:sz w:val="22"/>
          <w:szCs w:val="22"/>
        </w:rPr>
        <w:t xml:space="preserve">The total amount of savings </w:t>
      </w:r>
      <w:r w:rsidR="00CE7759" w:rsidRPr="00395E9E">
        <w:rPr>
          <w:rFonts w:eastAsiaTheme="minorHAnsi"/>
          <w:snapToGrid/>
          <w:color w:val="000000"/>
          <w:sz w:val="22"/>
          <w:szCs w:val="22"/>
        </w:rPr>
        <w:t xml:space="preserve">from the 12 groups is 133,500.00 South Sudanese </w:t>
      </w:r>
      <w:r w:rsidR="00670EA6" w:rsidRPr="00395E9E">
        <w:rPr>
          <w:rFonts w:eastAsiaTheme="minorHAnsi"/>
          <w:snapToGrid/>
          <w:color w:val="000000"/>
          <w:sz w:val="22"/>
          <w:szCs w:val="22"/>
        </w:rPr>
        <w:t>P</w:t>
      </w:r>
      <w:r w:rsidR="00CE7759" w:rsidRPr="00395E9E">
        <w:rPr>
          <w:rFonts w:eastAsiaTheme="minorHAnsi"/>
          <w:snapToGrid/>
          <w:color w:val="000000"/>
          <w:sz w:val="22"/>
          <w:szCs w:val="22"/>
        </w:rPr>
        <w:t>ounds, and the</w:t>
      </w:r>
      <w:r w:rsidR="00AC5053" w:rsidRPr="00395E9E">
        <w:rPr>
          <w:rFonts w:eastAsiaTheme="minorHAnsi"/>
          <w:snapToGrid/>
          <w:color w:val="000000"/>
          <w:sz w:val="22"/>
          <w:szCs w:val="22"/>
        </w:rPr>
        <w:t xml:space="preserve"> amount </w:t>
      </w:r>
      <w:r w:rsidR="00CE7759" w:rsidRPr="00395E9E">
        <w:rPr>
          <w:rFonts w:eastAsiaTheme="minorHAnsi"/>
          <w:snapToGrid/>
          <w:color w:val="000000"/>
          <w:sz w:val="22"/>
          <w:szCs w:val="22"/>
        </w:rPr>
        <w:t xml:space="preserve">of cash loaned out is 96,500 South Sudanese </w:t>
      </w:r>
      <w:r w:rsidR="00670EA6" w:rsidRPr="00395E9E">
        <w:rPr>
          <w:rFonts w:eastAsiaTheme="minorHAnsi"/>
          <w:snapToGrid/>
          <w:color w:val="000000"/>
          <w:sz w:val="22"/>
          <w:szCs w:val="22"/>
        </w:rPr>
        <w:t>P</w:t>
      </w:r>
      <w:r w:rsidR="00CE7759" w:rsidRPr="00395E9E">
        <w:rPr>
          <w:rFonts w:eastAsiaTheme="minorHAnsi"/>
          <w:snapToGrid/>
          <w:color w:val="000000"/>
          <w:sz w:val="22"/>
          <w:szCs w:val="22"/>
        </w:rPr>
        <w:t>ounds</w:t>
      </w:r>
      <w:r w:rsidR="00C34E6A" w:rsidRPr="00395E9E">
        <w:rPr>
          <w:rFonts w:eastAsiaTheme="minorHAnsi"/>
          <w:snapToGrid/>
          <w:color w:val="000000"/>
          <w:sz w:val="22"/>
          <w:szCs w:val="22"/>
        </w:rPr>
        <w:t>, most</w:t>
      </w:r>
      <w:r w:rsidR="0000749B" w:rsidRPr="00395E9E">
        <w:rPr>
          <w:rFonts w:eastAsiaTheme="minorHAnsi"/>
          <w:snapToGrid/>
          <w:color w:val="000000"/>
          <w:sz w:val="22"/>
          <w:szCs w:val="22"/>
        </w:rPr>
        <w:t xml:space="preserve"> of which</w:t>
      </w:r>
      <w:r w:rsidR="00C34E6A" w:rsidRPr="00395E9E">
        <w:rPr>
          <w:rFonts w:eastAsiaTheme="minorHAnsi"/>
          <w:snapToGrid/>
          <w:color w:val="000000"/>
          <w:sz w:val="22"/>
          <w:szCs w:val="22"/>
        </w:rPr>
        <w:t xml:space="preserve"> was spent on </w:t>
      </w:r>
      <w:r w:rsidR="0000749B" w:rsidRPr="00395E9E">
        <w:rPr>
          <w:rFonts w:eastAsiaTheme="minorHAnsi"/>
          <w:snapToGrid/>
          <w:color w:val="000000"/>
          <w:sz w:val="22"/>
          <w:szCs w:val="22"/>
        </w:rPr>
        <w:t xml:space="preserve">the creation of </w:t>
      </w:r>
      <w:r w:rsidR="00C34E6A" w:rsidRPr="00395E9E">
        <w:rPr>
          <w:rFonts w:eastAsiaTheme="minorHAnsi"/>
          <w:snapToGrid/>
          <w:color w:val="000000"/>
          <w:sz w:val="22"/>
          <w:szCs w:val="22"/>
        </w:rPr>
        <w:t xml:space="preserve">small scale business enterprises. </w:t>
      </w:r>
    </w:p>
    <w:p w14:paraId="79786A17" w14:textId="77777777" w:rsidR="00695C38" w:rsidRDefault="00695C38" w:rsidP="00AF5DA8">
      <w:pPr>
        <w:pStyle w:val="CommentText"/>
        <w:ind w:left="720"/>
        <w:jc w:val="both"/>
        <w:rPr>
          <w:rFonts w:eastAsiaTheme="minorHAnsi"/>
          <w:snapToGrid/>
          <w:color w:val="000000"/>
          <w:sz w:val="22"/>
          <w:szCs w:val="22"/>
        </w:rPr>
      </w:pPr>
    </w:p>
    <w:p w14:paraId="1B8AE473" w14:textId="77777777" w:rsidR="00AF5DA8" w:rsidRPr="00395E9E" w:rsidRDefault="00AF5DA8" w:rsidP="00AF5DA8">
      <w:pPr>
        <w:pStyle w:val="CommentText"/>
        <w:jc w:val="both"/>
        <w:rPr>
          <w:rFonts w:eastAsiaTheme="minorHAnsi"/>
          <w:snapToGrid/>
          <w:color w:val="000000"/>
          <w:sz w:val="22"/>
          <w:szCs w:val="22"/>
        </w:rPr>
      </w:pPr>
    </w:p>
    <w:p w14:paraId="3A6ADF6D" w14:textId="77777777" w:rsidR="00461DAB" w:rsidRDefault="00461DAB" w:rsidP="001F7464">
      <w:pPr>
        <w:pStyle w:val="CommentText"/>
        <w:jc w:val="both"/>
        <w:rPr>
          <w:rFonts w:eastAsiaTheme="minorHAnsi"/>
          <w:snapToGrid/>
          <w:color w:val="000000"/>
        </w:rPr>
      </w:pPr>
    </w:p>
    <w:p w14:paraId="6FB95ECC" w14:textId="6827B3E9" w:rsidR="000F6DDC" w:rsidRPr="00CD65B8" w:rsidRDefault="000F6DDC" w:rsidP="001F7464">
      <w:pPr>
        <w:pStyle w:val="CommentText"/>
        <w:jc w:val="both"/>
        <w:rPr>
          <w:rFonts w:eastAsiaTheme="minorHAnsi"/>
          <w:snapToGrid/>
          <w:color w:val="000000"/>
        </w:rPr>
      </w:pPr>
      <w:r w:rsidRPr="000F6DDC">
        <w:rPr>
          <w:rFonts w:eastAsiaTheme="minorHAnsi"/>
          <w:b/>
          <w:snapToGrid/>
          <w:color w:val="000000"/>
        </w:rPr>
        <w:t xml:space="preserve">Table </w:t>
      </w:r>
      <w:r w:rsidR="00AF5DA8">
        <w:rPr>
          <w:rFonts w:eastAsiaTheme="minorHAnsi"/>
          <w:b/>
          <w:snapToGrid/>
          <w:color w:val="000000"/>
        </w:rPr>
        <w:t>10</w:t>
      </w:r>
      <w:r w:rsidRPr="000F6DDC">
        <w:rPr>
          <w:rFonts w:eastAsiaTheme="minorHAnsi"/>
          <w:b/>
          <w:snapToGrid/>
          <w:color w:val="000000"/>
        </w:rPr>
        <w:t>:</w:t>
      </w:r>
      <w:r w:rsidR="00866D02">
        <w:rPr>
          <w:rFonts w:eastAsiaTheme="minorHAnsi"/>
          <w:b/>
          <w:snapToGrid/>
          <w:color w:val="000000"/>
        </w:rPr>
        <w:t xml:space="preserve"> VSLA group savings and loans amount for different groups</w:t>
      </w:r>
    </w:p>
    <w:tbl>
      <w:tblPr>
        <w:tblStyle w:val="TableGrid"/>
        <w:tblW w:w="0" w:type="auto"/>
        <w:tblLook w:val="04A0" w:firstRow="1" w:lastRow="0" w:firstColumn="1" w:lastColumn="0" w:noHBand="0" w:noVBand="1"/>
      </w:tblPr>
      <w:tblGrid>
        <w:gridCol w:w="534"/>
        <w:gridCol w:w="1511"/>
        <w:gridCol w:w="2069"/>
        <w:gridCol w:w="1300"/>
        <w:gridCol w:w="994"/>
        <w:gridCol w:w="581"/>
        <w:gridCol w:w="1128"/>
        <w:gridCol w:w="1233"/>
      </w:tblGrid>
      <w:tr w:rsidR="000F6DDC" w:rsidRPr="00CD65B8" w14:paraId="3FD23E0A" w14:textId="77777777" w:rsidTr="005F6BDF">
        <w:tc>
          <w:tcPr>
            <w:tcW w:w="535" w:type="dxa"/>
          </w:tcPr>
          <w:p w14:paraId="3576A01C" w14:textId="77777777" w:rsidR="000F6DDC" w:rsidRPr="00CD65B8" w:rsidRDefault="000F6DDC" w:rsidP="00E17D0C">
            <w:pPr>
              <w:rPr>
                <w:b/>
              </w:rPr>
            </w:pPr>
            <w:r w:rsidRPr="00CD65B8">
              <w:rPr>
                <w:b/>
              </w:rPr>
              <w:t>N/S</w:t>
            </w:r>
          </w:p>
        </w:tc>
        <w:tc>
          <w:tcPr>
            <w:tcW w:w="1571" w:type="dxa"/>
          </w:tcPr>
          <w:p w14:paraId="22E93082" w14:textId="77777777" w:rsidR="000F6DDC" w:rsidRPr="00CD65B8" w:rsidRDefault="000B48C1" w:rsidP="00E17D0C">
            <w:pPr>
              <w:rPr>
                <w:b/>
              </w:rPr>
            </w:pPr>
            <w:r>
              <w:rPr>
                <w:b/>
              </w:rPr>
              <w:t>Payam</w:t>
            </w:r>
          </w:p>
        </w:tc>
        <w:tc>
          <w:tcPr>
            <w:tcW w:w="2220" w:type="dxa"/>
          </w:tcPr>
          <w:p w14:paraId="66F6B900" w14:textId="77777777" w:rsidR="000F6DDC" w:rsidRPr="00CD65B8" w:rsidRDefault="000F6DDC" w:rsidP="00E17D0C">
            <w:pPr>
              <w:rPr>
                <w:b/>
              </w:rPr>
            </w:pPr>
            <w:r w:rsidRPr="00CD65B8">
              <w:rPr>
                <w:b/>
              </w:rPr>
              <w:t>GROUPS NAMES</w:t>
            </w:r>
          </w:p>
        </w:tc>
        <w:tc>
          <w:tcPr>
            <w:tcW w:w="1300" w:type="dxa"/>
          </w:tcPr>
          <w:p w14:paraId="222423AC" w14:textId="77777777" w:rsidR="000F6DDC" w:rsidRPr="00CD65B8" w:rsidRDefault="000F6DDC" w:rsidP="00E17D0C">
            <w:pPr>
              <w:rPr>
                <w:b/>
              </w:rPr>
            </w:pPr>
            <w:r w:rsidRPr="00CD65B8">
              <w:rPr>
                <w:b/>
              </w:rPr>
              <w:t>GROUP MEMBERS.</w:t>
            </w:r>
          </w:p>
        </w:tc>
        <w:tc>
          <w:tcPr>
            <w:tcW w:w="994" w:type="dxa"/>
          </w:tcPr>
          <w:p w14:paraId="5F793BD3" w14:textId="77777777" w:rsidR="000F6DDC" w:rsidRPr="00CD65B8" w:rsidRDefault="000F6DDC" w:rsidP="00E17D0C">
            <w:pPr>
              <w:rPr>
                <w:b/>
              </w:rPr>
            </w:pPr>
            <w:r w:rsidRPr="00CD65B8">
              <w:rPr>
                <w:b/>
              </w:rPr>
              <w:t>TOTAL SAVING</w:t>
            </w:r>
          </w:p>
        </w:tc>
        <w:tc>
          <w:tcPr>
            <w:tcW w:w="585" w:type="dxa"/>
          </w:tcPr>
          <w:p w14:paraId="48F8EC49" w14:textId="77777777" w:rsidR="000F6DDC" w:rsidRPr="00CD65B8" w:rsidRDefault="000F6DDC" w:rsidP="00E17D0C">
            <w:pPr>
              <w:rPr>
                <w:b/>
              </w:rPr>
            </w:pPr>
            <w:r w:rsidRPr="00CD65B8">
              <w:rPr>
                <w:b/>
              </w:rPr>
              <w:t>SSP</w:t>
            </w:r>
          </w:p>
        </w:tc>
        <w:tc>
          <w:tcPr>
            <w:tcW w:w="1138" w:type="dxa"/>
          </w:tcPr>
          <w:p w14:paraId="108D962C" w14:textId="77777777" w:rsidR="000F6DDC" w:rsidRPr="00CD65B8" w:rsidRDefault="000F6DDC" w:rsidP="00E17D0C">
            <w:pPr>
              <w:rPr>
                <w:b/>
              </w:rPr>
            </w:pPr>
            <w:r w:rsidRPr="00CD65B8">
              <w:rPr>
                <w:b/>
              </w:rPr>
              <w:t>LOANED OUT</w:t>
            </w:r>
          </w:p>
        </w:tc>
        <w:tc>
          <w:tcPr>
            <w:tcW w:w="1233" w:type="dxa"/>
          </w:tcPr>
          <w:p w14:paraId="22C6CDCF" w14:textId="77777777" w:rsidR="000F6DDC" w:rsidRPr="00CD65B8" w:rsidRDefault="000F6DDC" w:rsidP="00E17D0C">
            <w:pPr>
              <w:rPr>
                <w:b/>
              </w:rPr>
            </w:pPr>
            <w:r w:rsidRPr="00CD65B8">
              <w:rPr>
                <w:b/>
              </w:rPr>
              <w:t>LOANED REPAYED.</w:t>
            </w:r>
          </w:p>
        </w:tc>
      </w:tr>
      <w:tr w:rsidR="000F6DDC" w:rsidRPr="00CD65B8" w14:paraId="2E8447A4" w14:textId="77777777" w:rsidTr="005F6BDF">
        <w:tc>
          <w:tcPr>
            <w:tcW w:w="535" w:type="dxa"/>
          </w:tcPr>
          <w:p w14:paraId="7FA2D62D" w14:textId="77777777" w:rsidR="000F6DDC" w:rsidRPr="00CD65B8" w:rsidRDefault="000F6DDC" w:rsidP="00E17D0C">
            <w:r w:rsidRPr="00CD65B8">
              <w:t>1</w:t>
            </w:r>
          </w:p>
        </w:tc>
        <w:tc>
          <w:tcPr>
            <w:tcW w:w="1571" w:type="dxa"/>
          </w:tcPr>
          <w:p w14:paraId="24FF86AB" w14:textId="77777777" w:rsidR="000F6DDC" w:rsidRPr="00CD65B8" w:rsidRDefault="00BA5740" w:rsidP="00E17D0C">
            <w:r>
              <w:t>Jiech</w:t>
            </w:r>
          </w:p>
        </w:tc>
        <w:tc>
          <w:tcPr>
            <w:tcW w:w="2220" w:type="dxa"/>
          </w:tcPr>
          <w:p w14:paraId="79DE0D95" w14:textId="562DCE41" w:rsidR="000F6DDC" w:rsidRPr="00CD65B8" w:rsidRDefault="000F6DDC" w:rsidP="00E17D0C">
            <w:r w:rsidRPr="00CD65B8">
              <w:t xml:space="preserve">Pulnor VSLA </w:t>
            </w:r>
          </w:p>
        </w:tc>
        <w:tc>
          <w:tcPr>
            <w:tcW w:w="1300" w:type="dxa"/>
          </w:tcPr>
          <w:p w14:paraId="56BC0790" w14:textId="77777777" w:rsidR="000F6DDC" w:rsidRPr="00CD65B8" w:rsidRDefault="000F6DDC" w:rsidP="00E17D0C">
            <w:r w:rsidRPr="00CD65B8">
              <w:t>25</w:t>
            </w:r>
          </w:p>
        </w:tc>
        <w:tc>
          <w:tcPr>
            <w:tcW w:w="994" w:type="dxa"/>
          </w:tcPr>
          <w:p w14:paraId="067AF1AA" w14:textId="77777777" w:rsidR="000F6DDC" w:rsidRPr="00CD65B8" w:rsidRDefault="000F6DDC" w:rsidP="00E17D0C">
            <w:r w:rsidRPr="00CD65B8">
              <w:t>10,000</w:t>
            </w:r>
          </w:p>
        </w:tc>
        <w:tc>
          <w:tcPr>
            <w:tcW w:w="585" w:type="dxa"/>
          </w:tcPr>
          <w:p w14:paraId="3595ABC6" w14:textId="77777777" w:rsidR="000F6DDC" w:rsidRPr="00CD65B8" w:rsidRDefault="000F6DDC" w:rsidP="00E17D0C">
            <w:r w:rsidRPr="00CD65B8">
              <w:t>SSP</w:t>
            </w:r>
          </w:p>
        </w:tc>
        <w:tc>
          <w:tcPr>
            <w:tcW w:w="1138" w:type="dxa"/>
          </w:tcPr>
          <w:p w14:paraId="49EB9A6E" w14:textId="77777777" w:rsidR="000F6DDC" w:rsidRPr="00CD65B8" w:rsidRDefault="000F6DDC" w:rsidP="00E17D0C">
            <w:r w:rsidRPr="00CD65B8">
              <w:t>7,000</w:t>
            </w:r>
          </w:p>
        </w:tc>
        <w:tc>
          <w:tcPr>
            <w:tcW w:w="1233" w:type="dxa"/>
          </w:tcPr>
          <w:p w14:paraId="6E903D15" w14:textId="77777777" w:rsidR="000F6DDC" w:rsidRPr="00CD65B8" w:rsidRDefault="000F6DDC" w:rsidP="00E17D0C">
            <w:r w:rsidRPr="00CD65B8">
              <w:t>8,400</w:t>
            </w:r>
          </w:p>
        </w:tc>
      </w:tr>
      <w:tr w:rsidR="000F6DDC" w:rsidRPr="00CD65B8" w14:paraId="095E82D8" w14:textId="77777777" w:rsidTr="005F6BDF">
        <w:tc>
          <w:tcPr>
            <w:tcW w:w="535" w:type="dxa"/>
          </w:tcPr>
          <w:p w14:paraId="23BD1F8B" w14:textId="77777777" w:rsidR="000F6DDC" w:rsidRPr="00CD65B8" w:rsidRDefault="000F6DDC" w:rsidP="00E17D0C">
            <w:r w:rsidRPr="00CD65B8">
              <w:t>2</w:t>
            </w:r>
          </w:p>
        </w:tc>
        <w:tc>
          <w:tcPr>
            <w:tcW w:w="1571" w:type="dxa"/>
          </w:tcPr>
          <w:p w14:paraId="296FDD7B" w14:textId="77777777" w:rsidR="000F6DDC" w:rsidRPr="00CD65B8" w:rsidRDefault="00BA5740" w:rsidP="00E17D0C">
            <w:r>
              <w:t>Tiap</w:t>
            </w:r>
          </w:p>
        </w:tc>
        <w:tc>
          <w:tcPr>
            <w:tcW w:w="2220" w:type="dxa"/>
          </w:tcPr>
          <w:p w14:paraId="4390842F" w14:textId="364E80EF" w:rsidR="000F6DDC" w:rsidRPr="00CD65B8" w:rsidRDefault="000F6DDC" w:rsidP="00E17D0C">
            <w:r w:rsidRPr="00CD65B8">
              <w:t>Kuerkuach VSLA</w:t>
            </w:r>
          </w:p>
        </w:tc>
        <w:tc>
          <w:tcPr>
            <w:tcW w:w="1300" w:type="dxa"/>
          </w:tcPr>
          <w:p w14:paraId="1A2BEA60" w14:textId="77777777" w:rsidR="000F6DDC" w:rsidRPr="00CD65B8" w:rsidRDefault="000F6DDC" w:rsidP="00E17D0C">
            <w:r w:rsidRPr="00CD65B8">
              <w:t>25</w:t>
            </w:r>
          </w:p>
        </w:tc>
        <w:tc>
          <w:tcPr>
            <w:tcW w:w="994" w:type="dxa"/>
          </w:tcPr>
          <w:p w14:paraId="21CB1C8D" w14:textId="77777777" w:rsidR="000F6DDC" w:rsidRPr="00CD65B8" w:rsidRDefault="000F6DDC" w:rsidP="00E17D0C">
            <w:r w:rsidRPr="00CD65B8">
              <w:t>10,000</w:t>
            </w:r>
          </w:p>
        </w:tc>
        <w:tc>
          <w:tcPr>
            <w:tcW w:w="585" w:type="dxa"/>
          </w:tcPr>
          <w:p w14:paraId="0812FF21" w14:textId="77777777" w:rsidR="000F6DDC" w:rsidRPr="00CD65B8" w:rsidRDefault="000F6DDC" w:rsidP="00E17D0C">
            <w:r w:rsidRPr="00CD65B8">
              <w:t>SSP</w:t>
            </w:r>
          </w:p>
        </w:tc>
        <w:tc>
          <w:tcPr>
            <w:tcW w:w="1138" w:type="dxa"/>
          </w:tcPr>
          <w:p w14:paraId="5BD2476A" w14:textId="77777777" w:rsidR="000F6DDC" w:rsidRPr="00CD65B8" w:rsidRDefault="000F6DDC" w:rsidP="00E17D0C">
            <w:r w:rsidRPr="00CD65B8">
              <w:t>8,000</w:t>
            </w:r>
          </w:p>
        </w:tc>
        <w:tc>
          <w:tcPr>
            <w:tcW w:w="1233" w:type="dxa"/>
          </w:tcPr>
          <w:p w14:paraId="2D0A90B7" w14:textId="77777777" w:rsidR="000F6DDC" w:rsidRPr="00CD65B8" w:rsidRDefault="000F6DDC" w:rsidP="00E17D0C">
            <w:r w:rsidRPr="00CD65B8">
              <w:t>9,600</w:t>
            </w:r>
          </w:p>
        </w:tc>
      </w:tr>
      <w:tr w:rsidR="000F6DDC" w:rsidRPr="00CD65B8" w14:paraId="629F28FF" w14:textId="77777777" w:rsidTr="005F6BDF">
        <w:tc>
          <w:tcPr>
            <w:tcW w:w="535" w:type="dxa"/>
          </w:tcPr>
          <w:p w14:paraId="09CE3B17" w14:textId="77777777" w:rsidR="000F6DDC" w:rsidRPr="00CD65B8" w:rsidRDefault="000F6DDC" w:rsidP="00E17D0C">
            <w:r w:rsidRPr="00CD65B8">
              <w:t>3</w:t>
            </w:r>
          </w:p>
        </w:tc>
        <w:tc>
          <w:tcPr>
            <w:tcW w:w="1571" w:type="dxa"/>
          </w:tcPr>
          <w:p w14:paraId="47BD91AF" w14:textId="77777777" w:rsidR="000F6DDC" w:rsidRPr="00CD65B8" w:rsidRDefault="00BA5740" w:rsidP="00E17D0C">
            <w:r>
              <w:t>Thornhoum</w:t>
            </w:r>
          </w:p>
        </w:tc>
        <w:tc>
          <w:tcPr>
            <w:tcW w:w="2220" w:type="dxa"/>
          </w:tcPr>
          <w:p w14:paraId="4E8AC67B" w14:textId="7CB52B2F" w:rsidR="000F6DDC" w:rsidRPr="00CD65B8" w:rsidRDefault="000F6DDC" w:rsidP="00E17D0C">
            <w:r w:rsidRPr="00CD65B8">
              <w:t>Kuerlel VSLA</w:t>
            </w:r>
          </w:p>
        </w:tc>
        <w:tc>
          <w:tcPr>
            <w:tcW w:w="1300" w:type="dxa"/>
          </w:tcPr>
          <w:p w14:paraId="3CED49B4" w14:textId="77777777" w:rsidR="000F6DDC" w:rsidRPr="00CD65B8" w:rsidRDefault="000F6DDC" w:rsidP="00E17D0C">
            <w:r w:rsidRPr="00CD65B8">
              <w:t>25</w:t>
            </w:r>
          </w:p>
        </w:tc>
        <w:tc>
          <w:tcPr>
            <w:tcW w:w="994" w:type="dxa"/>
          </w:tcPr>
          <w:p w14:paraId="7631633E" w14:textId="77777777" w:rsidR="000F6DDC" w:rsidRPr="00CD65B8" w:rsidRDefault="000F6DDC" w:rsidP="00E17D0C">
            <w:r w:rsidRPr="00CD65B8">
              <w:t>10,000</w:t>
            </w:r>
          </w:p>
        </w:tc>
        <w:tc>
          <w:tcPr>
            <w:tcW w:w="585" w:type="dxa"/>
          </w:tcPr>
          <w:p w14:paraId="5FB92E18" w14:textId="77777777" w:rsidR="000F6DDC" w:rsidRPr="00CD65B8" w:rsidRDefault="000F6DDC" w:rsidP="00E17D0C">
            <w:r w:rsidRPr="00CD65B8">
              <w:t>SSP</w:t>
            </w:r>
          </w:p>
        </w:tc>
        <w:tc>
          <w:tcPr>
            <w:tcW w:w="1138" w:type="dxa"/>
          </w:tcPr>
          <w:p w14:paraId="5E2A3033" w14:textId="77777777" w:rsidR="000F6DDC" w:rsidRPr="00CD65B8" w:rsidRDefault="000F6DDC" w:rsidP="00E17D0C">
            <w:r w:rsidRPr="00CD65B8">
              <w:t>8,500</w:t>
            </w:r>
          </w:p>
        </w:tc>
        <w:tc>
          <w:tcPr>
            <w:tcW w:w="1233" w:type="dxa"/>
          </w:tcPr>
          <w:p w14:paraId="1387FA6F" w14:textId="77777777" w:rsidR="000F6DDC" w:rsidRPr="00CD65B8" w:rsidRDefault="000F6DDC" w:rsidP="00E17D0C">
            <w:r w:rsidRPr="00CD65B8">
              <w:t>10,100</w:t>
            </w:r>
          </w:p>
        </w:tc>
      </w:tr>
      <w:tr w:rsidR="000F6DDC" w:rsidRPr="00CD65B8" w14:paraId="47C24374" w14:textId="77777777" w:rsidTr="005F6BDF">
        <w:tc>
          <w:tcPr>
            <w:tcW w:w="535" w:type="dxa"/>
          </w:tcPr>
          <w:p w14:paraId="0EF4B314" w14:textId="77777777" w:rsidR="000F6DDC" w:rsidRPr="00CD65B8" w:rsidRDefault="000F6DDC" w:rsidP="00E17D0C">
            <w:r w:rsidRPr="00CD65B8">
              <w:t>4</w:t>
            </w:r>
          </w:p>
        </w:tc>
        <w:tc>
          <w:tcPr>
            <w:tcW w:w="1571" w:type="dxa"/>
          </w:tcPr>
          <w:p w14:paraId="5C86C414" w14:textId="77777777" w:rsidR="000F6DDC" w:rsidRPr="00CD65B8" w:rsidRDefault="00EB6565" w:rsidP="00E17D0C">
            <w:r>
              <w:t>Ganyiel</w:t>
            </w:r>
          </w:p>
        </w:tc>
        <w:tc>
          <w:tcPr>
            <w:tcW w:w="2220" w:type="dxa"/>
          </w:tcPr>
          <w:p w14:paraId="391D2DD9" w14:textId="77777777" w:rsidR="000F6DDC" w:rsidRPr="00CD65B8" w:rsidRDefault="000F6DDC" w:rsidP="00E17D0C">
            <w:r w:rsidRPr="00CD65B8">
              <w:t>Youth Program VSLA</w:t>
            </w:r>
          </w:p>
        </w:tc>
        <w:tc>
          <w:tcPr>
            <w:tcW w:w="1300" w:type="dxa"/>
          </w:tcPr>
          <w:p w14:paraId="2F74BDF7" w14:textId="77777777" w:rsidR="000F6DDC" w:rsidRPr="00CD65B8" w:rsidRDefault="000F6DDC" w:rsidP="00E17D0C">
            <w:r w:rsidRPr="00CD65B8">
              <w:t>25</w:t>
            </w:r>
          </w:p>
        </w:tc>
        <w:tc>
          <w:tcPr>
            <w:tcW w:w="994" w:type="dxa"/>
          </w:tcPr>
          <w:p w14:paraId="2CA8884B" w14:textId="77777777" w:rsidR="000F6DDC" w:rsidRPr="00CD65B8" w:rsidRDefault="000F6DDC" w:rsidP="00E17D0C">
            <w:r w:rsidRPr="00CD65B8">
              <w:t>24,000</w:t>
            </w:r>
          </w:p>
        </w:tc>
        <w:tc>
          <w:tcPr>
            <w:tcW w:w="585" w:type="dxa"/>
          </w:tcPr>
          <w:p w14:paraId="58817DBC" w14:textId="77777777" w:rsidR="000F6DDC" w:rsidRPr="00CD65B8" w:rsidRDefault="000F6DDC" w:rsidP="00E17D0C">
            <w:r w:rsidRPr="00CD65B8">
              <w:t>SSP</w:t>
            </w:r>
          </w:p>
        </w:tc>
        <w:tc>
          <w:tcPr>
            <w:tcW w:w="1138" w:type="dxa"/>
          </w:tcPr>
          <w:p w14:paraId="7AC182FD" w14:textId="77777777" w:rsidR="000F6DDC" w:rsidRPr="00CD65B8" w:rsidRDefault="000F6DDC" w:rsidP="00E17D0C">
            <w:r w:rsidRPr="00CD65B8">
              <w:t>16,000</w:t>
            </w:r>
          </w:p>
        </w:tc>
        <w:tc>
          <w:tcPr>
            <w:tcW w:w="1233" w:type="dxa"/>
          </w:tcPr>
          <w:p w14:paraId="6CCB211D" w14:textId="77777777" w:rsidR="000F6DDC" w:rsidRPr="00CD65B8" w:rsidRDefault="000F6DDC" w:rsidP="00E17D0C">
            <w:r w:rsidRPr="00CD65B8">
              <w:t>19,200</w:t>
            </w:r>
          </w:p>
        </w:tc>
      </w:tr>
      <w:tr w:rsidR="000F6DDC" w:rsidRPr="00CD65B8" w14:paraId="6A49A809" w14:textId="77777777" w:rsidTr="005F6BDF">
        <w:tc>
          <w:tcPr>
            <w:tcW w:w="535" w:type="dxa"/>
          </w:tcPr>
          <w:p w14:paraId="02A2A4F7" w14:textId="77777777" w:rsidR="000F6DDC" w:rsidRPr="00CD65B8" w:rsidRDefault="000F6DDC" w:rsidP="00E17D0C">
            <w:r w:rsidRPr="00CD65B8">
              <w:t>5</w:t>
            </w:r>
          </w:p>
        </w:tc>
        <w:tc>
          <w:tcPr>
            <w:tcW w:w="1571" w:type="dxa"/>
          </w:tcPr>
          <w:p w14:paraId="349F59D1" w14:textId="77777777" w:rsidR="000F6DDC" w:rsidRDefault="00BA5740" w:rsidP="00E17D0C">
            <w:r>
              <w:t>Ganyiel</w:t>
            </w:r>
          </w:p>
        </w:tc>
        <w:tc>
          <w:tcPr>
            <w:tcW w:w="2220" w:type="dxa"/>
          </w:tcPr>
          <w:p w14:paraId="604588B5" w14:textId="77777777" w:rsidR="000F6DDC" w:rsidRPr="00CD65B8" w:rsidRDefault="000F6DDC" w:rsidP="00E17D0C">
            <w:r>
              <w:t>Gany</w:t>
            </w:r>
            <w:r w:rsidRPr="00CD65B8">
              <w:t>iel Town Center</w:t>
            </w:r>
          </w:p>
        </w:tc>
        <w:tc>
          <w:tcPr>
            <w:tcW w:w="1300" w:type="dxa"/>
          </w:tcPr>
          <w:p w14:paraId="669A7A2B" w14:textId="77777777" w:rsidR="000F6DDC" w:rsidRPr="00CD65B8" w:rsidRDefault="000F6DDC" w:rsidP="00E17D0C">
            <w:r w:rsidRPr="00CD65B8">
              <w:t>25</w:t>
            </w:r>
          </w:p>
        </w:tc>
        <w:tc>
          <w:tcPr>
            <w:tcW w:w="994" w:type="dxa"/>
          </w:tcPr>
          <w:p w14:paraId="4F4DAB79" w14:textId="77777777" w:rsidR="000F6DDC" w:rsidRPr="00CD65B8" w:rsidRDefault="000F6DDC" w:rsidP="00E17D0C">
            <w:r w:rsidRPr="00CD65B8">
              <w:t>12,000</w:t>
            </w:r>
          </w:p>
        </w:tc>
        <w:tc>
          <w:tcPr>
            <w:tcW w:w="585" w:type="dxa"/>
          </w:tcPr>
          <w:p w14:paraId="71B8115A" w14:textId="77777777" w:rsidR="000F6DDC" w:rsidRPr="00CD65B8" w:rsidRDefault="000F6DDC" w:rsidP="00E17D0C">
            <w:r w:rsidRPr="00CD65B8">
              <w:t>SSP</w:t>
            </w:r>
          </w:p>
        </w:tc>
        <w:tc>
          <w:tcPr>
            <w:tcW w:w="1138" w:type="dxa"/>
          </w:tcPr>
          <w:p w14:paraId="3D7EA614" w14:textId="77777777" w:rsidR="000F6DDC" w:rsidRPr="00CD65B8" w:rsidRDefault="000F6DDC" w:rsidP="00E17D0C">
            <w:r w:rsidRPr="00CD65B8">
              <w:t>5,000</w:t>
            </w:r>
          </w:p>
        </w:tc>
        <w:tc>
          <w:tcPr>
            <w:tcW w:w="1233" w:type="dxa"/>
          </w:tcPr>
          <w:p w14:paraId="3EB614D3" w14:textId="77777777" w:rsidR="000F6DDC" w:rsidRPr="00CD65B8" w:rsidRDefault="000F6DDC" w:rsidP="00E17D0C">
            <w:r w:rsidRPr="00CD65B8">
              <w:t>7,000</w:t>
            </w:r>
          </w:p>
        </w:tc>
      </w:tr>
      <w:tr w:rsidR="000F6DDC" w:rsidRPr="00CD65B8" w14:paraId="248F206A" w14:textId="77777777" w:rsidTr="005F6BDF">
        <w:tc>
          <w:tcPr>
            <w:tcW w:w="535" w:type="dxa"/>
          </w:tcPr>
          <w:p w14:paraId="26C042C1" w14:textId="77777777" w:rsidR="000F6DDC" w:rsidRPr="00CD65B8" w:rsidRDefault="000F6DDC" w:rsidP="00E17D0C">
            <w:r w:rsidRPr="00CD65B8">
              <w:t>6</w:t>
            </w:r>
          </w:p>
        </w:tc>
        <w:tc>
          <w:tcPr>
            <w:tcW w:w="1571" w:type="dxa"/>
          </w:tcPr>
          <w:p w14:paraId="38CDA5A7" w14:textId="77777777" w:rsidR="000F6DDC" w:rsidRPr="00CD65B8" w:rsidRDefault="00BA5740" w:rsidP="00E17D0C">
            <w:r>
              <w:t>Panyinjar</w:t>
            </w:r>
          </w:p>
        </w:tc>
        <w:tc>
          <w:tcPr>
            <w:tcW w:w="2220" w:type="dxa"/>
          </w:tcPr>
          <w:p w14:paraId="4458D2B5" w14:textId="77777777" w:rsidR="000F6DDC" w:rsidRPr="00CD65B8" w:rsidRDefault="000F6DDC" w:rsidP="00E17D0C">
            <w:r w:rsidRPr="00CD65B8">
              <w:t>Manyal VSLA (Chuk)</w:t>
            </w:r>
          </w:p>
        </w:tc>
        <w:tc>
          <w:tcPr>
            <w:tcW w:w="1300" w:type="dxa"/>
          </w:tcPr>
          <w:p w14:paraId="1E9837D5" w14:textId="77777777" w:rsidR="000F6DDC" w:rsidRPr="00CD65B8" w:rsidRDefault="000F6DDC" w:rsidP="00E17D0C">
            <w:r w:rsidRPr="00CD65B8">
              <w:t>25</w:t>
            </w:r>
          </w:p>
        </w:tc>
        <w:tc>
          <w:tcPr>
            <w:tcW w:w="994" w:type="dxa"/>
          </w:tcPr>
          <w:p w14:paraId="50A2A432" w14:textId="77777777" w:rsidR="000F6DDC" w:rsidRPr="00CD65B8" w:rsidRDefault="000F6DDC" w:rsidP="00E17D0C">
            <w:r w:rsidRPr="00CD65B8">
              <w:t>10,000</w:t>
            </w:r>
          </w:p>
        </w:tc>
        <w:tc>
          <w:tcPr>
            <w:tcW w:w="585" w:type="dxa"/>
          </w:tcPr>
          <w:p w14:paraId="0A81E663" w14:textId="77777777" w:rsidR="000F6DDC" w:rsidRPr="00CD65B8" w:rsidRDefault="000F6DDC" w:rsidP="00E17D0C">
            <w:r w:rsidRPr="00CD65B8">
              <w:t>SSP</w:t>
            </w:r>
          </w:p>
        </w:tc>
        <w:tc>
          <w:tcPr>
            <w:tcW w:w="1138" w:type="dxa"/>
          </w:tcPr>
          <w:p w14:paraId="34701DBC" w14:textId="77777777" w:rsidR="000F6DDC" w:rsidRPr="00CD65B8" w:rsidRDefault="000F6DDC" w:rsidP="00E17D0C">
            <w:r w:rsidRPr="00CD65B8">
              <w:t>8,000</w:t>
            </w:r>
          </w:p>
        </w:tc>
        <w:tc>
          <w:tcPr>
            <w:tcW w:w="1233" w:type="dxa"/>
          </w:tcPr>
          <w:p w14:paraId="4C3190DC" w14:textId="77777777" w:rsidR="000F6DDC" w:rsidRPr="00CD65B8" w:rsidRDefault="000F6DDC" w:rsidP="00E17D0C">
            <w:r w:rsidRPr="00CD65B8">
              <w:t>9,600</w:t>
            </w:r>
          </w:p>
        </w:tc>
      </w:tr>
      <w:tr w:rsidR="000F6DDC" w:rsidRPr="00CD65B8" w14:paraId="469F5E8D" w14:textId="77777777" w:rsidTr="005F6BDF">
        <w:tc>
          <w:tcPr>
            <w:tcW w:w="535" w:type="dxa"/>
          </w:tcPr>
          <w:p w14:paraId="21DB49D7" w14:textId="77777777" w:rsidR="000F6DDC" w:rsidRPr="00CD65B8" w:rsidRDefault="000F6DDC" w:rsidP="00E17D0C">
            <w:r w:rsidRPr="00CD65B8">
              <w:t>7</w:t>
            </w:r>
          </w:p>
        </w:tc>
        <w:tc>
          <w:tcPr>
            <w:tcW w:w="1571" w:type="dxa"/>
          </w:tcPr>
          <w:p w14:paraId="74AC93F2" w14:textId="77777777" w:rsidR="000F6DDC" w:rsidRPr="00CD65B8" w:rsidRDefault="00BA5740" w:rsidP="00E17D0C">
            <w:r>
              <w:t>Panyinjar</w:t>
            </w:r>
          </w:p>
        </w:tc>
        <w:tc>
          <w:tcPr>
            <w:tcW w:w="2220" w:type="dxa"/>
          </w:tcPr>
          <w:p w14:paraId="1BB498C3" w14:textId="77777777" w:rsidR="000F6DDC" w:rsidRPr="00CD65B8" w:rsidRDefault="000F6DDC" w:rsidP="00E17D0C">
            <w:r w:rsidRPr="00CD65B8">
              <w:t>Loang VSLA (Under Chuk)</w:t>
            </w:r>
          </w:p>
        </w:tc>
        <w:tc>
          <w:tcPr>
            <w:tcW w:w="1300" w:type="dxa"/>
          </w:tcPr>
          <w:p w14:paraId="7A552F67" w14:textId="77777777" w:rsidR="000F6DDC" w:rsidRPr="00CD65B8" w:rsidRDefault="000F6DDC" w:rsidP="00E17D0C">
            <w:r w:rsidRPr="00CD65B8">
              <w:t>25</w:t>
            </w:r>
          </w:p>
        </w:tc>
        <w:tc>
          <w:tcPr>
            <w:tcW w:w="994" w:type="dxa"/>
          </w:tcPr>
          <w:p w14:paraId="310875F5" w14:textId="77777777" w:rsidR="000F6DDC" w:rsidRPr="00CD65B8" w:rsidRDefault="000F6DDC" w:rsidP="00E17D0C">
            <w:r w:rsidRPr="00CD65B8">
              <w:t>12,500</w:t>
            </w:r>
          </w:p>
        </w:tc>
        <w:tc>
          <w:tcPr>
            <w:tcW w:w="585" w:type="dxa"/>
          </w:tcPr>
          <w:p w14:paraId="2CA21571" w14:textId="77777777" w:rsidR="000F6DDC" w:rsidRPr="00CD65B8" w:rsidRDefault="000F6DDC" w:rsidP="00E17D0C">
            <w:r w:rsidRPr="00CD65B8">
              <w:t>SSP</w:t>
            </w:r>
          </w:p>
        </w:tc>
        <w:tc>
          <w:tcPr>
            <w:tcW w:w="1138" w:type="dxa"/>
          </w:tcPr>
          <w:p w14:paraId="611D56EE" w14:textId="77777777" w:rsidR="000F6DDC" w:rsidRPr="00CD65B8" w:rsidRDefault="000F6DDC" w:rsidP="00E17D0C">
            <w:r w:rsidRPr="00CD65B8">
              <w:t>10,000</w:t>
            </w:r>
          </w:p>
        </w:tc>
        <w:tc>
          <w:tcPr>
            <w:tcW w:w="1233" w:type="dxa"/>
          </w:tcPr>
          <w:p w14:paraId="3D9CE238" w14:textId="77777777" w:rsidR="000F6DDC" w:rsidRPr="00CD65B8" w:rsidRDefault="000F6DDC" w:rsidP="00E17D0C">
            <w:r w:rsidRPr="00CD65B8">
              <w:t>12,000</w:t>
            </w:r>
          </w:p>
        </w:tc>
      </w:tr>
      <w:tr w:rsidR="000F6DDC" w:rsidRPr="00CD65B8" w14:paraId="08B1B059" w14:textId="77777777" w:rsidTr="005F6BDF">
        <w:tc>
          <w:tcPr>
            <w:tcW w:w="535" w:type="dxa"/>
          </w:tcPr>
          <w:p w14:paraId="6AFB29C0" w14:textId="77777777" w:rsidR="000F6DDC" w:rsidRPr="00CD65B8" w:rsidRDefault="000F6DDC" w:rsidP="00E17D0C">
            <w:r w:rsidRPr="00CD65B8">
              <w:t>8</w:t>
            </w:r>
          </w:p>
        </w:tc>
        <w:tc>
          <w:tcPr>
            <w:tcW w:w="1571" w:type="dxa"/>
          </w:tcPr>
          <w:p w14:paraId="407DA57C" w14:textId="77777777" w:rsidR="000F6DDC" w:rsidRPr="00CD65B8" w:rsidRDefault="00BA5740" w:rsidP="00E17D0C">
            <w:r>
              <w:t>Pachak</w:t>
            </w:r>
          </w:p>
        </w:tc>
        <w:tc>
          <w:tcPr>
            <w:tcW w:w="2220" w:type="dxa"/>
          </w:tcPr>
          <w:p w14:paraId="2F424DE8" w14:textId="77777777" w:rsidR="000F6DDC" w:rsidRPr="00CD65B8" w:rsidRDefault="000F6DDC" w:rsidP="00E17D0C">
            <w:r w:rsidRPr="00CD65B8">
              <w:t>Nyajang VSLA (Pachak)</w:t>
            </w:r>
          </w:p>
        </w:tc>
        <w:tc>
          <w:tcPr>
            <w:tcW w:w="1300" w:type="dxa"/>
          </w:tcPr>
          <w:p w14:paraId="1DB3782D" w14:textId="77777777" w:rsidR="000F6DDC" w:rsidRPr="00CD65B8" w:rsidRDefault="000F6DDC" w:rsidP="00E17D0C">
            <w:r w:rsidRPr="00CD65B8">
              <w:t>25</w:t>
            </w:r>
          </w:p>
        </w:tc>
        <w:tc>
          <w:tcPr>
            <w:tcW w:w="994" w:type="dxa"/>
          </w:tcPr>
          <w:p w14:paraId="09162759" w14:textId="77777777" w:rsidR="000F6DDC" w:rsidRPr="00CD65B8" w:rsidRDefault="000F6DDC" w:rsidP="00E17D0C">
            <w:r w:rsidRPr="00CD65B8">
              <w:t>5,000</w:t>
            </w:r>
          </w:p>
        </w:tc>
        <w:tc>
          <w:tcPr>
            <w:tcW w:w="585" w:type="dxa"/>
          </w:tcPr>
          <w:p w14:paraId="31F0425F" w14:textId="77777777" w:rsidR="000F6DDC" w:rsidRPr="00CD65B8" w:rsidRDefault="000F6DDC" w:rsidP="00E17D0C">
            <w:r w:rsidRPr="00CD65B8">
              <w:t>SSP</w:t>
            </w:r>
          </w:p>
        </w:tc>
        <w:tc>
          <w:tcPr>
            <w:tcW w:w="1138" w:type="dxa"/>
          </w:tcPr>
          <w:p w14:paraId="692F0376" w14:textId="77777777" w:rsidR="000F6DDC" w:rsidRPr="00CD65B8" w:rsidRDefault="000F6DDC" w:rsidP="00E17D0C">
            <w:r w:rsidRPr="00CD65B8">
              <w:t>2,000</w:t>
            </w:r>
          </w:p>
        </w:tc>
        <w:tc>
          <w:tcPr>
            <w:tcW w:w="1233" w:type="dxa"/>
          </w:tcPr>
          <w:p w14:paraId="4BA4B49C" w14:textId="77777777" w:rsidR="000F6DDC" w:rsidRPr="00CD65B8" w:rsidRDefault="000F6DDC" w:rsidP="00E17D0C">
            <w:r w:rsidRPr="00CD65B8">
              <w:t>2,200</w:t>
            </w:r>
          </w:p>
        </w:tc>
      </w:tr>
      <w:tr w:rsidR="000F6DDC" w:rsidRPr="00CD65B8" w14:paraId="162FA741" w14:textId="77777777" w:rsidTr="005F6BDF">
        <w:tc>
          <w:tcPr>
            <w:tcW w:w="535" w:type="dxa"/>
          </w:tcPr>
          <w:p w14:paraId="23C6FA7C" w14:textId="77777777" w:rsidR="000F6DDC" w:rsidRPr="00CD65B8" w:rsidRDefault="000F6DDC" w:rsidP="00E17D0C">
            <w:r w:rsidRPr="00CD65B8">
              <w:t>9</w:t>
            </w:r>
          </w:p>
        </w:tc>
        <w:tc>
          <w:tcPr>
            <w:tcW w:w="1571" w:type="dxa"/>
          </w:tcPr>
          <w:p w14:paraId="23842AB6" w14:textId="77777777" w:rsidR="000F6DDC" w:rsidRPr="00CD65B8" w:rsidRDefault="00BA5740" w:rsidP="00E17D0C">
            <w:r>
              <w:t>Pachar</w:t>
            </w:r>
          </w:p>
        </w:tc>
        <w:tc>
          <w:tcPr>
            <w:tcW w:w="2220" w:type="dxa"/>
          </w:tcPr>
          <w:p w14:paraId="20673C6B" w14:textId="77777777" w:rsidR="000F6DDC" w:rsidRPr="00CD65B8" w:rsidRDefault="000F6DDC" w:rsidP="00E17D0C">
            <w:r w:rsidRPr="00CD65B8">
              <w:t>Pachar VSLA</w:t>
            </w:r>
          </w:p>
        </w:tc>
        <w:tc>
          <w:tcPr>
            <w:tcW w:w="1300" w:type="dxa"/>
          </w:tcPr>
          <w:p w14:paraId="3385A678" w14:textId="77777777" w:rsidR="000F6DDC" w:rsidRPr="00CD65B8" w:rsidRDefault="000F6DDC" w:rsidP="00E17D0C">
            <w:r w:rsidRPr="00CD65B8">
              <w:t>25</w:t>
            </w:r>
          </w:p>
        </w:tc>
        <w:tc>
          <w:tcPr>
            <w:tcW w:w="994" w:type="dxa"/>
          </w:tcPr>
          <w:p w14:paraId="29501C04" w14:textId="77777777" w:rsidR="000F6DDC" w:rsidRPr="00CD65B8" w:rsidRDefault="000F6DDC" w:rsidP="00E17D0C">
            <w:r w:rsidRPr="00CD65B8">
              <w:t>10,000</w:t>
            </w:r>
          </w:p>
        </w:tc>
        <w:tc>
          <w:tcPr>
            <w:tcW w:w="585" w:type="dxa"/>
          </w:tcPr>
          <w:p w14:paraId="014F97CE" w14:textId="77777777" w:rsidR="000F6DDC" w:rsidRPr="00CD65B8" w:rsidRDefault="000F6DDC" w:rsidP="00E17D0C">
            <w:r w:rsidRPr="00CD65B8">
              <w:t>SSP</w:t>
            </w:r>
          </w:p>
        </w:tc>
        <w:tc>
          <w:tcPr>
            <w:tcW w:w="1138" w:type="dxa"/>
          </w:tcPr>
          <w:p w14:paraId="657F5ED9" w14:textId="77777777" w:rsidR="000F6DDC" w:rsidRPr="00CD65B8" w:rsidRDefault="000F6DDC" w:rsidP="00E17D0C">
            <w:r w:rsidRPr="00CD65B8">
              <w:t>4,000</w:t>
            </w:r>
          </w:p>
        </w:tc>
        <w:tc>
          <w:tcPr>
            <w:tcW w:w="1233" w:type="dxa"/>
          </w:tcPr>
          <w:p w14:paraId="6266A0B2" w14:textId="77777777" w:rsidR="000F6DDC" w:rsidRPr="00CD65B8" w:rsidRDefault="000F6DDC" w:rsidP="00E17D0C">
            <w:r w:rsidRPr="00CD65B8">
              <w:t>4,800</w:t>
            </w:r>
          </w:p>
        </w:tc>
      </w:tr>
      <w:tr w:rsidR="000F6DDC" w:rsidRPr="00CD65B8" w14:paraId="06ECBC3C" w14:textId="77777777" w:rsidTr="005F6BDF">
        <w:tc>
          <w:tcPr>
            <w:tcW w:w="535" w:type="dxa"/>
          </w:tcPr>
          <w:p w14:paraId="3D30333E" w14:textId="77777777" w:rsidR="000F6DDC" w:rsidRPr="00CD65B8" w:rsidRDefault="000F6DDC" w:rsidP="00E17D0C">
            <w:r w:rsidRPr="00CD65B8">
              <w:t>10</w:t>
            </w:r>
          </w:p>
        </w:tc>
        <w:tc>
          <w:tcPr>
            <w:tcW w:w="1571" w:type="dxa"/>
          </w:tcPr>
          <w:p w14:paraId="7D2AA810" w14:textId="77777777" w:rsidR="000F6DDC" w:rsidRPr="00CD65B8" w:rsidRDefault="00BA5740" w:rsidP="00E17D0C">
            <w:r>
              <w:t>Ganyliel</w:t>
            </w:r>
          </w:p>
        </w:tc>
        <w:tc>
          <w:tcPr>
            <w:tcW w:w="2220" w:type="dxa"/>
          </w:tcPr>
          <w:p w14:paraId="687E6625" w14:textId="77777777" w:rsidR="000F6DDC" w:rsidRPr="00CD65B8" w:rsidRDefault="000F6DDC" w:rsidP="00E17D0C">
            <w:r w:rsidRPr="00CD65B8">
              <w:t>Charity VSLA (Under Ganyliel)</w:t>
            </w:r>
          </w:p>
        </w:tc>
        <w:tc>
          <w:tcPr>
            <w:tcW w:w="1300" w:type="dxa"/>
          </w:tcPr>
          <w:p w14:paraId="54218EDA" w14:textId="77777777" w:rsidR="000F6DDC" w:rsidRPr="00CD65B8" w:rsidRDefault="000F6DDC" w:rsidP="00E17D0C">
            <w:r w:rsidRPr="00CD65B8">
              <w:t>25</w:t>
            </w:r>
          </w:p>
        </w:tc>
        <w:tc>
          <w:tcPr>
            <w:tcW w:w="994" w:type="dxa"/>
          </w:tcPr>
          <w:p w14:paraId="2672333D" w14:textId="77777777" w:rsidR="000F6DDC" w:rsidRPr="00CD65B8" w:rsidRDefault="000F6DDC" w:rsidP="00E17D0C">
            <w:r w:rsidRPr="00CD65B8">
              <w:t>10,000</w:t>
            </w:r>
          </w:p>
        </w:tc>
        <w:tc>
          <w:tcPr>
            <w:tcW w:w="585" w:type="dxa"/>
          </w:tcPr>
          <w:p w14:paraId="0624702C" w14:textId="77777777" w:rsidR="000F6DDC" w:rsidRPr="00CD65B8" w:rsidRDefault="000F6DDC" w:rsidP="00E17D0C">
            <w:r w:rsidRPr="00CD65B8">
              <w:t>SSP</w:t>
            </w:r>
          </w:p>
        </w:tc>
        <w:tc>
          <w:tcPr>
            <w:tcW w:w="1138" w:type="dxa"/>
          </w:tcPr>
          <w:p w14:paraId="3EF006A0" w14:textId="77777777" w:rsidR="000F6DDC" w:rsidRPr="00CD65B8" w:rsidRDefault="000F6DDC" w:rsidP="00E17D0C">
            <w:r w:rsidRPr="00CD65B8">
              <w:t>5,000</w:t>
            </w:r>
          </w:p>
        </w:tc>
        <w:tc>
          <w:tcPr>
            <w:tcW w:w="1233" w:type="dxa"/>
          </w:tcPr>
          <w:p w14:paraId="193AFC46" w14:textId="77777777" w:rsidR="000F6DDC" w:rsidRPr="00CD65B8" w:rsidRDefault="000F6DDC" w:rsidP="00E17D0C">
            <w:r w:rsidRPr="00CD65B8">
              <w:t>6,000</w:t>
            </w:r>
          </w:p>
        </w:tc>
      </w:tr>
      <w:tr w:rsidR="000F6DDC" w:rsidRPr="00CD65B8" w14:paraId="511E21D4" w14:textId="77777777" w:rsidTr="005F6BDF">
        <w:tc>
          <w:tcPr>
            <w:tcW w:w="535" w:type="dxa"/>
          </w:tcPr>
          <w:p w14:paraId="42FE031E" w14:textId="77777777" w:rsidR="000F6DDC" w:rsidRPr="00CD65B8" w:rsidRDefault="000F6DDC" w:rsidP="00E17D0C">
            <w:r w:rsidRPr="00CD65B8">
              <w:t>11</w:t>
            </w:r>
          </w:p>
        </w:tc>
        <w:tc>
          <w:tcPr>
            <w:tcW w:w="1571" w:type="dxa"/>
          </w:tcPr>
          <w:p w14:paraId="25CA6E04" w14:textId="77777777" w:rsidR="000F6DDC" w:rsidRPr="00CD65B8" w:rsidRDefault="00BA5740" w:rsidP="00E17D0C">
            <w:r>
              <w:t>Pariel</w:t>
            </w:r>
          </w:p>
        </w:tc>
        <w:tc>
          <w:tcPr>
            <w:tcW w:w="2220" w:type="dxa"/>
          </w:tcPr>
          <w:p w14:paraId="61EB5A4E" w14:textId="77777777" w:rsidR="000F6DDC" w:rsidRPr="00CD65B8" w:rsidRDefault="000F6DDC" w:rsidP="00E17D0C">
            <w:r w:rsidRPr="00CD65B8">
              <w:t>Pariel VSLA</w:t>
            </w:r>
          </w:p>
        </w:tc>
        <w:tc>
          <w:tcPr>
            <w:tcW w:w="1300" w:type="dxa"/>
          </w:tcPr>
          <w:p w14:paraId="1CF44DC9" w14:textId="77777777" w:rsidR="000F6DDC" w:rsidRPr="00CD65B8" w:rsidRDefault="000F6DDC" w:rsidP="00E17D0C">
            <w:r w:rsidRPr="00CD65B8">
              <w:t>25</w:t>
            </w:r>
          </w:p>
        </w:tc>
        <w:tc>
          <w:tcPr>
            <w:tcW w:w="994" w:type="dxa"/>
          </w:tcPr>
          <w:p w14:paraId="6358DDA0" w14:textId="77777777" w:rsidR="000F6DDC" w:rsidRPr="00CD65B8" w:rsidRDefault="000F6DDC" w:rsidP="00E17D0C">
            <w:r w:rsidRPr="00CD65B8">
              <w:t>10,000</w:t>
            </w:r>
          </w:p>
        </w:tc>
        <w:tc>
          <w:tcPr>
            <w:tcW w:w="585" w:type="dxa"/>
          </w:tcPr>
          <w:p w14:paraId="633B3983" w14:textId="77777777" w:rsidR="000F6DDC" w:rsidRPr="00CD65B8" w:rsidRDefault="000F6DDC" w:rsidP="00E17D0C">
            <w:r w:rsidRPr="00CD65B8">
              <w:t>SSP</w:t>
            </w:r>
          </w:p>
        </w:tc>
        <w:tc>
          <w:tcPr>
            <w:tcW w:w="1138" w:type="dxa"/>
          </w:tcPr>
          <w:p w14:paraId="721A3020" w14:textId="77777777" w:rsidR="000F6DDC" w:rsidRPr="00CD65B8" w:rsidRDefault="000F6DDC" w:rsidP="00E17D0C">
            <w:r w:rsidRPr="00CD65B8">
              <w:t>6,000</w:t>
            </w:r>
          </w:p>
        </w:tc>
        <w:tc>
          <w:tcPr>
            <w:tcW w:w="1233" w:type="dxa"/>
          </w:tcPr>
          <w:p w14:paraId="71B53E26" w14:textId="77777777" w:rsidR="000F6DDC" w:rsidRPr="00CD65B8" w:rsidRDefault="000F6DDC" w:rsidP="00E17D0C">
            <w:r w:rsidRPr="00CD65B8">
              <w:t>7,200</w:t>
            </w:r>
          </w:p>
        </w:tc>
      </w:tr>
      <w:tr w:rsidR="000F6DDC" w:rsidRPr="00CD65B8" w14:paraId="38EF56BB" w14:textId="77777777" w:rsidTr="005F6BDF">
        <w:tc>
          <w:tcPr>
            <w:tcW w:w="535" w:type="dxa"/>
          </w:tcPr>
          <w:p w14:paraId="0C049CC2" w14:textId="77777777" w:rsidR="000F6DDC" w:rsidRPr="00CD65B8" w:rsidRDefault="000F6DDC" w:rsidP="00E17D0C">
            <w:r w:rsidRPr="00CD65B8">
              <w:t>12</w:t>
            </w:r>
          </w:p>
        </w:tc>
        <w:tc>
          <w:tcPr>
            <w:tcW w:w="1571" w:type="dxa"/>
          </w:tcPr>
          <w:p w14:paraId="27FE70AE" w14:textId="77777777" w:rsidR="000F6DDC" w:rsidRPr="00CD65B8" w:rsidRDefault="00EB6565" w:rsidP="00E17D0C">
            <w:r>
              <w:t>Panyijar</w:t>
            </w:r>
          </w:p>
        </w:tc>
        <w:tc>
          <w:tcPr>
            <w:tcW w:w="2220" w:type="dxa"/>
          </w:tcPr>
          <w:p w14:paraId="67359182" w14:textId="77777777" w:rsidR="000F6DDC" w:rsidRPr="00CD65B8" w:rsidRDefault="000F6DDC" w:rsidP="00E17D0C">
            <w:r w:rsidRPr="00CD65B8">
              <w:t>Kuerietni VSLA</w:t>
            </w:r>
          </w:p>
        </w:tc>
        <w:tc>
          <w:tcPr>
            <w:tcW w:w="1300" w:type="dxa"/>
          </w:tcPr>
          <w:p w14:paraId="0D1C2150" w14:textId="77777777" w:rsidR="000F6DDC" w:rsidRPr="00CD65B8" w:rsidRDefault="000F6DDC" w:rsidP="00E17D0C">
            <w:r w:rsidRPr="00CD65B8">
              <w:t>25</w:t>
            </w:r>
          </w:p>
        </w:tc>
        <w:tc>
          <w:tcPr>
            <w:tcW w:w="994" w:type="dxa"/>
          </w:tcPr>
          <w:p w14:paraId="0B36C1EC" w14:textId="77777777" w:rsidR="000F6DDC" w:rsidRPr="00CD65B8" w:rsidRDefault="000F6DDC" w:rsidP="00E17D0C">
            <w:r w:rsidRPr="00CD65B8">
              <w:t>10,000</w:t>
            </w:r>
          </w:p>
        </w:tc>
        <w:tc>
          <w:tcPr>
            <w:tcW w:w="585" w:type="dxa"/>
          </w:tcPr>
          <w:p w14:paraId="4EBA35A1" w14:textId="77777777" w:rsidR="000F6DDC" w:rsidRPr="00CD65B8" w:rsidRDefault="000F6DDC" w:rsidP="00E17D0C">
            <w:r w:rsidRPr="00CD65B8">
              <w:t>SSP</w:t>
            </w:r>
          </w:p>
        </w:tc>
        <w:tc>
          <w:tcPr>
            <w:tcW w:w="1138" w:type="dxa"/>
          </w:tcPr>
          <w:p w14:paraId="58A8327C" w14:textId="77777777" w:rsidR="000F6DDC" w:rsidRPr="00CD65B8" w:rsidRDefault="000F6DDC" w:rsidP="00E17D0C">
            <w:r w:rsidRPr="00CD65B8">
              <w:t>7,000</w:t>
            </w:r>
          </w:p>
        </w:tc>
        <w:tc>
          <w:tcPr>
            <w:tcW w:w="1233" w:type="dxa"/>
          </w:tcPr>
          <w:p w14:paraId="47A5A673" w14:textId="77777777" w:rsidR="000F6DDC" w:rsidRPr="00CD65B8" w:rsidRDefault="000F6DDC" w:rsidP="00E17D0C">
            <w:r w:rsidRPr="00CD65B8">
              <w:t>8,400</w:t>
            </w:r>
          </w:p>
        </w:tc>
      </w:tr>
      <w:tr w:rsidR="00695C38" w:rsidRPr="00CD65B8" w14:paraId="32C4670E" w14:textId="77777777" w:rsidTr="005F6BDF">
        <w:tc>
          <w:tcPr>
            <w:tcW w:w="535" w:type="dxa"/>
          </w:tcPr>
          <w:p w14:paraId="50DF0C50" w14:textId="77777777" w:rsidR="00695C38" w:rsidRPr="00CD65B8" w:rsidRDefault="00695C38" w:rsidP="00E17D0C">
            <w:r>
              <w:t>13</w:t>
            </w:r>
          </w:p>
        </w:tc>
        <w:tc>
          <w:tcPr>
            <w:tcW w:w="1571" w:type="dxa"/>
          </w:tcPr>
          <w:p w14:paraId="17E844BD" w14:textId="77777777" w:rsidR="00695C38" w:rsidRDefault="00695C38" w:rsidP="00E17D0C">
            <w:r>
              <w:t>Nyal</w:t>
            </w:r>
          </w:p>
        </w:tc>
        <w:tc>
          <w:tcPr>
            <w:tcW w:w="2220" w:type="dxa"/>
          </w:tcPr>
          <w:p w14:paraId="44A1BACF" w14:textId="77777777" w:rsidR="00695C38" w:rsidRPr="00CD65B8" w:rsidRDefault="00695C38" w:rsidP="00E17D0C">
            <w:r>
              <w:t>Nyal Group 1 (Gaap)</w:t>
            </w:r>
          </w:p>
        </w:tc>
        <w:tc>
          <w:tcPr>
            <w:tcW w:w="1300" w:type="dxa"/>
          </w:tcPr>
          <w:p w14:paraId="0B88813A" w14:textId="77777777" w:rsidR="00695C38" w:rsidRPr="00CD65B8" w:rsidRDefault="00695C38" w:rsidP="00E17D0C">
            <w:r>
              <w:t>13</w:t>
            </w:r>
          </w:p>
        </w:tc>
        <w:tc>
          <w:tcPr>
            <w:tcW w:w="994" w:type="dxa"/>
          </w:tcPr>
          <w:p w14:paraId="0ED24260" w14:textId="77777777" w:rsidR="00695C38" w:rsidRPr="00CD65B8" w:rsidRDefault="00695C38" w:rsidP="00E17D0C">
            <w:r>
              <w:t>13</w:t>
            </w:r>
            <w:r w:rsidR="00FD521A">
              <w:t>,</w:t>
            </w:r>
            <w:r>
              <w:t>200</w:t>
            </w:r>
          </w:p>
        </w:tc>
        <w:tc>
          <w:tcPr>
            <w:tcW w:w="585" w:type="dxa"/>
          </w:tcPr>
          <w:p w14:paraId="3349081C" w14:textId="77777777" w:rsidR="00695C38" w:rsidRPr="00CD65B8" w:rsidRDefault="00FD521A" w:rsidP="00E17D0C">
            <w:r>
              <w:t>SSP</w:t>
            </w:r>
          </w:p>
        </w:tc>
        <w:tc>
          <w:tcPr>
            <w:tcW w:w="1138" w:type="dxa"/>
          </w:tcPr>
          <w:p w14:paraId="13C8EC99" w14:textId="77777777" w:rsidR="00695C38" w:rsidRPr="00CD65B8" w:rsidRDefault="00695C38" w:rsidP="00E17D0C"/>
        </w:tc>
        <w:tc>
          <w:tcPr>
            <w:tcW w:w="1233" w:type="dxa"/>
          </w:tcPr>
          <w:p w14:paraId="1E295591" w14:textId="77777777" w:rsidR="00695C38" w:rsidRPr="00CD65B8" w:rsidRDefault="00695C38" w:rsidP="00E17D0C"/>
        </w:tc>
      </w:tr>
      <w:tr w:rsidR="00695C38" w:rsidRPr="00CD65B8" w14:paraId="1A5BA879" w14:textId="77777777" w:rsidTr="005F6BDF">
        <w:tc>
          <w:tcPr>
            <w:tcW w:w="535" w:type="dxa"/>
          </w:tcPr>
          <w:p w14:paraId="33B25396" w14:textId="77777777" w:rsidR="00695C38" w:rsidRDefault="00695C38" w:rsidP="00E17D0C">
            <w:r>
              <w:t>14</w:t>
            </w:r>
          </w:p>
        </w:tc>
        <w:tc>
          <w:tcPr>
            <w:tcW w:w="1571" w:type="dxa"/>
          </w:tcPr>
          <w:p w14:paraId="5B3D709D" w14:textId="77777777" w:rsidR="00695C38" w:rsidRDefault="00695C38" w:rsidP="00E17D0C">
            <w:r>
              <w:t>Nyal</w:t>
            </w:r>
          </w:p>
        </w:tc>
        <w:tc>
          <w:tcPr>
            <w:tcW w:w="2220" w:type="dxa"/>
          </w:tcPr>
          <w:p w14:paraId="5F16300B" w14:textId="77777777" w:rsidR="00695C38" w:rsidRDefault="00695C38" w:rsidP="00E17D0C">
            <w:r>
              <w:t>Nyal group 2</w:t>
            </w:r>
          </w:p>
        </w:tc>
        <w:tc>
          <w:tcPr>
            <w:tcW w:w="1300" w:type="dxa"/>
          </w:tcPr>
          <w:p w14:paraId="713DFD3F" w14:textId="77777777" w:rsidR="00695C38" w:rsidRDefault="00695C38" w:rsidP="00E17D0C">
            <w:r>
              <w:t>3</w:t>
            </w:r>
          </w:p>
        </w:tc>
        <w:tc>
          <w:tcPr>
            <w:tcW w:w="994" w:type="dxa"/>
          </w:tcPr>
          <w:p w14:paraId="72293F43" w14:textId="77777777" w:rsidR="00695C38" w:rsidRDefault="00695C38" w:rsidP="00E17D0C">
            <w:r>
              <w:t>800</w:t>
            </w:r>
          </w:p>
        </w:tc>
        <w:tc>
          <w:tcPr>
            <w:tcW w:w="585" w:type="dxa"/>
          </w:tcPr>
          <w:p w14:paraId="336CE467" w14:textId="77777777" w:rsidR="00695C38" w:rsidRPr="00CD65B8" w:rsidRDefault="00FD521A" w:rsidP="00E17D0C">
            <w:r>
              <w:t>SSP</w:t>
            </w:r>
          </w:p>
        </w:tc>
        <w:tc>
          <w:tcPr>
            <w:tcW w:w="1138" w:type="dxa"/>
          </w:tcPr>
          <w:p w14:paraId="73830F05" w14:textId="77777777" w:rsidR="00695C38" w:rsidRPr="00CD65B8" w:rsidRDefault="00695C38" w:rsidP="00E17D0C"/>
        </w:tc>
        <w:tc>
          <w:tcPr>
            <w:tcW w:w="1233" w:type="dxa"/>
          </w:tcPr>
          <w:p w14:paraId="05E41739" w14:textId="77777777" w:rsidR="00695C38" w:rsidRPr="00CD65B8" w:rsidRDefault="00695C38" w:rsidP="00E17D0C"/>
        </w:tc>
      </w:tr>
      <w:tr w:rsidR="00695C38" w:rsidRPr="00CD65B8" w14:paraId="6B74208A" w14:textId="77777777" w:rsidTr="005F6BDF">
        <w:tc>
          <w:tcPr>
            <w:tcW w:w="535" w:type="dxa"/>
          </w:tcPr>
          <w:p w14:paraId="495AD75D" w14:textId="77777777" w:rsidR="00695C38" w:rsidRDefault="00695C38" w:rsidP="00E17D0C">
            <w:r>
              <w:t>15</w:t>
            </w:r>
          </w:p>
        </w:tc>
        <w:tc>
          <w:tcPr>
            <w:tcW w:w="1571" w:type="dxa"/>
          </w:tcPr>
          <w:p w14:paraId="3D04E779" w14:textId="77777777" w:rsidR="00695C38" w:rsidRDefault="00695C38" w:rsidP="00E17D0C">
            <w:r>
              <w:t>Nyal</w:t>
            </w:r>
          </w:p>
        </w:tc>
        <w:tc>
          <w:tcPr>
            <w:tcW w:w="2220" w:type="dxa"/>
          </w:tcPr>
          <w:p w14:paraId="0030DAE3" w14:textId="77777777" w:rsidR="00695C38" w:rsidRDefault="00695C38" w:rsidP="00E17D0C">
            <w:r>
              <w:t>Katieth</w:t>
            </w:r>
          </w:p>
        </w:tc>
        <w:tc>
          <w:tcPr>
            <w:tcW w:w="1300" w:type="dxa"/>
          </w:tcPr>
          <w:p w14:paraId="6D49E657" w14:textId="77777777" w:rsidR="00695C38" w:rsidRDefault="00695C38" w:rsidP="00E17D0C">
            <w:r>
              <w:t>6</w:t>
            </w:r>
          </w:p>
        </w:tc>
        <w:tc>
          <w:tcPr>
            <w:tcW w:w="994" w:type="dxa"/>
          </w:tcPr>
          <w:p w14:paraId="47169A6E" w14:textId="77777777" w:rsidR="00695C38" w:rsidRDefault="00695C38" w:rsidP="00E17D0C">
            <w:r>
              <w:t>15</w:t>
            </w:r>
            <w:r w:rsidR="00FD521A">
              <w:t>,</w:t>
            </w:r>
            <w:r>
              <w:t>000</w:t>
            </w:r>
          </w:p>
        </w:tc>
        <w:tc>
          <w:tcPr>
            <w:tcW w:w="585" w:type="dxa"/>
          </w:tcPr>
          <w:p w14:paraId="492F5BBB" w14:textId="77777777" w:rsidR="00695C38" w:rsidRPr="00CD65B8" w:rsidRDefault="00FD521A" w:rsidP="00E17D0C">
            <w:r>
              <w:t>SSP</w:t>
            </w:r>
          </w:p>
        </w:tc>
        <w:tc>
          <w:tcPr>
            <w:tcW w:w="1138" w:type="dxa"/>
          </w:tcPr>
          <w:p w14:paraId="38DEF2BF" w14:textId="77777777" w:rsidR="00695C38" w:rsidRPr="00CD65B8" w:rsidRDefault="00695C38" w:rsidP="00E17D0C"/>
        </w:tc>
        <w:tc>
          <w:tcPr>
            <w:tcW w:w="1233" w:type="dxa"/>
          </w:tcPr>
          <w:p w14:paraId="5C134CBF" w14:textId="77777777" w:rsidR="00695C38" w:rsidRPr="00CD65B8" w:rsidRDefault="00695C38" w:rsidP="00E17D0C"/>
        </w:tc>
      </w:tr>
      <w:tr w:rsidR="00FD521A" w:rsidRPr="00CD65B8" w14:paraId="3160D499" w14:textId="77777777" w:rsidTr="005F6BDF">
        <w:tc>
          <w:tcPr>
            <w:tcW w:w="535" w:type="dxa"/>
          </w:tcPr>
          <w:p w14:paraId="61113036" w14:textId="77777777" w:rsidR="00FD521A" w:rsidRDefault="00FD521A" w:rsidP="00E17D0C">
            <w:r>
              <w:t>16</w:t>
            </w:r>
          </w:p>
        </w:tc>
        <w:tc>
          <w:tcPr>
            <w:tcW w:w="1571" w:type="dxa"/>
          </w:tcPr>
          <w:p w14:paraId="6B737EFA" w14:textId="77777777" w:rsidR="00FD521A" w:rsidRDefault="00FD521A" w:rsidP="00E17D0C">
            <w:r>
              <w:t>Kol</w:t>
            </w:r>
          </w:p>
        </w:tc>
        <w:tc>
          <w:tcPr>
            <w:tcW w:w="2220" w:type="dxa"/>
          </w:tcPr>
          <w:p w14:paraId="48DB2439" w14:textId="77777777" w:rsidR="00FD521A" w:rsidRDefault="00FD521A" w:rsidP="00E17D0C">
            <w:r>
              <w:t>Ganglet</w:t>
            </w:r>
          </w:p>
        </w:tc>
        <w:tc>
          <w:tcPr>
            <w:tcW w:w="1300" w:type="dxa"/>
          </w:tcPr>
          <w:p w14:paraId="1A096BA9" w14:textId="77777777" w:rsidR="00FD521A" w:rsidRDefault="00FD521A" w:rsidP="00E17D0C">
            <w:r>
              <w:t>18</w:t>
            </w:r>
          </w:p>
        </w:tc>
        <w:tc>
          <w:tcPr>
            <w:tcW w:w="994" w:type="dxa"/>
          </w:tcPr>
          <w:p w14:paraId="7673FAC6" w14:textId="77777777" w:rsidR="00FD521A" w:rsidRDefault="00FD521A" w:rsidP="00E17D0C">
            <w:r>
              <w:t>15,000</w:t>
            </w:r>
          </w:p>
        </w:tc>
        <w:tc>
          <w:tcPr>
            <w:tcW w:w="585" w:type="dxa"/>
          </w:tcPr>
          <w:p w14:paraId="5A68699A" w14:textId="77777777" w:rsidR="00FD521A" w:rsidRPr="00CD65B8" w:rsidRDefault="00FD521A" w:rsidP="00E17D0C">
            <w:r>
              <w:t>SSP</w:t>
            </w:r>
          </w:p>
        </w:tc>
        <w:tc>
          <w:tcPr>
            <w:tcW w:w="1138" w:type="dxa"/>
          </w:tcPr>
          <w:p w14:paraId="72A81388" w14:textId="77777777" w:rsidR="00FD521A" w:rsidRPr="00CD65B8" w:rsidRDefault="00FD521A" w:rsidP="00E17D0C"/>
        </w:tc>
        <w:tc>
          <w:tcPr>
            <w:tcW w:w="1233" w:type="dxa"/>
          </w:tcPr>
          <w:p w14:paraId="35023966" w14:textId="77777777" w:rsidR="00FD521A" w:rsidRPr="00CD65B8" w:rsidRDefault="00FD521A" w:rsidP="00E17D0C"/>
        </w:tc>
      </w:tr>
      <w:tr w:rsidR="00FD521A" w:rsidRPr="00CD65B8" w14:paraId="4B7C52BA" w14:textId="77777777" w:rsidTr="005F6BDF">
        <w:tc>
          <w:tcPr>
            <w:tcW w:w="535" w:type="dxa"/>
          </w:tcPr>
          <w:p w14:paraId="6AC8C38D" w14:textId="77777777" w:rsidR="00FD521A" w:rsidRDefault="00FD521A" w:rsidP="00E17D0C">
            <w:r>
              <w:t>17</w:t>
            </w:r>
          </w:p>
        </w:tc>
        <w:tc>
          <w:tcPr>
            <w:tcW w:w="1571" w:type="dxa"/>
          </w:tcPr>
          <w:p w14:paraId="3302ED7D" w14:textId="77777777" w:rsidR="00FD521A" w:rsidRDefault="00FD521A" w:rsidP="00E17D0C">
            <w:r>
              <w:t>Kol</w:t>
            </w:r>
          </w:p>
        </w:tc>
        <w:tc>
          <w:tcPr>
            <w:tcW w:w="2220" w:type="dxa"/>
          </w:tcPr>
          <w:p w14:paraId="125D923B" w14:textId="77777777" w:rsidR="00FD521A" w:rsidRDefault="00FD521A" w:rsidP="00E17D0C">
            <w:r>
              <w:t>Pathiel</w:t>
            </w:r>
          </w:p>
        </w:tc>
        <w:tc>
          <w:tcPr>
            <w:tcW w:w="1300" w:type="dxa"/>
          </w:tcPr>
          <w:p w14:paraId="2ABF8F4B" w14:textId="77777777" w:rsidR="00FD521A" w:rsidRDefault="00FD521A" w:rsidP="00E17D0C">
            <w:r>
              <w:t>3</w:t>
            </w:r>
          </w:p>
        </w:tc>
        <w:tc>
          <w:tcPr>
            <w:tcW w:w="994" w:type="dxa"/>
          </w:tcPr>
          <w:p w14:paraId="11E8EA05" w14:textId="77777777" w:rsidR="00FD521A" w:rsidRDefault="00FD521A" w:rsidP="00E17D0C">
            <w:r>
              <w:t>400</w:t>
            </w:r>
          </w:p>
        </w:tc>
        <w:tc>
          <w:tcPr>
            <w:tcW w:w="585" w:type="dxa"/>
          </w:tcPr>
          <w:p w14:paraId="2F667704" w14:textId="77777777" w:rsidR="00FD521A" w:rsidRPr="00CD65B8" w:rsidRDefault="00FD521A" w:rsidP="00E17D0C">
            <w:r>
              <w:t>SSP</w:t>
            </w:r>
          </w:p>
        </w:tc>
        <w:tc>
          <w:tcPr>
            <w:tcW w:w="1138" w:type="dxa"/>
          </w:tcPr>
          <w:p w14:paraId="08F0ACF2" w14:textId="77777777" w:rsidR="00FD521A" w:rsidRPr="00CD65B8" w:rsidRDefault="00FD521A" w:rsidP="00E17D0C"/>
        </w:tc>
        <w:tc>
          <w:tcPr>
            <w:tcW w:w="1233" w:type="dxa"/>
          </w:tcPr>
          <w:p w14:paraId="14278740" w14:textId="77777777" w:rsidR="00FD521A" w:rsidRPr="00CD65B8" w:rsidRDefault="00FD521A" w:rsidP="00E17D0C"/>
        </w:tc>
      </w:tr>
      <w:tr w:rsidR="000F6DDC" w:rsidRPr="00CD65B8" w14:paraId="21F56DA3" w14:textId="77777777" w:rsidTr="005F6BDF">
        <w:tc>
          <w:tcPr>
            <w:tcW w:w="535" w:type="dxa"/>
          </w:tcPr>
          <w:p w14:paraId="7B7E9769" w14:textId="77777777" w:rsidR="000F6DDC" w:rsidRPr="00CD65B8" w:rsidRDefault="000F6DDC" w:rsidP="00E17D0C">
            <w:r w:rsidRPr="00CD65B8">
              <w:t>#</w:t>
            </w:r>
          </w:p>
        </w:tc>
        <w:tc>
          <w:tcPr>
            <w:tcW w:w="1571" w:type="dxa"/>
          </w:tcPr>
          <w:p w14:paraId="4283A249" w14:textId="77777777" w:rsidR="000F6DDC" w:rsidRPr="00CD65B8" w:rsidRDefault="000F6DDC" w:rsidP="00E17D0C">
            <w:pPr>
              <w:rPr>
                <w:b/>
              </w:rPr>
            </w:pPr>
          </w:p>
        </w:tc>
        <w:tc>
          <w:tcPr>
            <w:tcW w:w="2220" w:type="dxa"/>
          </w:tcPr>
          <w:p w14:paraId="4EF5B032" w14:textId="77777777" w:rsidR="000F6DDC" w:rsidRPr="00CD65B8" w:rsidRDefault="000F6DDC" w:rsidP="00E17D0C">
            <w:pPr>
              <w:rPr>
                <w:b/>
              </w:rPr>
            </w:pPr>
            <w:r w:rsidRPr="00CD65B8">
              <w:rPr>
                <w:b/>
              </w:rPr>
              <w:t>TOTAL AMOUNT:</w:t>
            </w:r>
          </w:p>
        </w:tc>
        <w:tc>
          <w:tcPr>
            <w:tcW w:w="1300" w:type="dxa"/>
          </w:tcPr>
          <w:p w14:paraId="42755AA9" w14:textId="77777777" w:rsidR="000F6DDC" w:rsidRPr="00CD65B8" w:rsidRDefault="000F6DDC" w:rsidP="00E17D0C">
            <w:r w:rsidRPr="00CD65B8">
              <w:t>300</w:t>
            </w:r>
          </w:p>
        </w:tc>
        <w:tc>
          <w:tcPr>
            <w:tcW w:w="994" w:type="dxa"/>
          </w:tcPr>
          <w:p w14:paraId="2B23DFD6" w14:textId="4D46AC86" w:rsidR="000F6DDC" w:rsidRPr="00CD65B8" w:rsidRDefault="00645C59" w:rsidP="00E17D0C">
            <w:pPr>
              <w:rPr>
                <w:b/>
              </w:rPr>
            </w:pPr>
            <w:r>
              <w:rPr>
                <w:b/>
              </w:rPr>
              <w:t xml:space="preserve">177,900 </w:t>
            </w:r>
          </w:p>
        </w:tc>
        <w:tc>
          <w:tcPr>
            <w:tcW w:w="585" w:type="dxa"/>
          </w:tcPr>
          <w:p w14:paraId="1A4ED170" w14:textId="77777777" w:rsidR="000F6DDC" w:rsidRPr="00CD65B8" w:rsidRDefault="000F6DDC" w:rsidP="00E17D0C">
            <w:r w:rsidRPr="00CD65B8">
              <w:t>SSP</w:t>
            </w:r>
          </w:p>
        </w:tc>
        <w:tc>
          <w:tcPr>
            <w:tcW w:w="1138" w:type="dxa"/>
          </w:tcPr>
          <w:p w14:paraId="5CC56E1B" w14:textId="77777777" w:rsidR="000F6DDC" w:rsidRPr="00CD65B8" w:rsidRDefault="000F6DDC" w:rsidP="00E17D0C">
            <w:pPr>
              <w:rPr>
                <w:b/>
              </w:rPr>
            </w:pPr>
            <w:r w:rsidRPr="00CD65B8">
              <w:rPr>
                <w:b/>
              </w:rPr>
              <w:t>96,500</w:t>
            </w:r>
          </w:p>
        </w:tc>
        <w:tc>
          <w:tcPr>
            <w:tcW w:w="1233" w:type="dxa"/>
          </w:tcPr>
          <w:p w14:paraId="1D1DF966" w14:textId="77777777" w:rsidR="000F6DDC" w:rsidRPr="00CD65B8" w:rsidRDefault="000F6DDC" w:rsidP="00E17D0C">
            <w:pPr>
              <w:rPr>
                <w:b/>
              </w:rPr>
            </w:pPr>
            <w:r w:rsidRPr="00CD65B8">
              <w:rPr>
                <w:b/>
              </w:rPr>
              <w:t>104,500</w:t>
            </w:r>
          </w:p>
        </w:tc>
      </w:tr>
    </w:tbl>
    <w:p w14:paraId="5F7BC6CD" w14:textId="77777777" w:rsidR="00461DAB" w:rsidRDefault="00461DAB" w:rsidP="001F7464">
      <w:pPr>
        <w:pStyle w:val="CommentText"/>
        <w:jc w:val="both"/>
        <w:rPr>
          <w:rFonts w:eastAsiaTheme="minorHAnsi"/>
          <w:snapToGrid/>
          <w:color w:val="000000"/>
        </w:rPr>
      </w:pPr>
    </w:p>
    <w:p w14:paraId="2A869658" w14:textId="77777777" w:rsidR="00695C38" w:rsidRDefault="00695C38" w:rsidP="001F7464">
      <w:pPr>
        <w:pStyle w:val="CommentText"/>
        <w:jc w:val="both"/>
        <w:rPr>
          <w:rFonts w:eastAsiaTheme="minorHAnsi"/>
          <w:snapToGrid/>
          <w:color w:val="000000"/>
        </w:rPr>
      </w:pPr>
    </w:p>
    <w:p w14:paraId="084268B7" w14:textId="77777777" w:rsidR="00695C38" w:rsidRPr="00CD65B8" w:rsidRDefault="00695C38" w:rsidP="001F7464">
      <w:pPr>
        <w:pStyle w:val="CommentText"/>
        <w:jc w:val="both"/>
        <w:rPr>
          <w:rFonts w:eastAsiaTheme="minorHAnsi"/>
          <w:snapToGrid/>
          <w:color w:val="000000"/>
        </w:rPr>
      </w:pPr>
    </w:p>
    <w:p w14:paraId="76B7F78A" w14:textId="77777777" w:rsidR="007E3F6B" w:rsidRPr="00CD65B8" w:rsidRDefault="007E3F6B" w:rsidP="00FB75D7">
      <w:pPr>
        <w:spacing w:after="0" w:line="240" w:lineRule="auto"/>
        <w:jc w:val="both"/>
        <w:rPr>
          <w:rFonts w:ascii="Times New Roman" w:hAnsi="Times New Roman" w:cs="Times New Roman"/>
          <w:sz w:val="20"/>
          <w:szCs w:val="20"/>
        </w:rPr>
      </w:pPr>
    </w:p>
    <w:p w14:paraId="213EA536" w14:textId="77777777" w:rsidR="00B8512C" w:rsidRDefault="00B8512C">
      <w:pPr>
        <w:rPr>
          <w:rFonts w:ascii="Times New Roman" w:eastAsiaTheme="majorEastAsia" w:hAnsi="Times New Roman" w:cs="Times New Roman"/>
          <w:b/>
          <w:u w:val="single"/>
        </w:rPr>
      </w:pPr>
      <w:bookmarkStart w:id="9" w:name="_Toc478554390"/>
      <w:r>
        <w:rPr>
          <w:rFonts w:ascii="Times New Roman" w:hAnsi="Times New Roman" w:cs="Times New Roman"/>
          <w:b/>
          <w:u w:val="single"/>
        </w:rPr>
        <w:br w:type="page"/>
      </w:r>
    </w:p>
    <w:p w14:paraId="0AA058C8" w14:textId="311C2EDD" w:rsidR="0082249C" w:rsidRDefault="0082249C" w:rsidP="0082249C">
      <w:pPr>
        <w:pStyle w:val="Heading3"/>
        <w:rPr>
          <w:rFonts w:ascii="Times New Roman" w:hAnsi="Times New Roman" w:cs="Times New Roman"/>
          <w:b/>
          <w:color w:val="auto"/>
          <w:sz w:val="22"/>
          <w:szCs w:val="22"/>
          <w:u w:val="single"/>
        </w:rPr>
      </w:pPr>
      <w:r w:rsidRPr="00395E9E">
        <w:rPr>
          <w:rFonts w:ascii="Times New Roman" w:hAnsi="Times New Roman" w:cs="Times New Roman"/>
          <w:b/>
          <w:color w:val="auto"/>
          <w:sz w:val="22"/>
          <w:szCs w:val="22"/>
          <w:u w:val="single"/>
        </w:rPr>
        <w:lastRenderedPageBreak/>
        <w:t>Result 3: Increased dietary diversity through improved food utilization</w:t>
      </w:r>
      <w:bookmarkEnd w:id="9"/>
    </w:p>
    <w:p w14:paraId="447A96A5" w14:textId="77777777" w:rsidR="005932CF" w:rsidRDefault="005932CF" w:rsidP="003A115A"/>
    <w:p w14:paraId="2DF2154E" w14:textId="77777777" w:rsidR="005932CF" w:rsidRPr="003A115A" w:rsidRDefault="00C14F0C" w:rsidP="003A115A">
      <w:r>
        <w:t>Table</w:t>
      </w:r>
      <w:r w:rsidR="00875A75">
        <w:t xml:space="preserve"> 11</w:t>
      </w:r>
      <w:r w:rsidR="00331573">
        <w:t>: dietary diversification ach</w:t>
      </w:r>
      <w:r>
        <w:t>ievements</w:t>
      </w:r>
    </w:p>
    <w:tbl>
      <w:tblPr>
        <w:tblW w:w="49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51"/>
        <w:gridCol w:w="1661"/>
        <w:gridCol w:w="1521"/>
        <w:gridCol w:w="3000"/>
      </w:tblGrid>
      <w:tr w:rsidR="007C38A5" w:rsidRPr="007C38A5" w14:paraId="543B93EA" w14:textId="77777777" w:rsidTr="00963CD3">
        <w:trPr>
          <w:trHeight w:val="440"/>
        </w:trPr>
        <w:tc>
          <w:tcPr>
            <w:tcW w:w="1688" w:type="pct"/>
          </w:tcPr>
          <w:p w14:paraId="3B281140" w14:textId="77777777" w:rsidR="007C38A5" w:rsidRPr="007C38A5" w:rsidRDefault="007C38A5" w:rsidP="007C38A5">
            <w:pPr>
              <w:widowControl w:val="0"/>
              <w:spacing w:after="120" w:line="240" w:lineRule="auto"/>
              <w:rPr>
                <w:rFonts w:ascii="Times New Roman" w:hAnsi="Times New Roman" w:cs="Times New Roman"/>
                <w:sz w:val="20"/>
                <w:szCs w:val="20"/>
              </w:rPr>
            </w:pPr>
            <w:r w:rsidRPr="007C38A5">
              <w:rPr>
                <w:rFonts w:ascii="Times New Roman" w:hAnsi="Times New Roman" w:cs="Times New Roman"/>
                <w:sz w:val="20"/>
                <w:szCs w:val="20"/>
              </w:rPr>
              <w:t>Output Indicator</w:t>
            </w:r>
          </w:p>
        </w:tc>
        <w:tc>
          <w:tcPr>
            <w:tcW w:w="890" w:type="pct"/>
          </w:tcPr>
          <w:p w14:paraId="0B2A9BC5" w14:textId="77777777" w:rsidR="007C38A5" w:rsidRPr="007C38A5" w:rsidRDefault="007C38A5" w:rsidP="007C38A5">
            <w:pPr>
              <w:widowControl w:val="0"/>
              <w:spacing w:after="120" w:line="240" w:lineRule="auto"/>
              <w:rPr>
                <w:rFonts w:ascii="Times New Roman" w:hAnsi="Times New Roman" w:cs="Times New Roman"/>
                <w:sz w:val="20"/>
                <w:szCs w:val="20"/>
              </w:rPr>
            </w:pPr>
            <w:r w:rsidRPr="007C38A5">
              <w:rPr>
                <w:rFonts w:ascii="Times New Roman" w:hAnsi="Times New Roman" w:cs="Times New Roman"/>
                <w:sz w:val="20"/>
                <w:szCs w:val="20"/>
              </w:rPr>
              <w:t>Planned Target</w:t>
            </w:r>
          </w:p>
        </w:tc>
        <w:tc>
          <w:tcPr>
            <w:tcW w:w="815" w:type="pct"/>
          </w:tcPr>
          <w:p w14:paraId="7CA68E08" w14:textId="77777777" w:rsidR="007C38A5" w:rsidRPr="007C38A5" w:rsidRDefault="007C38A5" w:rsidP="007C38A5">
            <w:pPr>
              <w:widowControl w:val="0"/>
              <w:spacing w:after="120" w:line="240" w:lineRule="auto"/>
              <w:rPr>
                <w:rFonts w:ascii="Times New Roman" w:hAnsi="Times New Roman" w:cs="Times New Roman"/>
                <w:sz w:val="20"/>
                <w:szCs w:val="20"/>
              </w:rPr>
            </w:pPr>
            <w:r w:rsidRPr="007C38A5">
              <w:rPr>
                <w:rFonts w:ascii="Times New Roman" w:hAnsi="Times New Roman" w:cs="Times New Roman"/>
                <w:sz w:val="20"/>
                <w:szCs w:val="20"/>
              </w:rPr>
              <w:t>Achieved targets Mid term</w:t>
            </w:r>
          </w:p>
        </w:tc>
        <w:tc>
          <w:tcPr>
            <w:tcW w:w="1607" w:type="pct"/>
          </w:tcPr>
          <w:p w14:paraId="1CA3D553" w14:textId="77777777" w:rsidR="007C38A5" w:rsidRPr="007C38A5" w:rsidRDefault="007C38A5" w:rsidP="007C38A5">
            <w:pPr>
              <w:widowControl w:val="0"/>
              <w:spacing w:after="120" w:line="240" w:lineRule="auto"/>
              <w:rPr>
                <w:rFonts w:ascii="Times New Roman" w:hAnsi="Times New Roman" w:cs="Times New Roman"/>
                <w:sz w:val="20"/>
                <w:szCs w:val="20"/>
              </w:rPr>
            </w:pPr>
            <w:r w:rsidRPr="007C38A5">
              <w:rPr>
                <w:rFonts w:ascii="Times New Roman" w:hAnsi="Times New Roman" w:cs="Times New Roman"/>
                <w:sz w:val="20"/>
                <w:szCs w:val="20"/>
              </w:rPr>
              <w:t xml:space="preserve">Comments </w:t>
            </w:r>
          </w:p>
        </w:tc>
      </w:tr>
      <w:tr w:rsidR="007C38A5" w:rsidRPr="007C38A5" w14:paraId="45C74B0B" w14:textId="77777777" w:rsidTr="00963CD3">
        <w:tc>
          <w:tcPr>
            <w:tcW w:w="1688" w:type="pct"/>
            <w:tcBorders>
              <w:top w:val="single" w:sz="4" w:space="0" w:color="000000"/>
              <w:left w:val="single" w:sz="4" w:space="0" w:color="000000"/>
              <w:bottom w:val="single" w:sz="4" w:space="0" w:color="000000"/>
              <w:right w:val="single" w:sz="4" w:space="0" w:color="000000"/>
            </w:tcBorders>
            <w:shd w:val="clear" w:color="auto" w:fill="auto"/>
          </w:tcPr>
          <w:p w14:paraId="0CA64BC8" w14:textId="77777777" w:rsidR="007C38A5" w:rsidRPr="007C38A5" w:rsidRDefault="007C38A5" w:rsidP="007C38A5">
            <w:pPr>
              <w:widowControl w:val="0"/>
              <w:spacing w:after="120" w:line="240" w:lineRule="auto"/>
              <w:rPr>
                <w:rFonts w:ascii="Times New Roman" w:hAnsi="Times New Roman" w:cs="Times New Roman"/>
                <w:sz w:val="20"/>
                <w:szCs w:val="20"/>
              </w:rPr>
            </w:pPr>
            <w:r w:rsidRPr="007C38A5">
              <w:rPr>
                <w:rFonts w:ascii="Times New Roman" w:hAnsi="Times New Roman" w:cs="Times New Roman"/>
                <w:sz w:val="20"/>
                <w:szCs w:val="20"/>
              </w:rPr>
              <w:t>% of children 0-5 months exclusively breastfed</w:t>
            </w:r>
          </w:p>
        </w:tc>
        <w:tc>
          <w:tcPr>
            <w:tcW w:w="890" w:type="pct"/>
          </w:tcPr>
          <w:p w14:paraId="62B5EDFA" w14:textId="77777777" w:rsidR="007C38A5" w:rsidRPr="007C38A5" w:rsidRDefault="007C38A5" w:rsidP="007C38A5">
            <w:pPr>
              <w:spacing w:after="120" w:line="240" w:lineRule="auto"/>
              <w:rPr>
                <w:rFonts w:ascii="Times New Roman" w:hAnsi="Times New Roman" w:cs="Times New Roman"/>
                <w:sz w:val="20"/>
                <w:szCs w:val="20"/>
              </w:rPr>
            </w:pPr>
            <w:r w:rsidRPr="007C38A5">
              <w:rPr>
                <w:rFonts w:ascii="Times New Roman" w:hAnsi="Times New Roman" w:cs="Times New Roman"/>
                <w:sz w:val="20"/>
                <w:szCs w:val="20"/>
              </w:rPr>
              <w:t xml:space="preserve"> 45%</w:t>
            </w:r>
          </w:p>
        </w:tc>
        <w:tc>
          <w:tcPr>
            <w:tcW w:w="815" w:type="pct"/>
          </w:tcPr>
          <w:p w14:paraId="7877841B" w14:textId="77777777" w:rsidR="007C38A5" w:rsidRPr="007C38A5" w:rsidRDefault="007C38A5" w:rsidP="007C38A5">
            <w:pPr>
              <w:spacing w:after="120" w:line="240" w:lineRule="auto"/>
              <w:rPr>
                <w:rFonts w:ascii="Times New Roman" w:hAnsi="Times New Roman" w:cs="Times New Roman"/>
                <w:sz w:val="20"/>
                <w:szCs w:val="20"/>
              </w:rPr>
            </w:pPr>
            <w:r w:rsidRPr="007C38A5">
              <w:rPr>
                <w:rFonts w:ascii="Times New Roman" w:hAnsi="Times New Roman" w:cs="Times New Roman"/>
                <w:sz w:val="20"/>
                <w:szCs w:val="20"/>
              </w:rPr>
              <w:t>22%</w:t>
            </w:r>
          </w:p>
        </w:tc>
        <w:tc>
          <w:tcPr>
            <w:tcW w:w="1607" w:type="pct"/>
          </w:tcPr>
          <w:p w14:paraId="1C13FC6B" w14:textId="77777777" w:rsidR="007C38A5" w:rsidRPr="007C38A5" w:rsidRDefault="007C38A5" w:rsidP="007C38A5">
            <w:pPr>
              <w:spacing w:after="120" w:line="240" w:lineRule="auto"/>
              <w:rPr>
                <w:rFonts w:ascii="Times New Roman" w:hAnsi="Times New Roman" w:cs="Times New Roman"/>
                <w:sz w:val="20"/>
                <w:szCs w:val="20"/>
              </w:rPr>
            </w:pPr>
            <w:r w:rsidRPr="007C38A5">
              <w:rPr>
                <w:rFonts w:ascii="Times New Roman" w:hAnsi="Times New Roman" w:cs="Times New Roman"/>
                <w:sz w:val="20"/>
                <w:szCs w:val="20"/>
              </w:rPr>
              <w:t xml:space="preserve">This under-achievement is attributable to the challenges associated with behaviour change. It is a gradual process. </w:t>
            </w:r>
          </w:p>
        </w:tc>
      </w:tr>
      <w:tr w:rsidR="007C38A5" w:rsidRPr="007C38A5" w14:paraId="43DAB408" w14:textId="77777777" w:rsidTr="00963CD3">
        <w:trPr>
          <w:trHeight w:val="809"/>
        </w:trPr>
        <w:tc>
          <w:tcPr>
            <w:tcW w:w="1688" w:type="pct"/>
            <w:tcBorders>
              <w:top w:val="single" w:sz="4" w:space="0" w:color="auto"/>
              <w:left w:val="single" w:sz="4" w:space="0" w:color="000000"/>
              <w:bottom w:val="single" w:sz="4" w:space="0" w:color="000000"/>
              <w:right w:val="single" w:sz="4" w:space="0" w:color="000000"/>
            </w:tcBorders>
            <w:shd w:val="clear" w:color="auto" w:fill="auto"/>
          </w:tcPr>
          <w:p w14:paraId="0996CB5A" w14:textId="77777777" w:rsidR="007C38A5" w:rsidRPr="007C38A5" w:rsidRDefault="007C38A5" w:rsidP="007C38A5">
            <w:pPr>
              <w:widowControl w:val="0"/>
              <w:spacing w:after="120" w:line="240" w:lineRule="auto"/>
              <w:rPr>
                <w:rFonts w:ascii="Times New Roman" w:hAnsi="Times New Roman" w:cs="Times New Roman"/>
                <w:sz w:val="20"/>
                <w:szCs w:val="20"/>
              </w:rPr>
            </w:pPr>
            <w:r w:rsidRPr="007C38A5">
              <w:rPr>
                <w:rFonts w:ascii="Times New Roman" w:hAnsi="Times New Roman" w:cs="Times New Roman"/>
                <w:sz w:val="20"/>
                <w:szCs w:val="20"/>
              </w:rPr>
              <w:t>The mean Individual  Dietary Diversity Score (IDDS) of target beneficiaries increases over the project period</w:t>
            </w:r>
          </w:p>
        </w:tc>
        <w:tc>
          <w:tcPr>
            <w:tcW w:w="890" w:type="pct"/>
          </w:tcPr>
          <w:p w14:paraId="7903F3D0" w14:textId="77777777" w:rsidR="007C38A5" w:rsidRPr="007C38A5" w:rsidRDefault="007C38A5" w:rsidP="007C38A5">
            <w:pPr>
              <w:spacing w:after="120" w:line="240" w:lineRule="auto"/>
              <w:rPr>
                <w:rFonts w:ascii="Times New Roman" w:hAnsi="Times New Roman" w:cs="Times New Roman"/>
                <w:sz w:val="20"/>
                <w:szCs w:val="20"/>
              </w:rPr>
            </w:pPr>
            <w:r w:rsidRPr="007C38A5">
              <w:rPr>
                <w:rFonts w:ascii="Times New Roman" w:hAnsi="Times New Roman" w:cs="Times New Roman"/>
                <w:sz w:val="20"/>
                <w:szCs w:val="20"/>
              </w:rPr>
              <w:t>25%</w:t>
            </w:r>
          </w:p>
        </w:tc>
        <w:tc>
          <w:tcPr>
            <w:tcW w:w="815" w:type="pct"/>
          </w:tcPr>
          <w:p w14:paraId="27AD74A4" w14:textId="77777777" w:rsidR="007C38A5" w:rsidRPr="007C38A5" w:rsidRDefault="007C38A5" w:rsidP="007C38A5">
            <w:pPr>
              <w:spacing w:after="120" w:line="240" w:lineRule="auto"/>
              <w:rPr>
                <w:rFonts w:ascii="Times New Roman" w:hAnsi="Times New Roman" w:cs="Times New Roman"/>
                <w:sz w:val="20"/>
                <w:szCs w:val="20"/>
              </w:rPr>
            </w:pPr>
            <w:r w:rsidRPr="007C38A5">
              <w:rPr>
                <w:rFonts w:ascii="Times New Roman" w:hAnsi="Times New Roman" w:cs="Times New Roman"/>
                <w:sz w:val="20"/>
                <w:szCs w:val="20"/>
              </w:rPr>
              <w:t xml:space="preserve">% </w:t>
            </w:r>
          </w:p>
        </w:tc>
        <w:tc>
          <w:tcPr>
            <w:tcW w:w="1607" w:type="pct"/>
          </w:tcPr>
          <w:p w14:paraId="446077A4" w14:textId="77777777" w:rsidR="007C38A5" w:rsidRPr="007C38A5" w:rsidRDefault="007C38A5" w:rsidP="007C38A5">
            <w:pPr>
              <w:widowControl w:val="0"/>
              <w:spacing w:after="120" w:line="240" w:lineRule="auto"/>
              <w:rPr>
                <w:rFonts w:ascii="Times New Roman" w:hAnsi="Times New Roman" w:cs="Times New Roman"/>
                <w:sz w:val="20"/>
                <w:szCs w:val="20"/>
              </w:rPr>
            </w:pPr>
            <w:r w:rsidRPr="007C38A5">
              <w:rPr>
                <w:rFonts w:ascii="Times New Roman" w:hAnsi="Times New Roman" w:cs="Times New Roman"/>
                <w:sz w:val="20"/>
                <w:szCs w:val="20"/>
              </w:rPr>
              <w:t xml:space="preserve"> Combination of locally available foods into balanced diets remained a challenge because of the nomadic and pastoralist nature of the community.</w:t>
            </w:r>
          </w:p>
        </w:tc>
      </w:tr>
      <w:tr w:rsidR="007C38A5" w:rsidRPr="007C38A5" w14:paraId="2FD6B644" w14:textId="77777777" w:rsidTr="00963CD3">
        <w:trPr>
          <w:trHeight w:val="1142"/>
        </w:trPr>
        <w:tc>
          <w:tcPr>
            <w:tcW w:w="1688" w:type="pct"/>
            <w:tcBorders>
              <w:top w:val="single" w:sz="4" w:space="0" w:color="auto"/>
              <w:left w:val="single" w:sz="4" w:space="0" w:color="000000"/>
              <w:bottom w:val="single" w:sz="4" w:space="0" w:color="000000"/>
              <w:right w:val="single" w:sz="4" w:space="0" w:color="000000"/>
            </w:tcBorders>
            <w:shd w:val="clear" w:color="auto" w:fill="auto"/>
          </w:tcPr>
          <w:p w14:paraId="38396E80" w14:textId="77777777" w:rsidR="007C38A5" w:rsidRPr="007C38A5" w:rsidRDefault="007C38A5" w:rsidP="007C38A5">
            <w:pPr>
              <w:widowControl w:val="0"/>
              <w:spacing w:after="120" w:line="240" w:lineRule="auto"/>
              <w:rPr>
                <w:rFonts w:ascii="Times New Roman" w:hAnsi="Times New Roman" w:cs="Times New Roman"/>
                <w:sz w:val="20"/>
                <w:szCs w:val="20"/>
              </w:rPr>
            </w:pPr>
            <w:r w:rsidRPr="007C38A5">
              <w:rPr>
                <w:rFonts w:ascii="Times New Roman" w:hAnsi="Times New Roman" w:cs="Times New Roman"/>
                <w:sz w:val="20"/>
                <w:szCs w:val="20"/>
              </w:rPr>
              <w:t># of pregnant and lactating women (PLW) and children (6-24 months) receiving  micronutrients supplementation and supplementary food through TSFP</w:t>
            </w:r>
          </w:p>
        </w:tc>
        <w:tc>
          <w:tcPr>
            <w:tcW w:w="890" w:type="pct"/>
          </w:tcPr>
          <w:p w14:paraId="0E50E4F1" w14:textId="77777777" w:rsidR="007C38A5" w:rsidRPr="007C38A5" w:rsidRDefault="007C38A5" w:rsidP="007C38A5">
            <w:pPr>
              <w:spacing w:after="120" w:line="240" w:lineRule="auto"/>
              <w:rPr>
                <w:rFonts w:ascii="Times New Roman" w:hAnsi="Times New Roman" w:cs="Times New Roman"/>
                <w:sz w:val="20"/>
                <w:szCs w:val="20"/>
              </w:rPr>
            </w:pPr>
            <w:r w:rsidRPr="007C38A5">
              <w:rPr>
                <w:rFonts w:ascii="Times New Roman" w:hAnsi="Times New Roman" w:cs="Times New Roman"/>
                <w:sz w:val="20"/>
                <w:szCs w:val="20"/>
              </w:rPr>
              <w:t>1,750 (PLW)</w:t>
            </w:r>
          </w:p>
          <w:p w14:paraId="506BAD1E" w14:textId="77777777" w:rsidR="007C38A5" w:rsidRPr="007C38A5" w:rsidRDefault="007C38A5" w:rsidP="007C38A5">
            <w:pPr>
              <w:spacing w:after="120" w:line="240" w:lineRule="auto"/>
              <w:rPr>
                <w:rFonts w:ascii="Times New Roman" w:hAnsi="Times New Roman" w:cs="Times New Roman"/>
                <w:sz w:val="20"/>
                <w:szCs w:val="20"/>
              </w:rPr>
            </w:pPr>
            <w:r w:rsidRPr="007C38A5">
              <w:rPr>
                <w:rFonts w:ascii="Times New Roman" w:hAnsi="Times New Roman" w:cs="Times New Roman"/>
                <w:sz w:val="20"/>
                <w:szCs w:val="20"/>
              </w:rPr>
              <w:t>7,121 (CU5)</w:t>
            </w:r>
          </w:p>
        </w:tc>
        <w:tc>
          <w:tcPr>
            <w:tcW w:w="815" w:type="pct"/>
          </w:tcPr>
          <w:p w14:paraId="4DDD413F" w14:textId="77777777" w:rsidR="007C38A5" w:rsidRPr="007C38A5" w:rsidRDefault="007C38A5" w:rsidP="007C38A5">
            <w:pPr>
              <w:spacing w:after="120" w:line="240" w:lineRule="auto"/>
              <w:rPr>
                <w:rFonts w:ascii="Times New Roman" w:hAnsi="Times New Roman" w:cs="Times New Roman"/>
                <w:sz w:val="20"/>
                <w:szCs w:val="20"/>
              </w:rPr>
            </w:pPr>
            <w:r w:rsidRPr="007C38A5">
              <w:rPr>
                <w:rFonts w:ascii="Times New Roman" w:hAnsi="Times New Roman" w:cs="Times New Roman"/>
                <w:sz w:val="20"/>
                <w:szCs w:val="20"/>
              </w:rPr>
              <w:t>1,452 (PLW)</w:t>
            </w:r>
          </w:p>
          <w:p w14:paraId="3C1CF690" w14:textId="77777777" w:rsidR="007C38A5" w:rsidRPr="007C38A5" w:rsidRDefault="007C38A5" w:rsidP="007C38A5">
            <w:pPr>
              <w:spacing w:after="120" w:line="240" w:lineRule="auto"/>
              <w:rPr>
                <w:rFonts w:ascii="Times New Roman" w:hAnsi="Times New Roman" w:cs="Times New Roman"/>
                <w:sz w:val="20"/>
                <w:szCs w:val="20"/>
              </w:rPr>
            </w:pPr>
            <w:r w:rsidRPr="007C38A5">
              <w:rPr>
                <w:rFonts w:ascii="Times New Roman" w:hAnsi="Times New Roman" w:cs="Times New Roman"/>
                <w:sz w:val="20"/>
                <w:szCs w:val="20"/>
              </w:rPr>
              <w:t>3,211(CU5)</w:t>
            </w:r>
          </w:p>
        </w:tc>
        <w:tc>
          <w:tcPr>
            <w:tcW w:w="1607" w:type="pct"/>
          </w:tcPr>
          <w:p w14:paraId="3E2BC2A3" w14:textId="77777777" w:rsidR="007C38A5" w:rsidRPr="007C38A5" w:rsidRDefault="007C38A5" w:rsidP="007C38A5">
            <w:pPr>
              <w:widowControl w:val="0"/>
              <w:spacing w:after="120" w:line="240" w:lineRule="auto"/>
              <w:rPr>
                <w:rFonts w:ascii="Times New Roman" w:hAnsi="Times New Roman" w:cs="Times New Roman"/>
                <w:sz w:val="20"/>
                <w:szCs w:val="20"/>
              </w:rPr>
            </w:pPr>
            <w:r w:rsidRPr="007C38A5">
              <w:rPr>
                <w:rFonts w:ascii="Times New Roman" w:hAnsi="Times New Roman" w:cs="Times New Roman"/>
                <w:sz w:val="20"/>
                <w:szCs w:val="20"/>
              </w:rPr>
              <w:t>Micronutrients for PLW now being provided in static health facilities and during National immunization days and immunization campaigns, during the reporting period only one round of National Immunization Day was carried out</w:t>
            </w:r>
          </w:p>
        </w:tc>
      </w:tr>
      <w:tr w:rsidR="007C38A5" w:rsidRPr="007C38A5" w14:paraId="68F15483" w14:textId="77777777" w:rsidTr="00963CD3">
        <w:trPr>
          <w:trHeight w:val="332"/>
        </w:trPr>
        <w:tc>
          <w:tcPr>
            <w:tcW w:w="1688" w:type="pct"/>
            <w:tcBorders>
              <w:top w:val="single" w:sz="4" w:space="0" w:color="auto"/>
              <w:left w:val="single" w:sz="4" w:space="0" w:color="000000"/>
              <w:bottom w:val="single" w:sz="4" w:space="0" w:color="000000"/>
              <w:right w:val="single" w:sz="4" w:space="0" w:color="000000"/>
            </w:tcBorders>
            <w:shd w:val="clear" w:color="auto" w:fill="auto"/>
          </w:tcPr>
          <w:p w14:paraId="5B1B1A61" w14:textId="77777777" w:rsidR="007C38A5" w:rsidRPr="007C38A5" w:rsidRDefault="007C38A5" w:rsidP="007C38A5">
            <w:pPr>
              <w:widowControl w:val="0"/>
              <w:spacing w:after="120" w:line="240" w:lineRule="auto"/>
              <w:rPr>
                <w:rFonts w:ascii="Times New Roman" w:hAnsi="Times New Roman" w:cs="Times New Roman"/>
                <w:sz w:val="20"/>
                <w:szCs w:val="20"/>
              </w:rPr>
            </w:pPr>
            <w:r w:rsidRPr="007C38A5">
              <w:rPr>
                <w:rFonts w:ascii="Times New Roman" w:hAnsi="Times New Roman" w:cs="Times New Roman"/>
                <w:sz w:val="20"/>
                <w:szCs w:val="20"/>
              </w:rPr>
              <w:t>% of households who report improved ability to grow and eat nutritious food</w:t>
            </w:r>
          </w:p>
        </w:tc>
        <w:tc>
          <w:tcPr>
            <w:tcW w:w="890" w:type="pct"/>
          </w:tcPr>
          <w:p w14:paraId="39CFE69C" w14:textId="77777777" w:rsidR="007C38A5" w:rsidRPr="007C38A5" w:rsidRDefault="00C92FF2" w:rsidP="007C38A5">
            <w:pPr>
              <w:spacing w:after="120" w:line="240" w:lineRule="auto"/>
              <w:rPr>
                <w:rFonts w:ascii="Times New Roman" w:hAnsi="Times New Roman" w:cs="Times New Roman"/>
                <w:sz w:val="20"/>
                <w:szCs w:val="20"/>
              </w:rPr>
            </w:pPr>
            <w:r>
              <w:rPr>
                <w:rFonts w:ascii="Times New Roman" w:hAnsi="Times New Roman" w:cs="Times New Roman"/>
                <w:sz w:val="20"/>
                <w:szCs w:val="20"/>
              </w:rPr>
              <w:t>50</w:t>
            </w:r>
            <w:r w:rsidR="007C38A5">
              <w:rPr>
                <w:rFonts w:ascii="Times New Roman" w:hAnsi="Times New Roman" w:cs="Times New Roman"/>
                <w:sz w:val="20"/>
                <w:szCs w:val="20"/>
              </w:rPr>
              <w:t>%)</w:t>
            </w:r>
          </w:p>
        </w:tc>
        <w:tc>
          <w:tcPr>
            <w:tcW w:w="815" w:type="pct"/>
          </w:tcPr>
          <w:p w14:paraId="77CED3AC" w14:textId="77777777" w:rsidR="007C38A5" w:rsidRPr="007C38A5" w:rsidRDefault="00B1735E" w:rsidP="005F241B">
            <w:pPr>
              <w:spacing w:after="120" w:line="240" w:lineRule="auto"/>
              <w:rPr>
                <w:rFonts w:ascii="Times New Roman" w:hAnsi="Times New Roman" w:cs="Times New Roman"/>
                <w:sz w:val="20"/>
                <w:szCs w:val="20"/>
              </w:rPr>
            </w:pPr>
            <w:r>
              <w:rPr>
                <w:rFonts w:ascii="Times New Roman" w:hAnsi="Times New Roman" w:cs="Times New Roman"/>
                <w:sz w:val="20"/>
                <w:szCs w:val="20"/>
              </w:rPr>
              <w:t>N/A</w:t>
            </w:r>
          </w:p>
        </w:tc>
        <w:tc>
          <w:tcPr>
            <w:tcW w:w="1607" w:type="pct"/>
          </w:tcPr>
          <w:p w14:paraId="549B67FE" w14:textId="77777777" w:rsidR="007C38A5" w:rsidRPr="007C38A5" w:rsidRDefault="007C38A5" w:rsidP="007C38A5">
            <w:pPr>
              <w:widowControl w:val="0"/>
              <w:spacing w:after="120" w:line="240" w:lineRule="auto"/>
              <w:rPr>
                <w:rFonts w:ascii="Times New Roman" w:hAnsi="Times New Roman" w:cs="Times New Roman"/>
                <w:sz w:val="20"/>
                <w:szCs w:val="20"/>
              </w:rPr>
            </w:pPr>
            <w:r w:rsidRPr="007C38A5">
              <w:rPr>
                <w:rFonts w:ascii="Times New Roman" w:hAnsi="Times New Roman" w:cs="Times New Roman"/>
                <w:sz w:val="20"/>
                <w:szCs w:val="20"/>
              </w:rPr>
              <w:t>Will be measured during the midterm evaluation</w:t>
            </w:r>
          </w:p>
        </w:tc>
      </w:tr>
    </w:tbl>
    <w:p w14:paraId="0D440C3F" w14:textId="77777777" w:rsidR="007C38A5" w:rsidRPr="007C38A5" w:rsidRDefault="007C38A5" w:rsidP="007C38A5">
      <w:pPr>
        <w:jc w:val="both"/>
        <w:rPr>
          <w:rFonts w:ascii="Times New Roman" w:hAnsi="Times New Roman" w:cs="Times New Roman"/>
          <w:color w:val="FF0000"/>
          <w:sz w:val="20"/>
          <w:szCs w:val="20"/>
        </w:rPr>
      </w:pPr>
    </w:p>
    <w:p w14:paraId="06967A86" w14:textId="2B5573A9" w:rsidR="007C38A5" w:rsidRPr="00395E9E" w:rsidRDefault="007C38A5" w:rsidP="007C38A5">
      <w:pPr>
        <w:widowControl w:val="0"/>
        <w:jc w:val="both"/>
        <w:rPr>
          <w:rFonts w:ascii="Times New Roman" w:hAnsi="Times New Roman" w:cs="Times New Roman"/>
        </w:rPr>
      </w:pPr>
      <w:r w:rsidRPr="00395E9E">
        <w:rPr>
          <w:rFonts w:ascii="Times New Roman" w:hAnsi="Times New Roman" w:cs="Times New Roman"/>
        </w:rPr>
        <w:t xml:space="preserve">In order to reduce the levels of </w:t>
      </w:r>
      <w:r w:rsidR="004E7BF3" w:rsidRPr="00395E9E">
        <w:rPr>
          <w:rFonts w:ascii="Times New Roman" w:hAnsi="Times New Roman" w:cs="Times New Roman"/>
        </w:rPr>
        <w:t>under</w:t>
      </w:r>
      <w:r w:rsidR="000B48C1">
        <w:rPr>
          <w:rFonts w:ascii="Times New Roman" w:hAnsi="Times New Roman" w:cs="Times New Roman"/>
        </w:rPr>
        <w:t>-</w:t>
      </w:r>
      <w:r w:rsidR="004E7BF3" w:rsidRPr="00395E9E">
        <w:rPr>
          <w:rFonts w:ascii="Times New Roman" w:hAnsi="Times New Roman" w:cs="Times New Roman"/>
        </w:rPr>
        <w:t>nutrition</w:t>
      </w:r>
      <w:r w:rsidRPr="00395E9E">
        <w:rPr>
          <w:rFonts w:ascii="Times New Roman" w:hAnsi="Times New Roman" w:cs="Times New Roman"/>
        </w:rPr>
        <w:t xml:space="preserve"> in Panyijiar County, IRC with support from community local leaders developed and implemented robust mechanisms to promote Infant and Young Child Feeding (IYCF) practices at </w:t>
      </w:r>
      <w:r w:rsidR="00D91843">
        <w:rPr>
          <w:rFonts w:ascii="Times New Roman" w:hAnsi="Times New Roman" w:cs="Times New Roman"/>
        </w:rPr>
        <w:t xml:space="preserve">the </w:t>
      </w:r>
      <w:r w:rsidRPr="00395E9E">
        <w:rPr>
          <w:rFonts w:ascii="Times New Roman" w:hAnsi="Times New Roman" w:cs="Times New Roman"/>
        </w:rPr>
        <w:t xml:space="preserve">community level in order to enhance survival of children under five years </w:t>
      </w:r>
      <w:r w:rsidR="00D91843">
        <w:rPr>
          <w:rFonts w:ascii="Times New Roman" w:hAnsi="Times New Roman" w:cs="Times New Roman"/>
        </w:rPr>
        <w:t xml:space="preserve">of age </w:t>
      </w:r>
      <w:r w:rsidRPr="00395E9E">
        <w:rPr>
          <w:rFonts w:ascii="Times New Roman" w:hAnsi="Times New Roman" w:cs="Times New Roman"/>
        </w:rPr>
        <w:t xml:space="preserve">(CU5).  </w:t>
      </w:r>
    </w:p>
    <w:p w14:paraId="55E70B8B" w14:textId="77777777" w:rsidR="007C38A5" w:rsidRPr="00395E9E" w:rsidRDefault="007C38A5" w:rsidP="007C38A5">
      <w:pPr>
        <w:widowControl w:val="0"/>
        <w:jc w:val="both"/>
        <w:rPr>
          <w:rFonts w:ascii="Times New Roman" w:hAnsi="Times New Roman" w:cs="Times New Roman"/>
        </w:rPr>
      </w:pPr>
      <w:r w:rsidRPr="00395E9E">
        <w:rPr>
          <w:rFonts w:ascii="Times New Roman" w:hAnsi="Times New Roman" w:cs="Times New Roman"/>
        </w:rPr>
        <w:t xml:space="preserve">Besides the preventive activities, </w:t>
      </w:r>
      <w:r w:rsidR="004E7BF3">
        <w:rPr>
          <w:rFonts w:ascii="Times New Roman" w:hAnsi="Times New Roman" w:cs="Times New Roman"/>
        </w:rPr>
        <w:t xml:space="preserve">the </w:t>
      </w:r>
      <w:r w:rsidRPr="00395E9E">
        <w:rPr>
          <w:rFonts w:ascii="Times New Roman" w:hAnsi="Times New Roman" w:cs="Times New Roman"/>
        </w:rPr>
        <w:t xml:space="preserve">IRC also implemented Community-based Management of Acute Malnutrition (CMAM). CMAM provided therapeutic feeding services (using Therapeutic Food and Routine medications) to CU5 identified with Severe Acute Malnutrition (SAM). These children were treated in the Outpatient Therapeutic Program (OTP). Additionally, </w:t>
      </w:r>
      <w:r w:rsidR="004E7BF3">
        <w:rPr>
          <w:rFonts w:ascii="Times New Roman" w:hAnsi="Times New Roman" w:cs="Times New Roman"/>
        </w:rPr>
        <w:t xml:space="preserve">the </w:t>
      </w:r>
      <w:r w:rsidRPr="00395E9E">
        <w:rPr>
          <w:rFonts w:ascii="Times New Roman" w:hAnsi="Times New Roman" w:cs="Times New Roman"/>
        </w:rPr>
        <w:t xml:space="preserve">IRC provided supplementary feeding services to CU5 and PLW identified with Moderate Acute Malnutrition (MAM). These children were enrolled in the Targeted Supplementary Feeding Program (TSFP).  The project also targeted households with </w:t>
      </w:r>
      <w:r w:rsidR="00D91843">
        <w:rPr>
          <w:rFonts w:ascii="Times New Roman" w:hAnsi="Times New Roman" w:cs="Times New Roman"/>
        </w:rPr>
        <w:t>C</w:t>
      </w:r>
      <w:r w:rsidRPr="00395E9E">
        <w:rPr>
          <w:rFonts w:ascii="Times New Roman" w:hAnsi="Times New Roman" w:cs="Times New Roman"/>
        </w:rPr>
        <w:t xml:space="preserve">U5s with acute malnutrition enrolled in </w:t>
      </w:r>
      <w:r w:rsidR="00D91843">
        <w:rPr>
          <w:rFonts w:ascii="Times New Roman" w:hAnsi="Times New Roman" w:cs="Times New Roman"/>
        </w:rPr>
        <w:t xml:space="preserve">the </w:t>
      </w:r>
      <w:r w:rsidRPr="00395E9E">
        <w:rPr>
          <w:rFonts w:ascii="Times New Roman" w:hAnsi="Times New Roman" w:cs="Times New Roman"/>
        </w:rPr>
        <w:t>CMAM program with inputs and knowledge on starting home gardens as well as training the local Ministry of Health staff on what needs to be done in order to improve nutrition practices in Panyijar County</w:t>
      </w:r>
    </w:p>
    <w:p w14:paraId="1BB2BB6D" w14:textId="77777777" w:rsidR="007C38A5" w:rsidRPr="00395E9E" w:rsidRDefault="00201515" w:rsidP="007C38A5">
      <w:pPr>
        <w:spacing w:after="0" w:line="240" w:lineRule="auto"/>
        <w:jc w:val="both"/>
        <w:rPr>
          <w:rFonts w:ascii="Times New Roman" w:hAnsi="Times New Roman" w:cs="Times New Roman"/>
          <w:b/>
        </w:rPr>
      </w:pPr>
      <w:r w:rsidRPr="00213947">
        <w:rPr>
          <w:rFonts w:ascii="Times New Roman" w:hAnsi="Times New Roman" w:cs="Times New Roman"/>
          <w:b/>
          <w:i/>
        </w:rPr>
        <w:t xml:space="preserve">Activity </w:t>
      </w:r>
      <w:r w:rsidR="007C38A5" w:rsidRPr="00213947">
        <w:rPr>
          <w:rFonts w:ascii="Times New Roman" w:hAnsi="Times New Roman" w:cs="Times New Roman"/>
          <w:b/>
          <w:i/>
        </w:rPr>
        <w:t>3.1 Support</w:t>
      </w:r>
      <w:r w:rsidR="00D91843" w:rsidRPr="00213947">
        <w:rPr>
          <w:rFonts w:ascii="Times New Roman" w:hAnsi="Times New Roman" w:cs="Times New Roman"/>
          <w:b/>
          <w:i/>
        </w:rPr>
        <w:t>ed</w:t>
      </w:r>
      <w:r w:rsidR="007C38A5" w:rsidRPr="00213947">
        <w:rPr>
          <w:rFonts w:ascii="Times New Roman" w:hAnsi="Times New Roman" w:cs="Times New Roman"/>
          <w:b/>
          <w:i/>
        </w:rPr>
        <w:t xml:space="preserve"> men and women to utilize key nutrition practices</w:t>
      </w:r>
    </w:p>
    <w:p w14:paraId="32CCF59A" w14:textId="0842F237" w:rsidR="007C38A5" w:rsidRPr="00395E9E" w:rsidRDefault="007C38A5" w:rsidP="007C38A5">
      <w:pPr>
        <w:spacing w:after="0" w:line="240" w:lineRule="auto"/>
        <w:jc w:val="both"/>
        <w:rPr>
          <w:rFonts w:ascii="Times New Roman" w:hAnsi="Times New Roman" w:cs="Times New Roman"/>
        </w:rPr>
      </w:pPr>
      <w:r w:rsidRPr="00395E9E">
        <w:rPr>
          <w:rFonts w:ascii="Times New Roman" w:hAnsi="Times New Roman" w:cs="Times New Roman"/>
        </w:rPr>
        <w:t>The IRC</w:t>
      </w:r>
      <w:r w:rsidR="0000749B" w:rsidRPr="00395E9E">
        <w:rPr>
          <w:rFonts w:ascii="Times New Roman" w:hAnsi="Times New Roman" w:cs="Times New Roman"/>
        </w:rPr>
        <w:t xml:space="preserve"> and </w:t>
      </w:r>
      <w:r w:rsidRPr="00395E9E">
        <w:rPr>
          <w:rFonts w:ascii="Times New Roman" w:hAnsi="Times New Roman" w:cs="Times New Roman"/>
        </w:rPr>
        <w:t xml:space="preserve">UNIDO promoted preventive nutrition interventions with a focus on IYCF and Behaviour Change Communication (BCC) through all supported health facilities as well as at </w:t>
      </w:r>
      <w:r w:rsidR="00D91843">
        <w:rPr>
          <w:rFonts w:ascii="Times New Roman" w:hAnsi="Times New Roman" w:cs="Times New Roman"/>
        </w:rPr>
        <w:t xml:space="preserve">the </w:t>
      </w:r>
      <w:r w:rsidRPr="00395E9E">
        <w:rPr>
          <w:rFonts w:ascii="Times New Roman" w:hAnsi="Times New Roman" w:cs="Times New Roman"/>
        </w:rPr>
        <w:t>community level. The goal of these interventions was to improve the health and nutritional status of women and children from vulnerable households and reduce rates of under</w:t>
      </w:r>
      <w:r w:rsidR="000B48C1">
        <w:rPr>
          <w:rFonts w:ascii="Times New Roman" w:hAnsi="Times New Roman" w:cs="Times New Roman"/>
        </w:rPr>
        <w:t>-</w:t>
      </w:r>
      <w:r w:rsidRPr="00395E9E">
        <w:rPr>
          <w:rFonts w:ascii="Times New Roman" w:hAnsi="Times New Roman" w:cs="Times New Roman"/>
        </w:rPr>
        <w:t xml:space="preserve">nutrition in Panyijiar </w:t>
      </w:r>
      <w:r w:rsidR="004E7BF3" w:rsidRPr="00395E9E">
        <w:rPr>
          <w:rFonts w:ascii="Times New Roman" w:hAnsi="Times New Roman" w:cs="Times New Roman"/>
        </w:rPr>
        <w:t>to recommended</w:t>
      </w:r>
      <w:r w:rsidRPr="00395E9E">
        <w:rPr>
          <w:rFonts w:ascii="Times New Roman" w:hAnsi="Times New Roman" w:cs="Times New Roman"/>
        </w:rPr>
        <w:t xml:space="preserve"> thresholds. The following specific activities were conducted by the IRC during the first year of implementation</w:t>
      </w:r>
      <w:r w:rsidR="00D91843">
        <w:rPr>
          <w:rFonts w:ascii="Times New Roman" w:hAnsi="Times New Roman" w:cs="Times New Roman"/>
        </w:rPr>
        <w:t>:</w:t>
      </w:r>
    </w:p>
    <w:p w14:paraId="7BF6E6D7" w14:textId="77777777" w:rsidR="007C38A5" w:rsidRPr="00395E9E" w:rsidRDefault="007C38A5" w:rsidP="007C38A5">
      <w:pPr>
        <w:spacing w:after="0" w:line="240" w:lineRule="auto"/>
        <w:jc w:val="both"/>
        <w:rPr>
          <w:rFonts w:ascii="Times New Roman" w:hAnsi="Times New Roman" w:cs="Times New Roman"/>
        </w:rPr>
      </w:pPr>
    </w:p>
    <w:p w14:paraId="4A02B466" w14:textId="0B52D6F7" w:rsidR="007C38A5" w:rsidRPr="00395E9E" w:rsidRDefault="007C38A5" w:rsidP="007C38A5">
      <w:pPr>
        <w:jc w:val="both"/>
        <w:rPr>
          <w:rFonts w:ascii="Times New Roman" w:hAnsi="Times New Roman" w:cs="Times New Roman"/>
        </w:rPr>
      </w:pPr>
      <w:r w:rsidRPr="00395E9E">
        <w:rPr>
          <w:rFonts w:ascii="Times New Roman" w:hAnsi="Times New Roman" w:cs="Times New Roman"/>
        </w:rPr>
        <w:lastRenderedPageBreak/>
        <w:t xml:space="preserve"> In conjunction with the local Chiefs, Payam Administrators, women’s groups, traditional healers, Traditional Birth Attendants (TBAs), religious leaders, Community Nutrition Volunteers (CNVs), Community</w:t>
      </w:r>
      <w:r w:rsidR="00D91843">
        <w:rPr>
          <w:rFonts w:ascii="Times New Roman" w:hAnsi="Times New Roman" w:cs="Times New Roman"/>
        </w:rPr>
        <w:t>-</w:t>
      </w:r>
      <w:r w:rsidRPr="00395E9E">
        <w:rPr>
          <w:rFonts w:ascii="Times New Roman" w:hAnsi="Times New Roman" w:cs="Times New Roman"/>
        </w:rPr>
        <w:t xml:space="preserve">based Distributors (CBDs), Boma Health Supervisors and other community members, </w:t>
      </w:r>
      <w:r w:rsidR="004E7BF3">
        <w:rPr>
          <w:rFonts w:ascii="Times New Roman" w:hAnsi="Times New Roman" w:cs="Times New Roman"/>
        </w:rPr>
        <w:t xml:space="preserve">the </w:t>
      </w:r>
      <w:r w:rsidRPr="00395E9E">
        <w:rPr>
          <w:rFonts w:ascii="Times New Roman" w:hAnsi="Times New Roman" w:cs="Times New Roman"/>
        </w:rPr>
        <w:t>IRC</w:t>
      </w:r>
      <w:r w:rsidR="0000749B" w:rsidRPr="00395E9E">
        <w:rPr>
          <w:rFonts w:ascii="Times New Roman" w:hAnsi="Times New Roman" w:cs="Times New Roman"/>
        </w:rPr>
        <w:t xml:space="preserve"> and </w:t>
      </w:r>
      <w:r w:rsidRPr="00395E9E">
        <w:rPr>
          <w:rFonts w:ascii="Times New Roman" w:hAnsi="Times New Roman" w:cs="Times New Roman"/>
        </w:rPr>
        <w:t xml:space="preserve">UNIDO conducted community sensitization </w:t>
      </w:r>
      <w:r w:rsidR="0033426B">
        <w:rPr>
          <w:rFonts w:ascii="Times New Roman" w:hAnsi="Times New Roman" w:cs="Times New Roman"/>
        </w:rPr>
        <w:t xml:space="preserve">28 </w:t>
      </w:r>
      <w:r w:rsidRPr="00395E9E">
        <w:rPr>
          <w:rFonts w:ascii="Times New Roman" w:hAnsi="Times New Roman" w:cs="Times New Roman"/>
        </w:rPr>
        <w:t xml:space="preserve">sessions </w:t>
      </w:r>
      <w:r w:rsidR="0033426B">
        <w:rPr>
          <w:rFonts w:ascii="Times New Roman" w:hAnsi="Times New Roman" w:cs="Times New Roman"/>
        </w:rPr>
        <w:t xml:space="preserve">of communality sensitizations organised by the program staff and county health department with supports from the  community nutrition workers, IYCF supervisors and peer educators who did prior mobilizations, set appointments  the  through the area chiefs about the schedules of the monthly community sensitizations, this were conducted </w:t>
      </w:r>
      <w:r w:rsidR="0033426B" w:rsidRPr="00395E9E">
        <w:rPr>
          <w:rFonts w:ascii="Times New Roman" w:hAnsi="Times New Roman" w:cs="Times New Roman"/>
        </w:rPr>
        <w:t xml:space="preserve"> </w:t>
      </w:r>
      <w:r w:rsidRPr="00395E9E">
        <w:rPr>
          <w:rFonts w:ascii="Times New Roman" w:hAnsi="Times New Roman" w:cs="Times New Roman"/>
        </w:rPr>
        <w:t xml:space="preserve">in all the 10 Payams </w:t>
      </w:r>
      <w:r w:rsidR="004E7BF3">
        <w:rPr>
          <w:rFonts w:ascii="Times New Roman" w:hAnsi="Times New Roman" w:cs="Times New Roman"/>
        </w:rPr>
        <w:t>around dangers of</w:t>
      </w:r>
      <w:r w:rsidRPr="00395E9E">
        <w:rPr>
          <w:rFonts w:ascii="Times New Roman" w:hAnsi="Times New Roman" w:cs="Times New Roman"/>
        </w:rPr>
        <w:t xml:space="preserve"> under-nutrition</w:t>
      </w:r>
      <w:r w:rsidR="004E7BF3">
        <w:rPr>
          <w:rFonts w:ascii="Times New Roman" w:hAnsi="Times New Roman" w:cs="Times New Roman"/>
        </w:rPr>
        <w:t xml:space="preserve"> in relation to</w:t>
      </w:r>
      <w:r w:rsidRPr="00395E9E">
        <w:rPr>
          <w:rFonts w:ascii="Times New Roman" w:hAnsi="Times New Roman" w:cs="Times New Roman"/>
        </w:rPr>
        <w:t xml:space="preserve"> health</w:t>
      </w:r>
      <w:r w:rsidR="004E7BF3">
        <w:rPr>
          <w:rFonts w:ascii="Times New Roman" w:hAnsi="Times New Roman" w:cs="Times New Roman"/>
        </w:rPr>
        <w:t xml:space="preserve">, </w:t>
      </w:r>
      <w:r w:rsidRPr="00395E9E">
        <w:rPr>
          <w:rFonts w:ascii="Times New Roman" w:hAnsi="Times New Roman" w:cs="Times New Roman"/>
        </w:rPr>
        <w:t>fostering community ownership and participation in the program.</w:t>
      </w:r>
      <w:r w:rsidR="00E95A47">
        <w:rPr>
          <w:rFonts w:ascii="Times New Roman" w:hAnsi="Times New Roman" w:cs="Times New Roman"/>
        </w:rPr>
        <w:t xml:space="preserve"> During the sensitization sessions both local chiefs and are given chances to contribute and give ideas on topical issues under discussion approximately 2,67</w:t>
      </w:r>
      <w:r w:rsidR="003337D4">
        <w:rPr>
          <w:rFonts w:ascii="Times New Roman" w:hAnsi="Times New Roman" w:cs="Times New Roman"/>
        </w:rPr>
        <w:t>0</w:t>
      </w:r>
      <w:r w:rsidR="00E95A47">
        <w:rPr>
          <w:rFonts w:ascii="Times New Roman" w:hAnsi="Times New Roman" w:cs="Times New Roman"/>
        </w:rPr>
        <w:t xml:space="preserve"> (1102F: 1568M) members attended the sensitization sessions.</w:t>
      </w:r>
      <w:r w:rsidRPr="00395E9E">
        <w:rPr>
          <w:rFonts w:ascii="Times New Roman" w:hAnsi="Times New Roman" w:cs="Times New Roman"/>
        </w:rPr>
        <w:t xml:space="preserve"> </w:t>
      </w:r>
      <w:r w:rsidR="0000749B" w:rsidRPr="00395E9E">
        <w:rPr>
          <w:rFonts w:ascii="Times New Roman" w:hAnsi="Times New Roman" w:cs="Times New Roman"/>
        </w:rPr>
        <w:t xml:space="preserve">The </w:t>
      </w:r>
      <w:r w:rsidRPr="00395E9E">
        <w:rPr>
          <w:rFonts w:ascii="Times New Roman" w:hAnsi="Times New Roman" w:cs="Times New Roman"/>
        </w:rPr>
        <w:t>IRC</w:t>
      </w:r>
      <w:r w:rsidR="0000749B" w:rsidRPr="00395E9E">
        <w:rPr>
          <w:rFonts w:ascii="Times New Roman" w:hAnsi="Times New Roman" w:cs="Times New Roman"/>
        </w:rPr>
        <w:t xml:space="preserve"> and </w:t>
      </w:r>
      <w:r w:rsidRPr="00395E9E">
        <w:rPr>
          <w:rFonts w:ascii="Times New Roman" w:hAnsi="Times New Roman" w:cs="Times New Roman"/>
        </w:rPr>
        <w:t xml:space="preserve">UNIDO conducted </w:t>
      </w:r>
      <w:r w:rsidR="00FB7FD4">
        <w:rPr>
          <w:rFonts w:ascii="Times New Roman" w:hAnsi="Times New Roman" w:cs="Times New Roman"/>
        </w:rPr>
        <w:t xml:space="preserve">four (4) quarterly </w:t>
      </w:r>
      <w:r w:rsidRPr="00395E9E">
        <w:rPr>
          <w:rFonts w:ascii="Times New Roman" w:hAnsi="Times New Roman" w:cs="Times New Roman"/>
        </w:rPr>
        <w:t xml:space="preserve">meetings with the local authorities </w:t>
      </w:r>
      <w:r w:rsidR="00530D95">
        <w:rPr>
          <w:rFonts w:ascii="Times New Roman" w:hAnsi="Times New Roman" w:cs="Times New Roman"/>
        </w:rPr>
        <w:t xml:space="preserve">and also in attendance were the community nutrition workers, community nutrition volunteers and respective MCG members, organised by the IYCF supervisors and </w:t>
      </w:r>
      <w:r w:rsidR="008468BA">
        <w:rPr>
          <w:rFonts w:ascii="Times New Roman" w:hAnsi="Times New Roman" w:cs="Times New Roman"/>
        </w:rPr>
        <w:t xml:space="preserve">peer </w:t>
      </w:r>
      <w:r w:rsidR="008468BA" w:rsidRPr="00395E9E">
        <w:rPr>
          <w:rFonts w:ascii="Times New Roman" w:hAnsi="Times New Roman" w:cs="Times New Roman"/>
        </w:rPr>
        <w:t>educators</w:t>
      </w:r>
      <w:r w:rsidR="00530D95">
        <w:rPr>
          <w:rFonts w:ascii="Times New Roman" w:hAnsi="Times New Roman" w:cs="Times New Roman"/>
        </w:rPr>
        <w:t xml:space="preserve"> </w:t>
      </w:r>
      <w:r w:rsidRPr="00395E9E">
        <w:rPr>
          <w:rFonts w:ascii="Times New Roman" w:hAnsi="Times New Roman" w:cs="Times New Roman"/>
        </w:rPr>
        <w:t>from all 10 Payams to discuss the importance and modalities of operating home gardens a</w:t>
      </w:r>
      <w:r w:rsidR="008747FE">
        <w:rPr>
          <w:rFonts w:ascii="Times New Roman" w:hAnsi="Times New Roman" w:cs="Times New Roman"/>
        </w:rPr>
        <w:t>s well as</w:t>
      </w:r>
      <w:r w:rsidRPr="00395E9E">
        <w:rPr>
          <w:rFonts w:ascii="Times New Roman" w:hAnsi="Times New Roman" w:cs="Times New Roman"/>
        </w:rPr>
        <w:t xml:space="preserve"> the nutritional value of green vegetables. </w:t>
      </w:r>
      <w:r w:rsidR="009279B3">
        <w:rPr>
          <w:rFonts w:ascii="Times New Roman" w:hAnsi="Times New Roman" w:cs="Times New Roman"/>
        </w:rPr>
        <w:t>One hundred and fifty (</w:t>
      </w:r>
      <w:r w:rsidRPr="00395E9E">
        <w:rPr>
          <w:rFonts w:ascii="Times New Roman" w:hAnsi="Times New Roman" w:cs="Times New Roman"/>
        </w:rPr>
        <w:t>150</w:t>
      </w:r>
      <w:r w:rsidR="009279B3">
        <w:rPr>
          <w:rFonts w:ascii="Times New Roman" w:hAnsi="Times New Roman" w:cs="Times New Roman"/>
        </w:rPr>
        <w:t>)</w:t>
      </w:r>
      <w:r w:rsidRPr="00395E9E">
        <w:rPr>
          <w:rFonts w:ascii="Times New Roman" w:hAnsi="Times New Roman" w:cs="Times New Roman"/>
        </w:rPr>
        <w:t xml:space="preserve"> households were targeted and selected based on the following criteria</w:t>
      </w:r>
      <w:r w:rsidR="00D91843">
        <w:rPr>
          <w:rFonts w:ascii="Times New Roman" w:hAnsi="Times New Roman" w:cs="Times New Roman"/>
        </w:rPr>
        <w:t>:</w:t>
      </w:r>
      <w:r w:rsidRPr="00395E9E">
        <w:rPr>
          <w:rFonts w:ascii="Times New Roman" w:hAnsi="Times New Roman" w:cs="Times New Roman"/>
        </w:rPr>
        <w:t xml:space="preserve"> families with </w:t>
      </w:r>
      <w:r w:rsidR="004D2BF8" w:rsidRPr="00395E9E">
        <w:rPr>
          <w:rFonts w:ascii="Times New Roman" w:hAnsi="Times New Roman" w:cs="Times New Roman"/>
        </w:rPr>
        <w:t>child</w:t>
      </w:r>
      <w:r w:rsidRPr="00395E9E">
        <w:rPr>
          <w:rFonts w:ascii="Times New Roman" w:hAnsi="Times New Roman" w:cs="Times New Roman"/>
        </w:rPr>
        <w:t>ren enrolled in OTP or TSFP; single mothers;</w:t>
      </w:r>
      <w:r w:rsidR="00D91843">
        <w:rPr>
          <w:rFonts w:ascii="Times New Roman" w:hAnsi="Times New Roman" w:cs="Times New Roman"/>
        </w:rPr>
        <w:t xml:space="preserve"> and</w:t>
      </w:r>
      <w:r w:rsidRPr="00395E9E">
        <w:rPr>
          <w:rFonts w:ascii="Times New Roman" w:hAnsi="Times New Roman" w:cs="Times New Roman"/>
        </w:rPr>
        <w:t xml:space="preserve"> families with no stable sources of food and no other economic activities.</w:t>
      </w:r>
    </w:p>
    <w:p w14:paraId="64CF9547" w14:textId="77777777" w:rsidR="007C38A5" w:rsidRPr="00395E9E" w:rsidRDefault="007C38A5" w:rsidP="007C38A5">
      <w:pPr>
        <w:jc w:val="both"/>
        <w:rPr>
          <w:rFonts w:ascii="Times New Roman" w:hAnsi="Times New Roman" w:cs="Times New Roman"/>
        </w:rPr>
      </w:pPr>
      <w:r w:rsidRPr="00395E9E">
        <w:rPr>
          <w:rFonts w:ascii="Times New Roman" w:hAnsi="Times New Roman" w:cs="Times New Roman"/>
        </w:rPr>
        <w:t>Key issues addressed during sensitization sessions included</w:t>
      </w:r>
      <w:r w:rsidR="00201515">
        <w:rPr>
          <w:rFonts w:ascii="Times New Roman" w:hAnsi="Times New Roman" w:cs="Times New Roman"/>
        </w:rPr>
        <w:t>:</w:t>
      </w:r>
    </w:p>
    <w:p w14:paraId="0A9EB809" w14:textId="77777777" w:rsidR="007C38A5" w:rsidRPr="00395E9E" w:rsidRDefault="007C38A5" w:rsidP="007C38A5">
      <w:pPr>
        <w:numPr>
          <w:ilvl w:val="0"/>
          <w:numId w:val="18"/>
        </w:numPr>
        <w:spacing w:after="0" w:line="240" w:lineRule="auto"/>
        <w:jc w:val="both"/>
        <w:rPr>
          <w:rFonts w:ascii="Times New Roman" w:hAnsi="Times New Roman" w:cs="Times New Roman"/>
        </w:rPr>
      </w:pPr>
      <w:r w:rsidRPr="00395E9E">
        <w:rPr>
          <w:rFonts w:ascii="Times New Roman" w:hAnsi="Times New Roman" w:cs="Times New Roman"/>
        </w:rPr>
        <w:t>Domestic prevention of common causes of malnutrition including common childhood infections.</w:t>
      </w:r>
    </w:p>
    <w:p w14:paraId="0606F2B0" w14:textId="77777777" w:rsidR="007C38A5" w:rsidRPr="00395E9E" w:rsidRDefault="007C38A5" w:rsidP="007C38A5">
      <w:pPr>
        <w:numPr>
          <w:ilvl w:val="0"/>
          <w:numId w:val="18"/>
        </w:numPr>
        <w:spacing w:after="0" w:line="240" w:lineRule="auto"/>
        <w:jc w:val="both"/>
        <w:rPr>
          <w:rFonts w:ascii="Times New Roman" w:hAnsi="Times New Roman" w:cs="Times New Roman"/>
        </w:rPr>
      </w:pPr>
      <w:r w:rsidRPr="00395E9E">
        <w:rPr>
          <w:rFonts w:ascii="Times New Roman" w:hAnsi="Times New Roman" w:cs="Times New Roman"/>
        </w:rPr>
        <w:t>Exclusive breastfeeding (EBF) for the first six months and effective complementary feeding thereafter with continued breastfeeding for up to two years.</w:t>
      </w:r>
    </w:p>
    <w:p w14:paraId="5398ED01" w14:textId="77777777" w:rsidR="007C38A5" w:rsidRPr="00395E9E" w:rsidRDefault="007C38A5" w:rsidP="007C38A5">
      <w:pPr>
        <w:numPr>
          <w:ilvl w:val="0"/>
          <w:numId w:val="18"/>
        </w:numPr>
        <w:spacing w:after="0" w:line="240" w:lineRule="auto"/>
        <w:jc w:val="both"/>
        <w:rPr>
          <w:rFonts w:ascii="Times New Roman" w:hAnsi="Times New Roman" w:cs="Times New Roman"/>
        </w:rPr>
      </w:pPr>
      <w:r w:rsidRPr="00395E9E">
        <w:rPr>
          <w:rFonts w:ascii="Times New Roman" w:hAnsi="Times New Roman" w:cs="Times New Roman"/>
        </w:rPr>
        <w:t>Nutrition in pregnancy and lactation and utilization of locally available foods and combining these foods into balanced diets. This included use of kitchen gardens to grow green vegetables as a source of vitamins for households.</w:t>
      </w:r>
    </w:p>
    <w:p w14:paraId="2CC91981" w14:textId="77777777" w:rsidR="007C38A5" w:rsidRPr="00395E9E" w:rsidRDefault="007C38A5" w:rsidP="007C38A5">
      <w:pPr>
        <w:numPr>
          <w:ilvl w:val="0"/>
          <w:numId w:val="18"/>
        </w:numPr>
        <w:spacing w:after="0" w:line="240" w:lineRule="auto"/>
        <w:jc w:val="both"/>
        <w:rPr>
          <w:rFonts w:ascii="Times New Roman" w:hAnsi="Times New Roman" w:cs="Times New Roman"/>
        </w:rPr>
      </w:pPr>
      <w:r w:rsidRPr="00395E9E">
        <w:rPr>
          <w:rFonts w:ascii="Times New Roman" w:hAnsi="Times New Roman" w:cs="Times New Roman"/>
        </w:rPr>
        <w:t xml:space="preserve">During routine supplementary and therapeutic feeding activities, IRC/UNIDO also conducted group and individual counselling sessions </w:t>
      </w:r>
      <w:r w:rsidR="00D91843">
        <w:rPr>
          <w:rFonts w:ascii="Times New Roman" w:hAnsi="Times New Roman" w:cs="Times New Roman"/>
        </w:rPr>
        <w:t>for</w:t>
      </w:r>
      <w:r w:rsidRPr="00395E9E">
        <w:rPr>
          <w:rFonts w:ascii="Times New Roman" w:hAnsi="Times New Roman" w:cs="Times New Roman"/>
        </w:rPr>
        <w:t xml:space="preserve"> PLW as well as other beneficiaries who visited service delivery points. 1,730 PLW</w:t>
      </w:r>
      <w:r w:rsidR="00D91843">
        <w:rPr>
          <w:rFonts w:ascii="Times New Roman" w:hAnsi="Times New Roman" w:cs="Times New Roman"/>
        </w:rPr>
        <w:t>s</w:t>
      </w:r>
      <w:r w:rsidRPr="00395E9E">
        <w:rPr>
          <w:rFonts w:ascii="Times New Roman" w:hAnsi="Times New Roman" w:cs="Times New Roman"/>
        </w:rPr>
        <w:t xml:space="preserve"> received individual counselling in IYCF at community and health facility levels.</w:t>
      </w:r>
    </w:p>
    <w:p w14:paraId="39E4310C" w14:textId="77777777" w:rsidR="007C38A5" w:rsidRPr="00395E9E" w:rsidRDefault="007C38A5" w:rsidP="007C38A5">
      <w:pPr>
        <w:numPr>
          <w:ilvl w:val="0"/>
          <w:numId w:val="18"/>
        </w:numPr>
        <w:spacing w:after="0" w:line="240" w:lineRule="auto"/>
        <w:jc w:val="both"/>
        <w:rPr>
          <w:rFonts w:ascii="Times New Roman" w:hAnsi="Times New Roman" w:cs="Times New Roman"/>
        </w:rPr>
      </w:pPr>
      <w:r w:rsidRPr="00395E9E">
        <w:rPr>
          <w:rFonts w:ascii="Times New Roman" w:hAnsi="Times New Roman" w:cs="Times New Roman"/>
        </w:rPr>
        <w:t xml:space="preserve">IRC/UNIDO conducted 100 sessions </w:t>
      </w:r>
      <w:r w:rsidR="00D91843">
        <w:rPr>
          <w:rFonts w:ascii="Times New Roman" w:hAnsi="Times New Roman" w:cs="Times New Roman"/>
        </w:rPr>
        <w:t>for</w:t>
      </w:r>
      <w:r w:rsidRPr="00395E9E">
        <w:rPr>
          <w:rFonts w:ascii="Times New Roman" w:hAnsi="Times New Roman" w:cs="Times New Roman"/>
        </w:rPr>
        <w:t xml:space="preserve"> mothers in Mother Care Groups and 162 </w:t>
      </w:r>
      <w:r w:rsidR="00F4434A" w:rsidRPr="00395E9E">
        <w:rPr>
          <w:rFonts w:ascii="Times New Roman" w:hAnsi="Times New Roman" w:cs="Times New Roman"/>
        </w:rPr>
        <w:t>sessions</w:t>
      </w:r>
      <w:r w:rsidR="00D91843">
        <w:rPr>
          <w:rFonts w:ascii="Times New Roman" w:hAnsi="Times New Roman" w:cs="Times New Roman"/>
        </w:rPr>
        <w:t xml:space="preserve"> for</w:t>
      </w:r>
      <w:r w:rsidRPr="00395E9E">
        <w:rPr>
          <w:rFonts w:ascii="Times New Roman" w:hAnsi="Times New Roman" w:cs="Times New Roman"/>
        </w:rPr>
        <w:t xml:space="preserve"> lactating women and IYCF counsellors on key IYCF messages.</w:t>
      </w:r>
    </w:p>
    <w:p w14:paraId="023A6245" w14:textId="77777777" w:rsidR="007C38A5" w:rsidRPr="00395E9E" w:rsidRDefault="007C38A5" w:rsidP="007C38A5">
      <w:pPr>
        <w:numPr>
          <w:ilvl w:val="0"/>
          <w:numId w:val="18"/>
        </w:numPr>
        <w:spacing w:after="0" w:line="240" w:lineRule="auto"/>
        <w:jc w:val="both"/>
        <w:rPr>
          <w:rFonts w:ascii="Times New Roman" w:hAnsi="Times New Roman" w:cs="Times New Roman"/>
        </w:rPr>
      </w:pPr>
      <w:r w:rsidRPr="00395E9E">
        <w:rPr>
          <w:rFonts w:ascii="Times New Roman" w:hAnsi="Times New Roman" w:cs="Times New Roman"/>
        </w:rPr>
        <w:t>IRC/UNIDO reached 1,387 households with key hygiene and sanitation messages.</w:t>
      </w:r>
    </w:p>
    <w:p w14:paraId="14D89A6E" w14:textId="77777777" w:rsidR="007C38A5" w:rsidRPr="00395E9E" w:rsidRDefault="007C38A5" w:rsidP="005F241B">
      <w:pPr>
        <w:spacing w:after="0" w:line="240" w:lineRule="auto"/>
        <w:jc w:val="both"/>
        <w:rPr>
          <w:rFonts w:ascii="Times New Roman" w:hAnsi="Times New Roman" w:cs="Times New Roman"/>
        </w:rPr>
      </w:pPr>
      <w:r w:rsidRPr="00395E9E">
        <w:rPr>
          <w:rFonts w:ascii="Times New Roman" w:hAnsi="Times New Roman" w:cs="Times New Roman"/>
          <w:color w:val="FF0000"/>
        </w:rPr>
        <w:t>.</w:t>
      </w:r>
    </w:p>
    <w:p w14:paraId="54A92BA1" w14:textId="77777777" w:rsidR="007C38A5" w:rsidRPr="00395E9E" w:rsidRDefault="007C38A5" w:rsidP="007C38A5">
      <w:pPr>
        <w:spacing w:after="0" w:line="240" w:lineRule="auto"/>
        <w:ind w:left="720"/>
        <w:jc w:val="both"/>
        <w:rPr>
          <w:rFonts w:ascii="Times New Roman" w:hAnsi="Times New Roman" w:cs="Times New Roman"/>
        </w:rPr>
      </w:pPr>
    </w:p>
    <w:p w14:paraId="78FB9CC5" w14:textId="77777777" w:rsidR="007C38A5" w:rsidRPr="00395E9E" w:rsidRDefault="007C38A5" w:rsidP="007C38A5">
      <w:pPr>
        <w:autoSpaceDE w:val="0"/>
        <w:autoSpaceDN w:val="0"/>
        <w:adjustRightInd w:val="0"/>
        <w:jc w:val="both"/>
        <w:rPr>
          <w:rFonts w:ascii="Times New Roman" w:hAnsi="Times New Roman" w:cs="Times New Roman"/>
          <w:b/>
          <w:i/>
          <w:color w:val="000000"/>
        </w:rPr>
      </w:pPr>
      <w:r w:rsidRPr="00395E9E">
        <w:rPr>
          <w:rFonts w:ascii="Times New Roman" w:hAnsi="Times New Roman" w:cs="Times New Roman"/>
          <w:b/>
          <w:i/>
          <w:color w:val="000000"/>
        </w:rPr>
        <w:t>Activity 3.2: Support</w:t>
      </w:r>
      <w:r w:rsidR="00D91843">
        <w:rPr>
          <w:rFonts w:ascii="Times New Roman" w:hAnsi="Times New Roman" w:cs="Times New Roman"/>
          <w:b/>
          <w:i/>
          <w:color w:val="000000"/>
        </w:rPr>
        <w:t>ed</w:t>
      </w:r>
      <w:r w:rsidRPr="00395E9E">
        <w:rPr>
          <w:rFonts w:ascii="Times New Roman" w:hAnsi="Times New Roman" w:cs="Times New Roman"/>
          <w:b/>
          <w:i/>
          <w:color w:val="000000"/>
        </w:rPr>
        <w:t xml:space="preserve"> women and men to produce vegetables in homestead gardens for home consumption</w:t>
      </w:r>
    </w:p>
    <w:p w14:paraId="67BA373D" w14:textId="77777777" w:rsidR="007C38A5" w:rsidRPr="00395E9E" w:rsidRDefault="007C38A5" w:rsidP="007C38A5">
      <w:pPr>
        <w:numPr>
          <w:ilvl w:val="0"/>
          <w:numId w:val="22"/>
        </w:numPr>
        <w:contextualSpacing/>
        <w:jc w:val="both"/>
        <w:rPr>
          <w:rFonts w:ascii="Times New Roman" w:hAnsi="Times New Roman" w:cs="Times New Roman"/>
        </w:rPr>
      </w:pPr>
      <w:r w:rsidRPr="00395E9E">
        <w:rPr>
          <w:rFonts w:ascii="Times New Roman" w:hAnsi="Times New Roman" w:cs="Times New Roman"/>
          <w:b/>
          <w:i/>
        </w:rPr>
        <w:t>Provi</w:t>
      </w:r>
      <w:r w:rsidR="00D91843">
        <w:rPr>
          <w:rFonts w:ascii="Times New Roman" w:hAnsi="Times New Roman" w:cs="Times New Roman"/>
          <w:b/>
          <w:i/>
        </w:rPr>
        <w:t>ded</w:t>
      </w:r>
      <w:r w:rsidRPr="00395E9E">
        <w:rPr>
          <w:rFonts w:ascii="Times New Roman" w:hAnsi="Times New Roman" w:cs="Times New Roman"/>
          <w:b/>
          <w:i/>
        </w:rPr>
        <w:t xml:space="preserve"> nutrition-dense </w:t>
      </w:r>
      <w:r w:rsidR="00F4434A" w:rsidRPr="00395E9E">
        <w:rPr>
          <w:rFonts w:ascii="Times New Roman" w:hAnsi="Times New Roman" w:cs="Times New Roman"/>
          <w:b/>
          <w:i/>
        </w:rPr>
        <w:t>agricultural</w:t>
      </w:r>
      <w:r w:rsidRPr="00395E9E">
        <w:rPr>
          <w:rFonts w:ascii="Times New Roman" w:hAnsi="Times New Roman" w:cs="Times New Roman"/>
          <w:b/>
          <w:i/>
        </w:rPr>
        <w:t xml:space="preserve"> inputs/short maturing variety seeds to women for kitchen gardening:</w:t>
      </w:r>
      <w:r w:rsidRPr="00395E9E">
        <w:rPr>
          <w:rFonts w:ascii="Times New Roman" w:hAnsi="Times New Roman" w:cs="Times New Roman"/>
        </w:rPr>
        <w:t xml:space="preserve">  </w:t>
      </w:r>
    </w:p>
    <w:p w14:paraId="6DE5FACC" w14:textId="040D70F0" w:rsidR="007C38A5" w:rsidRPr="00395E9E" w:rsidRDefault="007C38A5" w:rsidP="007C38A5">
      <w:pPr>
        <w:ind w:left="720"/>
        <w:contextualSpacing/>
        <w:jc w:val="both"/>
        <w:rPr>
          <w:rFonts w:ascii="Times New Roman" w:hAnsi="Times New Roman" w:cs="Times New Roman"/>
        </w:rPr>
      </w:pPr>
      <w:r w:rsidRPr="00395E9E">
        <w:rPr>
          <w:rFonts w:ascii="Times New Roman" w:hAnsi="Times New Roman" w:cs="Times New Roman"/>
        </w:rPr>
        <w:t xml:space="preserve">The IRC/UNIDO conducted community awareness campaigns in all 10 payams. During the campaigns, IRC/UNIDO provided a variety of vegetable seeds to four farmer producer groups, five seed producer groups and </w:t>
      </w:r>
      <w:r w:rsidR="00DA7AE6">
        <w:rPr>
          <w:rFonts w:ascii="Times New Roman" w:hAnsi="Times New Roman" w:cs="Times New Roman"/>
        </w:rPr>
        <w:t>640</w:t>
      </w:r>
      <w:r w:rsidRPr="00395E9E">
        <w:rPr>
          <w:rFonts w:ascii="Times New Roman" w:hAnsi="Times New Roman" w:cs="Times New Roman"/>
        </w:rPr>
        <w:t xml:space="preserve"> households with malnourished children to initiate home gardens</w:t>
      </w:r>
      <w:r w:rsidR="00D91843">
        <w:rPr>
          <w:rFonts w:ascii="Times New Roman" w:hAnsi="Times New Roman" w:cs="Times New Roman"/>
        </w:rPr>
        <w:t>. IRC also</w:t>
      </w:r>
      <w:r w:rsidRPr="00395E9E">
        <w:rPr>
          <w:rFonts w:ascii="Times New Roman" w:hAnsi="Times New Roman" w:cs="Times New Roman"/>
        </w:rPr>
        <w:t xml:space="preserve"> trained local Ministry of Health staff on proper nutrition activity implementation.  The types of vegetable seeds provided </w:t>
      </w:r>
      <w:r w:rsidR="00D91843">
        <w:rPr>
          <w:rFonts w:ascii="Times New Roman" w:hAnsi="Times New Roman" w:cs="Times New Roman"/>
        </w:rPr>
        <w:t>were</w:t>
      </w:r>
      <w:r w:rsidRPr="00395E9E">
        <w:rPr>
          <w:rFonts w:ascii="Times New Roman" w:hAnsi="Times New Roman" w:cs="Times New Roman"/>
        </w:rPr>
        <w:t>: okra, amaranth, tomato, kudhra, eggplant, Sukuma wiki, onion, watermelon, cowpe</w:t>
      </w:r>
      <w:r w:rsidR="00D91843">
        <w:rPr>
          <w:rFonts w:ascii="Times New Roman" w:hAnsi="Times New Roman" w:cs="Times New Roman"/>
        </w:rPr>
        <w:t>a</w:t>
      </w:r>
      <w:r w:rsidRPr="00395E9E">
        <w:rPr>
          <w:rFonts w:ascii="Times New Roman" w:hAnsi="Times New Roman" w:cs="Times New Roman"/>
        </w:rPr>
        <w:t xml:space="preserve"> and pumpkin. A variety of farming tools were also provided which included: hoes, pangas, malodas, fork hoes, rakes, watering cans and wheelbarrows. The beneficiaries established homestead gardens and grew nutritious vegetables along flood lines for ease of irrigation during the dry season. The IRC/UNIDO built the capacity of selected household </w:t>
      </w:r>
      <w:r w:rsidRPr="00395E9E">
        <w:rPr>
          <w:rFonts w:ascii="Times New Roman" w:hAnsi="Times New Roman" w:cs="Times New Roman"/>
        </w:rPr>
        <w:lastRenderedPageBreak/>
        <w:t>members on vegetable production, vegetable marketing, irrigation and conservation. Treadle pumps and water pipes were provided for irrigation using flood water.</w:t>
      </w:r>
    </w:p>
    <w:p w14:paraId="2AD34392" w14:textId="77777777" w:rsidR="007C38A5" w:rsidRPr="00395E9E" w:rsidRDefault="007C38A5" w:rsidP="007C38A5">
      <w:pPr>
        <w:ind w:left="720"/>
        <w:contextualSpacing/>
        <w:jc w:val="both"/>
        <w:rPr>
          <w:rFonts w:ascii="Times New Roman" w:hAnsi="Times New Roman" w:cs="Times New Roman"/>
        </w:rPr>
      </w:pPr>
    </w:p>
    <w:p w14:paraId="05D3FB67" w14:textId="77777777" w:rsidR="007C38A5" w:rsidRPr="00395E9E" w:rsidRDefault="007C38A5" w:rsidP="007C38A5">
      <w:pPr>
        <w:numPr>
          <w:ilvl w:val="0"/>
          <w:numId w:val="22"/>
        </w:numPr>
        <w:contextualSpacing/>
        <w:jc w:val="both"/>
        <w:rPr>
          <w:rFonts w:ascii="Times New Roman" w:hAnsi="Times New Roman" w:cs="Times New Roman"/>
          <w:b/>
          <w:i/>
        </w:rPr>
      </w:pPr>
      <w:r w:rsidRPr="00395E9E">
        <w:rPr>
          <w:rFonts w:ascii="Times New Roman" w:hAnsi="Times New Roman" w:cs="Times New Roman"/>
          <w:b/>
          <w:i/>
        </w:rPr>
        <w:t xml:space="preserve"> Promote</w:t>
      </w:r>
      <w:r w:rsidR="00D91843">
        <w:rPr>
          <w:rFonts w:ascii="Times New Roman" w:hAnsi="Times New Roman" w:cs="Times New Roman"/>
          <w:b/>
          <w:i/>
        </w:rPr>
        <w:t>d</w:t>
      </w:r>
      <w:r w:rsidRPr="00395E9E">
        <w:rPr>
          <w:rFonts w:ascii="Times New Roman" w:hAnsi="Times New Roman" w:cs="Times New Roman"/>
          <w:b/>
          <w:i/>
        </w:rPr>
        <w:t xml:space="preserve"> nutrition best practices through cooking demonstration</w:t>
      </w:r>
      <w:r w:rsidR="00F90E87">
        <w:rPr>
          <w:rFonts w:ascii="Times New Roman" w:hAnsi="Times New Roman" w:cs="Times New Roman"/>
          <w:b/>
          <w:i/>
        </w:rPr>
        <w:t>s</w:t>
      </w:r>
      <w:r w:rsidRPr="00395E9E">
        <w:rPr>
          <w:rFonts w:ascii="Times New Roman" w:hAnsi="Times New Roman" w:cs="Times New Roman"/>
          <w:b/>
          <w:i/>
        </w:rPr>
        <w:t>.</w:t>
      </w:r>
    </w:p>
    <w:p w14:paraId="30605D36" w14:textId="77777777" w:rsidR="007C38A5" w:rsidRPr="00395E9E" w:rsidRDefault="00F4434A" w:rsidP="008C58E8">
      <w:pPr>
        <w:ind w:left="720"/>
        <w:rPr>
          <w:rFonts w:ascii="Times New Roman" w:hAnsi="Times New Roman" w:cs="Times New Roman"/>
        </w:rPr>
      </w:pPr>
      <w:r w:rsidRPr="005F241B">
        <w:rPr>
          <w:rFonts w:ascii="Times New Roman" w:hAnsi="Times New Roman" w:cs="Times New Roman"/>
        </w:rPr>
        <w:t>The</w:t>
      </w:r>
      <w:r w:rsidR="00D91843">
        <w:rPr>
          <w:rFonts w:ascii="Times New Roman" w:hAnsi="Times New Roman" w:cs="Times New Roman"/>
        </w:rPr>
        <w:t xml:space="preserve"> </w:t>
      </w:r>
      <w:r w:rsidR="007C38A5" w:rsidRPr="00F4434A">
        <w:rPr>
          <w:rFonts w:ascii="Times New Roman" w:hAnsi="Times New Roman" w:cs="Times New Roman"/>
        </w:rPr>
        <w:t>IRC</w:t>
      </w:r>
      <w:r w:rsidR="007C38A5" w:rsidRPr="00395E9E">
        <w:rPr>
          <w:rFonts w:ascii="Times New Roman" w:hAnsi="Times New Roman" w:cs="Times New Roman"/>
        </w:rPr>
        <w:t xml:space="preserve"> conducted cooking demonstration sessions </w:t>
      </w:r>
      <w:r w:rsidR="00D91843">
        <w:rPr>
          <w:rFonts w:ascii="Times New Roman" w:hAnsi="Times New Roman" w:cs="Times New Roman"/>
        </w:rPr>
        <w:t>for</w:t>
      </w:r>
      <w:r w:rsidR="007C38A5" w:rsidRPr="00395E9E">
        <w:rPr>
          <w:rFonts w:ascii="Times New Roman" w:hAnsi="Times New Roman" w:cs="Times New Roman"/>
        </w:rPr>
        <w:t xml:space="preserve"> the 40 MCGs during monthly meetings </w:t>
      </w:r>
      <w:r w:rsidRPr="00395E9E">
        <w:rPr>
          <w:rFonts w:ascii="Times New Roman" w:hAnsi="Times New Roman" w:cs="Times New Roman"/>
        </w:rPr>
        <w:t>to</w:t>
      </w:r>
      <w:r w:rsidR="007C38A5" w:rsidRPr="00395E9E">
        <w:rPr>
          <w:rFonts w:ascii="Times New Roman" w:hAnsi="Times New Roman" w:cs="Times New Roman"/>
        </w:rPr>
        <w:t xml:space="preserve"> empower members in the group </w:t>
      </w:r>
      <w:r w:rsidR="00F90E87">
        <w:rPr>
          <w:rFonts w:ascii="Times New Roman" w:hAnsi="Times New Roman" w:cs="Times New Roman"/>
        </w:rPr>
        <w:t>on</w:t>
      </w:r>
      <w:r w:rsidR="007C38A5" w:rsidRPr="00395E9E">
        <w:rPr>
          <w:rFonts w:ascii="Times New Roman" w:hAnsi="Times New Roman" w:cs="Times New Roman"/>
        </w:rPr>
        <w:t xml:space="preserve"> best practices </w:t>
      </w:r>
      <w:r w:rsidR="00F05A28">
        <w:rPr>
          <w:rFonts w:ascii="Times New Roman" w:hAnsi="Times New Roman" w:cs="Times New Roman"/>
        </w:rPr>
        <w:t xml:space="preserve">for </w:t>
      </w:r>
      <w:r w:rsidR="007C38A5" w:rsidRPr="00395E9E">
        <w:rPr>
          <w:rFonts w:ascii="Times New Roman" w:hAnsi="Times New Roman" w:cs="Times New Roman"/>
        </w:rPr>
        <w:t xml:space="preserve">effective </w:t>
      </w:r>
      <w:r w:rsidRPr="00395E9E">
        <w:rPr>
          <w:rFonts w:ascii="Times New Roman" w:hAnsi="Times New Roman" w:cs="Times New Roman"/>
        </w:rPr>
        <w:t>cooking</w:t>
      </w:r>
      <w:r w:rsidR="00F90E87">
        <w:rPr>
          <w:rFonts w:ascii="Times New Roman" w:hAnsi="Times New Roman" w:cs="Times New Roman"/>
        </w:rPr>
        <w:t>.  These 40 MCGs will</w:t>
      </w:r>
      <w:r w:rsidR="007C38A5" w:rsidRPr="00395E9E">
        <w:rPr>
          <w:rFonts w:ascii="Times New Roman" w:hAnsi="Times New Roman" w:cs="Times New Roman"/>
        </w:rPr>
        <w:t xml:space="preserve"> cascade the skills acquired to the rest of the women within the communities</w:t>
      </w:r>
      <w:r w:rsidR="005F241B">
        <w:rPr>
          <w:rFonts w:ascii="Times New Roman" w:hAnsi="Times New Roman" w:cs="Times New Roman"/>
        </w:rPr>
        <w:t>, with assistance from IRC</w:t>
      </w:r>
      <w:r w:rsidR="007C38A5" w:rsidRPr="00395E9E">
        <w:rPr>
          <w:rFonts w:ascii="Times New Roman" w:hAnsi="Times New Roman" w:cs="Times New Roman"/>
        </w:rPr>
        <w:t>.</w:t>
      </w:r>
    </w:p>
    <w:p w14:paraId="7BE49C55" w14:textId="77777777" w:rsidR="007C38A5" w:rsidRPr="00395E9E" w:rsidRDefault="00F90E87" w:rsidP="007C38A5">
      <w:pPr>
        <w:ind w:left="360"/>
        <w:rPr>
          <w:rFonts w:ascii="Times New Roman" w:hAnsi="Times New Roman" w:cs="Times New Roman"/>
          <w:b/>
        </w:rPr>
      </w:pPr>
      <w:r>
        <w:rPr>
          <w:rFonts w:ascii="Times New Roman" w:hAnsi="Times New Roman" w:cs="Times New Roman"/>
          <w:b/>
          <w:i/>
        </w:rPr>
        <w:t xml:space="preserve">3. </w:t>
      </w:r>
      <w:r w:rsidR="008C58E8">
        <w:rPr>
          <w:rFonts w:ascii="Times New Roman" w:hAnsi="Times New Roman" w:cs="Times New Roman"/>
          <w:b/>
          <w:i/>
        </w:rPr>
        <w:tab/>
      </w:r>
      <w:r w:rsidR="008747FE">
        <w:rPr>
          <w:rFonts w:ascii="Times New Roman" w:hAnsi="Times New Roman" w:cs="Times New Roman"/>
          <w:b/>
          <w:i/>
        </w:rPr>
        <w:t>Distributed poultry to</w:t>
      </w:r>
      <w:r w:rsidR="007C38A5" w:rsidRPr="00395E9E">
        <w:rPr>
          <w:rFonts w:ascii="Times New Roman" w:hAnsi="Times New Roman" w:cs="Times New Roman"/>
          <w:b/>
          <w:i/>
        </w:rPr>
        <w:t xml:space="preserve"> poor women</w:t>
      </w:r>
      <w:r w:rsidR="008747FE">
        <w:rPr>
          <w:rFonts w:ascii="Times New Roman" w:hAnsi="Times New Roman" w:cs="Times New Roman"/>
          <w:b/>
          <w:i/>
        </w:rPr>
        <w:t xml:space="preserve"> and youth</w:t>
      </w:r>
      <w:r w:rsidR="007C38A5" w:rsidRPr="00395E9E">
        <w:rPr>
          <w:rFonts w:ascii="Times New Roman" w:hAnsi="Times New Roman" w:cs="Times New Roman"/>
          <w:b/>
          <w:i/>
        </w:rPr>
        <w:t xml:space="preserve">. </w:t>
      </w:r>
    </w:p>
    <w:p w14:paraId="0C4E602B" w14:textId="12B26B4D" w:rsidR="007C38A5" w:rsidRDefault="00F4434A" w:rsidP="008C58E8">
      <w:pPr>
        <w:tabs>
          <w:tab w:val="left" w:pos="720"/>
        </w:tabs>
        <w:ind w:left="720"/>
        <w:jc w:val="both"/>
        <w:rPr>
          <w:rFonts w:ascii="Times New Roman" w:hAnsi="Times New Roman" w:cs="Times New Roman"/>
        </w:rPr>
      </w:pPr>
      <w:r>
        <w:rPr>
          <w:rFonts w:ascii="Times New Roman" w:hAnsi="Times New Roman" w:cs="Times New Roman"/>
        </w:rPr>
        <w:t xml:space="preserve">Twenty </w:t>
      </w:r>
      <w:r w:rsidR="007C38A5" w:rsidRPr="00395E9E">
        <w:rPr>
          <w:rFonts w:ascii="Times New Roman" w:hAnsi="Times New Roman" w:cs="Times New Roman"/>
        </w:rPr>
        <w:t>groups of women and youth were provided with 1</w:t>
      </w:r>
      <w:r w:rsidR="00447671">
        <w:rPr>
          <w:rFonts w:ascii="Times New Roman" w:hAnsi="Times New Roman" w:cs="Times New Roman"/>
        </w:rPr>
        <w:t>2</w:t>
      </w:r>
      <w:r w:rsidR="007C38A5" w:rsidRPr="00395E9E">
        <w:rPr>
          <w:rFonts w:ascii="Times New Roman" w:hAnsi="Times New Roman" w:cs="Times New Roman"/>
        </w:rPr>
        <w:t xml:space="preserve"> hens and 3 cockerels for a total of 300</w:t>
      </w:r>
      <w:r w:rsidR="00440FC4">
        <w:rPr>
          <w:rFonts w:ascii="Times New Roman" w:hAnsi="Times New Roman" w:cs="Times New Roman"/>
        </w:rPr>
        <w:t xml:space="preserve"> chickens</w:t>
      </w:r>
      <w:r w:rsidR="007C38A5" w:rsidRPr="00395E9E">
        <w:rPr>
          <w:rFonts w:ascii="Times New Roman" w:hAnsi="Times New Roman" w:cs="Times New Roman"/>
        </w:rPr>
        <w:t xml:space="preserve"> distributed to these groups. Of the 20 groups, 50 members were adult women and the other 50 members were male youth.</w:t>
      </w:r>
    </w:p>
    <w:p w14:paraId="35CC0BB1" w14:textId="77777777" w:rsidR="001B4CDC" w:rsidRDefault="005F6F2C" w:rsidP="008C58E8">
      <w:pPr>
        <w:tabs>
          <w:tab w:val="left" w:pos="720"/>
        </w:tabs>
        <w:ind w:left="720"/>
        <w:jc w:val="both"/>
        <w:rPr>
          <w:rFonts w:ascii="Times New Roman" w:hAnsi="Times New Roman" w:cs="Times New Roman"/>
        </w:rPr>
      </w:pPr>
      <w:r>
        <w:rPr>
          <w:rFonts w:ascii="Times New Roman" w:hAnsi="Times New Roman" w:cs="Times New Roman"/>
        </w:rPr>
        <w:t>Table 12</w:t>
      </w:r>
      <w:r w:rsidR="00EE541E">
        <w:rPr>
          <w:rFonts w:ascii="Times New Roman" w:hAnsi="Times New Roman" w:cs="Times New Roman"/>
        </w:rPr>
        <w:t>: Poultry distribution for youth and women groups</w:t>
      </w:r>
    </w:p>
    <w:tbl>
      <w:tblPr>
        <w:tblStyle w:val="TableGrid"/>
        <w:tblW w:w="0" w:type="auto"/>
        <w:tblLook w:val="04A0" w:firstRow="1" w:lastRow="0" w:firstColumn="1" w:lastColumn="0" w:noHBand="0" w:noVBand="1"/>
      </w:tblPr>
      <w:tblGrid>
        <w:gridCol w:w="533"/>
        <w:gridCol w:w="1381"/>
        <w:gridCol w:w="1930"/>
        <w:gridCol w:w="1300"/>
        <w:gridCol w:w="1272"/>
        <w:gridCol w:w="1949"/>
      </w:tblGrid>
      <w:tr w:rsidR="00B44C34" w:rsidRPr="00CD65B8" w14:paraId="1AC677EF" w14:textId="77777777" w:rsidTr="007E1B7F">
        <w:tc>
          <w:tcPr>
            <w:tcW w:w="533" w:type="dxa"/>
          </w:tcPr>
          <w:p w14:paraId="6FE9565F" w14:textId="77777777" w:rsidR="00B44C34" w:rsidRPr="00CD65B8" w:rsidRDefault="00B44C34" w:rsidP="00870CA6">
            <w:pPr>
              <w:rPr>
                <w:b/>
              </w:rPr>
            </w:pPr>
            <w:r w:rsidRPr="00CD65B8">
              <w:rPr>
                <w:b/>
              </w:rPr>
              <w:t>N/S</w:t>
            </w:r>
          </w:p>
        </w:tc>
        <w:tc>
          <w:tcPr>
            <w:tcW w:w="1381" w:type="dxa"/>
          </w:tcPr>
          <w:p w14:paraId="65A368E1" w14:textId="77777777" w:rsidR="00B44C34" w:rsidRPr="00CD65B8" w:rsidRDefault="00B44C34" w:rsidP="00870CA6">
            <w:pPr>
              <w:rPr>
                <w:b/>
              </w:rPr>
            </w:pPr>
            <w:r>
              <w:rPr>
                <w:b/>
              </w:rPr>
              <w:t>Payam</w:t>
            </w:r>
          </w:p>
        </w:tc>
        <w:tc>
          <w:tcPr>
            <w:tcW w:w="1930" w:type="dxa"/>
          </w:tcPr>
          <w:p w14:paraId="48FB6F02" w14:textId="77777777" w:rsidR="00B44C34" w:rsidRPr="00CD65B8" w:rsidRDefault="00B44C34" w:rsidP="00870CA6">
            <w:pPr>
              <w:rPr>
                <w:b/>
              </w:rPr>
            </w:pPr>
            <w:r w:rsidRPr="00CD65B8">
              <w:rPr>
                <w:b/>
              </w:rPr>
              <w:t>GROUPS NAMES</w:t>
            </w:r>
          </w:p>
        </w:tc>
        <w:tc>
          <w:tcPr>
            <w:tcW w:w="1300" w:type="dxa"/>
          </w:tcPr>
          <w:p w14:paraId="70DE6F73" w14:textId="77777777" w:rsidR="00B44C34" w:rsidRPr="00CD65B8" w:rsidRDefault="00B44C34" w:rsidP="00870CA6">
            <w:pPr>
              <w:rPr>
                <w:b/>
              </w:rPr>
            </w:pPr>
            <w:r w:rsidRPr="00CD65B8">
              <w:rPr>
                <w:b/>
              </w:rPr>
              <w:t>GROUP MEMBERS.</w:t>
            </w:r>
          </w:p>
        </w:tc>
        <w:tc>
          <w:tcPr>
            <w:tcW w:w="1272" w:type="dxa"/>
          </w:tcPr>
          <w:p w14:paraId="206672CF" w14:textId="77777777" w:rsidR="00B44C34" w:rsidRPr="00CD65B8" w:rsidRDefault="00B44C34" w:rsidP="00870CA6">
            <w:pPr>
              <w:rPr>
                <w:b/>
              </w:rPr>
            </w:pPr>
            <w:r>
              <w:rPr>
                <w:b/>
              </w:rPr>
              <w:t>CHICKEN RECEIVED</w:t>
            </w:r>
          </w:p>
        </w:tc>
        <w:tc>
          <w:tcPr>
            <w:tcW w:w="1949" w:type="dxa"/>
          </w:tcPr>
          <w:p w14:paraId="154F358F" w14:textId="77777777" w:rsidR="00B44C34" w:rsidRPr="00CD65B8" w:rsidRDefault="00B44C34" w:rsidP="00870CA6">
            <w:pPr>
              <w:rPr>
                <w:b/>
              </w:rPr>
            </w:pPr>
            <w:r>
              <w:rPr>
                <w:b/>
              </w:rPr>
              <w:t>COCK RECEIVED</w:t>
            </w:r>
          </w:p>
        </w:tc>
      </w:tr>
      <w:tr w:rsidR="00B44C34" w:rsidRPr="00CD65B8" w14:paraId="16ABA027" w14:textId="77777777" w:rsidTr="007E1B7F">
        <w:tc>
          <w:tcPr>
            <w:tcW w:w="533" w:type="dxa"/>
          </w:tcPr>
          <w:p w14:paraId="4AF3BC27" w14:textId="77777777" w:rsidR="00B44C34" w:rsidRPr="00CD65B8" w:rsidRDefault="00B44C34" w:rsidP="00870CA6">
            <w:r w:rsidRPr="00CD65B8">
              <w:t>1</w:t>
            </w:r>
          </w:p>
        </w:tc>
        <w:tc>
          <w:tcPr>
            <w:tcW w:w="1381" w:type="dxa"/>
          </w:tcPr>
          <w:p w14:paraId="03860415" w14:textId="77777777" w:rsidR="00B44C34" w:rsidRPr="00CD65B8" w:rsidRDefault="006A2ACA" w:rsidP="00870CA6">
            <w:r>
              <w:t>Ganyliel</w:t>
            </w:r>
          </w:p>
        </w:tc>
        <w:tc>
          <w:tcPr>
            <w:tcW w:w="1930" w:type="dxa"/>
          </w:tcPr>
          <w:p w14:paraId="475739EC" w14:textId="77777777" w:rsidR="00B44C34" w:rsidRPr="00CD65B8" w:rsidRDefault="00D026DB" w:rsidP="00870CA6">
            <w:r>
              <w:t xml:space="preserve">Thar Yier </w:t>
            </w:r>
          </w:p>
        </w:tc>
        <w:tc>
          <w:tcPr>
            <w:tcW w:w="1300" w:type="dxa"/>
          </w:tcPr>
          <w:p w14:paraId="7855F796" w14:textId="77777777" w:rsidR="00B44C34" w:rsidRPr="00CD65B8" w:rsidRDefault="006A2ACA" w:rsidP="00870CA6">
            <w:r>
              <w:t>5</w:t>
            </w:r>
          </w:p>
        </w:tc>
        <w:tc>
          <w:tcPr>
            <w:tcW w:w="1272" w:type="dxa"/>
          </w:tcPr>
          <w:p w14:paraId="15082211" w14:textId="4DBC5060" w:rsidR="00B44C34" w:rsidRPr="00CD65B8" w:rsidRDefault="00010347" w:rsidP="00870CA6">
            <w:r>
              <w:t>15</w:t>
            </w:r>
          </w:p>
        </w:tc>
        <w:tc>
          <w:tcPr>
            <w:tcW w:w="1949" w:type="dxa"/>
          </w:tcPr>
          <w:p w14:paraId="740FA14B" w14:textId="77777777" w:rsidR="00B44C34" w:rsidRPr="00CD65B8" w:rsidRDefault="007C3202" w:rsidP="00870CA6">
            <w:r>
              <w:t>3</w:t>
            </w:r>
          </w:p>
        </w:tc>
      </w:tr>
      <w:tr w:rsidR="00010347" w:rsidRPr="00CD65B8" w14:paraId="6E94BDB3" w14:textId="77777777" w:rsidTr="007E1B7F">
        <w:tc>
          <w:tcPr>
            <w:tcW w:w="533" w:type="dxa"/>
          </w:tcPr>
          <w:p w14:paraId="512BACD8" w14:textId="77777777" w:rsidR="00010347" w:rsidRPr="00CD65B8" w:rsidRDefault="00010347" w:rsidP="00010347">
            <w:r w:rsidRPr="00CD65B8">
              <w:t>2</w:t>
            </w:r>
          </w:p>
        </w:tc>
        <w:tc>
          <w:tcPr>
            <w:tcW w:w="1381" w:type="dxa"/>
          </w:tcPr>
          <w:p w14:paraId="1392A88C" w14:textId="77777777" w:rsidR="00010347" w:rsidRPr="00CD65B8" w:rsidRDefault="00010347" w:rsidP="00010347">
            <w:r>
              <w:t>Ganyliel</w:t>
            </w:r>
          </w:p>
        </w:tc>
        <w:tc>
          <w:tcPr>
            <w:tcW w:w="1930" w:type="dxa"/>
          </w:tcPr>
          <w:p w14:paraId="7C58C0AC" w14:textId="77777777" w:rsidR="00010347" w:rsidRPr="00CD65B8" w:rsidRDefault="00010347" w:rsidP="00010347">
            <w:r>
              <w:t xml:space="preserve">Reykei </w:t>
            </w:r>
          </w:p>
        </w:tc>
        <w:tc>
          <w:tcPr>
            <w:tcW w:w="1300" w:type="dxa"/>
          </w:tcPr>
          <w:p w14:paraId="73E48110" w14:textId="77777777" w:rsidR="00010347" w:rsidRPr="00CD65B8" w:rsidRDefault="00010347" w:rsidP="00010347">
            <w:r>
              <w:t>5</w:t>
            </w:r>
          </w:p>
        </w:tc>
        <w:tc>
          <w:tcPr>
            <w:tcW w:w="1272" w:type="dxa"/>
          </w:tcPr>
          <w:p w14:paraId="20384950" w14:textId="4C645C00" w:rsidR="00010347" w:rsidRPr="00CD65B8" w:rsidRDefault="00010347" w:rsidP="00010347">
            <w:r>
              <w:t>15</w:t>
            </w:r>
          </w:p>
        </w:tc>
        <w:tc>
          <w:tcPr>
            <w:tcW w:w="1949" w:type="dxa"/>
          </w:tcPr>
          <w:p w14:paraId="2A613757" w14:textId="77777777" w:rsidR="00010347" w:rsidRPr="00CD65B8" w:rsidRDefault="00010347" w:rsidP="00010347">
            <w:r>
              <w:t>3</w:t>
            </w:r>
          </w:p>
        </w:tc>
      </w:tr>
      <w:tr w:rsidR="00010347" w:rsidRPr="00CD65B8" w14:paraId="7E6FAE44" w14:textId="77777777" w:rsidTr="007E1B7F">
        <w:tc>
          <w:tcPr>
            <w:tcW w:w="533" w:type="dxa"/>
          </w:tcPr>
          <w:p w14:paraId="5B3E659A" w14:textId="77777777" w:rsidR="00010347" w:rsidRPr="00CD65B8" w:rsidRDefault="00010347" w:rsidP="00010347">
            <w:r w:rsidRPr="00CD65B8">
              <w:t>3</w:t>
            </w:r>
          </w:p>
        </w:tc>
        <w:tc>
          <w:tcPr>
            <w:tcW w:w="1381" w:type="dxa"/>
          </w:tcPr>
          <w:p w14:paraId="03CC9C3E" w14:textId="77777777" w:rsidR="00010347" w:rsidRPr="00CD65B8" w:rsidRDefault="00010347" w:rsidP="00010347">
            <w:r>
              <w:t>Thoanhoum</w:t>
            </w:r>
          </w:p>
        </w:tc>
        <w:tc>
          <w:tcPr>
            <w:tcW w:w="1930" w:type="dxa"/>
          </w:tcPr>
          <w:p w14:paraId="5B929B16" w14:textId="77777777" w:rsidR="00010347" w:rsidRPr="00CD65B8" w:rsidRDefault="00010347" w:rsidP="00010347">
            <w:r>
              <w:t xml:space="preserve">Thoanhoum </w:t>
            </w:r>
          </w:p>
        </w:tc>
        <w:tc>
          <w:tcPr>
            <w:tcW w:w="1300" w:type="dxa"/>
          </w:tcPr>
          <w:p w14:paraId="22548D69" w14:textId="77777777" w:rsidR="00010347" w:rsidRPr="00CD65B8" w:rsidRDefault="00010347" w:rsidP="00010347">
            <w:r>
              <w:t>5</w:t>
            </w:r>
          </w:p>
        </w:tc>
        <w:tc>
          <w:tcPr>
            <w:tcW w:w="1272" w:type="dxa"/>
          </w:tcPr>
          <w:p w14:paraId="20C1B6A2" w14:textId="412A3FC5" w:rsidR="00010347" w:rsidRPr="00CD65B8" w:rsidRDefault="00010347" w:rsidP="00010347">
            <w:r>
              <w:t>15</w:t>
            </w:r>
          </w:p>
        </w:tc>
        <w:tc>
          <w:tcPr>
            <w:tcW w:w="1949" w:type="dxa"/>
          </w:tcPr>
          <w:p w14:paraId="42883540" w14:textId="77777777" w:rsidR="00010347" w:rsidRPr="00CD65B8" w:rsidRDefault="00010347" w:rsidP="00010347">
            <w:r>
              <w:t>3</w:t>
            </w:r>
          </w:p>
        </w:tc>
      </w:tr>
      <w:tr w:rsidR="00010347" w:rsidRPr="00CD65B8" w14:paraId="466E529A" w14:textId="77777777" w:rsidTr="007E1B7F">
        <w:tc>
          <w:tcPr>
            <w:tcW w:w="533" w:type="dxa"/>
          </w:tcPr>
          <w:p w14:paraId="1D7D54A0" w14:textId="77777777" w:rsidR="00010347" w:rsidRPr="00CD65B8" w:rsidRDefault="00010347" w:rsidP="00010347">
            <w:r w:rsidRPr="00CD65B8">
              <w:t>4</w:t>
            </w:r>
          </w:p>
        </w:tc>
        <w:tc>
          <w:tcPr>
            <w:tcW w:w="1381" w:type="dxa"/>
          </w:tcPr>
          <w:p w14:paraId="6C244395" w14:textId="77777777" w:rsidR="00010347" w:rsidRPr="00CD65B8" w:rsidRDefault="00010347" w:rsidP="00010347">
            <w:r>
              <w:t>Thoanhoum</w:t>
            </w:r>
          </w:p>
        </w:tc>
        <w:tc>
          <w:tcPr>
            <w:tcW w:w="1930" w:type="dxa"/>
          </w:tcPr>
          <w:p w14:paraId="46419394" w14:textId="77777777" w:rsidR="00010347" w:rsidRPr="00CD65B8" w:rsidRDefault="00010347" w:rsidP="00010347">
            <w:r>
              <w:t>Kei</w:t>
            </w:r>
          </w:p>
        </w:tc>
        <w:tc>
          <w:tcPr>
            <w:tcW w:w="1300" w:type="dxa"/>
          </w:tcPr>
          <w:p w14:paraId="5CC776B2" w14:textId="77777777" w:rsidR="00010347" w:rsidRPr="00CD65B8" w:rsidRDefault="00010347" w:rsidP="00010347">
            <w:r>
              <w:t>5</w:t>
            </w:r>
          </w:p>
        </w:tc>
        <w:tc>
          <w:tcPr>
            <w:tcW w:w="1272" w:type="dxa"/>
          </w:tcPr>
          <w:p w14:paraId="6B217403" w14:textId="12F14A4E" w:rsidR="00010347" w:rsidRPr="00CD65B8" w:rsidRDefault="00010347" w:rsidP="00010347">
            <w:r>
              <w:t>15</w:t>
            </w:r>
          </w:p>
        </w:tc>
        <w:tc>
          <w:tcPr>
            <w:tcW w:w="1949" w:type="dxa"/>
          </w:tcPr>
          <w:p w14:paraId="7D6C7FC3" w14:textId="77777777" w:rsidR="00010347" w:rsidRPr="00CD65B8" w:rsidRDefault="00010347" w:rsidP="00010347">
            <w:r>
              <w:t>3</w:t>
            </w:r>
          </w:p>
        </w:tc>
      </w:tr>
      <w:tr w:rsidR="00010347" w:rsidRPr="00CD65B8" w14:paraId="0142C328" w14:textId="77777777" w:rsidTr="007E1B7F">
        <w:trPr>
          <w:trHeight w:val="125"/>
        </w:trPr>
        <w:tc>
          <w:tcPr>
            <w:tcW w:w="533" w:type="dxa"/>
          </w:tcPr>
          <w:p w14:paraId="1163B40B" w14:textId="77777777" w:rsidR="00010347" w:rsidRPr="00CD65B8" w:rsidRDefault="00010347" w:rsidP="00010347">
            <w:r w:rsidRPr="00CD65B8">
              <w:t>5</w:t>
            </w:r>
          </w:p>
        </w:tc>
        <w:tc>
          <w:tcPr>
            <w:tcW w:w="1381" w:type="dxa"/>
          </w:tcPr>
          <w:p w14:paraId="38FEB229" w14:textId="77777777" w:rsidR="00010347" w:rsidRDefault="00010347" w:rsidP="00010347">
            <w:r>
              <w:t>Pachienjok</w:t>
            </w:r>
          </w:p>
        </w:tc>
        <w:tc>
          <w:tcPr>
            <w:tcW w:w="1930" w:type="dxa"/>
          </w:tcPr>
          <w:p w14:paraId="1E059029" w14:textId="77777777" w:rsidR="00010347" w:rsidRPr="00CD65B8" w:rsidRDefault="00010347" w:rsidP="00010347">
            <w:r>
              <w:t xml:space="preserve">Yai </w:t>
            </w:r>
          </w:p>
        </w:tc>
        <w:tc>
          <w:tcPr>
            <w:tcW w:w="1300" w:type="dxa"/>
          </w:tcPr>
          <w:p w14:paraId="56783063" w14:textId="77777777" w:rsidR="00010347" w:rsidRPr="00CD65B8" w:rsidRDefault="00010347" w:rsidP="00010347">
            <w:r>
              <w:t>5</w:t>
            </w:r>
          </w:p>
        </w:tc>
        <w:tc>
          <w:tcPr>
            <w:tcW w:w="1272" w:type="dxa"/>
          </w:tcPr>
          <w:p w14:paraId="5BE52858" w14:textId="0CDD4542" w:rsidR="00010347" w:rsidRPr="00CD65B8" w:rsidRDefault="00010347" w:rsidP="00010347">
            <w:r>
              <w:t>15</w:t>
            </w:r>
          </w:p>
        </w:tc>
        <w:tc>
          <w:tcPr>
            <w:tcW w:w="1949" w:type="dxa"/>
          </w:tcPr>
          <w:p w14:paraId="0149A4C5" w14:textId="77777777" w:rsidR="00010347" w:rsidRPr="00CD65B8" w:rsidRDefault="00010347" w:rsidP="00010347">
            <w:r>
              <w:t>3</w:t>
            </w:r>
          </w:p>
        </w:tc>
      </w:tr>
      <w:tr w:rsidR="00010347" w:rsidRPr="00CD65B8" w14:paraId="2327CE34" w14:textId="77777777" w:rsidTr="007E1B7F">
        <w:tc>
          <w:tcPr>
            <w:tcW w:w="533" w:type="dxa"/>
          </w:tcPr>
          <w:p w14:paraId="794581BD" w14:textId="77777777" w:rsidR="00010347" w:rsidRPr="00CD65B8" w:rsidRDefault="00010347" w:rsidP="00010347">
            <w:r w:rsidRPr="00CD65B8">
              <w:t>6</w:t>
            </w:r>
          </w:p>
        </w:tc>
        <w:tc>
          <w:tcPr>
            <w:tcW w:w="1381" w:type="dxa"/>
          </w:tcPr>
          <w:p w14:paraId="7A8F1B70" w14:textId="77777777" w:rsidR="00010347" w:rsidRPr="00CD65B8" w:rsidRDefault="00010347" w:rsidP="00010347">
            <w:r>
              <w:t>Pachienjok</w:t>
            </w:r>
          </w:p>
        </w:tc>
        <w:tc>
          <w:tcPr>
            <w:tcW w:w="1930" w:type="dxa"/>
          </w:tcPr>
          <w:p w14:paraId="5F1C9F3B" w14:textId="77777777" w:rsidR="00010347" w:rsidRPr="00CD65B8" w:rsidRDefault="00010347" w:rsidP="00010347">
            <w:r>
              <w:t xml:space="preserve">Thiel </w:t>
            </w:r>
          </w:p>
        </w:tc>
        <w:tc>
          <w:tcPr>
            <w:tcW w:w="1300" w:type="dxa"/>
          </w:tcPr>
          <w:p w14:paraId="68158AE6" w14:textId="77777777" w:rsidR="00010347" w:rsidRPr="00CD65B8" w:rsidRDefault="00010347" w:rsidP="00010347">
            <w:r>
              <w:t>5</w:t>
            </w:r>
          </w:p>
        </w:tc>
        <w:tc>
          <w:tcPr>
            <w:tcW w:w="1272" w:type="dxa"/>
          </w:tcPr>
          <w:p w14:paraId="1D7E8C0C" w14:textId="1FB69C8A" w:rsidR="00010347" w:rsidRPr="00CD65B8" w:rsidRDefault="00010347" w:rsidP="00010347">
            <w:r>
              <w:t>15</w:t>
            </w:r>
          </w:p>
        </w:tc>
        <w:tc>
          <w:tcPr>
            <w:tcW w:w="1949" w:type="dxa"/>
          </w:tcPr>
          <w:p w14:paraId="1ACF70D1" w14:textId="77777777" w:rsidR="00010347" w:rsidRPr="00CD65B8" w:rsidRDefault="00010347" w:rsidP="00010347">
            <w:r>
              <w:t>3</w:t>
            </w:r>
          </w:p>
        </w:tc>
      </w:tr>
      <w:tr w:rsidR="00010347" w:rsidRPr="00CD65B8" w14:paraId="3CF16D67" w14:textId="77777777" w:rsidTr="007E1B7F">
        <w:tc>
          <w:tcPr>
            <w:tcW w:w="533" w:type="dxa"/>
          </w:tcPr>
          <w:p w14:paraId="491E7748" w14:textId="77777777" w:rsidR="00010347" w:rsidRPr="00CD65B8" w:rsidRDefault="00010347" w:rsidP="00010347">
            <w:r w:rsidRPr="00CD65B8">
              <w:t>7</w:t>
            </w:r>
          </w:p>
        </w:tc>
        <w:tc>
          <w:tcPr>
            <w:tcW w:w="1381" w:type="dxa"/>
          </w:tcPr>
          <w:p w14:paraId="30D2EF8E" w14:textId="77777777" w:rsidR="00010347" w:rsidRPr="00CD65B8" w:rsidRDefault="00010347" w:rsidP="00010347">
            <w:r>
              <w:t>Tiap</w:t>
            </w:r>
          </w:p>
        </w:tc>
        <w:tc>
          <w:tcPr>
            <w:tcW w:w="1930" w:type="dxa"/>
          </w:tcPr>
          <w:p w14:paraId="273CF1BB" w14:textId="77777777" w:rsidR="00010347" w:rsidRPr="00CD65B8" w:rsidRDefault="00010347" w:rsidP="00010347">
            <w:r>
              <w:t xml:space="preserve">Tiap </w:t>
            </w:r>
          </w:p>
        </w:tc>
        <w:tc>
          <w:tcPr>
            <w:tcW w:w="1300" w:type="dxa"/>
          </w:tcPr>
          <w:p w14:paraId="68124FEC" w14:textId="77777777" w:rsidR="00010347" w:rsidRPr="00CD65B8" w:rsidRDefault="00010347" w:rsidP="00010347">
            <w:r>
              <w:t>5</w:t>
            </w:r>
          </w:p>
        </w:tc>
        <w:tc>
          <w:tcPr>
            <w:tcW w:w="1272" w:type="dxa"/>
          </w:tcPr>
          <w:p w14:paraId="21910B65" w14:textId="3BA03060" w:rsidR="00010347" w:rsidRPr="00CD65B8" w:rsidRDefault="00010347" w:rsidP="00010347">
            <w:r>
              <w:t>15</w:t>
            </w:r>
          </w:p>
        </w:tc>
        <w:tc>
          <w:tcPr>
            <w:tcW w:w="1949" w:type="dxa"/>
          </w:tcPr>
          <w:p w14:paraId="546EE26E" w14:textId="77777777" w:rsidR="00010347" w:rsidRPr="00CD65B8" w:rsidRDefault="00010347" w:rsidP="00010347">
            <w:r>
              <w:t>3</w:t>
            </w:r>
          </w:p>
        </w:tc>
      </w:tr>
      <w:tr w:rsidR="00010347" w:rsidRPr="00CD65B8" w14:paraId="230F6893" w14:textId="77777777" w:rsidTr="007E1B7F">
        <w:tc>
          <w:tcPr>
            <w:tcW w:w="533" w:type="dxa"/>
          </w:tcPr>
          <w:p w14:paraId="14FEE149" w14:textId="77777777" w:rsidR="00010347" w:rsidRPr="00CD65B8" w:rsidRDefault="00010347" w:rsidP="00010347">
            <w:r w:rsidRPr="00CD65B8">
              <w:t>8</w:t>
            </w:r>
          </w:p>
        </w:tc>
        <w:tc>
          <w:tcPr>
            <w:tcW w:w="1381" w:type="dxa"/>
          </w:tcPr>
          <w:p w14:paraId="11157155" w14:textId="77777777" w:rsidR="00010347" w:rsidRPr="00CD65B8" w:rsidRDefault="00010347" w:rsidP="00010347">
            <w:r>
              <w:t>Tiap</w:t>
            </w:r>
          </w:p>
        </w:tc>
        <w:tc>
          <w:tcPr>
            <w:tcW w:w="1930" w:type="dxa"/>
          </w:tcPr>
          <w:p w14:paraId="7EA98C1D" w14:textId="77777777" w:rsidR="00010347" w:rsidRPr="00CD65B8" w:rsidRDefault="00010347" w:rsidP="00010347">
            <w:r>
              <w:t xml:space="preserve">Luok </w:t>
            </w:r>
          </w:p>
        </w:tc>
        <w:tc>
          <w:tcPr>
            <w:tcW w:w="1300" w:type="dxa"/>
          </w:tcPr>
          <w:p w14:paraId="49712441" w14:textId="77777777" w:rsidR="00010347" w:rsidRPr="00CD65B8" w:rsidRDefault="00010347" w:rsidP="00010347">
            <w:r>
              <w:t>5</w:t>
            </w:r>
          </w:p>
        </w:tc>
        <w:tc>
          <w:tcPr>
            <w:tcW w:w="1272" w:type="dxa"/>
          </w:tcPr>
          <w:p w14:paraId="1488A4DD" w14:textId="0B6CAF57" w:rsidR="00010347" w:rsidRPr="00CD65B8" w:rsidRDefault="00010347" w:rsidP="00010347">
            <w:r>
              <w:t>15</w:t>
            </w:r>
          </w:p>
        </w:tc>
        <w:tc>
          <w:tcPr>
            <w:tcW w:w="1949" w:type="dxa"/>
          </w:tcPr>
          <w:p w14:paraId="59295E31" w14:textId="77777777" w:rsidR="00010347" w:rsidRPr="00CD65B8" w:rsidRDefault="00010347" w:rsidP="00010347">
            <w:r>
              <w:t>3</w:t>
            </w:r>
          </w:p>
        </w:tc>
      </w:tr>
      <w:tr w:rsidR="00010347" w:rsidRPr="00CD65B8" w14:paraId="5014A27B" w14:textId="77777777" w:rsidTr="007E1B7F">
        <w:tc>
          <w:tcPr>
            <w:tcW w:w="533" w:type="dxa"/>
          </w:tcPr>
          <w:p w14:paraId="212BA306" w14:textId="77777777" w:rsidR="00010347" w:rsidRPr="00CD65B8" w:rsidRDefault="00010347" w:rsidP="00010347">
            <w:r w:rsidRPr="00CD65B8">
              <w:t>9</w:t>
            </w:r>
          </w:p>
        </w:tc>
        <w:tc>
          <w:tcPr>
            <w:tcW w:w="1381" w:type="dxa"/>
          </w:tcPr>
          <w:p w14:paraId="2219EBEE" w14:textId="77777777" w:rsidR="00010347" w:rsidRPr="00CD65B8" w:rsidRDefault="00010347" w:rsidP="00010347">
            <w:r>
              <w:t>Tiap</w:t>
            </w:r>
          </w:p>
        </w:tc>
        <w:tc>
          <w:tcPr>
            <w:tcW w:w="1930" w:type="dxa"/>
          </w:tcPr>
          <w:p w14:paraId="577CDFA1" w14:textId="77777777" w:rsidR="00010347" w:rsidRPr="00CD65B8" w:rsidRDefault="00010347" w:rsidP="00010347">
            <w:r>
              <w:t>Wicwang</w:t>
            </w:r>
          </w:p>
        </w:tc>
        <w:tc>
          <w:tcPr>
            <w:tcW w:w="1300" w:type="dxa"/>
          </w:tcPr>
          <w:p w14:paraId="6C9BF8FB" w14:textId="77777777" w:rsidR="00010347" w:rsidRPr="00CD65B8" w:rsidRDefault="00010347" w:rsidP="00010347">
            <w:r>
              <w:t>5</w:t>
            </w:r>
          </w:p>
        </w:tc>
        <w:tc>
          <w:tcPr>
            <w:tcW w:w="1272" w:type="dxa"/>
          </w:tcPr>
          <w:p w14:paraId="36AB98B0" w14:textId="638F55A0" w:rsidR="00010347" w:rsidRPr="00CD65B8" w:rsidRDefault="00010347" w:rsidP="00010347">
            <w:r>
              <w:t>15</w:t>
            </w:r>
          </w:p>
        </w:tc>
        <w:tc>
          <w:tcPr>
            <w:tcW w:w="1949" w:type="dxa"/>
          </w:tcPr>
          <w:p w14:paraId="700D7A2A" w14:textId="77777777" w:rsidR="00010347" w:rsidRPr="00CD65B8" w:rsidRDefault="00010347" w:rsidP="00010347">
            <w:r>
              <w:t>3</w:t>
            </w:r>
          </w:p>
        </w:tc>
      </w:tr>
      <w:tr w:rsidR="00010347" w:rsidRPr="00CD65B8" w14:paraId="047C443F" w14:textId="77777777" w:rsidTr="007E1B7F">
        <w:tc>
          <w:tcPr>
            <w:tcW w:w="533" w:type="dxa"/>
          </w:tcPr>
          <w:p w14:paraId="42AA2106" w14:textId="77777777" w:rsidR="00010347" w:rsidRPr="00CD65B8" w:rsidRDefault="00010347" w:rsidP="00010347">
            <w:r w:rsidRPr="00CD65B8">
              <w:t>10</w:t>
            </w:r>
          </w:p>
        </w:tc>
        <w:tc>
          <w:tcPr>
            <w:tcW w:w="1381" w:type="dxa"/>
          </w:tcPr>
          <w:p w14:paraId="13C1C2F1" w14:textId="77777777" w:rsidR="00010347" w:rsidRPr="00CD65B8" w:rsidRDefault="00010347" w:rsidP="00010347">
            <w:r>
              <w:t>Tiap</w:t>
            </w:r>
          </w:p>
        </w:tc>
        <w:tc>
          <w:tcPr>
            <w:tcW w:w="1930" w:type="dxa"/>
          </w:tcPr>
          <w:p w14:paraId="0B605046" w14:textId="77777777" w:rsidR="00010347" w:rsidRPr="00CD65B8" w:rsidRDefault="00010347" w:rsidP="00010347">
            <w:r>
              <w:t>Jiech</w:t>
            </w:r>
          </w:p>
        </w:tc>
        <w:tc>
          <w:tcPr>
            <w:tcW w:w="1300" w:type="dxa"/>
          </w:tcPr>
          <w:p w14:paraId="08F4542A" w14:textId="77777777" w:rsidR="00010347" w:rsidRPr="00CD65B8" w:rsidRDefault="00010347" w:rsidP="00010347">
            <w:r>
              <w:t>5</w:t>
            </w:r>
          </w:p>
        </w:tc>
        <w:tc>
          <w:tcPr>
            <w:tcW w:w="1272" w:type="dxa"/>
          </w:tcPr>
          <w:p w14:paraId="204D94B8" w14:textId="0CD4BDBC" w:rsidR="00010347" w:rsidRPr="00CD65B8" w:rsidRDefault="00010347" w:rsidP="00010347">
            <w:r>
              <w:t>15</w:t>
            </w:r>
          </w:p>
        </w:tc>
        <w:tc>
          <w:tcPr>
            <w:tcW w:w="1949" w:type="dxa"/>
          </w:tcPr>
          <w:p w14:paraId="5B4F18EE" w14:textId="77777777" w:rsidR="00010347" w:rsidRPr="00CD65B8" w:rsidRDefault="00010347" w:rsidP="00010347">
            <w:r>
              <w:t>3</w:t>
            </w:r>
          </w:p>
        </w:tc>
      </w:tr>
      <w:tr w:rsidR="00010347" w:rsidRPr="00CD65B8" w14:paraId="1EBA7C93" w14:textId="77777777" w:rsidTr="007E1B7F">
        <w:tc>
          <w:tcPr>
            <w:tcW w:w="533" w:type="dxa"/>
          </w:tcPr>
          <w:p w14:paraId="2E52D9F0" w14:textId="77777777" w:rsidR="00010347" w:rsidRPr="00CD65B8" w:rsidRDefault="00010347" w:rsidP="00010347">
            <w:r w:rsidRPr="00CD65B8">
              <w:t>11</w:t>
            </w:r>
          </w:p>
        </w:tc>
        <w:tc>
          <w:tcPr>
            <w:tcW w:w="1381" w:type="dxa"/>
          </w:tcPr>
          <w:p w14:paraId="3B7F96BE" w14:textId="77777777" w:rsidR="00010347" w:rsidRPr="00CD65B8" w:rsidRDefault="00010347" w:rsidP="00010347">
            <w:r>
              <w:t>Panyijar</w:t>
            </w:r>
          </w:p>
        </w:tc>
        <w:tc>
          <w:tcPr>
            <w:tcW w:w="1930" w:type="dxa"/>
          </w:tcPr>
          <w:p w14:paraId="28C6C699" w14:textId="77777777" w:rsidR="00010347" w:rsidRPr="00CD65B8" w:rsidRDefault="00010347" w:rsidP="00010347">
            <w:r>
              <w:t>Paak</w:t>
            </w:r>
          </w:p>
        </w:tc>
        <w:tc>
          <w:tcPr>
            <w:tcW w:w="1300" w:type="dxa"/>
          </w:tcPr>
          <w:p w14:paraId="6CBDB1AC" w14:textId="77777777" w:rsidR="00010347" w:rsidRPr="00CD65B8" w:rsidRDefault="00010347" w:rsidP="00010347">
            <w:r>
              <w:t>5</w:t>
            </w:r>
          </w:p>
        </w:tc>
        <w:tc>
          <w:tcPr>
            <w:tcW w:w="1272" w:type="dxa"/>
          </w:tcPr>
          <w:p w14:paraId="4456085F" w14:textId="587F8A45" w:rsidR="00010347" w:rsidRPr="00CD65B8" w:rsidRDefault="00010347" w:rsidP="00010347">
            <w:r>
              <w:t>15</w:t>
            </w:r>
          </w:p>
        </w:tc>
        <w:tc>
          <w:tcPr>
            <w:tcW w:w="1949" w:type="dxa"/>
          </w:tcPr>
          <w:p w14:paraId="338C0C23" w14:textId="77777777" w:rsidR="00010347" w:rsidRPr="00CD65B8" w:rsidRDefault="00010347" w:rsidP="00010347">
            <w:r>
              <w:t>3</w:t>
            </w:r>
          </w:p>
        </w:tc>
      </w:tr>
      <w:tr w:rsidR="00010347" w:rsidRPr="00CD65B8" w14:paraId="510D2607" w14:textId="77777777" w:rsidTr="007E1B7F">
        <w:tc>
          <w:tcPr>
            <w:tcW w:w="533" w:type="dxa"/>
          </w:tcPr>
          <w:p w14:paraId="7349CF6B" w14:textId="77777777" w:rsidR="00010347" w:rsidRPr="00CD65B8" w:rsidRDefault="00010347" w:rsidP="00010347">
            <w:r w:rsidRPr="00CD65B8">
              <w:t>12</w:t>
            </w:r>
          </w:p>
        </w:tc>
        <w:tc>
          <w:tcPr>
            <w:tcW w:w="1381" w:type="dxa"/>
          </w:tcPr>
          <w:p w14:paraId="71A728AA" w14:textId="77777777" w:rsidR="00010347" w:rsidRPr="00CD65B8" w:rsidRDefault="00010347" w:rsidP="00010347">
            <w:r>
              <w:t>Panyijar</w:t>
            </w:r>
          </w:p>
        </w:tc>
        <w:tc>
          <w:tcPr>
            <w:tcW w:w="1930" w:type="dxa"/>
          </w:tcPr>
          <w:p w14:paraId="34CFF812" w14:textId="77777777" w:rsidR="00010347" w:rsidRPr="00CD65B8" w:rsidRDefault="00010347" w:rsidP="00010347">
            <w:r>
              <w:t>Kueritni</w:t>
            </w:r>
          </w:p>
        </w:tc>
        <w:tc>
          <w:tcPr>
            <w:tcW w:w="1300" w:type="dxa"/>
          </w:tcPr>
          <w:p w14:paraId="296C9D30" w14:textId="77777777" w:rsidR="00010347" w:rsidRPr="00CD65B8" w:rsidRDefault="00010347" w:rsidP="00010347">
            <w:r>
              <w:t>5</w:t>
            </w:r>
          </w:p>
        </w:tc>
        <w:tc>
          <w:tcPr>
            <w:tcW w:w="1272" w:type="dxa"/>
          </w:tcPr>
          <w:p w14:paraId="46D6FB53" w14:textId="78ADDB85" w:rsidR="00010347" w:rsidRPr="00CD65B8" w:rsidRDefault="00010347" w:rsidP="00010347">
            <w:r>
              <w:t>15</w:t>
            </w:r>
          </w:p>
        </w:tc>
        <w:tc>
          <w:tcPr>
            <w:tcW w:w="1949" w:type="dxa"/>
          </w:tcPr>
          <w:p w14:paraId="40748488" w14:textId="77777777" w:rsidR="00010347" w:rsidRPr="00CD65B8" w:rsidRDefault="00010347" w:rsidP="00010347">
            <w:r>
              <w:t>3</w:t>
            </w:r>
          </w:p>
        </w:tc>
      </w:tr>
      <w:tr w:rsidR="00010347" w:rsidRPr="00CD65B8" w14:paraId="71D4F017" w14:textId="77777777" w:rsidTr="007E1B7F">
        <w:tc>
          <w:tcPr>
            <w:tcW w:w="533" w:type="dxa"/>
          </w:tcPr>
          <w:p w14:paraId="0078C578" w14:textId="77777777" w:rsidR="00010347" w:rsidRPr="00CD65B8" w:rsidRDefault="00010347" w:rsidP="00010347">
            <w:r>
              <w:t>13</w:t>
            </w:r>
          </w:p>
        </w:tc>
        <w:tc>
          <w:tcPr>
            <w:tcW w:w="1381" w:type="dxa"/>
          </w:tcPr>
          <w:p w14:paraId="343C47CA" w14:textId="77777777" w:rsidR="00010347" w:rsidRPr="003A115A" w:rsidRDefault="00010347" w:rsidP="00010347">
            <w:pPr>
              <w:spacing w:after="160" w:line="259" w:lineRule="auto"/>
            </w:pPr>
            <w:r>
              <w:t>Pachar</w:t>
            </w:r>
          </w:p>
        </w:tc>
        <w:tc>
          <w:tcPr>
            <w:tcW w:w="1930" w:type="dxa"/>
          </w:tcPr>
          <w:p w14:paraId="079AD6E5" w14:textId="77777777" w:rsidR="00010347" w:rsidRPr="003A115A" w:rsidRDefault="00010347" w:rsidP="00010347">
            <w:pPr>
              <w:spacing w:after="160" w:line="259" w:lineRule="auto"/>
            </w:pPr>
            <w:r>
              <w:t>Pariel</w:t>
            </w:r>
          </w:p>
        </w:tc>
        <w:tc>
          <w:tcPr>
            <w:tcW w:w="1300" w:type="dxa"/>
          </w:tcPr>
          <w:p w14:paraId="5A32CB3F" w14:textId="77777777" w:rsidR="00010347" w:rsidRPr="00CD65B8" w:rsidRDefault="00010347" w:rsidP="00010347">
            <w:r>
              <w:t>5</w:t>
            </w:r>
          </w:p>
        </w:tc>
        <w:tc>
          <w:tcPr>
            <w:tcW w:w="1272" w:type="dxa"/>
          </w:tcPr>
          <w:p w14:paraId="69AC0CFC" w14:textId="65A2D2A0" w:rsidR="00010347" w:rsidRPr="003A115A" w:rsidRDefault="00010347" w:rsidP="00010347">
            <w:pPr>
              <w:spacing w:after="160" w:line="259" w:lineRule="auto"/>
            </w:pPr>
            <w:r>
              <w:t>15</w:t>
            </w:r>
          </w:p>
        </w:tc>
        <w:tc>
          <w:tcPr>
            <w:tcW w:w="1949" w:type="dxa"/>
          </w:tcPr>
          <w:p w14:paraId="087B00A8" w14:textId="77777777" w:rsidR="00010347" w:rsidRPr="00CD65B8" w:rsidRDefault="00010347" w:rsidP="00010347">
            <w:r>
              <w:t>3</w:t>
            </w:r>
          </w:p>
        </w:tc>
      </w:tr>
      <w:tr w:rsidR="00010347" w:rsidRPr="00CD65B8" w14:paraId="0237BBE4" w14:textId="77777777" w:rsidTr="00B44C34">
        <w:tc>
          <w:tcPr>
            <w:tcW w:w="533" w:type="dxa"/>
          </w:tcPr>
          <w:p w14:paraId="110B9200" w14:textId="77777777" w:rsidR="00010347" w:rsidRDefault="00010347" w:rsidP="00010347">
            <w:r>
              <w:t>14</w:t>
            </w:r>
          </w:p>
        </w:tc>
        <w:tc>
          <w:tcPr>
            <w:tcW w:w="1381" w:type="dxa"/>
          </w:tcPr>
          <w:p w14:paraId="03ECD65B" w14:textId="77777777" w:rsidR="00010347" w:rsidRDefault="00010347" w:rsidP="00010347">
            <w:r>
              <w:t>Pachar</w:t>
            </w:r>
          </w:p>
        </w:tc>
        <w:tc>
          <w:tcPr>
            <w:tcW w:w="1930" w:type="dxa"/>
          </w:tcPr>
          <w:p w14:paraId="2FE8180F" w14:textId="77777777" w:rsidR="00010347" w:rsidRDefault="00010347" w:rsidP="00010347">
            <w:r>
              <w:t xml:space="preserve">Dhorbuokni </w:t>
            </w:r>
          </w:p>
        </w:tc>
        <w:tc>
          <w:tcPr>
            <w:tcW w:w="1300" w:type="dxa"/>
          </w:tcPr>
          <w:p w14:paraId="75EFB75C" w14:textId="77777777" w:rsidR="00010347" w:rsidRDefault="00010347" w:rsidP="00010347">
            <w:r>
              <w:t>5</w:t>
            </w:r>
          </w:p>
        </w:tc>
        <w:tc>
          <w:tcPr>
            <w:tcW w:w="1272" w:type="dxa"/>
          </w:tcPr>
          <w:p w14:paraId="085A424E" w14:textId="32771F2A" w:rsidR="00010347" w:rsidRDefault="00010347" w:rsidP="00010347">
            <w:r>
              <w:t>15</w:t>
            </w:r>
          </w:p>
        </w:tc>
        <w:tc>
          <w:tcPr>
            <w:tcW w:w="1949" w:type="dxa"/>
          </w:tcPr>
          <w:p w14:paraId="09AE63CF" w14:textId="77777777" w:rsidR="00010347" w:rsidRDefault="00010347" w:rsidP="00010347">
            <w:r>
              <w:t>3</w:t>
            </w:r>
          </w:p>
        </w:tc>
      </w:tr>
      <w:tr w:rsidR="00010347" w:rsidRPr="00CD65B8" w14:paraId="01155A6D" w14:textId="77777777" w:rsidTr="00B44C34">
        <w:tc>
          <w:tcPr>
            <w:tcW w:w="533" w:type="dxa"/>
          </w:tcPr>
          <w:p w14:paraId="2F2FDC71" w14:textId="77777777" w:rsidR="00010347" w:rsidRDefault="00010347" w:rsidP="00010347">
            <w:r>
              <w:t>15</w:t>
            </w:r>
          </w:p>
        </w:tc>
        <w:tc>
          <w:tcPr>
            <w:tcW w:w="1381" w:type="dxa"/>
          </w:tcPr>
          <w:p w14:paraId="5A28A0E3" w14:textId="77777777" w:rsidR="00010347" w:rsidRDefault="00010347" w:rsidP="00010347">
            <w:r>
              <w:t>Pachak</w:t>
            </w:r>
          </w:p>
        </w:tc>
        <w:tc>
          <w:tcPr>
            <w:tcW w:w="1930" w:type="dxa"/>
          </w:tcPr>
          <w:p w14:paraId="63B0FA08" w14:textId="77777777" w:rsidR="00010347" w:rsidRDefault="00010347" w:rsidP="00010347">
            <w:r>
              <w:t>Maatnyal</w:t>
            </w:r>
          </w:p>
        </w:tc>
        <w:tc>
          <w:tcPr>
            <w:tcW w:w="1300" w:type="dxa"/>
          </w:tcPr>
          <w:p w14:paraId="1774EF62" w14:textId="77777777" w:rsidR="00010347" w:rsidRDefault="00010347" w:rsidP="00010347">
            <w:r>
              <w:t>5</w:t>
            </w:r>
          </w:p>
        </w:tc>
        <w:tc>
          <w:tcPr>
            <w:tcW w:w="1272" w:type="dxa"/>
          </w:tcPr>
          <w:p w14:paraId="7C103A58" w14:textId="1EF35C56" w:rsidR="00010347" w:rsidRDefault="00010347" w:rsidP="00010347">
            <w:r>
              <w:t>15</w:t>
            </w:r>
          </w:p>
        </w:tc>
        <w:tc>
          <w:tcPr>
            <w:tcW w:w="1949" w:type="dxa"/>
          </w:tcPr>
          <w:p w14:paraId="159B4792" w14:textId="77777777" w:rsidR="00010347" w:rsidRDefault="00010347" w:rsidP="00010347">
            <w:r>
              <w:t>3</w:t>
            </w:r>
          </w:p>
        </w:tc>
      </w:tr>
      <w:tr w:rsidR="00010347" w:rsidRPr="00CD65B8" w14:paraId="78736389" w14:textId="77777777" w:rsidTr="00B44C34">
        <w:tc>
          <w:tcPr>
            <w:tcW w:w="533" w:type="dxa"/>
          </w:tcPr>
          <w:p w14:paraId="2B3AA56C" w14:textId="77777777" w:rsidR="00010347" w:rsidRDefault="00010347" w:rsidP="00010347">
            <w:r>
              <w:t>16</w:t>
            </w:r>
          </w:p>
        </w:tc>
        <w:tc>
          <w:tcPr>
            <w:tcW w:w="1381" w:type="dxa"/>
          </w:tcPr>
          <w:p w14:paraId="03E8DEF4" w14:textId="77777777" w:rsidR="00010347" w:rsidRDefault="00010347" w:rsidP="00010347">
            <w:r>
              <w:t>Pachak</w:t>
            </w:r>
          </w:p>
        </w:tc>
        <w:tc>
          <w:tcPr>
            <w:tcW w:w="1930" w:type="dxa"/>
          </w:tcPr>
          <w:p w14:paraId="17BDF6E5" w14:textId="77777777" w:rsidR="00010347" w:rsidRDefault="00010347" w:rsidP="00010347">
            <w:r>
              <w:t>Nguer</w:t>
            </w:r>
          </w:p>
        </w:tc>
        <w:tc>
          <w:tcPr>
            <w:tcW w:w="1300" w:type="dxa"/>
          </w:tcPr>
          <w:p w14:paraId="6DB56C85" w14:textId="77777777" w:rsidR="00010347" w:rsidRDefault="00010347" w:rsidP="00010347">
            <w:r>
              <w:t>5</w:t>
            </w:r>
          </w:p>
        </w:tc>
        <w:tc>
          <w:tcPr>
            <w:tcW w:w="1272" w:type="dxa"/>
          </w:tcPr>
          <w:p w14:paraId="64110AC9" w14:textId="792A0D0E" w:rsidR="00010347" w:rsidRDefault="00010347" w:rsidP="00010347">
            <w:r>
              <w:t>15</w:t>
            </w:r>
          </w:p>
        </w:tc>
        <w:tc>
          <w:tcPr>
            <w:tcW w:w="1949" w:type="dxa"/>
          </w:tcPr>
          <w:p w14:paraId="7CD7A8CB" w14:textId="77777777" w:rsidR="00010347" w:rsidRDefault="00010347" w:rsidP="00010347">
            <w:r>
              <w:t>3</w:t>
            </w:r>
          </w:p>
        </w:tc>
      </w:tr>
      <w:tr w:rsidR="00010347" w:rsidRPr="00CD65B8" w14:paraId="5951B953" w14:textId="77777777" w:rsidTr="00B44C34">
        <w:tc>
          <w:tcPr>
            <w:tcW w:w="533" w:type="dxa"/>
          </w:tcPr>
          <w:p w14:paraId="7DBE7F45" w14:textId="77777777" w:rsidR="00010347" w:rsidRDefault="00010347" w:rsidP="00010347">
            <w:r>
              <w:t>17</w:t>
            </w:r>
          </w:p>
        </w:tc>
        <w:tc>
          <w:tcPr>
            <w:tcW w:w="1381" w:type="dxa"/>
          </w:tcPr>
          <w:p w14:paraId="102567B1" w14:textId="77777777" w:rsidR="00010347" w:rsidRDefault="00010347" w:rsidP="00010347">
            <w:r>
              <w:t>Pachar</w:t>
            </w:r>
          </w:p>
        </w:tc>
        <w:tc>
          <w:tcPr>
            <w:tcW w:w="1930" w:type="dxa"/>
          </w:tcPr>
          <w:p w14:paraId="06079AE4" w14:textId="77777777" w:rsidR="00010347" w:rsidRDefault="00010347" w:rsidP="00010347">
            <w:r>
              <w:t>Pinybak</w:t>
            </w:r>
          </w:p>
        </w:tc>
        <w:tc>
          <w:tcPr>
            <w:tcW w:w="1300" w:type="dxa"/>
          </w:tcPr>
          <w:p w14:paraId="6CCDC909" w14:textId="77777777" w:rsidR="00010347" w:rsidRDefault="00010347" w:rsidP="00010347">
            <w:r>
              <w:t>5</w:t>
            </w:r>
          </w:p>
        </w:tc>
        <w:tc>
          <w:tcPr>
            <w:tcW w:w="1272" w:type="dxa"/>
          </w:tcPr>
          <w:p w14:paraId="2DA63E8E" w14:textId="0D0F9C42" w:rsidR="00010347" w:rsidRDefault="00010347" w:rsidP="00010347">
            <w:r>
              <w:t>15</w:t>
            </w:r>
          </w:p>
        </w:tc>
        <w:tc>
          <w:tcPr>
            <w:tcW w:w="1949" w:type="dxa"/>
          </w:tcPr>
          <w:p w14:paraId="5DBA90CC" w14:textId="77777777" w:rsidR="00010347" w:rsidRDefault="00010347" w:rsidP="00010347">
            <w:r>
              <w:t>3</w:t>
            </w:r>
          </w:p>
        </w:tc>
      </w:tr>
      <w:tr w:rsidR="00010347" w:rsidRPr="00CD65B8" w14:paraId="07FFF109" w14:textId="77777777" w:rsidTr="00B44C34">
        <w:tc>
          <w:tcPr>
            <w:tcW w:w="533" w:type="dxa"/>
          </w:tcPr>
          <w:p w14:paraId="2F3F8F7A" w14:textId="77777777" w:rsidR="00010347" w:rsidRDefault="00010347" w:rsidP="00010347">
            <w:r>
              <w:t>18</w:t>
            </w:r>
          </w:p>
        </w:tc>
        <w:tc>
          <w:tcPr>
            <w:tcW w:w="1381" w:type="dxa"/>
          </w:tcPr>
          <w:p w14:paraId="34700B7F" w14:textId="77777777" w:rsidR="00010347" w:rsidRDefault="00010347" w:rsidP="00010347">
            <w:r>
              <w:t>Pachar</w:t>
            </w:r>
          </w:p>
        </w:tc>
        <w:tc>
          <w:tcPr>
            <w:tcW w:w="1930" w:type="dxa"/>
          </w:tcPr>
          <w:p w14:paraId="4975C840" w14:textId="77777777" w:rsidR="00010347" w:rsidRDefault="00010347" w:rsidP="00010347">
            <w:r>
              <w:t>Rotkuach</w:t>
            </w:r>
          </w:p>
        </w:tc>
        <w:tc>
          <w:tcPr>
            <w:tcW w:w="1300" w:type="dxa"/>
          </w:tcPr>
          <w:p w14:paraId="4690132B" w14:textId="77777777" w:rsidR="00010347" w:rsidRDefault="00010347" w:rsidP="00010347">
            <w:r>
              <w:t>5</w:t>
            </w:r>
          </w:p>
        </w:tc>
        <w:tc>
          <w:tcPr>
            <w:tcW w:w="1272" w:type="dxa"/>
          </w:tcPr>
          <w:p w14:paraId="203C433F" w14:textId="2AEA452D" w:rsidR="00010347" w:rsidRDefault="00010347" w:rsidP="00010347">
            <w:r>
              <w:t>15</w:t>
            </w:r>
          </w:p>
        </w:tc>
        <w:tc>
          <w:tcPr>
            <w:tcW w:w="1949" w:type="dxa"/>
          </w:tcPr>
          <w:p w14:paraId="42EC8D92" w14:textId="77777777" w:rsidR="00010347" w:rsidRDefault="00010347" w:rsidP="00010347">
            <w:r>
              <w:t>3</w:t>
            </w:r>
          </w:p>
        </w:tc>
      </w:tr>
      <w:tr w:rsidR="00010347" w:rsidRPr="00CD65B8" w14:paraId="0DA009F3" w14:textId="77777777" w:rsidTr="00B44C34">
        <w:tc>
          <w:tcPr>
            <w:tcW w:w="533" w:type="dxa"/>
          </w:tcPr>
          <w:p w14:paraId="00CE9554" w14:textId="77777777" w:rsidR="00010347" w:rsidRDefault="00010347" w:rsidP="00010347">
            <w:r>
              <w:t>19</w:t>
            </w:r>
          </w:p>
        </w:tc>
        <w:tc>
          <w:tcPr>
            <w:tcW w:w="1381" w:type="dxa"/>
          </w:tcPr>
          <w:p w14:paraId="10436DB1" w14:textId="77777777" w:rsidR="00010347" w:rsidRDefault="00010347" w:rsidP="00010347">
            <w:r>
              <w:t>Pachienjok</w:t>
            </w:r>
          </w:p>
        </w:tc>
        <w:tc>
          <w:tcPr>
            <w:tcW w:w="1930" w:type="dxa"/>
          </w:tcPr>
          <w:p w14:paraId="05D3DF4B" w14:textId="77777777" w:rsidR="00010347" w:rsidRDefault="00010347" w:rsidP="00010347">
            <w:r>
              <w:t>Pakeen</w:t>
            </w:r>
          </w:p>
        </w:tc>
        <w:tc>
          <w:tcPr>
            <w:tcW w:w="1300" w:type="dxa"/>
          </w:tcPr>
          <w:p w14:paraId="2C2A03DF" w14:textId="77777777" w:rsidR="00010347" w:rsidRDefault="00010347" w:rsidP="00010347">
            <w:r>
              <w:t>5</w:t>
            </w:r>
          </w:p>
        </w:tc>
        <w:tc>
          <w:tcPr>
            <w:tcW w:w="1272" w:type="dxa"/>
          </w:tcPr>
          <w:p w14:paraId="62E34602" w14:textId="786CA7D6" w:rsidR="00010347" w:rsidRDefault="00010347" w:rsidP="00010347">
            <w:r>
              <w:t>15</w:t>
            </w:r>
          </w:p>
        </w:tc>
        <w:tc>
          <w:tcPr>
            <w:tcW w:w="1949" w:type="dxa"/>
          </w:tcPr>
          <w:p w14:paraId="4401A191" w14:textId="77777777" w:rsidR="00010347" w:rsidRDefault="00010347" w:rsidP="00010347">
            <w:r>
              <w:t>3</w:t>
            </w:r>
          </w:p>
        </w:tc>
      </w:tr>
      <w:tr w:rsidR="00010347" w:rsidRPr="00CD65B8" w14:paraId="02D6F3C9" w14:textId="77777777" w:rsidTr="00B44C34">
        <w:tc>
          <w:tcPr>
            <w:tcW w:w="533" w:type="dxa"/>
          </w:tcPr>
          <w:p w14:paraId="4FAA73B0" w14:textId="77777777" w:rsidR="00010347" w:rsidRDefault="00010347" w:rsidP="00010347">
            <w:r>
              <w:t>20</w:t>
            </w:r>
          </w:p>
        </w:tc>
        <w:tc>
          <w:tcPr>
            <w:tcW w:w="1381" w:type="dxa"/>
          </w:tcPr>
          <w:p w14:paraId="5924FA8E" w14:textId="77777777" w:rsidR="00010347" w:rsidRDefault="00010347" w:rsidP="00010347">
            <w:r>
              <w:t>Pachienjok</w:t>
            </w:r>
          </w:p>
        </w:tc>
        <w:tc>
          <w:tcPr>
            <w:tcW w:w="1930" w:type="dxa"/>
          </w:tcPr>
          <w:p w14:paraId="7AAD0EB2" w14:textId="77777777" w:rsidR="00010347" w:rsidRDefault="00010347" w:rsidP="00010347">
            <w:r>
              <w:t>Yongyaad</w:t>
            </w:r>
          </w:p>
        </w:tc>
        <w:tc>
          <w:tcPr>
            <w:tcW w:w="1300" w:type="dxa"/>
          </w:tcPr>
          <w:p w14:paraId="5C19BF32" w14:textId="77777777" w:rsidR="00010347" w:rsidRDefault="00010347" w:rsidP="00010347">
            <w:r>
              <w:t>5</w:t>
            </w:r>
          </w:p>
        </w:tc>
        <w:tc>
          <w:tcPr>
            <w:tcW w:w="1272" w:type="dxa"/>
          </w:tcPr>
          <w:p w14:paraId="62C8B6CE" w14:textId="7B6FAA6F" w:rsidR="00010347" w:rsidRDefault="00010347" w:rsidP="00010347">
            <w:r>
              <w:t>15</w:t>
            </w:r>
          </w:p>
        </w:tc>
        <w:tc>
          <w:tcPr>
            <w:tcW w:w="1949" w:type="dxa"/>
          </w:tcPr>
          <w:p w14:paraId="4919EE47" w14:textId="77777777" w:rsidR="00010347" w:rsidRDefault="00010347" w:rsidP="00010347">
            <w:r>
              <w:t>3</w:t>
            </w:r>
          </w:p>
        </w:tc>
      </w:tr>
      <w:tr w:rsidR="00AA08AE" w:rsidRPr="00CD65B8" w14:paraId="5D812B9D" w14:textId="77777777" w:rsidTr="00B44C34">
        <w:tc>
          <w:tcPr>
            <w:tcW w:w="533" w:type="dxa"/>
          </w:tcPr>
          <w:p w14:paraId="0B531F45" w14:textId="77777777" w:rsidR="00AA08AE" w:rsidRPr="003A115A" w:rsidRDefault="00AA08AE" w:rsidP="008F67B6">
            <w:pPr>
              <w:spacing w:after="160" w:line="259" w:lineRule="auto"/>
              <w:rPr>
                <w:b/>
              </w:rPr>
            </w:pPr>
          </w:p>
        </w:tc>
        <w:tc>
          <w:tcPr>
            <w:tcW w:w="1381" w:type="dxa"/>
          </w:tcPr>
          <w:p w14:paraId="0EE344DB" w14:textId="77777777" w:rsidR="00AA08AE" w:rsidRPr="003A115A" w:rsidRDefault="00AA08AE" w:rsidP="008F67B6">
            <w:pPr>
              <w:spacing w:after="160" w:line="259" w:lineRule="auto"/>
              <w:rPr>
                <w:b/>
              </w:rPr>
            </w:pPr>
            <w:r>
              <w:rPr>
                <w:b/>
              </w:rPr>
              <w:t>TOTAL</w:t>
            </w:r>
          </w:p>
        </w:tc>
        <w:tc>
          <w:tcPr>
            <w:tcW w:w="1930" w:type="dxa"/>
          </w:tcPr>
          <w:p w14:paraId="3FD5452A" w14:textId="77777777" w:rsidR="00AA08AE" w:rsidRPr="003A115A" w:rsidRDefault="00AA08AE" w:rsidP="008F67B6">
            <w:pPr>
              <w:spacing w:after="160" w:line="259" w:lineRule="auto"/>
              <w:rPr>
                <w:b/>
              </w:rPr>
            </w:pPr>
            <w:r>
              <w:rPr>
                <w:b/>
              </w:rPr>
              <w:t>20 Groups</w:t>
            </w:r>
          </w:p>
        </w:tc>
        <w:tc>
          <w:tcPr>
            <w:tcW w:w="1300" w:type="dxa"/>
          </w:tcPr>
          <w:p w14:paraId="73CB2F03" w14:textId="77777777" w:rsidR="00AA08AE" w:rsidRPr="003A115A" w:rsidRDefault="00AA08AE" w:rsidP="008F67B6">
            <w:pPr>
              <w:spacing w:after="160" w:line="259" w:lineRule="auto"/>
              <w:rPr>
                <w:b/>
              </w:rPr>
            </w:pPr>
            <w:r>
              <w:rPr>
                <w:b/>
              </w:rPr>
              <w:t xml:space="preserve">100 </w:t>
            </w:r>
          </w:p>
        </w:tc>
        <w:tc>
          <w:tcPr>
            <w:tcW w:w="1272" w:type="dxa"/>
          </w:tcPr>
          <w:p w14:paraId="54D78B03" w14:textId="6FD07A1D" w:rsidR="00010347" w:rsidRPr="003A115A" w:rsidRDefault="00010347" w:rsidP="008F67B6">
            <w:pPr>
              <w:spacing w:after="160" w:line="259" w:lineRule="auto"/>
              <w:rPr>
                <w:b/>
              </w:rPr>
            </w:pPr>
            <w:r>
              <w:rPr>
                <w:b/>
              </w:rPr>
              <w:t>300</w:t>
            </w:r>
          </w:p>
        </w:tc>
        <w:tc>
          <w:tcPr>
            <w:tcW w:w="1949" w:type="dxa"/>
          </w:tcPr>
          <w:p w14:paraId="6BFCD4EB" w14:textId="77777777" w:rsidR="00AA08AE" w:rsidRPr="003A115A" w:rsidRDefault="00AA08AE" w:rsidP="008F67B6">
            <w:pPr>
              <w:spacing w:after="160" w:line="259" w:lineRule="auto"/>
              <w:rPr>
                <w:b/>
              </w:rPr>
            </w:pPr>
            <w:r>
              <w:rPr>
                <w:b/>
              </w:rPr>
              <w:t>60</w:t>
            </w:r>
          </w:p>
        </w:tc>
      </w:tr>
    </w:tbl>
    <w:p w14:paraId="3F7303C5" w14:textId="77777777" w:rsidR="001B4CDC" w:rsidRDefault="001B4CDC" w:rsidP="008C58E8">
      <w:pPr>
        <w:tabs>
          <w:tab w:val="left" w:pos="720"/>
        </w:tabs>
        <w:ind w:left="720"/>
        <w:jc w:val="both"/>
        <w:rPr>
          <w:rFonts w:ascii="Times New Roman" w:hAnsi="Times New Roman" w:cs="Times New Roman"/>
        </w:rPr>
      </w:pPr>
    </w:p>
    <w:p w14:paraId="3A647F53" w14:textId="77777777" w:rsidR="001B4CDC" w:rsidRPr="00395E9E" w:rsidRDefault="001B4CDC" w:rsidP="008C58E8">
      <w:pPr>
        <w:tabs>
          <w:tab w:val="left" w:pos="720"/>
        </w:tabs>
        <w:ind w:left="720"/>
        <w:jc w:val="both"/>
        <w:rPr>
          <w:rFonts w:ascii="Times New Roman" w:hAnsi="Times New Roman" w:cs="Times New Roman"/>
        </w:rPr>
      </w:pPr>
    </w:p>
    <w:p w14:paraId="3C755610" w14:textId="77777777" w:rsidR="007C38A5" w:rsidRPr="00395E9E" w:rsidRDefault="00F90E87" w:rsidP="005F241B">
      <w:pPr>
        <w:spacing w:after="120" w:line="240" w:lineRule="auto"/>
        <w:contextualSpacing/>
        <w:rPr>
          <w:rFonts w:ascii="Times New Roman" w:hAnsi="Times New Roman" w:cs="Times New Roman"/>
          <w:b/>
          <w:i/>
        </w:rPr>
      </w:pPr>
      <w:r>
        <w:rPr>
          <w:rFonts w:ascii="Times New Roman" w:hAnsi="Times New Roman" w:cs="Times New Roman"/>
          <w:b/>
          <w:i/>
        </w:rPr>
        <w:t xml:space="preserve">Activity 3.3. </w:t>
      </w:r>
      <w:r w:rsidR="007C38A5" w:rsidRPr="00395E9E">
        <w:rPr>
          <w:rFonts w:ascii="Times New Roman" w:hAnsi="Times New Roman" w:cs="Times New Roman"/>
          <w:b/>
          <w:i/>
        </w:rPr>
        <w:t>Buil</w:t>
      </w:r>
      <w:r>
        <w:rPr>
          <w:rFonts w:ascii="Times New Roman" w:hAnsi="Times New Roman" w:cs="Times New Roman"/>
          <w:b/>
          <w:i/>
        </w:rPr>
        <w:t>t</w:t>
      </w:r>
      <w:r w:rsidR="007C38A5" w:rsidRPr="00395E9E">
        <w:rPr>
          <w:rFonts w:ascii="Times New Roman" w:hAnsi="Times New Roman" w:cs="Times New Roman"/>
          <w:b/>
          <w:i/>
        </w:rPr>
        <w:t xml:space="preserve"> the capacity of community structures, including key SMoH staff to support nutrition initiatives</w:t>
      </w:r>
    </w:p>
    <w:p w14:paraId="7C738584" w14:textId="77777777" w:rsidR="00F90E87" w:rsidRDefault="00F90E87" w:rsidP="007C38A5">
      <w:pPr>
        <w:spacing w:after="120" w:line="240" w:lineRule="auto"/>
        <w:rPr>
          <w:rFonts w:ascii="Times New Roman" w:hAnsi="Times New Roman" w:cs="Times New Roman"/>
        </w:rPr>
      </w:pPr>
    </w:p>
    <w:p w14:paraId="76D613C2" w14:textId="77777777" w:rsidR="007C38A5" w:rsidRPr="005F241B" w:rsidRDefault="008C58E8" w:rsidP="005F241B">
      <w:pPr>
        <w:pStyle w:val="ListParagraph"/>
        <w:numPr>
          <w:ilvl w:val="0"/>
          <w:numId w:val="36"/>
        </w:numPr>
        <w:spacing w:after="120" w:line="240" w:lineRule="auto"/>
        <w:rPr>
          <w:rFonts w:ascii="Times New Roman" w:hAnsi="Times New Roman" w:cs="Times New Roman"/>
          <w:b/>
          <w:i/>
        </w:rPr>
      </w:pPr>
      <w:r w:rsidRPr="005F241B">
        <w:rPr>
          <w:rFonts w:ascii="Times New Roman" w:hAnsi="Times New Roman" w:cs="Times New Roman"/>
          <w:b/>
          <w:i/>
        </w:rPr>
        <w:t>Provided training and capacity building on nutrition and Infant and Young Child Feeding (IYCF)</w:t>
      </w:r>
    </w:p>
    <w:p w14:paraId="0DC0EE98" w14:textId="77777777" w:rsidR="008C58E8" w:rsidRPr="00395E9E" w:rsidRDefault="007C38A5" w:rsidP="005F241B">
      <w:pPr>
        <w:spacing w:after="0" w:line="240" w:lineRule="auto"/>
        <w:ind w:left="720"/>
        <w:jc w:val="both"/>
        <w:rPr>
          <w:rFonts w:ascii="Times New Roman" w:hAnsi="Times New Roman" w:cs="Times New Roman"/>
        </w:rPr>
      </w:pPr>
      <w:r w:rsidRPr="00395E9E">
        <w:rPr>
          <w:rFonts w:ascii="Times New Roman" w:hAnsi="Times New Roman" w:cs="Times New Roman"/>
        </w:rPr>
        <w:t xml:space="preserve">A workshop </w:t>
      </w:r>
      <w:r w:rsidR="008C58E8">
        <w:rPr>
          <w:rFonts w:ascii="Times New Roman" w:hAnsi="Times New Roman" w:cs="Times New Roman"/>
        </w:rPr>
        <w:t xml:space="preserve">was conducted </w:t>
      </w:r>
      <w:r w:rsidRPr="00395E9E">
        <w:rPr>
          <w:rFonts w:ascii="Times New Roman" w:hAnsi="Times New Roman" w:cs="Times New Roman"/>
        </w:rPr>
        <w:t xml:space="preserve">on Essential Nutrition Actions (ENA) for community nutrition volunteers (CNVs), village health committees (VHCs), community-based distributors (CBDs) and </w:t>
      </w:r>
      <w:r w:rsidRPr="00395E9E">
        <w:rPr>
          <w:rFonts w:ascii="Times New Roman" w:hAnsi="Times New Roman" w:cs="Times New Roman"/>
        </w:rPr>
        <w:lastRenderedPageBreak/>
        <w:t>key health facility staff.</w:t>
      </w:r>
      <w:r w:rsidR="008C58E8">
        <w:rPr>
          <w:rFonts w:ascii="Times New Roman" w:hAnsi="Times New Roman" w:cs="Times New Roman"/>
        </w:rPr>
        <w:t xml:space="preserve"> </w:t>
      </w:r>
      <w:r w:rsidRPr="00395E9E">
        <w:rPr>
          <w:rFonts w:ascii="Times New Roman" w:hAnsi="Times New Roman" w:cs="Times New Roman"/>
        </w:rPr>
        <w:t xml:space="preserve">Training </w:t>
      </w:r>
      <w:r w:rsidR="008C58E8">
        <w:rPr>
          <w:rFonts w:ascii="Times New Roman" w:hAnsi="Times New Roman" w:cs="Times New Roman"/>
        </w:rPr>
        <w:t xml:space="preserve">was also conducted </w:t>
      </w:r>
      <w:r w:rsidRPr="00395E9E">
        <w:rPr>
          <w:rFonts w:ascii="Times New Roman" w:hAnsi="Times New Roman" w:cs="Times New Roman"/>
        </w:rPr>
        <w:t>for peer educators (key community figures, health staff, and project staff) in IYCF promotion and BCC.</w:t>
      </w:r>
      <w:r w:rsidR="008C58E8">
        <w:rPr>
          <w:rFonts w:ascii="Times New Roman" w:hAnsi="Times New Roman" w:cs="Times New Roman"/>
        </w:rPr>
        <w:t xml:space="preserve"> IRC p</w:t>
      </w:r>
      <w:r w:rsidRPr="00395E9E">
        <w:rPr>
          <w:rFonts w:ascii="Times New Roman" w:hAnsi="Times New Roman" w:cs="Times New Roman"/>
        </w:rPr>
        <w:t>rovided IYCF supplies, charts and other IEC materials to</w:t>
      </w:r>
      <w:r w:rsidR="005F241B">
        <w:rPr>
          <w:rFonts w:ascii="Times New Roman" w:hAnsi="Times New Roman" w:cs="Times New Roman"/>
        </w:rPr>
        <w:t xml:space="preserve"> 10</w:t>
      </w:r>
      <w:r w:rsidRPr="00395E9E">
        <w:rPr>
          <w:rFonts w:ascii="Times New Roman" w:hAnsi="Times New Roman" w:cs="Times New Roman"/>
        </w:rPr>
        <w:t xml:space="preserve"> targeted facilities to promote IYCF counselling at the health facility and community level.</w:t>
      </w:r>
      <w:r w:rsidR="008C58E8" w:rsidRPr="008C58E8">
        <w:rPr>
          <w:rFonts w:ascii="Times New Roman" w:hAnsi="Times New Roman" w:cs="Times New Roman"/>
        </w:rPr>
        <w:t xml:space="preserve"> </w:t>
      </w:r>
      <w:r w:rsidR="008C58E8" w:rsidRPr="00395E9E">
        <w:rPr>
          <w:rFonts w:ascii="Times New Roman" w:hAnsi="Times New Roman" w:cs="Times New Roman"/>
        </w:rPr>
        <w:t>IRC/UNIDO conducted one round of IYCF trainings for health facility staff and community volunteers,</w:t>
      </w:r>
      <w:r w:rsidR="00201515">
        <w:rPr>
          <w:rFonts w:ascii="Times New Roman" w:hAnsi="Times New Roman" w:cs="Times New Roman"/>
        </w:rPr>
        <w:t xml:space="preserve"> at</w:t>
      </w:r>
      <w:r w:rsidR="008C58E8" w:rsidRPr="00395E9E">
        <w:rPr>
          <w:rFonts w:ascii="Times New Roman" w:hAnsi="Times New Roman" w:cs="Times New Roman"/>
        </w:rPr>
        <w:t>tended by 347 participants (18 CHD health facility staff, 65 CNVs and 264 CBDs)</w:t>
      </w:r>
      <w:r w:rsidR="008C58E8" w:rsidRPr="00395E9E">
        <w:rPr>
          <w:rFonts w:ascii="Times New Roman" w:hAnsi="Times New Roman" w:cs="Times New Roman"/>
          <w:color w:val="FF0000"/>
        </w:rPr>
        <w:t>.</w:t>
      </w:r>
    </w:p>
    <w:p w14:paraId="3D8DED19" w14:textId="77777777" w:rsidR="008C58E8" w:rsidRPr="00395E9E" w:rsidRDefault="008C58E8" w:rsidP="005F241B">
      <w:pPr>
        <w:spacing w:after="0" w:line="240" w:lineRule="auto"/>
        <w:jc w:val="both"/>
        <w:rPr>
          <w:rFonts w:ascii="Times New Roman" w:hAnsi="Times New Roman" w:cs="Times New Roman"/>
        </w:rPr>
      </w:pPr>
    </w:p>
    <w:p w14:paraId="08CDB48C" w14:textId="77777777" w:rsidR="007C38A5" w:rsidRPr="00395E9E" w:rsidRDefault="008C58E8" w:rsidP="005F241B">
      <w:pPr>
        <w:spacing w:after="0" w:line="240" w:lineRule="auto"/>
        <w:ind w:left="720" w:hanging="360"/>
        <w:jc w:val="both"/>
        <w:rPr>
          <w:rFonts w:ascii="Times New Roman" w:hAnsi="Times New Roman" w:cs="Times New Roman"/>
        </w:rPr>
      </w:pPr>
      <w:r>
        <w:rPr>
          <w:rFonts w:ascii="Times New Roman" w:hAnsi="Times New Roman" w:cs="Times New Roman"/>
          <w:b/>
          <w:i/>
        </w:rPr>
        <w:t xml:space="preserve">2. </w:t>
      </w:r>
      <w:r>
        <w:rPr>
          <w:rFonts w:ascii="Times New Roman" w:hAnsi="Times New Roman" w:cs="Times New Roman"/>
          <w:b/>
          <w:i/>
        </w:rPr>
        <w:tab/>
      </w:r>
      <w:r w:rsidR="007C38A5" w:rsidRPr="005F241B">
        <w:rPr>
          <w:rFonts w:ascii="Times New Roman" w:hAnsi="Times New Roman" w:cs="Times New Roman"/>
          <w:b/>
          <w:i/>
        </w:rPr>
        <w:t>The IRC worked closely with the County Health Department (CHD) and the community nutrition program integrated into existing primary health care services, operating in the county.</w:t>
      </w:r>
      <w:r w:rsidR="007C38A5" w:rsidRPr="00395E9E">
        <w:rPr>
          <w:rFonts w:ascii="Times New Roman" w:hAnsi="Times New Roman" w:cs="Times New Roman"/>
        </w:rPr>
        <w:t xml:space="preserve"> IRC’s health department supports one Primary Health</w:t>
      </w:r>
      <w:r w:rsidR="00380337">
        <w:rPr>
          <w:rFonts w:ascii="Times New Roman" w:hAnsi="Times New Roman" w:cs="Times New Roman"/>
        </w:rPr>
        <w:t xml:space="preserve"> Care Center (PHCC) in Gany</w:t>
      </w:r>
      <w:r w:rsidR="007C38A5" w:rsidRPr="00395E9E">
        <w:rPr>
          <w:rFonts w:ascii="Times New Roman" w:hAnsi="Times New Roman" w:cs="Times New Roman"/>
        </w:rPr>
        <w:t>iel town and 7 Primary Health Care Units (PHCUs) in other parts of Panyijiar County.</w:t>
      </w:r>
      <w:r>
        <w:rPr>
          <w:rFonts w:ascii="Times New Roman" w:hAnsi="Times New Roman" w:cs="Times New Roman"/>
        </w:rPr>
        <w:t xml:space="preserve"> </w:t>
      </w:r>
      <w:r w:rsidR="007C38A5" w:rsidRPr="00395E9E">
        <w:rPr>
          <w:rFonts w:ascii="Times New Roman" w:hAnsi="Times New Roman" w:cs="Times New Roman"/>
        </w:rPr>
        <w:t xml:space="preserve">CHD staff at PHCCs and PHCUs were trained in assessment and identification of malnutrition through anthropometric screening and physical examination. Additionally, the staff were trained on referral of complicated cases and management of other MAM and SAM cases within health facilities. In collaboration with the trained health workers, the IRC conducted regular nutrition and hygiene promotion activities to make the community aware of causes and preventive measures for malnutrition.  </w:t>
      </w:r>
    </w:p>
    <w:p w14:paraId="569417E1" w14:textId="77777777" w:rsidR="007C38A5" w:rsidRPr="00395E9E" w:rsidRDefault="007C38A5" w:rsidP="00463E61">
      <w:pPr>
        <w:spacing w:after="0" w:line="240" w:lineRule="auto"/>
        <w:ind w:left="720"/>
        <w:jc w:val="both"/>
        <w:rPr>
          <w:rFonts w:ascii="Times New Roman" w:hAnsi="Times New Roman" w:cs="Times New Roman"/>
        </w:rPr>
      </w:pPr>
    </w:p>
    <w:p w14:paraId="0A64F559" w14:textId="77777777" w:rsidR="007C38A5" w:rsidRPr="005F241B" w:rsidRDefault="00201515" w:rsidP="005F241B">
      <w:pPr>
        <w:spacing w:after="0" w:line="240" w:lineRule="auto"/>
        <w:ind w:left="720" w:hanging="360"/>
        <w:rPr>
          <w:rFonts w:ascii="Times New Roman" w:hAnsi="Times New Roman" w:cs="Times New Roman"/>
          <w:b/>
          <w:i/>
        </w:rPr>
      </w:pPr>
      <w:r w:rsidRPr="005F241B">
        <w:rPr>
          <w:rFonts w:ascii="Times New Roman" w:hAnsi="Times New Roman" w:cs="Times New Roman"/>
          <w:b/>
          <w:i/>
        </w:rPr>
        <w:t xml:space="preserve">3. </w:t>
      </w:r>
      <w:r w:rsidRPr="005F241B">
        <w:rPr>
          <w:rFonts w:ascii="Times New Roman" w:hAnsi="Times New Roman" w:cs="Times New Roman"/>
          <w:b/>
          <w:i/>
        </w:rPr>
        <w:tab/>
        <w:t xml:space="preserve">IRC provided </w:t>
      </w:r>
      <w:r w:rsidR="00380337" w:rsidRPr="005F241B">
        <w:rPr>
          <w:rFonts w:ascii="Times New Roman" w:hAnsi="Times New Roman" w:cs="Times New Roman"/>
          <w:b/>
          <w:i/>
        </w:rPr>
        <w:t>treatment,</w:t>
      </w:r>
      <w:r w:rsidRPr="005F241B">
        <w:rPr>
          <w:rFonts w:ascii="Times New Roman" w:hAnsi="Times New Roman" w:cs="Times New Roman"/>
          <w:b/>
          <w:i/>
        </w:rPr>
        <w:t xml:space="preserve"> training, and counselling in IYCF for pregnant and lactating women.</w:t>
      </w:r>
    </w:p>
    <w:p w14:paraId="5E250C4E" w14:textId="48B31214" w:rsidR="007C38A5" w:rsidRPr="00395E9E" w:rsidRDefault="000F2617" w:rsidP="005F241B">
      <w:pPr>
        <w:spacing w:after="0" w:line="240" w:lineRule="auto"/>
        <w:ind w:left="720"/>
        <w:rPr>
          <w:rFonts w:ascii="Times New Roman" w:hAnsi="Times New Roman" w:cs="Times New Roman"/>
        </w:rPr>
      </w:pPr>
      <w:r>
        <w:rPr>
          <w:rFonts w:ascii="Times New Roman" w:hAnsi="Times New Roman" w:cs="Times New Roman"/>
        </w:rPr>
        <w:t xml:space="preserve">The project enrolled and treated </w:t>
      </w:r>
      <w:r w:rsidR="007C38A5" w:rsidRPr="00395E9E">
        <w:rPr>
          <w:rFonts w:ascii="Times New Roman" w:hAnsi="Times New Roman" w:cs="Times New Roman"/>
        </w:rPr>
        <w:t>2,528 Pregnant and Lactating Women with moderate acute malnutrition at TSFPs during the reporting period.  6,288 pregnant women received individual counselling in IYCF, nutrition in pregnancy, lactation and utilisation of supplementary food.</w:t>
      </w:r>
      <w:r w:rsidR="00201515">
        <w:rPr>
          <w:rFonts w:ascii="Times New Roman" w:hAnsi="Times New Roman" w:cs="Times New Roman"/>
        </w:rPr>
        <w:t xml:space="preserve"> </w:t>
      </w:r>
      <w:r w:rsidR="007C38A5" w:rsidRPr="00395E9E">
        <w:rPr>
          <w:rFonts w:ascii="Times New Roman" w:hAnsi="Times New Roman" w:cs="Times New Roman"/>
        </w:rPr>
        <w:t>4,420 lactating women and caretakers of children &lt;6 months attended individual counselling sessions focusing on IYCF during the reporting period.</w:t>
      </w:r>
      <w:r w:rsidR="00201515">
        <w:rPr>
          <w:rFonts w:ascii="Times New Roman" w:hAnsi="Times New Roman" w:cs="Times New Roman"/>
        </w:rPr>
        <w:t xml:space="preserve"> </w:t>
      </w:r>
      <w:r w:rsidR="007C38A5" w:rsidRPr="00395E9E">
        <w:rPr>
          <w:rFonts w:ascii="Times New Roman" w:hAnsi="Times New Roman" w:cs="Times New Roman"/>
        </w:rPr>
        <w:t>577 households were reached with an IYCF counselling package during the reporting period by the 40 trained Mother Care Groups (MCGs).</w:t>
      </w:r>
    </w:p>
    <w:p w14:paraId="4E55F649" w14:textId="77777777" w:rsidR="007C38A5" w:rsidRPr="00395E9E" w:rsidRDefault="007C38A5" w:rsidP="007C38A5">
      <w:pPr>
        <w:spacing w:after="0" w:line="240" w:lineRule="auto"/>
        <w:ind w:left="720"/>
        <w:jc w:val="both"/>
        <w:rPr>
          <w:rFonts w:ascii="Times New Roman" w:hAnsi="Times New Roman" w:cs="Times New Roman"/>
          <w:b/>
          <w:color w:val="FF0000"/>
        </w:rPr>
      </w:pPr>
    </w:p>
    <w:p w14:paraId="52D62237" w14:textId="77777777" w:rsidR="004E1C45" w:rsidRPr="00395E9E" w:rsidRDefault="004E1C45" w:rsidP="00723E7C">
      <w:pPr>
        <w:pStyle w:val="NoSpacing"/>
        <w:ind w:left="720"/>
        <w:jc w:val="both"/>
        <w:rPr>
          <w:rFonts w:ascii="Times New Roman" w:hAnsi="Times New Roman" w:cs="Times New Roman"/>
          <w:lang w:val="en-GB"/>
        </w:rPr>
      </w:pPr>
    </w:p>
    <w:p w14:paraId="7BEB6DB2" w14:textId="77777777" w:rsidR="001F7464" w:rsidRPr="00395E9E" w:rsidRDefault="001F7464" w:rsidP="00EA065F">
      <w:pPr>
        <w:pStyle w:val="Heading3"/>
        <w:rPr>
          <w:rFonts w:ascii="Times New Roman" w:hAnsi="Times New Roman" w:cs="Times New Roman"/>
          <w:color w:val="auto"/>
          <w:sz w:val="22"/>
          <w:szCs w:val="22"/>
        </w:rPr>
      </w:pPr>
      <w:bookmarkStart w:id="10" w:name="_Toc478554391"/>
      <w:r w:rsidRPr="00395E9E">
        <w:rPr>
          <w:rFonts w:ascii="Times New Roman" w:hAnsi="Times New Roman" w:cs="Times New Roman"/>
          <w:b/>
          <w:color w:val="auto"/>
          <w:sz w:val="22"/>
          <w:szCs w:val="22"/>
          <w:u w:val="single"/>
        </w:rPr>
        <w:t>Result 4: Increased community capacity to mitigate and enhance resilience to natural shocks and stresses</w:t>
      </w:r>
      <w:bookmarkEnd w:id="10"/>
      <w:r w:rsidRPr="00395E9E">
        <w:rPr>
          <w:rFonts w:ascii="Times New Roman" w:hAnsi="Times New Roman" w:cs="Times New Roman"/>
          <w:b/>
          <w:color w:val="auto"/>
          <w:sz w:val="22"/>
          <w:szCs w:val="22"/>
          <w:u w:val="single"/>
        </w:rPr>
        <w:t xml:space="preserve"> </w:t>
      </w:r>
    </w:p>
    <w:p w14:paraId="11DC3E14" w14:textId="77777777" w:rsidR="001F7464" w:rsidRPr="00395E9E" w:rsidRDefault="001F7464" w:rsidP="001F7464">
      <w:pPr>
        <w:jc w:val="both"/>
        <w:rPr>
          <w:rFonts w:ascii="Times New Roman" w:hAnsi="Times New Roman" w:cs="Times New Roman"/>
          <w:b/>
          <w:i/>
        </w:rPr>
      </w:pPr>
      <w:r w:rsidRPr="00395E9E">
        <w:rPr>
          <w:rFonts w:ascii="Times New Roman" w:hAnsi="Times New Roman" w:cs="Times New Roman"/>
          <w:b/>
          <w:i/>
        </w:rPr>
        <w:t>Activity 4.1: Support community structures and households on initiatives on the management of their natural resources</w:t>
      </w:r>
    </w:p>
    <w:tbl>
      <w:tblPr>
        <w:tblW w:w="48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25"/>
        <w:gridCol w:w="1125"/>
        <w:gridCol w:w="1671"/>
        <w:gridCol w:w="2549"/>
      </w:tblGrid>
      <w:tr w:rsidR="00EB224D" w:rsidRPr="00CD65B8" w14:paraId="219154A1" w14:textId="77777777" w:rsidTr="009F09DC">
        <w:trPr>
          <w:trHeight w:val="440"/>
        </w:trPr>
        <w:tc>
          <w:tcPr>
            <w:tcW w:w="2054" w:type="pct"/>
          </w:tcPr>
          <w:p w14:paraId="494634D8" w14:textId="77777777" w:rsidR="00EB224D" w:rsidRPr="00CD65B8" w:rsidRDefault="00EB224D" w:rsidP="009F09DC">
            <w:pPr>
              <w:widowControl w:val="0"/>
              <w:spacing w:after="120" w:line="240" w:lineRule="auto"/>
              <w:rPr>
                <w:rFonts w:ascii="Times New Roman" w:hAnsi="Times New Roman" w:cs="Times New Roman"/>
                <w:sz w:val="20"/>
                <w:szCs w:val="20"/>
              </w:rPr>
            </w:pPr>
            <w:r w:rsidRPr="00CD65B8">
              <w:rPr>
                <w:rFonts w:ascii="Times New Roman" w:hAnsi="Times New Roman" w:cs="Times New Roman"/>
                <w:sz w:val="20"/>
                <w:szCs w:val="20"/>
              </w:rPr>
              <w:t>Output Indicator</w:t>
            </w:r>
          </w:p>
        </w:tc>
        <w:tc>
          <w:tcPr>
            <w:tcW w:w="620" w:type="pct"/>
          </w:tcPr>
          <w:p w14:paraId="2566296C" w14:textId="77777777" w:rsidR="00EB224D" w:rsidRPr="00CD65B8" w:rsidRDefault="00EB224D" w:rsidP="009F09DC">
            <w:pPr>
              <w:widowControl w:val="0"/>
              <w:spacing w:after="120" w:line="240" w:lineRule="auto"/>
              <w:rPr>
                <w:rFonts w:ascii="Times New Roman" w:hAnsi="Times New Roman" w:cs="Times New Roman"/>
                <w:sz w:val="20"/>
                <w:szCs w:val="20"/>
              </w:rPr>
            </w:pPr>
            <w:r w:rsidRPr="00CD65B8">
              <w:rPr>
                <w:rFonts w:ascii="Times New Roman" w:hAnsi="Times New Roman" w:cs="Times New Roman"/>
                <w:sz w:val="20"/>
                <w:szCs w:val="20"/>
              </w:rPr>
              <w:t>Planned Target</w:t>
            </w:r>
          </w:p>
        </w:tc>
        <w:tc>
          <w:tcPr>
            <w:tcW w:w="921" w:type="pct"/>
          </w:tcPr>
          <w:p w14:paraId="5B4FDDBD" w14:textId="77777777" w:rsidR="00EB224D" w:rsidRPr="00CD65B8" w:rsidRDefault="00EB224D" w:rsidP="009F09DC">
            <w:pPr>
              <w:widowControl w:val="0"/>
              <w:spacing w:after="120" w:line="240" w:lineRule="auto"/>
              <w:rPr>
                <w:rFonts w:ascii="Times New Roman" w:hAnsi="Times New Roman" w:cs="Times New Roman"/>
                <w:sz w:val="20"/>
                <w:szCs w:val="20"/>
              </w:rPr>
            </w:pPr>
            <w:r w:rsidRPr="00CD65B8">
              <w:rPr>
                <w:rFonts w:ascii="Times New Roman" w:hAnsi="Times New Roman" w:cs="Times New Roman"/>
                <w:sz w:val="20"/>
                <w:szCs w:val="20"/>
              </w:rPr>
              <w:t>Achieved targets Mid term</w:t>
            </w:r>
          </w:p>
        </w:tc>
        <w:tc>
          <w:tcPr>
            <w:tcW w:w="1405" w:type="pct"/>
          </w:tcPr>
          <w:p w14:paraId="21FA7CC5" w14:textId="77777777" w:rsidR="00EB224D" w:rsidRPr="00CD65B8" w:rsidRDefault="005D186D" w:rsidP="009F09DC">
            <w:pPr>
              <w:widowControl w:val="0"/>
              <w:spacing w:after="120" w:line="240" w:lineRule="auto"/>
              <w:rPr>
                <w:rFonts w:ascii="Times New Roman" w:hAnsi="Times New Roman" w:cs="Times New Roman"/>
                <w:sz w:val="20"/>
                <w:szCs w:val="20"/>
              </w:rPr>
            </w:pPr>
            <w:r w:rsidRPr="00CD65B8">
              <w:rPr>
                <w:rFonts w:ascii="Times New Roman" w:hAnsi="Times New Roman" w:cs="Times New Roman"/>
                <w:sz w:val="20"/>
                <w:szCs w:val="20"/>
              </w:rPr>
              <w:t xml:space="preserve">Comment </w:t>
            </w:r>
          </w:p>
        </w:tc>
      </w:tr>
      <w:tr w:rsidR="00EB224D" w:rsidRPr="00CD65B8" w14:paraId="2B1D50BB" w14:textId="77777777" w:rsidTr="009F09DC">
        <w:tc>
          <w:tcPr>
            <w:tcW w:w="2054" w:type="pct"/>
          </w:tcPr>
          <w:p w14:paraId="5F686DC4" w14:textId="77777777" w:rsidR="00EB224D" w:rsidRPr="00CD65B8" w:rsidRDefault="00D366D6" w:rsidP="009F09DC">
            <w:pPr>
              <w:widowControl w:val="0"/>
              <w:spacing w:after="120" w:line="240" w:lineRule="auto"/>
              <w:rPr>
                <w:rFonts w:ascii="Times New Roman" w:hAnsi="Times New Roman" w:cs="Times New Roman"/>
                <w:sz w:val="20"/>
                <w:szCs w:val="20"/>
              </w:rPr>
            </w:pPr>
            <w:r w:rsidRPr="00CD65B8">
              <w:rPr>
                <w:rFonts w:ascii="Times New Roman" w:hAnsi="Times New Roman" w:cs="Times New Roman"/>
                <w:sz w:val="20"/>
                <w:szCs w:val="20"/>
              </w:rPr>
              <w:t>% increase in households reporting improved ability to cope with future shocks</w:t>
            </w:r>
          </w:p>
        </w:tc>
        <w:tc>
          <w:tcPr>
            <w:tcW w:w="620" w:type="pct"/>
          </w:tcPr>
          <w:p w14:paraId="4447EAC5" w14:textId="77777777" w:rsidR="00EB224D" w:rsidRPr="00CD65B8" w:rsidRDefault="00EB224D" w:rsidP="009F09DC">
            <w:pPr>
              <w:spacing w:after="120" w:line="240" w:lineRule="auto"/>
              <w:rPr>
                <w:rFonts w:ascii="Times New Roman" w:hAnsi="Times New Roman" w:cs="Times New Roman"/>
                <w:sz w:val="20"/>
                <w:szCs w:val="20"/>
              </w:rPr>
            </w:pPr>
            <w:r w:rsidRPr="00CD65B8">
              <w:rPr>
                <w:rFonts w:ascii="Times New Roman" w:hAnsi="Times New Roman" w:cs="Times New Roman"/>
                <w:sz w:val="20"/>
                <w:szCs w:val="20"/>
              </w:rPr>
              <w:t xml:space="preserve"> </w:t>
            </w:r>
            <w:r w:rsidR="008151BC" w:rsidRPr="00CD65B8">
              <w:rPr>
                <w:rFonts w:ascii="Times New Roman" w:hAnsi="Times New Roman" w:cs="Times New Roman"/>
                <w:sz w:val="20"/>
                <w:szCs w:val="20"/>
              </w:rPr>
              <w:t>45%</w:t>
            </w:r>
          </w:p>
        </w:tc>
        <w:tc>
          <w:tcPr>
            <w:tcW w:w="921" w:type="pct"/>
          </w:tcPr>
          <w:p w14:paraId="160656FE" w14:textId="77777777" w:rsidR="00EB224D" w:rsidRPr="00CD65B8" w:rsidRDefault="00072B79" w:rsidP="009F09DC">
            <w:pPr>
              <w:spacing w:after="120" w:line="240" w:lineRule="auto"/>
              <w:rPr>
                <w:rFonts w:ascii="Times New Roman" w:hAnsi="Times New Roman" w:cs="Times New Roman"/>
                <w:sz w:val="20"/>
                <w:szCs w:val="20"/>
              </w:rPr>
            </w:pPr>
            <w:r>
              <w:rPr>
                <w:rFonts w:ascii="Times New Roman" w:hAnsi="Times New Roman" w:cs="Times New Roman"/>
                <w:sz w:val="20"/>
                <w:szCs w:val="20"/>
              </w:rPr>
              <w:t>n/a</w:t>
            </w:r>
          </w:p>
        </w:tc>
        <w:tc>
          <w:tcPr>
            <w:tcW w:w="1405" w:type="pct"/>
          </w:tcPr>
          <w:p w14:paraId="0C44166F" w14:textId="77777777" w:rsidR="00EB224D" w:rsidRPr="00CD65B8" w:rsidRDefault="005F4C9E" w:rsidP="009F09DC">
            <w:pPr>
              <w:spacing w:after="120" w:line="240" w:lineRule="auto"/>
              <w:rPr>
                <w:rFonts w:ascii="Times New Roman" w:hAnsi="Times New Roman" w:cs="Times New Roman"/>
                <w:sz w:val="20"/>
                <w:szCs w:val="20"/>
              </w:rPr>
            </w:pPr>
            <w:r w:rsidRPr="00CD65B8">
              <w:rPr>
                <w:rFonts w:ascii="Times New Roman" w:hAnsi="Times New Roman" w:cs="Times New Roman"/>
                <w:sz w:val="20"/>
                <w:szCs w:val="20"/>
              </w:rPr>
              <w:t>Will be measured during the midterm evaluation</w:t>
            </w:r>
          </w:p>
        </w:tc>
      </w:tr>
      <w:tr w:rsidR="00EB224D" w:rsidRPr="00CD65B8" w14:paraId="3B025EA0" w14:textId="77777777" w:rsidTr="009F09DC">
        <w:tc>
          <w:tcPr>
            <w:tcW w:w="2054" w:type="pct"/>
          </w:tcPr>
          <w:p w14:paraId="1EAED673" w14:textId="77777777" w:rsidR="00EB224D" w:rsidRPr="00CD65B8" w:rsidRDefault="00D366D6" w:rsidP="00D366D6">
            <w:pPr>
              <w:widowControl w:val="0"/>
              <w:spacing w:after="120" w:line="240" w:lineRule="auto"/>
              <w:rPr>
                <w:rFonts w:ascii="Times New Roman" w:hAnsi="Times New Roman" w:cs="Times New Roman"/>
                <w:sz w:val="20"/>
                <w:szCs w:val="20"/>
              </w:rPr>
            </w:pPr>
            <w:r w:rsidRPr="00CD65B8">
              <w:rPr>
                <w:rFonts w:ascii="Times New Roman" w:hAnsi="Times New Roman" w:cs="Times New Roman"/>
                <w:sz w:val="20"/>
                <w:szCs w:val="20"/>
              </w:rPr>
              <w:t># of households ) applying Sustainable Consumption and Production practices with EU support</w:t>
            </w:r>
          </w:p>
        </w:tc>
        <w:tc>
          <w:tcPr>
            <w:tcW w:w="620" w:type="pct"/>
          </w:tcPr>
          <w:p w14:paraId="3465BC51" w14:textId="77777777" w:rsidR="00EB224D" w:rsidRPr="00CD65B8" w:rsidRDefault="008151BC" w:rsidP="009F09DC">
            <w:pPr>
              <w:spacing w:after="120" w:line="240" w:lineRule="auto"/>
              <w:rPr>
                <w:rFonts w:ascii="Times New Roman" w:hAnsi="Times New Roman" w:cs="Times New Roman"/>
                <w:sz w:val="20"/>
                <w:szCs w:val="20"/>
              </w:rPr>
            </w:pPr>
            <w:r w:rsidRPr="00CD65B8">
              <w:rPr>
                <w:rFonts w:ascii="Times New Roman" w:hAnsi="Times New Roman" w:cs="Times New Roman"/>
                <w:sz w:val="20"/>
                <w:szCs w:val="20"/>
              </w:rPr>
              <w:t>2,300</w:t>
            </w:r>
          </w:p>
        </w:tc>
        <w:tc>
          <w:tcPr>
            <w:tcW w:w="921" w:type="pct"/>
          </w:tcPr>
          <w:p w14:paraId="3DF62E4B" w14:textId="77777777" w:rsidR="00EB224D" w:rsidRPr="00CD65B8" w:rsidRDefault="005F4C9E" w:rsidP="005F4C9E">
            <w:pPr>
              <w:spacing w:after="120" w:line="240" w:lineRule="auto"/>
              <w:rPr>
                <w:rFonts w:ascii="Times New Roman" w:hAnsi="Times New Roman" w:cs="Times New Roman"/>
                <w:sz w:val="20"/>
                <w:szCs w:val="20"/>
              </w:rPr>
            </w:pPr>
            <w:r w:rsidRPr="00CD65B8">
              <w:rPr>
                <w:rFonts w:ascii="Times New Roman" w:hAnsi="Times New Roman" w:cs="Times New Roman"/>
                <w:sz w:val="20"/>
                <w:szCs w:val="20"/>
              </w:rPr>
              <w:t>1</w:t>
            </w:r>
            <w:r w:rsidR="00196DC9" w:rsidRPr="00CD65B8">
              <w:rPr>
                <w:rFonts w:ascii="Times New Roman" w:hAnsi="Times New Roman" w:cs="Times New Roman"/>
                <w:sz w:val="20"/>
                <w:szCs w:val="20"/>
              </w:rPr>
              <w:t>,</w:t>
            </w:r>
            <w:r w:rsidRPr="00CD65B8">
              <w:rPr>
                <w:rFonts w:ascii="Times New Roman" w:hAnsi="Times New Roman" w:cs="Times New Roman"/>
                <w:sz w:val="20"/>
                <w:szCs w:val="20"/>
              </w:rPr>
              <w:t>460</w:t>
            </w:r>
          </w:p>
        </w:tc>
        <w:tc>
          <w:tcPr>
            <w:tcW w:w="1405" w:type="pct"/>
          </w:tcPr>
          <w:p w14:paraId="285AB5EF" w14:textId="77777777" w:rsidR="00EB224D" w:rsidRPr="00CD65B8" w:rsidRDefault="00EB224D" w:rsidP="009F09DC">
            <w:pPr>
              <w:widowControl w:val="0"/>
              <w:spacing w:after="120" w:line="240" w:lineRule="auto"/>
              <w:rPr>
                <w:rFonts w:ascii="Times New Roman" w:hAnsi="Times New Roman" w:cs="Times New Roman"/>
                <w:sz w:val="20"/>
                <w:szCs w:val="20"/>
              </w:rPr>
            </w:pPr>
            <w:r w:rsidRPr="00CD65B8">
              <w:rPr>
                <w:rFonts w:ascii="Times New Roman" w:hAnsi="Times New Roman" w:cs="Times New Roman"/>
                <w:sz w:val="20"/>
                <w:szCs w:val="20"/>
              </w:rPr>
              <w:t xml:space="preserve"> </w:t>
            </w:r>
            <w:r w:rsidR="00A547C3" w:rsidRPr="00CD65B8">
              <w:rPr>
                <w:rFonts w:ascii="Times New Roman" w:hAnsi="Times New Roman" w:cs="Times New Roman"/>
                <w:sz w:val="20"/>
                <w:szCs w:val="20"/>
              </w:rPr>
              <w:t>Implementation of DRR plans will be done in the 2nd year</w:t>
            </w:r>
          </w:p>
        </w:tc>
      </w:tr>
      <w:tr w:rsidR="00EB224D" w:rsidRPr="00CD65B8" w14:paraId="67B4FFAA" w14:textId="77777777" w:rsidTr="009F09DC">
        <w:tc>
          <w:tcPr>
            <w:tcW w:w="2054" w:type="pct"/>
          </w:tcPr>
          <w:p w14:paraId="64F500EE" w14:textId="77777777" w:rsidR="00EB224D" w:rsidRPr="00CD65B8" w:rsidRDefault="00EB224D" w:rsidP="009F09DC">
            <w:pPr>
              <w:widowControl w:val="0"/>
              <w:spacing w:after="120" w:line="240" w:lineRule="auto"/>
              <w:rPr>
                <w:rFonts w:ascii="Times New Roman" w:hAnsi="Times New Roman" w:cs="Times New Roman"/>
                <w:sz w:val="20"/>
                <w:szCs w:val="20"/>
              </w:rPr>
            </w:pPr>
            <w:r w:rsidRPr="00CD65B8">
              <w:rPr>
                <w:rFonts w:ascii="Times New Roman" w:hAnsi="Times New Roman" w:cs="Times New Roman"/>
                <w:sz w:val="20"/>
                <w:szCs w:val="20"/>
              </w:rPr>
              <w:t># of communities with community disaster risk reduction management committee (CDRRMC) plans and frameworks</w:t>
            </w:r>
          </w:p>
        </w:tc>
        <w:tc>
          <w:tcPr>
            <w:tcW w:w="620" w:type="pct"/>
          </w:tcPr>
          <w:p w14:paraId="26319E60" w14:textId="77777777" w:rsidR="00EB224D" w:rsidRPr="00CD65B8" w:rsidRDefault="008151BC" w:rsidP="009F09DC">
            <w:pPr>
              <w:spacing w:after="120" w:line="240" w:lineRule="auto"/>
              <w:rPr>
                <w:rFonts w:ascii="Times New Roman" w:hAnsi="Times New Roman" w:cs="Times New Roman"/>
                <w:sz w:val="20"/>
                <w:szCs w:val="20"/>
              </w:rPr>
            </w:pPr>
            <w:r w:rsidRPr="00CD65B8">
              <w:rPr>
                <w:rFonts w:ascii="Times New Roman" w:hAnsi="Times New Roman" w:cs="Times New Roman"/>
                <w:sz w:val="20"/>
                <w:szCs w:val="20"/>
              </w:rPr>
              <w:t>50</w:t>
            </w:r>
          </w:p>
        </w:tc>
        <w:tc>
          <w:tcPr>
            <w:tcW w:w="921" w:type="pct"/>
          </w:tcPr>
          <w:p w14:paraId="5895A2A3" w14:textId="77777777" w:rsidR="00EB224D" w:rsidRPr="00CD65B8" w:rsidRDefault="00E27CD0" w:rsidP="009F09DC">
            <w:pPr>
              <w:spacing w:after="120" w:line="240" w:lineRule="auto"/>
              <w:rPr>
                <w:rFonts w:ascii="Times New Roman" w:hAnsi="Times New Roman" w:cs="Times New Roman"/>
                <w:sz w:val="20"/>
                <w:szCs w:val="20"/>
              </w:rPr>
            </w:pPr>
            <w:r w:rsidRPr="00CD65B8">
              <w:rPr>
                <w:rFonts w:ascii="Times New Roman" w:hAnsi="Times New Roman" w:cs="Times New Roman"/>
                <w:sz w:val="20"/>
                <w:szCs w:val="20"/>
              </w:rPr>
              <w:t>60</w:t>
            </w:r>
          </w:p>
        </w:tc>
        <w:tc>
          <w:tcPr>
            <w:tcW w:w="1405" w:type="pct"/>
          </w:tcPr>
          <w:p w14:paraId="7F8D3847" w14:textId="77777777" w:rsidR="00EB224D" w:rsidRPr="00CD65B8" w:rsidRDefault="00E27CD0" w:rsidP="009F09DC">
            <w:pPr>
              <w:widowControl w:val="0"/>
              <w:spacing w:after="120" w:line="240" w:lineRule="auto"/>
              <w:rPr>
                <w:rFonts w:ascii="Times New Roman" w:hAnsi="Times New Roman" w:cs="Times New Roman"/>
                <w:sz w:val="20"/>
                <w:szCs w:val="20"/>
              </w:rPr>
            </w:pPr>
            <w:r w:rsidRPr="00CD65B8">
              <w:rPr>
                <w:rFonts w:ascii="Times New Roman" w:hAnsi="Times New Roman" w:cs="Times New Roman"/>
                <w:sz w:val="20"/>
                <w:szCs w:val="20"/>
              </w:rPr>
              <w:t xml:space="preserve">New Payams created </w:t>
            </w:r>
            <w:r w:rsidR="00EA4785" w:rsidRPr="00CD65B8">
              <w:rPr>
                <w:rFonts w:ascii="Times New Roman" w:hAnsi="Times New Roman" w:cs="Times New Roman"/>
                <w:sz w:val="20"/>
                <w:szCs w:val="20"/>
              </w:rPr>
              <w:t xml:space="preserve"> have been included</w:t>
            </w:r>
            <w:r w:rsidRPr="00CD65B8">
              <w:rPr>
                <w:rFonts w:ascii="Times New Roman" w:hAnsi="Times New Roman" w:cs="Times New Roman"/>
                <w:sz w:val="20"/>
                <w:szCs w:val="20"/>
              </w:rPr>
              <w:t xml:space="preserve"> </w:t>
            </w:r>
          </w:p>
        </w:tc>
      </w:tr>
    </w:tbl>
    <w:p w14:paraId="25C110F9" w14:textId="77777777" w:rsidR="00EB224D" w:rsidRPr="00CD65B8" w:rsidRDefault="00EB224D" w:rsidP="001F7464">
      <w:pPr>
        <w:jc w:val="both"/>
        <w:rPr>
          <w:rFonts w:ascii="Times New Roman" w:hAnsi="Times New Roman" w:cs="Times New Roman"/>
          <w:b/>
          <w:i/>
          <w:sz w:val="20"/>
          <w:szCs w:val="20"/>
        </w:rPr>
      </w:pPr>
    </w:p>
    <w:p w14:paraId="7AB4EFBA" w14:textId="77777777" w:rsidR="00163272" w:rsidRPr="00395E9E" w:rsidRDefault="00201515" w:rsidP="00201515">
      <w:pPr>
        <w:tabs>
          <w:tab w:val="left" w:pos="270"/>
        </w:tabs>
        <w:jc w:val="both"/>
        <w:rPr>
          <w:rFonts w:ascii="Times New Roman" w:hAnsi="Times New Roman" w:cs="Times New Roman"/>
          <w:b/>
          <w:i/>
        </w:rPr>
      </w:pPr>
      <w:r>
        <w:rPr>
          <w:rFonts w:ascii="Times New Roman" w:hAnsi="Times New Roman" w:cs="Times New Roman"/>
          <w:b/>
          <w:i/>
        </w:rPr>
        <w:t>1.</w:t>
      </w:r>
      <w:r>
        <w:rPr>
          <w:rFonts w:ascii="Times New Roman" w:hAnsi="Times New Roman" w:cs="Times New Roman"/>
          <w:b/>
          <w:i/>
        </w:rPr>
        <w:tab/>
      </w:r>
      <w:r w:rsidR="00163272" w:rsidRPr="00395E9E">
        <w:rPr>
          <w:rFonts w:ascii="Times New Roman" w:hAnsi="Times New Roman" w:cs="Times New Roman"/>
          <w:b/>
          <w:i/>
        </w:rPr>
        <w:t>Training on community managed disaster risk reduction</w:t>
      </w:r>
    </w:p>
    <w:p w14:paraId="0A5DB985" w14:textId="77777777" w:rsidR="001F7464" w:rsidRPr="00395E9E" w:rsidRDefault="001F7464" w:rsidP="001F7464">
      <w:pPr>
        <w:jc w:val="both"/>
        <w:rPr>
          <w:rFonts w:ascii="Times New Roman" w:hAnsi="Times New Roman" w:cs="Times New Roman"/>
        </w:rPr>
      </w:pPr>
      <w:r w:rsidRPr="00395E9E">
        <w:rPr>
          <w:rFonts w:ascii="Times New Roman" w:hAnsi="Times New Roman" w:cs="Times New Roman"/>
        </w:rPr>
        <w:t>The IRC ha</w:t>
      </w:r>
      <w:r w:rsidR="000F62EF" w:rsidRPr="00395E9E">
        <w:rPr>
          <w:rFonts w:ascii="Times New Roman" w:hAnsi="Times New Roman" w:cs="Times New Roman"/>
        </w:rPr>
        <w:t>s</w:t>
      </w:r>
      <w:r w:rsidRPr="00395E9E">
        <w:rPr>
          <w:rFonts w:ascii="Times New Roman" w:hAnsi="Times New Roman" w:cs="Times New Roman"/>
        </w:rPr>
        <w:t xml:space="preserve"> </w:t>
      </w:r>
      <w:r w:rsidR="000F62EF" w:rsidRPr="00395E9E">
        <w:rPr>
          <w:rFonts w:ascii="Times New Roman" w:hAnsi="Times New Roman" w:cs="Times New Roman"/>
        </w:rPr>
        <w:t xml:space="preserve">engaged and consulted </w:t>
      </w:r>
      <w:r w:rsidR="00EA4785" w:rsidRPr="00395E9E">
        <w:rPr>
          <w:rFonts w:ascii="Times New Roman" w:hAnsi="Times New Roman" w:cs="Times New Roman"/>
        </w:rPr>
        <w:t>with Payam</w:t>
      </w:r>
      <w:r w:rsidRPr="00395E9E">
        <w:rPr>
          <w:rFonts w:ascii="Times New Roman" w:hAnsi="Times New Roman" w:cs="Times New Roman"/>
        </w:rPr>
        <w:t xml:space="preserve"> communities and established 4 disaster risk</w:t>
      </w:r>
      <w:r w:rsidR="00BF5E7B" w:rsidRPr="00395E9E">
        <w:rPr>
          <w:rFonts w:ascii="Times New Roman" w:hAnsi="Times New Roman" w:cs="Times New Roman"/>
        </w:rPr>
        <w:t xml:space="preserve"> committees as follows: </w:t>
      </w:r>
      <w:r w:rsidR="000F62EF" w:rsidRPr="00395E9E">
        <w:rPr>
          <w:rFonts w:ascii="Times New Roman" w:hAnsi="Times New Roman" w:cs="Times New Roman"/>
        </w:rPr>
        <w:t>Ganyliel</w:t>
      </w:r>
      <w:r w:rsidR="00BF5E7B" w:rsidRPr="00395E9E">
        <w:rPr>
          <w:rFonts w:ascii="Times New Roman" w:hAnsi="Times New Roman" w:cs="Times New Roman"/>
        </w:rPr>
        <w:t>, Yai</w:t>
      </w:r>
      <w:r w:rsidR="00196DC9" w:rsidRPr="00395E9E">
        <w:rPr>
          <w:rFonts w:ascii="Times New Roman" w:hAnsi="Times New Roman" w:cs="Times New Roman"/>
        </w:rPr>
        <w:t>, and</w:t>
      </w:r>
      <w:r w:rsidR="00BF5E7B" w:rsidRPr="00395E9E">
        <w:rPr>
          <w:rFonts w:ascii="Times New Roman" w:hAnsi="Times New Roman" w:cs="Times New Roman"/>
        </w:rPr>
        <w:t xml:space="preserve"> Pachienjok has 15</w:t>
      </w:r>
      <w:r w:rsidRPr="00395E9E">
        <w:rPr>
          <w:rFonts w:ascii="Times New Roman" w:hAnsi="Times New Roman" w:cs="Times New Roman"/>
        </w:rPr>
        <w:t xml:space="preserve"> DRR committee members</w:t>
      </w:r>
      <w:r w:rsidR="00196DC9" w:rsidRPr="00395E9E">
        <w:rPr>
          <w:rFonts w:ascii="Times New Roman" w:hAnsi="Times New Roman" w:cs="Times New Roman"/>
        </w:rPr>
        <w:t xml:space="preserve">; </w:t>
      </w:r>
      <w:r w:rsidRPr="00395E9E">
        <w:rPr>
          <w:rFonts w:ascii="Times New Roman" w:hAnsi="Times New Roman" w:cs="Times New Roman"/>
        </w:rPr>
        <w:t>Pachar, Pachak and Pariel ha</w:t>
      </w:r>
      <w:r w:rsidR="00196DC9" w:rsidRPr="00395E9E">
        <w:rPr>
          <w:rFonts w:ascii="Times New Roman" w:hAnsi="Times New Roman" w:cs="Times New Roman"/>
        </w:rPr>
        <w:t>ve</w:t>
      </w:r>
      <w:r w:rsidR="00F776FE" w:rsidRPr="00395E9E">
        <w:rPr>
          <w:rFonts w:ascii="Times New Roman" w:hAnsi="Times New Roman" w:cs="Times New Roman"/>
        </w:rPr>
        <w:t xml:space="preserve"> 15 DRR committee members</w:t>
      </w:r>
      <w:r w:rsidR="00196DC9" w:rsidRPr="00395E9E">
        <w:rPr>
          <w:rFonts w:ascii="Times New Roman" w:hAnsi="Times New Roman" w:cs="Times New Roman"/>
        </w:rPr>
        <w:t>;</w:t>
      </w:r>
      <w:r w:rsidR="00F776FE" w:rsidRPr="00395E9E">
        <w:rPr>
          <w:rFonts w:ascii="Times New Roman" w:hAnsi="Times New Roman" w:cs="Times New Roman"/>
        </w:rPr>
        <w:t xml:space="preserve"> Tiap</w:t>
      </w:r>
      <w:r w:rsidRPr="00395E9E">
        <w:rPr>
          <w:rFonts w:ascii="Times New Roman" w:hAnsi="Times New Roman" w:cs="Times New Roman"/>
        </w:rPr>
        <w:t xml:space="preserve"> and </w:t>
      </w:r>
      <w:r w:rsidR="000F62EF" w:rsidRPr="00395E9E">
        <w:rPr>
          <w:rFonts w:ascii="Times New Roman" w:hAnsi="Times New Roman" w:cs="Times New Roman"/>
        </w:rPr>
        <w:t>Thornhuom</w:t>
      </w:r>
      <w:r w:rsidRPr="00395E9E">
        <w:rPr>
          <w:rFonts w:ascii="Times New Roman" w:hAnsi="Times New Roman" w:cs="Times New Roman"/>
        </w:rPr>
        <w:t xml:space="preserve"> ha</w:t>
      </w:r>
      <w:r w:rsidR="00196DC9" w:rsidRPr="00395E9E">
        <w:rPr>
          <w:rFonts w:ascii="Times New Roman" w:hAnsi="Times New Roman" w:cs="Times New Roman"/>
        </w:rPr>
        <w:t>ve</w:t>
      </w:r>
      <w:r w:rsidRPr="00395E9E">
        <w:rPr>
          <w:rFonts w:ascii="Times New Roman" w:hAnsi="Times New Roman" w:cs="Times New Roman"/>
        </w:rPr>
        <w:t xml:space="preserve"> 10 DRR committee members</w:t>
      </w:r>
      <w:r w:rsidR="00196DC9" w:rsidRPr="00395E9E">
        <w:rPr>
          <w:rFonts w:ascii="Times New Roman" w:hAnsi="Times New Roman" w:cs="Times New Roman"/>
        </w:rPr>
        <w:t>;</w:t>
      </w:r>
      <w:r w:rsidRPr="00395E9E">
        <w:rPr>
          <w:rFonts w:ascii="Times New Roman" w:hAnsi="Times New Roman" w:cs="Times New Roman"/>
        </w:rPr>
        <w:t xml:space="preserve"> while Jiech and Payinjar ha</w:t>
      </w:r>
      <w:r w:rsidR="00196DC9" w:rsidRPr="00395E9E">
        <w:rPr>
          <w:rFonts w:ascii="Times New Roman" w:hAnsi="Times New Roman" w:cs="Times New Roman"/>
        </w:rPr>
        <w:t>ve</w:t>
      </w:r>
      <w:r w:rsidRPr="00395E9E">
        <w:rPr>
          <w:rFonts w:ascii="Times New Roman" w:hAnsi="Times New Roman" w:cs="Times New Roman"/>
        </w:rPr>
        <w:t xml:space="preserve"> 10 DRR committee members. </w:t>
      </w:r>
      <w:r w:rsidR="00147BF9" w:rsidRPr="00395E9E">
        <w:rPr>
          <w:rFonts w:ascii="Times New Roman" w:hAnsi="Times New Roman" w:cs="Times New Roman"/>
        </w:rPr>
        <w:t>The 4 DRR committee</w:t>
      </w:r>
      <w:r w:rsidR="00196DC9" w:rsidRPr="00395E9E">
        <w:rPr>
          <w:rFonts w:ascii="Times New Roman" w:hAnsi="Times New Roman" w:cs="Times New Roman"/>
        </w:rPr>
        <w:t>’s</w:t>
      </w:r>
      <w:r w:rsidR="00147BF9" w:rsidRPr="00395E9E">
        <w:rPr>
          <w:rFonts w:ascii="Times New Roman" w:hAnsi="Times New Roman" w:cs="Times New Roman"/>
        </w:rPr>
        <w:t xml:space="preserve"> work</w:t>
      </w:r>
      <w:r w:rsidR="000F62EF" w:rsidRPr="00395E9E">
        <w:rPr>
          <w:rFonts w:ascii="Times New Roman" w:hAnsi="Times New Roman" w:cs="Times New Roman"/>
        </w:rPr>
        <w:t xml:space="preserve"> </w:t>
      </w:r>
      <w:r w:rsidR="00EA4785" w:rsidRPr="00395E9E">
        <w:rPr>
          <w:rFonts w:ascii="Times New Roman" w:hAnsi="Times New Roman" w:cs="Times New Roman"/>
        </w:rPr>
        <w:t xml:space="preserve">is </w:t>
      </w:r>
      <w:r w:rsidR="006A0446" w:rsidRPr="00395E9E">
        <w:rPr>
          <w:rFonts w:ascii="Times New Roman" w:hAnsi="Times New Roman" w:cs="Times New Roman"/>
        </w:rPr>
        <w:t>being coordinated</w:t>
      </w:r>
      <w:r w:rsidRPr="00395E9E">
        <w:rPr>
          <w:rFonts w:ascii="Times New Roman" w:hAnsi="Times New Roman" w:cs="Times New Roman"/>
        </w:rPr>
        <w:t xml:space="preserve"> </w:t>
      </w:r>
      <w:r w:rsidR="00D71D91" w:rsidRPr="00395E9E">
        <w:rPr>
          <w:rFonts w:ascii="Times New Roman" w:hAnsi="Times New Roman" w:cs="Times New Roman"/>
        </w:rPr>
        <w:t xml:space="preserve">by 5 central </w:t>
      </w:r>
      <w:r w:rsidR="00D71D91" w:rsidRPr="00395E9E">
        <w:rPr>
          <w:rFonts w:ascii="Times New Roman" w:hAnsi="Times New Roman" w:cs="Times New Roman"/>
        </w:rPr>
        <w:lastRenderedPageBreak/>
        <w:t xml:space="preserve">members as follows: </w:t>
      </w:r>
      <w:r w:rsidRPr="00395E9E">
        <w:rPr>
          <w:rFonts w:ascii="Times New Roman" w:hAnsi="Times New Roman" w:cs="Times New Roman"/>
        </w:rPr>
        <w:t xml:space="preserve">2 </w:t>
      </w:r>
      <w:r w:rsidR="00D71D91" w:rsidRPr="00395E9E">
        <w:rPr>
          <w:rFonts w:ascii="Times New Roman" w:hAnsi="Times New Roman" w:cs="Times New Roman"/>
        </w:rPr>
        <w:t xml:space="preserve">members from </w:t>
      </w:r>
      <w:r w:rsidR="00196DC9" w:rsidRPr="00395E9E">
        <w:rPr>
          <w:rFonts w:ascii="Times New Roman" w:hAnsi="Times New Roman" w:cs="Times New Roman"/>
        </w:rPr>
        <w:t xml:space="preserve">the </w:t>
      </w:r>
      <w:r w:rsidR="00D71D91" w:rsidRPr="00395E9E">
        <w:rPr>
          <w:rFonts w:ascii="Times New Roman" w:hAnsi="Times New Roman" w:cs="Times New Roman"/>
        </w:rPr>
        <w:t xml:space="preserve">Relief </w:t>
      </w:r>
      <w:r w:rsidR="000F62EF" w:rsidRPr="00395E9E">
        <w:rPr>
          <w:rFonts w:ascii="Times New Roman" w:hAnsi="Times New Roman" w:cs="Times New Roman"/>
        </w:rPr>
        <w:t xml:space="preserve">Rehabilitation </w:t>
      </w:r>
      <w:r w:rsidR="006A0446" w:rsidRPr="00395E9E">
        <w:rPr>
          <w:rFonts w:ascii="Times New Roman" w:hAnsi="Times New Roman" w:cs="Times New Roman"/>
        </w:rPr>
        <w:t>Commission of</w:t>
      </w:r>
      <w:r w:rsidR="00D71D91" w:rsidRPr="00395E9E">
        <w:rPr>
          <w:rFonts w:ascii="Times New Roman" w:hAnsi="Times New Roman" w:cs="Times New Roman"/>
        </w:rPr>
        <w:t xml:space="preserve"> South Sudan</w:t>
      </w:r>
      <w:r w:rsidR="00196DC9" w:rsidRPr="00395E9E">
        <w:rPr>
          <w:rFonts w:ascii="Times New Roman" w:hAnsi="Times New Roman" w:cs="Times New Roman"/>
        </w:rPr>
        <w:t>;</w:t>
      </w:r>
      <w:r w:rsidRPr="00395E9E">
        <w:rPr>
          <w:rFonts w:ascii="Times New Roman" w:hAnsi="Times New Roman" w:cs="Times New Roman"/>
        </w:rPr>
        <w:t xml:space="preserve"> 2 individuals from the Mini</w:t>
      </w:r>
      <w:r w:rsidR="00016DE0" w:rsidRPr="00395E9E">
        <w:rPr>
          <w:rFonts w:ascii="Times New Roman" w:hAnsi="Times New Roman" w:cs="Times New Roman"/>
        </w:rPr>
        <w:t xml:space="preserve">stry of </w:t>
      </w:r>
      <w:r w:rsidR="00196DC9" w:rsidRPr="00395E9E">
        <w:rPr>
          <w:rFonts w:ascii="Times New Roman" w:hAnsi="Times New Roman" w:cs="Times New Roman"/>
        </w:rPr>
        <w:t>N</w:t>
      </w:r>
      <w:r w:rsidR="00016DE0" w:rsidRPr="00395E9E">
        <w:rPr>
          <w:rFonts w:ascii="Times New Roman" w:hAnsi="Times New Roman" w:cs="Times New Roman"/>
        </w:rPr>
        <w:t xml:space="preserve">atural </w:t>
      </w:r>
      <w:r w:rsidR="00196DC9" w:rsidRPr="00395E9E">
        <w:rPr>
          <w:rFonts w:ascii="Times New Roman" w:hAnsi="Times New Roman" w:cs="Times New Roman"/>
        </w:rPr>
        <w:t>R</w:t>
      </w:r>
      <w:r w:rsidR="00016DE0" w:rsidRPr="00395E9E">
        <w:rPr>
          <w:rFonts w:ascii="Times New Roman" w:hAnsi="Times New Roman" w:cs="Times New Roman"/>
        </w:rPr>
        <w:t>esource</w:t>
      </w:r>
      <w:r w:rsidR="00196DC9" w:rsidRPr="00395E9E">
        <w:rPr>
          <w:rFonts w:ascii="Times New Roman" w:hAnsi="Times New Roman" w:cs="Times New Roman"/>
        </w:rPr>
        <w:t>s</w:t>
      </w:r>
      <w:r w:rsidR="00016DE0" w:rsidRPr="00395E9E">
        <w:rPr>
          <w:rFonts w:ascii="Times New Roman" w:hAnsi="Times New Roman" w:cs="Times New Roman"/>
        </w:rPr>
        <w:t xml:space="preserve"> and 1</w:t>
      </w:r>
      <w:r w:rsidRPr="00395E9E">
        <w:rPr>
          <w:rFonts w:ascii="Times New Roman" w:hAnsi="Times New Roman" w:cs="Times New Roman"/>
        </w:rPr>
        <w:t xml:space="preserve"> greater </w:t>
      </w:r>
      <w:r w:rsidR="000F62EF" w:rsidRPr="00395E9E">
        <w:rPr>
          <w:rFonts w:ascii="Times New Roman" w:hAnsi="Times New Roman" w:cs="Times New Roman"/>
        </w:rPr>
        <w:t>Ganyliel</w:t>
      </w:r>
      <w:r w:rsidRPr="00395E9E">
        <w:rPr>
          <w:rFonts w:ascii="Times New Roman" w:hAnsi="Times New Roman" w:cs="Times New Roman"/>
        </w:rPr>
        <w:t xml:space="preserve"> </w:t>
      </w:r>
      <w:r w:rsidR="00196DC9" w:rsidRPr="00395E9E">
        <w:rPr>
          <w:rFonts w:ascii="Times New Roman" w:hAnsi="Times New Roman" w:cs="Times New Roman"/>
        </w:rPr>
        <w:t>A</w:t>
      </w:r>
      <w:r w:rsidRPr="00395E9E">
        <w:rPr>
          <w:rFonts w:ascii="Times New Roman" w:hAnsi="Times New Roman" w:cs="Times New Roman"/>
        </w:rPr>
        <w:t>dm</w:t>
      </w:r>
      <w:r w:rsidR="002737AA" w:rsidRPr="00395E9E">
        <w:rPr>
          <w:rFonts w:ascii="Times New Roman" w:hAnsi="Times New Roman" w:cs="Times New Roman"/>
        </w:rPr>
        <w:t xml:space="preserve">inistrator.  The Committees </w:t>
      </w:r>
      <w:r w:rsidRPr="00395E9E">
        <w:rPr>
          <w:rFonts w:ascii="Times New Roman" w:hAnsi="Times New Roman" w:cs="Times New Roman"/>
        </w:rPr>
        <w:t xml:space="preserve">elected </w:t>
      </w:r>
      <w:r w:rsidR="0096199C" w:rsidRPr="00395E9E">
        <w:rPr>
          <w:rFonts w:ascii="Times New Roman" w:hAnsi="Times New Roman" w:cs="Times New Roman"/>
        </w:rPr>
        <w:t>a leadership body</w:t>
      </w:r>
      <w:r w:rsidRPr="00395E9E">
        <w:rPr>
          <w:rFonts w:ascii="Times New Roman" w:hAnsi="Times New Roman" w:cs="Times New Roman"/>
        </w:rPr>
        <w:t xml:space="preserve">, comprising a </w:t>
      </w:r>
      <w:r w:rsidR="000F62EF" w:rsidRPr="00395E9E">
        <w:rPr>
          <w:rFonts w:ascii="Times New Roman" w:hAnsi="Times New Roman" w:cs="Times New Roman"/>
        </w:rPr>
        <w:t>chairperson</w:t>
      </w:r>
      <w:r w:rsidRPr="00395E9E">
        <w:rPr>
          <w:rFonts w:ascii="Times New Roman" w:hAnsi="Times New Roman" w:cs="Times New Roman"/>
        </w:rPr>
        <w:t xml:space="preserve">, vice </w:t>
      </w:r>
      <w:r w:rsidR="000F62EF" w:rsidRPr="00395E9E">
        <w:rPr>
          <w:rFonts w:ascii="Times New Roman" w:hAnsi="Times New Roman" w:cs="Times New Roman"/>
        </w:rPr>
        <w:t>chairperson</w:t>
      </w:r>
      <w:r w:rsidRPr="00395E9E">
        <w:rPr>
          <w:rFonts w:ascii="Times New Roman" w:hAnsi="Times New Roman" w:cs="Times New Roman"/>
        </w:rPr>
        <w:t>, secretary, treasurer, and community mobilizer, as well</w:t>
      </w:r>
      <w:r w:rsidR="00B12275" w:rsidRPr="00395E9E">
        <w:rPr>
          <w:rFonts w:ascii="Times New Roman" w:hAnsi="Times New Roman" w:cs="Times New Roman"/>
        </w:rPr>
        <w:t xml:space="preserve"> as 5-6 other community members to run the group</w:t>
      </w:r>
      <w:r w:rsidR="00196DC9" w:rsidRPr="00395E9E">
        <w:rPr>
          <w:rFonts w:ascii="Times New Roman" w:hAnsi="Times New Roman" w:cs="Times New Roman"/>
        </w:rPr>
        <w:t>’s</w:t>
      </w:r>
      <w:r w:rsidR="00B12275" w:rsidRPr="00395E9E">
        <w:rPr>
          <w:rFonts w:ascii="Times New Roman" w:hAnsi="Times New Roman" w:cs="Times New Roman"/>
        </w:rPr>
        <w:t xml:space="preserve"> affairs and coordinate functions.</w:t>
      </w:r>
    </w:p>
    <w:p w14:paraId="48A2DC09" w14:textId="77777777" w:rsidR="008C7B87" w:rsidRPr="00395E9E" w:rsidRDefault="00AA20FF" w:rsidP="00A315AE">
      <w:pPr>
        <w:jc w:val="both"/>
        <w:rPr>
          <w:rFonts w:ascii="Times New Roman" w:hAnsi="Times New Roman" w:cs="Times New Roman"/>
        </w:rPr>
      </w:pPr>
      <w:r w:rsidRPr="00395E9E">
        <w:rPr>
          <w:rFonts w:ascii="Times New Roman" w:hAnsi="Times New Roman" w:cs="Times New Roman"/>
        </w:rPr>
        <w:t xml:space="preserve">All the 4 DRR committee members and 5 coordinating members were trained on community managed disaster risk reduction approach and the tools required </w:t>
      </w:r>
      <w:r w:rsidR="004620A5" w:rsidRPr="00395E9E">
        <w:rPr>
          <w:rFonts w:ascii="Times New Roman" w:hAnsi="Times New Roman" w:cs="Times New Roman"/>
        </w:rPr>
        <w:t>to conduct</w:t>
      </w:r>
      <w:r w:rsidRPr="00395E9E">
        <w:rPr>
          <w:rFonts w:ascii="Times New Roman" w:hAnsi="Times New Roman" w:cs="Times New Roman"/>
        </w:rPr>
        <w:t xml:space="preserve"> a participatory disaster risk analysis. The committees </w:t>
      </w:r>
      <w:r w:rsidR="008000F1" w:rsidRPr="00395E9E">
        <w:rPr>
          <w:rFonts w:ascii="Times New Roman" w:hAnsi="Times New Roman" w:cs="Times New Roman"/>
        </w:rPr>
        <w:t xml:space="preserve">have </w:t>
      </w:r>
      <w:r w:rsidR="00736BA7" w:rsidRPr="00395E9E">
        <w:rPr>
          <w:rFonts w:ascii="Times New Roman" w:hAnsi="Times New Roman" w:cs="Times New Roman"/>
        </w:rPr>
        <w:t>conducted a participatory</w:t>
      </w:r>
      <w:r w:rsidRPr="00395E9E">
        <w:rPr>
          <w:rFonts w:ascii="Times New Roman" w:hAnsi="Times New Roman" w:cs="Times New Roman"/>
        </w:rPr>
        <w:t xml:space="preserve"> disaster risk analysis in all the 10 Payams</w:t>
      </w:r>
      <w:r w:rsidR="00736BA7" w:rsidRPr="00395E9E">
        <w:rPr>
          <w:rFonts w:ascii="Times New Roman" w:hAnsi="Times New Roman" w:cs="Times New Roman"/>
        </w:rPr>
        <w:t xml:space="preserve"> for 5-6 different and highly ranked hazards affecting the community</w:t>
      </w:r>
      <w:r w:rsidR="009B4096" w:rsidRPr="00395E9E">
        <w:rPr>
          <w:rFonts w:ascii="Times New Roman" w:hAnsi="Times New Roman" w:cs="Times New Roman"/>
        </w:rPr>
        <w:t xml:space="preserve">. </w:t>
      </w:r>
    </w:p>
    <w:p w14:paraId="2AE0325E" w14:textId="77777777" w:rsidR="00196DC9" w:rsidRPr="00395E9E" w:rsidRDefault="00072B79" w:rsidP="00A315AE">
      <w:pPr>
        <w:jc w:val="both"/>
        <w:rPr>
          <w:rFonts w:ascii="Times New Roman" w:hAnsi="Times New Roman" w:cs="Times New Roman"/>
          <w:b/>
          <w:i/>
        </w:rPr>
      </w:pPr>
      <w:r w:rsidRPr="00395E9E">
        <w:rPr>
          <w:rFonts w:ascii="Times New Roman" w:hAnsi="Times New Roman" w:cs="Times New Roman"/>
        </w:rPr>
        <w:t>A h</w:t>
      </w:r>
      <w:r w:rsidR="009B4096" w:rsidRPr="00395E9E">
        <w:rPr>
          <w:rFonts w:ascii="Times New Roman" w:hAnsi="Times New Roman" w:cs="Times New Roman"/>
        </w:rPr>
        <w:t>azard analysis</w:t>
      </w:r>
      <w:r w:rsidR="00F80C05" w:rsidRPr="00395E9E">
        <w:rPr>
          <w:rFonts w:ascii="Times New Roman" w:hAnsi="Times New Roman" w:cs="Times New Roman"/>
        </w:rPr>
        <w:t xml:space="preserve"> </w:t>
      </w:r>
      <w:r w:rsidR="00196DC9" w:rsidRPr="00395E9E">
        <w:rPr>
          <w:rFonts w:ascii="Times New Roman" w:hAnsi="Times New Roman" w:cs="Times New Roman"/>
        </w:rPr>
        <w:t>was conducted</w:t>
      </w:r>
      <w:r w:rsidR="009B4096" w:rsidRPr="00395E9E">
        <w:rPr>
          <w:rFonts w:ascii="Times New Roman" w:hAnsi="Times New Roman" w:cs="Times New Roman"/>
        </w:rPr>
        <w:t>; drought/hunger, floods, political/ tribal conflict, revenge killings and malaria</w:t>
      </w:r>
      <w:r w:rsidR="00196DC9" w:rsidRPr="00395E9E">
        <w:rPr>
          <w:rFonts w:ascii="Times New Roman" w:hAnsi="Times New Roman" w:cs="Times New Roman"/>
        </w:rPr>
        <w:t xml:space="preserve">. These </w:t>
      </w:r>
      <w:r w:rsidR="009B4096" w:rsidRPr="00395E9E">
        <w:rPr>
          <w:rFonts w:ascii="Times New Roman" w:hAnsi="Times New Roman" w:cs="Times New Roman"/>
        </w:rPr>
        <w:t xml:space="preserve">were ranked as the first five main disasters affecting the </w:t>
      </w:r>
      <w:r w:rsidR="00196DC9" w:rsidRPr="00395E9E">
        <w:rPr>
          <w:rFonts w:ascii="Times New Roman" w:hAnsi="Times New Roman" w:cs="Times New Roman"/>
        </w:rPr>
        <w:t>c</w:t>
      </w:r>
      <w:r w:rsidR="009B4096" w:rsidRPr="00395E9E">
        <w:rPr>
          <w:rFonts w:ascii="Times New Roman" w:hAnsi="Times New Roman" w:cs="Times New Roman"/>
        </w:rPr>
        <w:t xml:space="preserve">ounty. </w:t>
      </w:r>
      <w:r w:rsidR="00F80C05" w:rsidRPr="00395E9E">
        <w:rPr>
          <w:rFonts w:ascii="Times New Roman" w:hAnsi="Times New Roman" w:cs="Times New Roman"/>
        </w:rPr>
        <w:t xml:space="preserve"> </w:t>
      </w:r>
      <w:r w:rsidR="00196DC9" w:rsidRPr="00395E9E">
        <w:rPr>
          <w:rFonts w:ascii="Times New Roman" w:hAnsi="Times New Roman" w:cs="Times New Roman"/>
        </w:rPr>
        <w:t>The</w:t>
      </w:r>
      <w:r w:rsidR="009B4096" w:rsidRPr="00395E9E">
        <w:rPr>
          <w:rFonts w:ascii="Times New Roman" w:hAnsi="Times New Roman" w:cs="Times New Roman"/>
        </w:rPr>
        <w:t xml:space="preserve"> most vulnerable groups to all </w:t>
      </w:r>
      <w:r w:rsidR="00FE1B4B" w:rsidRPr="00395E9E">
        <w:rPr>
          <w:rFonts w:ascii="Times New Roman" w:hAnsi="Times New Roman" w:cs="Times New Roman"/>
        </w:rPr>
        <w:t>hazards</w:t>
      </w:r>
      <w:r w:rsidR="009B4096" w:rsidRPr="00395E9E">
        <w:rPr>
          <w:rFonts w:ascii="Times New Roman" w:hAnsi="Times New Roman" w:cs="Times New Roman"/>
        </w:rPr>
        <w:t xml:space="preserve"> </w:t>
      </w:r>
      <w:r w:rsidR="00196DC9" w:rsidRPr="00395E9E">
        <w:rPr>
          <w:rFonts w:ascii="Times New Roman" w:hAnsi="Times New Roman" w:cs="Times New Roman"/>
        </w:rPr>
        <w:t xml:space="preserve">based on </w:t>
      </w:r>
      <w:r w:rsidR="009B4096" w:rsidRPr="00395E9E">
        <w:rPr>
          <w:rFonts w:ascii="Times New Roman" w:hAnsi="Times New Roman" w:cs="Times New Roman"/>
        </w:rPr>
        <w:t xml:space="preserve">the assessment are children under five, pregnant </w:t>
      </w:r>
      <w:r w:rsidR="00196DC9" w:rsidRPr="00395E9E">
        <w:rPr>
          <w:rFonts w:ascii="Times New Roman" w:hAnsi="Times New Roman" w:cs="Times New Roman"/>
        </w:rPr>
        <w:t>and</w:t>
      </w:r>
      <w:r w:rsidR="009B4096" w:rsidRPr="00395E9E">
        <w:rPr>
          <w:rFonts w:ascii="Times New Roman" w:hAnsi="Times New Roman" w:cs="Times New Roman"/>
        </w:rPr>
        <w:t xml:space="preserve"> lactating mothers and the elderly</w:t>
      </w:r>
      <w:r w:rsidR="00196DC9" w:rsidRPr="00395E9E">
        <w:rPr>
          <w:rFonts w:ascii="Times New Roman" w:hAnsi="Times New Roman" w:cs="Times New Roman"/>
        </w:rPr>
        <w:t>. H</w:t>
      </w:r>
      <w:r w:rsidR="009B4096" w:rsidRPr="00395E9E">
        <w:rPr>
          <w:rFonts w:ascii="Times New Roman" w:hAnsi="Times New Roman" w:cs="Times New Roman"/>
        </w:rPr>
        <w:t>owever youth and adult men were ranked highly vulnerable to political/ tribal conflict and revenge killings</w:t>
      </w:r>
      <w:r w:rsidR="00FE1B4B" w:rsidRPr="00395E9E">
        <w:rPr>
          <w:rFonts w:ascii="Times New Roman" w:hAnsi="Times New Roman" w:cs="Times New Roman"/>
        </w:rPr>
        <w:t>.</w:t>
      </w:r>
    </w:p>
    <w:p w14:paraId="75F9059B" w14:textId="77777777" w:rsidR="00163272" w:rsidRPr="00395E9E" w:rsidRDefault="00201515" w:rsidP="00201515">
      <w:pPr>
        <w:tabs>
          <w:tab w:val="left" w:pos="270"/>
        </w:tabs>
        <w:jc w:val="both"/>
        <w:rPr>
          <w:rFonts w:ascii="Times New Roman" w:hAnsi="Times New Roman" w:cs="Times New Roman"/>
          <w:b/>
          <w:i/>
        </w:rPr>
      </w:pPr>
      <w:r>
        <w:rPr>
          <w:rFonts w:ascii="Times New Roman" w:hAnsi="Times New Roman" w:cs="Times New Roman"/>
          <w:b/>
          <w:i/>
        </w:rPr>
        <w:t>2.</w:t>
      </w:r>
      <w:r>
        <w:rPr>
          <w:rFonts w:ascii="Times New Roman" w:hAnsi="Times New Roman" w:cs="Times New Roman"/>
          <w:b/>
          <w:i/>
        </w:rPr>
        <w:tab/>
      </w:r>
      <w:r w:rsidR="00163272" w:rsidRPr="00395E9E">
        <w:rPr>
          <w:rFonts w:ascii="Times New Roman" w:hAnsi="Times New Roman" w:cs="Times New Roman"/>
          <w:b/>
          <w:i/>
        </w:rPr>
        <w:t>Training of communities on soil and water conservation</w:t>
      </w:r>
    </w:p>
    <w:p w14:paraId="6D58F3C2" w14:textId="77777777" w:rsidR="003D39D6" w:rsidRPr="00395E9E" w:rsidRDefault="004620A5" w:rsidP="008E30B6">
      <w:pPr>
        <w:spacing w:after="0" w:line="240" w:lineRule="auto"/>
        <w:jc w:val="both"/>
        <w:rPr>
          <w:rFonts w:ascii="Times New Roman" w:hAnsi="Times New Roman" w:cs="Times New Roman"/>
        </w:rPr>
      </w:pPr>
      <w:r>
        <w:rPr>
          <w:rFonts w:ascii="Times New Roman" w:hAnsi="Times New Roman" w:cs="Times New Roman"/>
        </w:rPr>
        <w:t>Thirty five</w:t>
      </w:r>
      <w:r w:rsidRPr="00395E9E">
        <w:rPr>
          <w:rFonts w:ascii="Times New Roman" w:hAnsi="Times New Roman" w:cs="Times New Roman"/>
        </w:rPr>
        <w:t xml:space="preserve"> community</w:t>
      </w:r>
      <w:r w:rsidR="006B60C6" w:rsidRPr="00395E9E">
        <w:rPr>
          <w:rFonts w:ascii="Times New Roman" w:hAnsi="Times New Roman" w:cs="Times New Roman"/>
        </w:rPr>
        <w:t xml:space="preserve"> members were trained on </w:t>
      </w:r>
      <w:r w:rsidR="00F401BA" w:rsidRPr="00395E9E">
        <w:rPr>
          <w:rFonts w:ascii="Times New Roman" w:hAnsi="Times New Roman" w:cs="Times New Roman"/>
        </w:rPr>
        <w:t>s</w:t>
      </w:r>
      <w:r w:rsidR="006B60C6" w:rsidRPr="00395E9E">
        <w:rPr>
          <w:rFonts w:ascii="Times New Roman" w:hAnsi="Times New Roman" w:cs="Times New Roman"/>
        </w:rPr>
        <w:t>oil and water conservation</w:t>
      </w:r>
      <w:r w:rsidR="00691A9E" w:rsidRPr="00395E9E">
        <w:rPr>
          <w:rFonts w:ascii="Times New Roman" w:hAnsi="Times New Roman" w:cs="Times New Roman"/>
        </w:rPr>
        <w:t>, soil erosion, e</w:t>
      </w:r>
      <w:r w:rsidR="006B60C6" w:rsidRPr="00395E9E">
        <w:rPr>
          <w:rFonts w:ascii="Times New Roman" w:hAnsi="Times New Roman" w:cs="Times New Roman"/>
        </w:rPr>
        <w:t>ffect</w:t>
      </w:r>
      <w:r w:rsidR="00F401BA" w:rsidRPr="00395E9E">
        <w:rPr>
          <w:rFonts w:ascii="Times New Roman" w:hAnsi="Times New Roman" w:cs="Times New Roman"/>
        </w:rPr>
        <w:t>s</w:t>
      </w:r>
      <w:r w:rsidR="006B60C6" w:rsidRPr="00395E9E">
        <w:rPr>
          <w:rFonts w:ascii="Times New Roman" w:hAnsi="Times New Roman" w:cs="Times New Roman"/>
        </w:rPr>
        <w:t xml:space="preserve"> of soil erosion</w:t>
      </w:r>
      <w:r w:rsidR="00691A9E" w:rsidRPr="00395E9E">
        <w:rPr>
          <w:rFonts w:ascii="Times New Roman" w:hAnsi="Times New Roman" w:cs="Times New Roman"/>
        </w:rPr>
        <w:t>, s</w:t>
      </w:r>
      <w:r w:rsidR="006B60C6" w:rsidRPr="00395E9E">
        <w:rPr>
          <w:rFonts w:ascii="Times New Roman" w:hAnsi="Times New Roman" w:cs="Times New Roman"/>
        </w:rPr>
        <w:t>heet erosion</w:t>
      </w:r>
      <w:r w:rsidR="00691A9E" w:rsidRPr="00395E9E">
        <w:rPr>
          <w:rFonts w:ascii="Times New Roman" w:hAnsi="Times New Roman" w:cs="Times New Roman"/>
        </w:rPr>
        <w:t>, rill erosion, g</w:t>
      </w:r>
      <w:r w:rsidR="006B60C6" w:rsidRPr="00395E9E">
        <w:rPr>
          <w:rFonts w:ascii="Times New Roman" w:hAnsi="Times New Roman" w:cs="Times New Roman"/>
        </w:rPr>
        <w:t>ully erosion</w:t>
      </w:r>
      <w:r w:rsidR="00691A9E" w:rsidRPr="00395E9E">
        <w:rPr>
          <w:rFonts w:ascii="Times New Roman" w:hAnsi="Times New Roman" w:cs="Times New Roman"/>
        </w:rPr>
        <w:t>, m</w:t>
      </w:r>
      <w:r w:rsidR="006B60C6" w:rsidRPr="00395E9E">
        <w:rPr>
          <w:rFonts w:ascii="Times New Roman" w:hAnsi="Times New Roman" w:cs="Times New Roman"/>
        </w:rPr>
        <w:t>ethods of controlling soil</w:t>
      </w:r>
      <w:r w:rsidR="00691A9E" w:rsidRPr="00395E9E">
        <w:rPr>
          <w:rFonts w:ascii="Times New Roman" w:hAnsi="Times New Roman" w:cs="Times New Roman"/>
        </w:rPr>
        <w:t xml:space="preserve"> erosion, c</w:t>
      </w:r>
      <w:r w:rsidR="006B60C6" w:rsidRPr="00395E9E">
        <w:rPr>
          <w:rFonts w:ascii="Times New Roman" w:hAnsi="Times New Roman" w:cs="Times New Roman"/>
        </w:rPr>
        <w:t>haracteristics of soil fertility</w:t>
      </w:r>
      <w:r w:rsidR="00691A9E" w:rsidRPr="00395E9E">
        <w:rPr>
          <w:rFonts w:ascii="Times New Roman" w:hAnsi="Times New Roman" w:cs="Times New Roman"/>
        </w:rPr>
        <w:t>, h</w:t>
      </w:r>
      <w:r w:rsidR="006B60C6" w:rsidRPr="00395E9E">
        <w:rPr>
          <w:rFonts w:ascii="Times New Roman" w:hAnsi="Times New Roman" w:cs="Times New Roman"/>
        </w:rPr>
        <w:t xml:space="preserve">ow soil </w:t>
      </w:r>
      <w:r w:rsidR="00691A9E" w:rsidRPr="00395E9E">
        <w:rPr>
          <w:rFonts w:ascii="Times New Roman" w:hAnsi="Times New Roman" w:cs="Times New Roman"/>
        </w:rPr>
        <w:t>los</w:t>
      </w:r>
      <w:r w:rsidR="009F10FE" w:rsidRPr="00395E9E">
        <w:rPr>
          <w:rFonts w:ascii="Times New Roman" w:hAnsi="Times New Roman" w:cs="Times New Roman"/>
        </w:rPr>
        <w:t>e</w:t>
      </w:r>
      <w:r w:rsidR="00F401BA" w:rsidRPr="00395E9E">
        <w:rPr>
          <w:rFonts w:ascii="Times New Roman" w:hAnsi="Times New Roman" w:cs="Times New Roman"/>
        </w:rPr>
        <w:t>s</w:t>
      </w:r>
      <w:r w:rsidR="00691A9E" w:rsidRPr="00395E9E">
        <w:rPr>
          <w:rFonts w:ascii="Times New Roman" w:hAnsi="Times New Roman" w:cs="Times New Roman"/>
        </w:rPr>
        <w:t xml:space="preserve"> fertility, maintenance of soil fertility, water, sources of water, uses of water, w</w:t>
      </w:r>
      <w:r w:rsidR="006B60C6" w:rsidRPr="00395E9E">
        <w:rPr>
          <w:rFonts w:ascii="Times New Roman" w:hAnsi="Times New Roman" w:cs="Times New Roman"/>
        </w:rPr>
        <w:t>ater pollution and contamination</w:t>
      </w:r>
      <w:r w:rsidR="008E284F" w:rsidRPr="00395E9E">
        <w:rPr>
          <w:rFonts w:ascii="Times New Roman" w:hAnsi="Times New Roman" w:cs="Times New Roman"/>
        </w:rPr>
        <w:t>.</w:t>
      </w:r>
      <w:r w:rsidR="00FF5405" w:rsidRPr="00395E9E">
        <w:rPr>
          <w:rFonts w:ascii="Times New Roman" w:hAnsi="Times New Roman" w:cs="Times New Roman"/>
        </w:rPr>
        <w:t xml:space="preserve"> The training was hand</w:t>
      </w:r>
      <w:r>
        <w:rPr>
          <w:rFonts w:ascii="Times New Roman" w:hAnsi="Times New Roman" w:cs="Times New Roman"/>
        </w:rPr>
        <w:t>s</w:t>
      </w:r>
      <w:r w:rsidR="00FF5405" w:rsidRPr="00395E9E">
        <w:rPr>
          <w:rFonts w:ascii="Times New Roman" w:hAnsi="Times New Roman" w:cs="Times New Roman"/>
        </w:rPr>
        <w:t xml:space="preserve"> on meaning that it happened on the field of one of the community members, where practical lessons were offered.</w:t>
      </w:r>
    </w:p>
    <w:p w14:paraId="088C3B69" w14:textId="77777777" w:rsidR="003D39D6" w:rsidRDefault="003D39D6">
      <w:pPr>
        <w:rPr>
          <w:rFonts w:ascii="Times New Roman" w:hAnsi="Times New Roman" w:cs="Times New Roman"/>
          <w:sz w:val="20"/>
          <w:szCs w:val="20"/>
        </w:rPr>
        <w:sectPr w:rsidR="003D39D6" w:rsidSect="00473FF5">
          <w:headerReference w:type="default" r:id="rId8"/>
          <w:footerReference w:type="default" r:id="rId9"/>
          <w:headerReference w:type="first" r:id="rId10"/>
          <w:type w:val="continuous"/>
          <w:pgSz w:w="12240" w:h="15840"/>
          <w:pgMar w:top="1440" w:right="1440" w:bottom="1260" w:left="1440" w:header="720" w:footer="720" w:gutter="0"/>
          <w:pgNumType w:start="1"/>
          <w:cols w:space="720"/>
          <w:titlePg/>
          <w:docGrid w:linePitch="360"/>
        </w:sectPr>
      </w:pPr>
      <w:r>
        <w:rPr>
          <w:rFonts w:ascii="Times New Roman" w:hAnsi="Times New Roman" w:cs="Times New Roman"/>
          <w:sz w:val="20"/>
          <w:szCs w:val="20"/>
        </w:rPr>
        <w:br w:type="page"/>
      </w:r>
    </w:p>
    <w:p w14:paraId="06CFEE36" w14:textId="77777777" w:rsidR="003D39D6" w:rsidRDefault="003D39D6">
      <w:pPr>
        <w:rPr>
          <w:rFonts w:ascii="Times New Roman" w:hAnsi="Times New Roman" w:cs="Times New Roman"/>
          <w:sz w:val="20"/>
          <w:szCs w:val="20"/>
        </w:rPr>
      </w:pPr>
    </w:p>
    <w:p w14:paraId="71F23088" w14:textId="77777777" w:rsidR="00163272" w:rsidRPr="00CD65B8" w:rsidRDefault="00163272" w:rsidP="008E30B6">
      <w:pPr>
        <w:spacing w:after="0" w:line="240" w:lineRule="auto"/>
        <w:jc w:val="both"/>
        <w:rPr>
          <w:rFonts w:ascii="Times New Roman" w:hAnsi="Times New Roman" w:cs="Times New Roman"/>
          <w:sz w:val="20"/>
          <w:szCs w:val="20"/>
        </w:rPr>
      </w:pPr>
    </w:p>
    <w:p w14:paraId="733CC3F8" w14:textId="77777777" w:rsidR="003D39D6" w:rsidRDefault="003D39D6" w:rsidP="003D39D6">
      <w:pPr>
        <w:tabs>
          <w:tab w:val="num" w:pos="1080"/>
        </w:tabs>
        <w:spacing w:before="120" w:after="120" w:line="240" w:lineRule="auto"/>
        <w:ind w:left="851"/>
        <w:jc w:val="both"/>
        <w:rPr>
          <w:b/>
        </w:rPr>
      </w:pPr>
      <w:r>
        <w:rPr>
          <w:b/>
        </w:rPr>
        <w:t>2.3</w:t>
      </w:r>
      <w:r>
        <w:rPr>
          <w:b/>
        </w:rPr>
        <w:tab/>
      </w:r>
      <w:r w:rsidRPr="00251EF1">
        <w:rPr>
          <w:b/>
        </w:rPr>
        <w:t xml:space="preserve">Logframe matrix updated  </w:t>
      </w:r>
    </w:p>
    <w:tbl>
      <w:tblPr>
        <w:tblW w:w="508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75"/>
        <w:gridCol w:w="2329"/>
        <w:gridCol w:w="2628"/>
        <w:gridCol w:w="76"/>
        <w:gridCol w:w="23"/>
        <w:gridCol w:w="1372"/>
        <w:gridCol w:w="1396"/>
        <w:gridCol w:w="837"/>
        <w:gridCol w:w="705"/>
        <w:gridCol w:w="15"/>
        <w:gridCol w:w="9"/>
        <w:gridCol w:w="111"/>
        <w:gridCol w:w="91"/>
        <w:gridCol w:w="1864"/>
        <w:gridCol w:w="2089"/>
        <w:gridCol w:w="12"/>
      </w:tblGrid>
      <w:tr w:rsidR="00F06994" w:rsidRPr="005F6BDF" w14:paraId="62374232" w14:textId="77777777" w:rsidTr="00DC6011">
        <w:tc>
          <w:tcPr>
            <w:tcW w:w="367" w:type="pct"/>
            <w:shd w:val="clear" w:color="auto" w:fill="BFBFBF" w:themeFill="background1" w:themeFillShade="BF"/>
          </w:tcPr>
          <w:p w14:paraId="7D36F6F4" w14:textId="77777777" w:rsidR="003D39D6" w:rsidRPr="0093102D" w:rsidRDefault="003D39D6" w:rsidP="0093102D">
            <w:pPr>
              <w:spacing w:after="120" w:line="240" w:lineRule="auto"/>
              <w:rPr>
                <w:rFonts w:ascii="Times New Roman" w:hAnsi="Times New Roman" w:cs="Times New Roman"/>
                <w:b/>
                <w:sz w:val="18"/>
                <w:szCs w:val="18"/>
              </w:rPr>
            </w:pPr>
          </w:p>
        </w:tc>
        <w:tc>
          <w:tcPr>
            <w:tcW w:w="796" w:type="pct"/>
            <w:shd w:val="clear" w:color="auto" w:fill="BFBFBF" w:themeFill="background1" w:themeFillShade="BF"/>
          </w:tcPr>
          <w:p w14:paraId="40ACE434" w14:textId="77777777" w:rsidR="003D39D6" w:rsidRPr="0093102D" w:rsidRDefault="003D39D6" w:rsidP="0093102D">
            <w:pPr>
              <w:spacing w:after="120" w:line="240" w:lineRule="auto"/>
              <w:rPr>
                <w:rFonts w:ascii="Times New Roman" w:hAnsi="Times New Roman" w:cs="Times New Roman"/>
                <w:b/>
                <w:i/>
                <w:sz w:val="18"/>
                <w:szCs w:val="18"/>
              </w:rPr>
            </w:pPr>
            <w:r w:rsidRPr="0093102D">
              <w:rPr>
                <w:rFonts w:ascii="Times New Roman" w:hAnsi="Times New Roman" w:cs="Times New Roman"/>
                <w:b/>
                <w:i/>
                <w:sz w:val="18"/>
                <w:szCs w:val="18"/>
              </w:rPr>
              <w:t>Intervention logic</w:t>
            </w:r>
          </w:p>
        </w:tc>
        <w:tc>
          <w:tcPr>
            <w:tcW w:w="924" w:type="pct"/>
            <w:gridSpan w:val="2"/>
            <w:shd w:val="clear" w:color="auto" w:fill="BFBFBF" w:themeFill="background1" w:themeFillShade="BF"/>
          </w:tcPr>
          <w:p w14:paraId="43BB7894" w14:textId="77777777" w:rsidR="003D39D6" w:rsidRPr="0093102D" w:rsidRDefault="003D39D6" w:rsidP="0093102D">
            <w:pPr>
              <w:spacing w:after="120" w:line="240" w:lineRule="auto"/>
              <w:rPr>
                <w:rFonts w:ascii="Times New Roman" w:hAnsi="Times New Roman" w:cs="Times New Roman"/>
                <w:b/>
                <w:i/>
                <w:sz w:val="18"/>
                <w:szCs w:val="18"/>
              </w:rPr>
            </w:pPr>
            <w:r w:rsidRPr="0093102D">
              <w:rPr>
                <w:rFonts w:ascii="Times New Roman" w:hAnsi="Times New Roman" w:cs="Times New Roman"/>
                <w:b/>
                <w:i/>
                <w:sz w:val="18"/>
                <w:szCs w:val="18"/>
              </w:rPr>
              <w:t>Indicators</w:t>
            </w:r>
          </w:p>
        </w:tc>
        <w:tc>
          <w:tcPr>
            <w:tcW w:w="477" w:type="pct"/>
            <w:gridSpan w:val="2"/>
            <w:shd w:val="clear" w:color="auto" w:fill="BFBFBF" w:themeFill="background1" w:themeFillShade="BF"/>
          </w:tcPr>
          <w:p w14:paraId="0A0DAFDE" w14:textId="77777777" w:rsidR="003D39D6" w:rsidRPr="0093102D" w:rsidRDefault="003D39D6" w:rsidP="0093102D">
            <w:pPr>
              <w:spacing w:after="120" w:line="240" w:lineRule="auto"/>
              <w:rPr>
                <w:rFonts w:ascii="Times New Roman" w:hAnsi="Times New Roman" w:cs="Times New Roman"/>
                <w:b/>
                <w:i/>
                <w:sz w:val="18"/>
                <w:szCs w:val="18"/>
              </w:rPr>
            </w:pPr>
            <w:r w:rsidRPr="0093102D">
              <w:rPr>
                <w:rFonts w:ascii="Times New Roman" w:hAnsi="Times New Roman" w:cs="Times New Roman"/>
                <w:b/>
                <w:i/>
                <w:sz w:val="18"/>
                <w:szCs w:val="18"/>
              </w:rPr>
              <w:t>Baseline</w:t>
            </w:r>
          </w:p>
        </w:tc>
        <w:tc>
          <w:tcPr>
            <w:tcW w:w="477" w:type="pct"/>
            <w:shd w:val="clear" w:color="auto" w:fill="BFBFBF" w:themeFill="background1" w:themeFillShade="BF"/>
          </w:tcPr>
          <w:p w14:paraId="4A2092EB" w14:textId="77777777" w:rsidR="003D39D6" w:rsidRPr="0093102D" w:rsidRDefault="003D39D6" w:rsidP="0093102D">
            <w:pPr>
              <w:spacing w:after="120" w:line="240" w:lineRule="auto"/>
              <w:rPr>
                <w:rFonts w:ascii="Times New Roman" w:hAnsi="Times New Roman" w:cs="Times New Roman"/>
                <w:b/>
                <w:i/>
                <w:sz w:val="18"/>
                <w:szCs w:val="18"/>
              </w:rPr>
            </w:pPr>
            <w:r w:rsidRPr="0093102D">
              <w:rPr>
                <w:rFonts w:ascii="Times New Roman" w:hAnsi="Times New Roman" w:cs="Times New Roman"/>
                <w:b/>
                <w:i/>
                <w:sz w:val="18"/>
                <w:szCs w:val="18"/>
              </w:rPr>
              <w:t>Current Value</w:t>
            </w:r>
          </w:p>
        </w:tc>
        <w:tc>
          <w:tcPr>
            <w:tcW w:w="573" w:type="pct"/>
            <w:gridSpan w:val="5"/>
            <w:shd w:val="clear" w:color="auto" w:fill="BFBFBF" w:themeFill="background1" w:themeFillShade="BF"/>
          </w:tcPr>
          <w:p w14:paraId="5EB10ED8" w14:textId="77777777" w:rsidR="003D39D6" w:rsidRPr="0093102D" w:rsidRDefault="003D39D6" w:rsidP="0093102D">
            <w:pPr>
              <w:spacing w:line="240" w:lineRule="auto"/>
              <w:jc w:val="center"/>
              <w:rPr>
                <w:rFonts w:ascii="Times New Roman" w:hAnsi="Times New Roman" w:cs="Times New Roman"/>
                <w:b/>
                <w:i/>
                <w:sz w:val="18"/>
                <w:szCs w:val="18"/>
              </w:rPr>
            </w:pPr>
            <w:r w:rsidRPr="0093102D">
              <w:rPr>
                <w:rFonts w:ascii="Times New Roman" w:hAnsi="Times New Roman" w:cs="Times New Roman"/>
                <w:b/>
                <w:i/>
                <w:sz w:val="18"/>
                <w:szCs w:val="18"/>
              </w:rPr>
              <w:t>Targets (incl. reference year</w:t>
            </w:r>
            <w:r w:rsidRPr="0093102D">
              <w:rPr>
                <w:rFonts w:ascii="Times New Roman" w:hAnsi="Times New Roman" w:cs="Times New Roman"/>
                <w:b/>
                <w:sz w:val="18"/>
                <w:szCs w:val="18"/>
              </w:rPr>
              <w:t>)</w:t>
            </w:r>
          </w:p>
        </w:tc>
        <w:tc>
          <w:tcPr>
            <w:tcW w:w="668" w:type="pct"/>
            <w:gridSpan w:val="2"/>
            <w:shd w:val="clear" w:color="auto" w:fill="BFBFBF" w:themeFill="background1" w:themeFillShade="BF"/>
          </w:tcPr>
          <w:p w14:paraId="49936DA1" w14:textId="77777777" w:rsidR="003D39D6" w:rsidRPr="0093102D" w:rsidRDefault="003D39D6" w:rsidP="0093102D">
            <w:pPr>
              <w:spacing w:after="120" w:line="240" w:lineRule="auto"/>
              <w:rPr>
                <w:rFonts w:ascii="Times New Roman" w:hAnsi="Times New Roman" w:cs="Times New Roman"/>
                <w:b/>
                <w:i/>
                <w:sz w:val="18"/>
                <w:szCs w:val="18"/>
              </w:rPr>
            </w:pPr>
            <w:r w:rsidRPr="0093102D">
              <w:rPr>
                <w:rFonts w:ascii="Times New Roman" w:hAnsi="Times New Roman" w:cs="Times New Roman"/>
                <w:b/>
                <w:i/>
                <w:sz w:val="18"/>
                <w:szCs w:val="18"/>
              </w:rPr>
              <w:t>Sources of Verification</w:t>
            </w:r>
          </w:p>
        </w:tc>
        <w:tc>
          <w:tcPr>
            <w:tcW w:w="718" w:type="pct"/>
            <w:gridSpan w:val="2"/>
            <w:shd w:val="clear" w:color="auto" w:fill="BFBFBF" w:themeFill="background1" w:themeFillShade="BF"/>
          </w:tcPr>
          <w:p w14:paraId="37E18850" w14:textId="77777777" w:rsidR="003D39D6" w:rsidRPr="0093102D" w:rsidRDefault="003D39D6" w:rsidP="0093102D">
            <w:pPr>
              <w:spacing w:after="120" w:line="240" w:lineRule="auto"/>
              <w:rPr>
                <w:rFonts w:ascii="Times New Roman" w:hAnsi="Times New Roman" w:cs="Times New Roman"/>
                <w:b/>
                <w:i/>
                <w:sz w:val="18"/>
                <w:szCs w:val="18"/>
              </w:rPr>
            </w:pPr>
            <w:r w:rsidRPr="0093102D">
              <w:rPr>
                <w:rFonts w:ascii="Times New Roman" w:hAnsi="Times New Roman" w:cs="Times New Roman"/>
                <w:b/>
                <w:i/>
                <w:sz w:val="18"/>
                <w:szCs w:val="18"/>
              </w:rPr>
              <w:t>Assumptions and Risks</w:t>
            </w:r>
          </w:p>
        </w:tc>
      </w:tr>
      <w:tr w:rsidR="00F06994" w:rsidRPr="005F6BDF" w14:paraId="180C55C7" w14:textId="77777777" w:rsidTr="00DC6011">
        <w:tc>
          <w:tcPr>
            <w:tcW w:w="367" w:type="pct"/>
            <w:shd w:val="clear" w:color="auto" w:fill="BFBFBF" w:themeFill="background1" w:themeFillShade="BF"/>
          </w:tcPr>
          <w:p w14:paraId="7CF36FE5" w14:textId="77777777" w:rsidR="003D39D6" w:rsidRPr="0093102D" w:rsidRDefault="003D39D6" w:rsidP="0093102D">
            <w:pPr>
              <w:spacing w:after="120" w:line="240" w:lineRule="auto"/>
              <w:rPr>
                <w:rFonts w:ascii="Times New Roman" w:hAnsi="Times New Roman" w:cs="Times New Roman"/>
                <w:b/>
                <w:sz w:val="18"/>
                <w:szCs w:val="18"/>
              </w:rPr>
            </w:pPr>
          </w:p>
        </w:tc>
        <w:tc>
          <w:tcPr>
            <w:tcW w:w="796" w:type="pct"/>
          </w:tcPr>
          <w:p w14:paraId="2218AE70" w14:textId="77777777" w:rsidR="003D39D6" w:rsidRPr="0093102D" w:rsidRDefault="003D39D6" w:rsidP="0093102D">
            <w:pPr>
              <w:spacing w:after="120" w:line="240" w:lineRule="auto"/>
              <w:rPr>
                <w:rFonts w:ascii="Times New Roman" w:hAnsi="Times New Roman" w:cs="Times New Roman"/>
                <w:b/>
                <w:i/>
                <w:sz w:val="18"/>
                <w:szCs w:val="18"/>
              </w:rPr>
            </w:pPr>
          </w:p>
        </w:tc>
        <w:tc>
          <w:tcPr>
            <w:tcW w:w="924" w:type="pct"/>
            <w:gridSpan w:val="2"/>
          </w:tcPr>
          <w:p w14:paraId="27E8B71C" w14:textId="77777777" w:rsidR="003D39D6" w:rsidRPr="0093102D" w:rsidRDefault="003D39D6" w:rsidP="0093102D">
            <w:pPr>
              <w:spacing w:after="120" w:line="240" w:lineRule="auto"/>
              <w:rPr>
                <w:rFonts w:ascii="Times New Roman" w:hAnsi="Times New Roman" w:cs="Times New Roman"/>
                <w:b/>
                <w:i/>
                <w:sz w:val="18"/>
                <w:szCs w:val="18"/>
              </w:rPr>
            </w:pPr>
          </w:p>
        </w:tc>
        <w:tc>
          <w:tcPr>
            <w:tcW w:w="477" w:type="pct"/>
            <w:gridSpan w:val="2"/>
          </w:tcPr>
          <w:p w14:paraId="25C57E65" w14:textId="77777777" w:rsidR="003D39D6" w:rsidRPr="0093102D" w:rsidRDefault="003D39D6" w:rsidP="0093102D">
            <w:pPr>
              <w:spacing w:after="120" w:line="240" w:lineRule="auto"/>
              <w:rPr>
                <w:rFonts w:ascii="Times New Roman" w:hAnsi="Times New Roman" w:cs="Times New Roman"/>
                <w:b/>
                <w:i/>
                <w:sz w:val="18"/>
                <w:szCs w:val="18"/>
              </w:rPr>
            </w:pPr>
            <w:r w:rsidRPr="0093102D">
              <w:rPr>
                <w:rFonts w:ascii="Times New Roman" w:hAnsi="Times New Roman" w:cs="Times New Roman"/>
                <w:b/>
                <w:i/>
                <w:sz w:val="18"/>
                <w:szCs w:val="18"/>
              </w:rPr>
              <w:t>Reference year(</w:t>
            </w:r>
            <w:r w:rsidRPr="0093102D">
              <w:rPr>
                <w:rFonts w:ascii="Times New Roman" w:hAnsi="Times New Roman" w:cs="Times New Roman"/>
                <w:i/>
                <w:sz w:val="18"/>
                <w:szCs w:val="18"/>
              </w:rPr>
              <w:t>Beginning of project)</w:t>
            </w:r>
          </w:p>
        </w:tc>
        <w:tc>
          <w:tcPr>
            <w:tcW w:w="477" w:type="pct"/>
          </w:tcPr>
          <w:p w14:paraId="248EBEA3" w14:textId="77777777" w:rsidR="003D39D6" w:rsidRPr="0093102D" w:rsidRDefault="003D39D6" w:rsidP="0093102D">
            <w:pPr>
              <w:spacing w:after="120" w:line="240" w:lineRule="auto"/>
              <w:rPr>
                <w:rFonts w:ascii="Times New Roman" w:hAnsi="Times New Roman" w:cs="Times New Roman"/>
                <w:b/>
                <w:i/>
                <w:sz w:val="18"/>
                <w:szCs w:val="18"/>
              </w:rPr>
            </w:pPr>
            <w:r w:rsidRPr="0093102D">
              <w:rPr>
                <w:rFonts w:ascii="Times New Roman" w:hAnsi="Times New Roman" w:cs="Times New Roman"/>
                <w:b/>
                <w:i/>
                <w:sz w:val="18"/>
                <w:szCs w:val="18"/>
              </w:rPr>
              <w:t>Reference date (January 2017)</w:t>
            </w:r>
          </w:p>
        </w:tc>
        <w:tc>
          <w:tcPr>
            <w:tcW w:w="286" w:type="pct"/>
          </w:tcPr>
          <w:p w14:paraId="133433CE" w14:textId="77777777" w:rsidR="003D39D6" w:rsidRPr="0093102D" w:rsidRDefault="003D39D6" w:rsidP="0093102D">
            <w:pPr>
              <w:spacing w:after="120" w:line="240" w:lineRule="auto"/>
              <w:rPr>
                <w:rFonts w:ascii="Times New Roman" w:hAnsi="Times New Roman" w:cs="Times New Roman"/>
                <w:b/>
                <w:i/>
                <w:sz w:val="18"/>
                <w:szCs w:val="18"/>
              </w:rPr>
            </w:pPr>
            <w:r w:rsidRPr="0093102D">
              <w:rPr>
                <w:rFonts w:ascii="Times New Roman" w:hAnsi="Times New Roman" w:cs="Times New Roman"/>
                <w:b/>
                <w:i/>
                <w:sz w:val="18"/>
                <w:szCs w:val="18"/>
              </w:rPr>
              <w:t>Yr1</w:t>
            </w:r>
          </w:p>
        </w:tc>
        <w:tc>
          <w:tcPr>
            <w:tcW w:w="287" w:type="pct"/>
            <w:gridSpan w:val="4"/>
          </w:tcPr>
          <w:p w14:paraId="54B42F57" w14:textId="77777777" w:rsidR="003D39D6" w:rsidRPr="0093102D" w:rsidRDefault="003D39D6" w:rsidP="0093102D">
            <w:pPr>
              <w:spacing w:after="120" w:line="240" w:lineRule="auto"/>
              <w:rPr>
                <w:rFonts w:ascii="Times New Roman" w:hAnsi="Times New Roman" w:cs="Times New Roman"/>
                <w:b/>
                <w:i/>
                <w:sz w:val="18"/>
                <w:szCs w:val="18"/>
              </w:rPr>
            </w:pPr>
            <w:r w:rsidRPr="0093102D">
              <w:rPr>
                <w:rFonts w:ascii="Times New Roman" w:hAnsi="Times New Roman" w:cs="Times New Roman"/>
                <w:b/>
                <w:i/>
                <w:sz w:val="18"/>
                <w:szCs w:val="18"/>
              </w:rPr>
              <w:t>Yr 2</w:t>
            </w:r>
          </w:p>
        </w:tc>
        <w:tc>
          <w:tcPr>
            <w:tcW w:w="668" w:type="pct"/>
            <w:gridSpan w:val="2"/>
          </w:tcPr>
          <w:p w14:paraId="1F88FDB7" w14:textId="77777777" w:rsidR="003D39D6" w:rsidRPr="0093102D" w:rsidRDefault="003D39D6" w:rsidP="0093102D">
            <w:pPr>
              <w:spacing w:after="120" w:line="240" w:lineRule="auto"/>
              <w:rPr>
                <w:rFonts w:ascii="Times New Roman" w:hAnsi="Times New Roman" w:cs="Times New Roman"/>
                <w:b/>
                <w:i/>
                <w:sz w:val="18"/>
                <w:szCs w:val="18"/>
              </w:rPr>
            </w:pPr>
          </w:p>
        </w:tc>
        <w:tc>
          <w:tcPr>
            <w:tcW w:w="718" w:type="pct"/>
            <w:gridSpan w:val="2"/>
          </w:tcPr>
          <w:p w14:paraId="657A188A" w14:textId="77777777" w:rsidR="003D39D6" w:rsidRPr="0093102D" w:rsidRDefault="003D39D6" w:rsidP="0093102D">
            <w:pPr>
              <w:spacing w:after="120" w:line="240" w:lineRule="auto"/>
              <w:rPr>
                <w:rFonts w:ascii="Times New Roman" w:hAnsi="Times New Roman" w:cs="Times New Roman"/>
                <w:b/>
                <w:i/>
                <w:sz w:val="18"/>
                <w:szCs w:val="18"/>
              </w:rPr>
            </w:pPr>
          </w:p>
        </w:tc>
      </w:tr>
      <w:tr w:rsidR="00F06994" w:rsidRPr="0093102D" w14:paraId="64990FD3" w14:textId="77777777" w:rsidTr="00DC6011">
        <w:tc>
          <w:tcPr>
            <w:tcW w:w="367" w:type="pct"/>
            <w:shd w:val="clear" w:color="auto" w:fill="BFBFBF" w:themeFill="background1" w:themeFillShade="BF"/>
          </w:tcPr>
          <w:p w14:paraId="2C437F7F" w14:textId="77777777" w:rsidR="0093102D" w:rsidRPr="0093102D" w:rsidRDefault="0093102D" w:rsidP="0093102D">
            <w:pPr>
              <w:spacing w:after="120" w:line="240" w:lineRule="auto"/>
              <w:rPr>
                <w:rFonts w:ascii="Times New Roman" w:hAnsi="Times New Roman" w:cs="Times New Roman"/>
                <w:b/>
                <w:sz w:val="18"/>
                <w:szCs w:val="18"/>
              </w:rPr>
            </w:pPr>
            <w:r w:rsidRPr="005F6BDF">
              <w:rPr>
                <w:rFonts w:ascii="Times New Roman" w:hAnsi="Times New Roman" w:cs="Times New Roman"/>
                <w:sz w:val="18"/>
                <w:szCs w:val="18"/>
              </w:rPr>
              <w:t>Overall Objective (Goal)</w:t>
            </w:r>
          </w:p>
        </w:tc>
        <w:tc>
          <w:tcPr>
            <w:tcW w:w="796" w:type="pct"/>
          </w:tcPr>
          <w:p w14:paraId="347EFA90" w14:textId="77777777" w:rsidR="0093102D" w:rsidRPr="0093102D" w:rsidRDefault="0093102D" w:rsidP="0093102D">
            <w:pPr>
              <w:spacing w:after="120" w:line="240" w:lineRule="auto"/>
              <w:rPr>
                <w:rFonts w:ascii="Times New Roman" w:hAnsi="Times New Roman" w:cs="Times New Roman"/>
                <w:b/>
                <w:i/>
                <w:sz w:val="18"/>
                <w:szCs w:val="18"/>
              </w:rPr>
            </w:pPr>
            <w:r w:rsidRPr="0093102D">
              <w:rPr>
                <w:rFonts w:ascii="Times New Roman" w:hAnsi="Times New Roman" w:cs="Times New Roman"/>
                <w:sz w:val="18"/>
                <w:szCs w:val="18"/>
              </w:rPr>
              <w:t>To improve the food and nutrition security situation of vulnerable population groups especially women and children in conflict affected areas of Panyijar and Pariang counties in Unity State, South Sudan</w:t>
            </w:r>
          </w:p>
        </w:tc>
        <w:tc>
          <w:tcPr>
            <w:tcW w:w="924" w:type="pct"/>
            <w:gridSpan w:val="2"/>
          </w:tcPr>
          <w:p w14:paraId="065F2E79" w14:textId="77777777" w:rsidR="0093102D" w:rsidRPr="0093102D" w:rsidRDefault="0093102D" w:rsidP="0093102D">
            <w:pPr>
              <w:spacing w:after="120" w:line="240" w:lineRule="auto"/>
              <w:rPr>
                <w:rFonts w:ascii="Times New Roman" w:hAnsi="Times New Roman" w:cs="Times New Roman"/>
                <w:b/>
                <w:i/>
                <w:sz w:val="18"/>
                <w:szCs w:val="18"/>
              </w:rPr>
            </w:pPr>
          </w:p>
        </w:tc>
        <w:tc>
          <w:tcPr>
            <w:tcW w:w="477" w:type="pct"/>
            <w:gridSpan w:val="2"/>
          </w:tcPr>
          <w:p w14:paraId="0C86885D" w14:textId="77777777" w:rsidR="0093102D" w:rsidRPr="0093102D" w:rsidRDefault="0093102D" w:rsidP="00F06994">
            <w:pPr>
              <w:spacing w:after="120" w:line="240" w:lineRule="auto"/>
              <w:rPr>
                <w:rFonts w:ascii="Times New Roman" w:hAnsi="Times New Roman" w:cs="Times New Roman"/>
                <w:b/>
                <w:i/>
                <w:sz w:val="18"/>
                <w:szCs w:val="18"/>
              </w:rPr>
            </w:pPr>
          </w:p>
        </w:tc>
        <w:tc>
          <w:tcPr>
            <w:tcW w:w="477" w:type="pct"/>
          </w:tcPr>
          <w:p w14:paraId="202A184D" w14:textId="77777777" w:rsidR="0093102D" w:rsidRPr="0093102D" w:rsidRDefault="0093102D" w:rsidP="00F06994">
            <w:pPr>
              <w:spacing w:after="120" w:line="240" w:lineRule="auto"/>
              <w:rPr>
                <w:rFonts w:ascii="Times New Roman" w:hAnsi="Times New Roman" w:cs="Times New Roman"/>
                <w:b/>
                <w:i/>
                <w:sz w:val="18"/>
                <w:szCs w:val="18"/>
              </w:rPr>
            </w:pPr>
          </w:p>
        </w:tc>
        <w:tc>
          <w:tcPr>
            <w:tcW w:w="286" w:type="pct"/>
          </w:tcPr>
          <w:p w14:paraId="09F30483" w14:textId="77777777" w:rsidR="0093102D" w:rsidRPr="0093102D" w:rsidRDefault="0093102D" w:rsidP="00F06994">
            <w:pPr>
              <w:spacing w:after="120" w:line="240" w:lineRule="auto"/>
              <w:rPr>
                <w:rFonts w:ascii="Times New Roman" w:hAnsi="Times New Roman" w:cs="Times New Roman"/>
                <w:b/>
                <w:i/>
                <w:sz w:val="18"/>
                <w:szCs w:val="18"/>
              </w:rPr>
            </w:pPr>
          </w:p>
        </w:tc>
        <w:tc>
          <w:tcPr>
            <w:tcW w:w="287" w:type="pct"/>
            <w:gridSpan w:val="4"/>
          </w:tcPr>
          <w:p w14:paraId="4B00D474" w14:textId="77777777" w:rsidR="0093102D" w:rsidRPr="0093102D" w:rsidRDefault="0093102D" w:rsidP="00F06994">
            <w:pPr>
              <w:spacing w:after="120" w:line="240" w:lineRule="auto"/>
              <w:rPr>
                <w:rFonts w:ascii="Times New Roman" w:hAnsi="Times New Roman" w:cs="Times New Roman"/>
                <w:b/>
                <w:i/>
                <w:sz w:val="18"/>
                <w:szCs w:val="18"/>
              </w:rPr>
            </w:pPr>
          </w:p>
        </w:tc>
        <w:tc>
          <w:tcPr>
            <w:tcW w:w="668" w:type="pct"/>
            <w:gridSpan w:val="2"/>
          </w:tcPr>
          <w:p w14:paraId="79E34F30" w14:textId="77777777" w:rsidR="0093102D" w:rsidRPr="0093102D" w:rsidRDefault="0093102D" w:rsidP="00F06994">
            <w:pPr>
              <w:spacing w:after="120" w:line="240" w:lineRule="auto"/>
              <w:rPr>
                <w:rFonts w:ascii="Times New Roman" w:hAnsi="Times New Roman" w:cs="Times New Roman"/>
                <w:b/>
                <w:i/>
                <w:sz w:val="18"/>
                <w:szCs w:val="18"/>
              </w:rPr>
            </w:pPr>
          </w:p>
        </w:tc>
        <w:tc>
          <w:tcPr>
            <w:tcW w:w="718" w:type="pct"/>
            <w:gridSpan w:val="2"/>
          </w:tcPr>
          <w:p w14:paraId="2061D79B" w14:textId="77777777" w:rsidR="0093102D" w:rsidRPr="0093102D" w:rsidRDefault="0093102D" w:rsidP="00F06994">
            <w:pPr>
              <w:spacing w:after="120" w:line="240" w:lineRule="auto"/>
              <w:rPr>
                <w:rFonts w:ascii="Times New Roman" w:hAnsi="Times New Roman" w:cs="Times New Roman"/>
                <w:b/>
                <w:i/>
                <w:sz w:val="18"/>
                <w:szCs w:val="18"/>
              </w:rPr>
            </w:pPr>
          </w:p>
        </w:tc>
      </w:tr>
      <w:tr w:rsidR="00F06994" w:rsidRPr="0093102D" w14:paraId="0D40E5F3" w14:textId="77777777" w:rsidTr="00DC6011">
        <w:trPr>
          <w:trHeight w:val="1979"/>
        </w:trPr>
        <w:tc>
          <w:tcPr>
            <w:tcW w:w="367" w:type="pct"/>
            <w:vMerge w:val="restart"/>
            <w:shd w:val="clear" w:color="auto" w:fill="BFBFBF" w:themeFill="background1" w:themeFillShade="BF"/>
          </w:tcPr>
          <w:p w14:paraId="5F010C88" w14:textId="77777777" w:rsidR="003D39D6" w:rsidRPr="0093102D" w:rsidRDefault="003D39D6" w:rsidP="0093102D">
            <w:pPr>
              <w:spacing w:after="120" w:line="240" w:lineRule="auto"/>
              <w:rPr>
                <w:rFonts w:ascii="Times New Roman" w:hAnsi="Times New Roman" w:cs="Times New Roman"/>
                <w:b/>
                <w:sz w:val="18"/>
                <w:szCs w:val="18"/>
              </w:rPr>
            </w:pPr>
            <w:r w:rsidRPr="0093102D">
              <w:rPr>
                <w:rFonts w:ascii="Times New Roman" w:hAnsi="Times New Roman" w:cs="Times New Roman"/>
                <w:b/>
                <w:sz w:val="18"/>
                <w:szCs w:val="18"/>
              </w:rPr>
              <w:t>Specific Objective</w:t>
            </w:r>
          </w:p>
        </w:tc>
        <w:tc>
          <w:tcPr>
            <w:tcW w:w="796" w:type="pct"/>
            <w:vMerge w:val="restart"/>
          </w:tcPr>
          <w:p w14:paraId="464AB96A" w14:textId="77777777" w:rsidR="003D39D6" w:rsidRPr="0093102D" w:rsidRDefault="003D39D6" w:rsidP="0093102D">
            <w:pPr>
              <w:spacing w:after="120" w:line="240" w:lineRule="auto"/>
              <w:rPr>
                <w:rFonts w:ascii="Times New Roman" w:hAnsi="Times New Roman" w:cs="Times New Roman"/>
                <w:sz w:val="18"/>
                <w:szCs w:val="18"/>
              </w:rPr>
            </w:pPr>
            <w:r w:rsidRPr="0093102D">
              <w:rPr>
                <w:rFonts w:ascii="Times New Roman" w:hAnsi="Times New Roman" w:cs="Times New Roman"/>
                <w:sz w:val="18"/>
                <w:szCs w:val="18"/>
              </w:rPr>
              <w:t>To enhance the capacities of vulnerable groups to sustainably produce and access food.</w:t>
            </w:r>
          </w:p>
          <w:p w14:paraId="3BB7E296" w14:textId="77777777" w:rsidR="003D39D6" w:rsidRPr="0093102D" w:rsidRDefault="003D39D6" w:rsidP="0093102D">
            <w:pPr>
              <w:spacing w:after="120" w:line="240" w:lineRule="auto"/>
              <w:rPr>
                <w:rFonts w:ascii="Times New Roman" w:hAnsi="Times New Roman" w:cs="Times New Roman"/>
                <w:sz w:val="18"/>
                <w:szCs w:val="18"/>
              </w:rPr>
            </w:pPr>
          </w:p>
          <w:p w14:paraId="187C6E7C" w14:textId="77777777" w:rsidR="003D39D6" w:rsidRPr="0093102D" w:rsidRDefault="003D39D6" w:rsidP="0093102D">
            <w:pPr>
              <w:spacing w:after="120" w:line="240" w:lineRule="auto"/>
              <w:rPr>
                <w:rFonts w:ascii="Times New Roman" w:hAnsi="Times New Roman" w:cs="Times New Roman"/>
                <w:sz w:val="18"/>
                <w:szCs w:val="18"/>
              </w:rPr>
            </w:pPr>
          </w:p>
        </w:tc>
        <w:tc>
          <w:tcPr>
            <w:tcW w:w="924" w:type="pct"/>
            <w:gridSpan w:val="2"/>
            <w:tcBorders>
              <w:bottom w:val="single" w:sz="4" w:space="0" w:color="auto"/>
            </w:tcBorders>
          </w:tcPr>
          <w:p w14:paraId="78A7444A" w14:textId="77777777" w:rsidR="003D39D6" w:rsidRPr="0093102D" w:rsidRDefault="003D39D6" w:rsidP="0093102D">
            <w:pPr>
              <w:pStyle w:val="ListParagraph"/>
              <w:spacing w:after="120" w:line="240" w:lineRule="auto"/>
              <w:ind w:left="0"/>
              <w:rPr>
                <w:rFonts w:ascii="Times New Roman" w:hAnsi="Times New Roman" w:cs="Times New Roman"/>
                <w:sz w:val="18"/>
                <w:szCs w:val="18"/>
              </w:rPr>
            </w:pPr>
            <w:r w:rsidRPr="0093102D">
              <w:rPr>
                <w:rFonts w:ascii="Times New Roman" w:hAnsi="Times New Roman" w:cs="Times New Roman"/>
                <w:sz w:val="18"/>
                <w:szCs w:val="18"/>
              </w:rPr>
              <w:t>% increase of the average Food Consumption Score (FCS)</w:t>
            </w:r>
          </w:p>
          <w:p w14:paraId="43F3C265" w14:textId="77777777" w:rsidR="003D39D6" w:rsidRPr="0093102D" w:rsidRDefault="003D39D6" w:rsidP="0093102D">
            <w:pPr>
              <w:pStyle w:val="ListParagraph"/>
              <w:spacing w:after="120" w:line="240" w:lineRule="auto"/>
              <w:ind w:left="0"/>
              <w:rPr>
                <w:rFonts w:ascii="Times New Roman" w:hAnsi="Times New Roman" w:cs="Times New Roman"/>
                <w:sz w:val="18"/>
                <w:szCs w:val="18"/>
              </w:rPr>
            </w:pPr>
          </w:p>
          <w:p w14:paraId="79756BBD" w14:textId="77777777" w:rsidR="003D39D6" w:rsidRPr="0093102D" w:rsidRDefault="003D39D6" w:rsidP="0093102D">
            <w:pPr>
              <w:autoSpaceDE w:val="0"/>
              <w:autoSpaceDN w:val="0"/>
              <w:adjustRightInd w:val="0"/>
              <w:spacing w:after="0" w:line="240" w:lineRule="auto"/>
              <w:rPr>
                <w:rFonts w:ascii="Times New Roman" w:hAnsi="Times New Roman" w:cs="Times New Roman"/>
                <w:sz w:val="18"/>
                <w:szCs w:val="18"/>
              </w:rPr>
            </w:pPr>
            <w:r w:rsidRPr="0093102D">
              <w:rPr>
                <w:rFonts w:ascii="Times New Roman" w:hAnsi="Times New Roman" w:cs="Times New Roman"/>
                <w:sz w:val="18"/>
                <w:szCs w:val="18"/>
              </w:rPr>
              <w:t>% of the target population achieves acceptable Food</w:t>
            </w:r>
          </w:p>
          <w:p w14:paraId="28B323B4" w14:textId="77777777" w:rsidR="003D39D6" w:rsidRPr="0093102D" w:rsidRDefault="003D39D6" w:rsidP="0093102D">
            <w:pPr>
              <w:pStyle w:val="ListParagraph"/>
              <w:spacing w:after="120" w:line="240" w:lineRule="auto"/>
              <w:ind w:left="0"/>
              <w:rPr>
                <w:rFonts w:ascii="Times New Roman" w:hAnsi="Times New Roman" w:cs="Times New Roman"/>
                <w:sz w:val="18"/>
                <w:szCs w:val="18"/>
              </w:rPr>
            </w:pPr>
            <w:r w:rsidRPr="0093102D">
              <w:rPr>
                <w:rFonts w:ascii="Times New Roman" w:hAnsi="Times New Roman" w:cs="Times New Roman"/>
                <w:sz w:val="18"/>
                <w:szCs w:val="18"/>
              </w:rPr>
              <w:t>Consumption Score (FCS) throughout the action</w:t>
            </w:r>
          </w:p>
          <w:p w14:paraId="7B6D758C" w14:textId="77777777" w:rsidR="003D39D6" w:rsidRPr="0093102D" w:rsidRDefault="003D39D6" w:rsidP="0093102D">
            <w:pPr>
              <w:pStyle w:val="ListParagraph"/>
              <w:spacing w:after="120" w:line="240" w:lineRule="auto"/>
              <w:ind w:left="0"/>
              <w:rPr>
                <w:rFonts w:ascii="Times New Roman" w:hAnsi="Times New Roman" w:cs="Times New Roman"/>
                <w:sz w:val="18"/>
                <w:szCs w:val="18"/>
              </w:rPr>
            </w:pPr>
          </w:p>
        </w:tc>
        <w:tc>
          <w:tcPr>
            <w:tcW w:w="477" w:type="pct"/>
            <w:gridSpan w:val="2"/>
            <w:tcBorders>
              <w:bottom w:val="single" w:sz="4" w:space="0" w:color="auto"/>
            </w:tcBorders>
          </w:tcPr>
          <w:p w14:paraId="31436ECD" w14:textId="77777777" w:rsidR="003D39D6" w:rsidRPr="0093102D" w:rsidRDefault="003D39D6" w:rsidP="0093102D">
            <w:pPr>
              <w:spacing w:after="120" w:line="240" w:lineRule="auto"/>
              <w:rPr>
                <w:rFonts w:ascii="Times New Roman" w:hAnsi="Times New Roman" w:cs="Times New Roman"/>
                <w:sz w:val="18"/>
                <w:szCs w:val="18"/>
              </w:rPr>
            </w:pPr>
            <w:r w:rsidRPr="0093102D">
              <w:rPr>
                <w:rFonts w:ascii="Times New Roman" w:hAnsi="Times New Roman" w:cs="Times New Roman"/>
                <w:sz w:val="18"/>
                <w:szCs w:val="18"/>
              </w:rPr>
              <w:t>21%</w:t>
            </w:r>
          </w:p>
          <w:p w14:paraId="02FE7A87" w14:textId="77777777" w:rsidR="003D39D6" w:rsidRPr="0093102D" w:rsidRDefault="003D39D6" w:rsidP="0093102D">
            <w:pPr>
              <w:spacing w:after="120" w:line="240" w:lineRule="auto"/>
              <w:rPr>
                <w:rFonts w:ascii="Times New Roman" w:hAnsi="Times New Roman" w:cs="Times New Roman"/>
                <w:sz w:val="18"/>
                <w:szCs w:val="18"/>
              </w:rPr>
            </w:pPr>
          </w:p>
          <w:p w14:paraId="77AF4E87" w14:textId="77777777" w:rsidR="003D39D6" w:rsidRPr="0093102D" w:rsidRDefault="003D39D6" w:rsidP="0093102D">
            <w:pPr>
              <w:spacing w:after="120" w:line="240" w:lineRule="auto"/>
              <w:rPr>
                <w:rFonts w:ascii="Times New Roman" w:hAnsi="Times New Roman" w:cs="Times New Roman"/>
                <w:sz w:val="18"/>
                <w:szCs w:val="18"/>
              </w:rPr>
            </w:pPr>
          </w:p>
          <w:p w14:paraId="1B6487CF" w14:textId="77777777" w:rsidR="003D39D6" w:rsidRPr="0093102D" w:rsidRDefault="003D39D6" w:rsidP="0093102D">
            <w:pPr>
              <w:spacing w:after="120" w:line="240" w:lineRule="auto"/>
              <w:rPr>
                <w:rFonts w:ascii="Times New Roman" w:hAnsi="Times New Roman" w:cs="Times New Roman"/>
                <w:sz w:val="18"/>
                <w:szCs w:val="18"/>
              </w:rPr>
            </w:pPr>
            <w:r w:rsidRPr="0093102D">
              <w:rPr>
                <w:rFonts w:ascii="Times New Roman" w:hAnsi="Times New Roman" w:cs="Times New Roman"/>
                <w:sz w:val="18"/>
                <w:szCs w:val="18"/>
              </w:rPr>
              <w:t xml:space="preserve">  </w:t>
            </w:r>
          </w:p>
          <w:p w14:paraId="7ABAD6DA" w14:textId="77777777" w:rsidR="003D39D6" w:rsidRPr="0093102D" w:rsidRDefault="003D39D6" w:rsidP="0093102D">
            <w:pPr>
              <w:spacing w:after="120" w:line="240" w:lineRule="auto"/>
              <w:rPr>
                <w:rFonts w:ascii="Times New Roman" w:hAnsi="Times New Roman" w:cs="Times New Roman"/>
                <w:sz w:val="18"/>
                <w:szCs w:val="18"/>
              </w:rPr>
            </w:pPr>
          </w:p>
        </w:tc>
        <w:tc>
          <w:tcPr>
            <w:tcW w:w="477" w:type="pct"/>
            <w:tcBorders>
              <w:bottom w:val="single" w:sz="4" w:space="0" w:color="auto"/>
            </w:tcBorders>
          </w:tcPr>
          <w:p w14:paraId="6CD17469" w14:textId="77777777" w:rsidR="003D39D6" w:rsidRPr="0093102D" w:rsidRDefault="003D39D6" w:rsidP="0093102D">
            <w:pPr>
              <w:spacing w:after="120" w:line="240" w:lineRule="auto"/>
              <w:rPr>
                <w:rFonts w:ascii="Times New Roman" w:hAnsi="Times New Roman" w:cs="Times New Roman"/>
                <w:sz w:val="18"/>
                <w:szCs w:val="18"/>
              </w:rPr>
            </w:pPr>
            <w:r w:rsidRPr="0093102D">
              <w:rPr>
                <w:rFonts w:ascii="Times New Roman" w:hAnsi="Times New Roman" w:cs="Times New Roman"/>
                <w:sz w:val="18"/>
                <w:szCs w:val="18"/>
              </w:rPr>
              <w:t>N/A</w:t>
            </w:r>
          </w:p>
        </w:tc>
        <w:tc>
          <w:tcPr>
            <w:tcW w:w="286" w:type="pct"/>
            <w:tcBorders>
              <w:bottom w:val="single" w:sz="4" w:space="0" w:color="auto"/>
            </w:tcBorders>
          </w:tcPr>
          <w:p w14:paraId="3A6BCCDE" w14:textId="77777777" w:rsidR="003D39D6" w:rsidRPr="0093102D" w:rsidRDefault="003D39D6" w:rsidP="0093102D">
            <w:pPr>
              <w:spacing w:after="120" w:line="240" w:lineRule="auto"/>
              <w:rPr>
                <w:rFonts w:ascii="Times New Roman" w:hAnsi="Times New Roman" w:cs="Times New Roman"/>
                <w:sz w:val="18"/>
                <w:szCs w:val="18"/>
              </w:rPr>
            </w:pPr>
            <w:r w:rsidRPr="0093102D">
              <w:rPr>
                <w:rFonts w:ascii="Times New Roman" w:hAnsi="Times New Roman" w:cs="Times New Roman"/>
                <w:sz w:val="18"/>
                <w:szCs w:val="18"/>
              </w:rPr>
              <w:t>N/A</w:t>
            </w:r>
          </w:p>
        </w:tc>
        <w:tc>
          <w:tcPr>
            <w:tcW w:w="287" w:type="pct"/>
            <w:gridSpan w:val="4"/>
            <w:tcBorders>
              <w:bottom w:val="single" w:sz="4" w:space="0" w:color="auto"/>
            </w:tcBorders>
          </w:tcPr>
          <w:p w14:paraId="549F29B4" w14:textId="77777777" w:rsidR="003D39D6" w:rsidRPr="0093102D" w:rsidRDefault="003D39D6" w:rsidP="0093102D">
            <w:pPr>
              <w:spacing w:after="120" w:line="240" w:lineRule="auto"/>
              <w:rPr>
                <w:rFonts w:ascii="Times New Roman" w:hAnsi="Times New Roman" w:cs="Times New Roman"/>
                <w:sz w:val="18"/>
                <w:szCs w:val="18"/>
              </w:rPr>
            </w:pPr>
            <w:r w:rsidRPr="0093102D">
              <w:rPr>
                <w:rFonts w:ascii="Times New Roman" w:hAnsi="Times New Roman" w:cs="Times New Roman"/>
                <w:sz w:val="18"/>
                <w:szCs w:val="18"/>
              </w:rPr>
              <w:t>90%</w:t>
            </w:r>
          </w:p>
        </w:tc>
        <w:tc>
          <w:tcPr>
            <w:tcW w:w="668" w:type="pct"/>
            <w:gridSpan w:val="2"/>
            <w:tcBorders>
              <w:bottom w:val="single" w:sz="4" w:space="0" w:color="auto"/>
            </w:tcBorders>
          </w:tcPr>
          <w:p w14:paraId="790FBC0C" w14:textId="77777777" w:rsidR="003D39D6" w:rsidRPr="0093102D" w:rsidRDefault="003D39D6" w:rsidP="0093102D">
            <w:pPr>
              <w:spacing w:after="120" w:line="240" w:lineRule="auto"/>
              <w:rPr>
                <w:rFonts w:ascii="Times New Roman" w:hAnsi="Times New Roman" w:cs="Times New Roman"/>
                <w:sz w:val="18"/>
                <w:szCs w:val="18"/>
              </w:rPr>
            </w:pPr>
            <w:r w:rsidRPr="0093102D">
              <w:rPr>
                <w:rFonts w:ascii="Times New Roman" w:hAnsi="Times New Roman" w:cs="Times New Roman"/>
                <w:sz w:val="18"/>
                <w:szCs w:val="18"/>
              </w:rPr>
              <w:t>Baseline; End line Reports</w:t>
            </w:r>
          </w:p>
          <w:p w14:paraId="6BAE1A82" w14:textId="77777777" w:rsidR="003D39D6" w:rsidRPr="0093102D" w:rsidRDefault="003D39D6" w:rsidP="0093102D">
            <w:pPr>
              <w:spacing w:after="120" w:line="240" w:lineRule="auto"/>
              <w:rPr>
                <w:rFonts w:ascii="Times New Roman" w:hAnsi="Times New Roman" w:cs="Times New Roman"/>
                <w:sz w:val="18"/>
                <w:szCs w:val="18"/>
              </w:rPr>
            </w:pPr>
          </w:p>
          <w:p w14:paraId="113BDAB3" w14:textId="77777777" w:rsidR="003D39D6" w:rsidRPr="0093102D" w:rsidRDefault="003D39D6" w:rsidP="0093102D">
            <w:pPr>
              <w:spacing w:after="120" w:line="240" w:lineRule="auto"/>
              <w:rPr>
                <w:rFonts w:ascii="Times New Roman" w:hAnsi="Times New Roman" w:cs="Times New Roman"/>
                <w:sz w:val="18"/>
                <w:szCs w:val="18"/>
              </w:rPr>
            </w:pPr>
          </w:p>
          <w:p w14:paraId="4041C70A" w14:textId="77777777" w:rsidR="003D39D6" w:rsidRPr="0093102D" w:rsidRDefault="003D39D6" w:rsidP="0093102D">
            <w:pPr>
              <w:spacing w:after="120" w:line="240" w:lineRule="auto"/>
              <w:rPr>
                <w:rFonts w:ascii="Times New Roman" w:hAnsi="Times New Roman" w:cs="Times New Roman"/>
                <w:sz w:val="18"/>
                <w:szCs w:val="18"/>
              </w:rPr>
            </w:pPr>
          </w:p>
        </w:tc>
        <w:tc>
          <w:tcPr>
            <w:tcW w:w="718" w:type="pct"/>
            <w:gridSpan w:val="2"/>
            <w:tcBorders>
              <w:bottom w:val="single" w:sz="4" w:space="0" w:color="auto"/>
            </w:tcBorders>
          </w:tcPr>
          <w:p w14:paraId="367DA572" w14:textId="77777777" w:rsidR="003D39D6" w:rsidRPr="0093102D" w:rsidRDefault="003D39D6" w:rsidP="0093102D">
            <w:pPr>
              <w:spacing w:after="120" w:line="240" w:lineRule="auto"/>
              <w:rPr>
                <w:rFonts w:ascii="Times New Roman" w:hAnsi="Times New Roman" w:cs="Times New Roman"/>
                <w:sz w:val="18"/>
                <w:szCs w:val="18"/>
              </w:rPr>
            </w:pPr>
            <w:r w:rsidRPr="0093102D">
              <w:rPr>
                <w:rFonts w:ascii="Times New Roman" w:hAnsi="Times New Roman" w:cs="Times New Roman"/>
                <w:sz w:val="18"/>
                <w:szCs w:val="18"/>
              </w:rPr>
              <w:t>Participants in the Action utilize agricultural inputs and attend trainings</w:t>
            </w:r>
          </w:p>
        </w:tc>
      </w:tr>
      <w:tr w:rsidR="00F06994" w:rsidRPr="0093102D" w14:paraId="7639905D" w14:textId="77777777" w:rsidTr="00DC6011">
        <w:tc>
          <w:tcPr>
            <w:tcW w:w="367" w:type="pct"/>
            <w:vMerge/>
            <w:shd w:val="clear" w:color="auto" w:fill="BFBFBF" w:themeFill="background1" w:themeFillShade="BF"/>
          </w:tcPr>
          <w:p w14:paraId="0DC26576" w14:textId="77777777" w:rsidR="003D39D6" w:rsidRPr="003A115A" w:rsidRDefault="003D39D6">
            <w:pPr>
              <w:spacing w:after="120" w:line="240" w:lineRule="auto"/>
              <w:rPr>
                <w:rFonts w:ascii="Times New Roman" w:hAnsi="Times New Roman" w:cs="Times New Roman"/>
                <w:b/>
                <w:sz w:val="18"/>
                <w:szCs w:val="18"/>
              </w:rPr>
            </w:pPr>
          </w:p>
        </w:tc>
        <w:tc>
          <w:tcPr>
            <w:tcW w:w="796" w:type="pct"/>
            <w:vMerge/>
          </w:tcPr>
          <w:p w14:paraId="75BB0C99" w14:textId="77777777" w:rsidR="003D39D6" w:rsidRPr="003A115A" w:rsidRDefault="003D39D6">
            <w:pPr>
              <w:spacing w:after="120" w:line="240" w:lineRule="auto"/>
              <w:rPr>
                <w:rFonts w:ascii="Times New Roman" w:hAnsi="Times New Roman" w:cs="Times New Roman"/>
                <w:sz w:val="18"/>
                <w:szCs w:val="18"/>
              </w:rPr>
            </w:pPr>
          </w:p>
        </w:tc>
        <w:tc>
          <w:tcPr>
            <w:tcW w:w="924" w:type="pct"/>
            <w:gridSpan w:val="2"/>
            <w:tcBorders>
              <w:bottom w:val="single" w:sz="4" w:space="0" w:color="auto"/>
            </w:tcBorders>
          </w:tcPr>
          <w:p w14:paraId="23DF3448" w14:textId="77777777" w:rsidR="003D39D6" w:rsidRPr="003A115A" w:rsidRDefault="003D39D6">
            <w:pPr>
              <w:pStyle w:val="ListParagraph"/>
              <w:spacing w:after="120" w:line="240" w:lineRule="auto"/>
              <w:ind w:left="0"/>
              <w:rPr>
                <w:rFonts w:ascii="Times New Roman" w:hAnsi="Times New Roman" w:cs="Times New Roman"/>
                <w:sz w:val="18"/>
                <w:szCs w:val="18"/>
              </w:rPr>
            </w:pPr>
          </w:p>
          <w:p w14:paraId="44E57ACF" w14:textId="77777777" w:rsidR="003D39D6" w:rsidRPr="003A115A" w:rsidRDefault="00A93454">
            <w:pPr>
              <w:pStyle w:val="ListParagraph"/>
              <w:spacing w:after="120" w:line="240" w:lineRule="auto"/>
              <w:ind w:left="0"/>
              <w:rPr>
                <w:rFonts w:ascii="Times New Roman" w:hAnsi="Times New Roman" w:cs="Times New Roman"/>
                <w:sz w:val="18"/>
                <w:szCs w:val="18"/>
              </w:rPr>
            </w:pPr>
            <w:r w:rsidRPr="003A115A">
              <w:rPr>
                <w:rFonts w:ascii="Times New Roman" w:hAnsi="Times New Roman" w:cs="Times New Roman"/>
                <w:sz w:val="18"/>
                <w:szCs w:val="18"/>
              </w:rPr>
              <w:t>%increase in gross margins per hectare  over the project period</w:t>
            </w:r>
          </w:p>
        </w:tc>
        <w:tc>
          <w:tcPr>
            <w:tcW w:w="477" w:type="pct"/>
            <w:gridSpan w:val="2"/>
            <w:tcBorders>
              <w:bottom w:val="single" w:sz="4" w:space="0" w:color="auto"/>
            </w:tcBorders>
          </w:tcPr>
          <w:p w14:paraId="32A52A12" w14:textId="77777777" w:rsidR="003D39D6" w:rsidRPr="003A115A" w:rsidRDefault="00A93454">
            <w:pPr>
              <w:spacing w:after="120" w:line="240" w:lineRule="auto"/>
              <w:rPr>
                <w:rFonts w:ascii="Times New Roman" w:hAnsi="Times New Roman" w:cs="Times New Roman"/>
                <w:sz w:val="18"/>
                <w:szCs w:val="18"/>
              </w:rPr>
            </w:pPr>
            <w:r w:rsidRPr="003A115A">
              <w:rPr>
                <w:rFonts w:ascii="Times New Roman" w:hAnsi="Times New Roman" w:cs="Times New Roman"/>
                <w:sz w:val="18"/>
                <w:szCs w:val="18"/>
              </w:rPr>
              <w:t>10%</w:t>
            </w:r>
          </w:p>
          <w:p w14:paraId="054BCA56" w14:textId="77777777" w:rsidR="003D39D6" w:rsidRPr="003A115A" w:rsidRDefault="003D39D6">
            <w:pPr>
              <w:spacing w:after="120" w:line="240" w:lineRule="auto"/>
              <w:rPr>
                <w:rFonts w:ascii="Times New Roman" w:hAnsi="Times New Roman" w:cs="Times New Roman"/>
                <w:sz w:val="18"/>
                <w:szCs w:val="18"/>
              </w:rPr>
            </w:pPr>
          </w:p>
        </w:tc>
        <w:tc>
          <w:tcPr>
            <w:tcW w:w="477" w:type="pct"/>
            <w:tcBorders>
              <w:bottom w:val="single" w:sz="4" w:space="0" w:color="auto"/>
            </w:tcBorders>
          </w:tcPr>
          <w:p w14:paraId="479DF7E5" w14:textId="77777777" w:rsidR="003D39D6" w:rsidRPr="003A115A" w:rsidRDefault="00A93454">
            <w:pPr>
              <w:spacing w:after="120" w:line="240" w:lineRule="auto"/>
              <w:rPr>
                <w:rFonts w:ascii="Times New Roman" w:hAnsi="Times New Roman" w:cs="Times New Roman"/>
                <w:sz w:val="18"/>
                <w:szCs w:val="18"/>
              </w:rPr>
            </w:pPr>
            <w:r w:rsidRPr="003A115A">
              <w:rPr>
                <w:rFonts w:ascii="Times New Roman" w:hAnsi="Times New Roman" w:cs="Times New Roman"/>
                <w:sz w:val="18"/>
                <w:szCs w:val="18"/>
              </w:rPr>
              <w:t>N/A</w:t>
            </w:r>
          </w:p>
        </w:tc>
        <w:tc>
          <w:tcPr>
            <w:tcW w:w="286" w:type="pct"/>
            <w:tcBorders>
              <w:bottom w:val="single" w:sz="4" w:space="0" w:color="auto"/>
            </w:tcBorders>
          </w:tcPr>
          <w:p w14:paraId="123BDDF1" w14:textId="77777777" w:rsidR="003D39D6" w:rsidRPr="003A115A" w:rsidRDefault="00A93454">
            <w:pPr>
              <w:spacing w:after="120" w:line="240" w:lineRule="auto"/>
              <w:rPr>
                <w:rFonts w:ascii="Times New Roman" w:hAnsi="Times New Roman" w:cs="Times New Roman"/>
                <w:sz w:val="18"/>
                <w:szCs w:val="18"/>
              </w:rPr>
            </w:pPr>
            <w:r w:rsidRPr="003A115A">
              <w:rPr>
                <w:rFonts w:ascii="Times New Roman" w:hAnsi="Times New Roman" w:cs="Times New Roman"/>
                <w:sz w:val="18"/>
                <w:szCs w:val="18"/>
              </w:rPr>
              <w:t>N/A</w:t>
            </w:r>
          </w:p>
        </w:tc>
        <w:tc>
          <w:tcPr>
            <w:tcW w:w="287" w:type="pct"/>
            <w:gridSpan w:val="4"/>
            <w:tcBorders>
              <w:bottom w:val="single" w:sz="4" w:space="0" w:color="auto"/>
            </w:tcBorders>
          </w:tcPr>
          <w:p w14:paraId="1DBE208C" w14:textId="77777777" w:rsidR="003D39D6" w:rsidRPr="003A115A" w:rsidRDefault="00A93454">
            <w:pPr>
              <w:spacing w:after="120" w:line="240" w:lineRule="auto"/>
              <w:rPr>
                <w:rFonts w:ascii="Times New Roman" w:hAnsi="Times New Roman" w:cs="Times New Roman"/>
                <w:sz w:val="18"/>
                <w:szCs w:val="18"/>
              </w:rPr>
            </w:pPr>
            <w:r w:rsidRPr="003A115A">
              <w:rPr>
                <w:rFonts w:ascii="Times New Roman" w:hAnsi="Times New Roman" w:cs="Times New Roman"/>
                <w:sz w:val="18"/>
                <w:szCs w:val="18"/>
              </w:rPr>
              <w:t xml:space="preserve">30% </w:t>
            </w:r>
          </w:p>
          <w:p w14:paraId="21F364F7" w14:textId="77777777" w:rsidR="003D39D6" w:rsidRPr="003A115A" w:rsidRDefault="003D39D6">
            <w:pPr>
              <w:spacing w:after="120" w:line="240" w:lineRule="auto"/>
              <w:rPr>
                <w:rFonts w:ascii="Times New Roman" w:hAnsi="Times New Roman" w:cs="Times New Roman"/>
                <w:sz w:val="18"/>
                <w:szCs w:val="18"/>
              </w:rPr>
            </w:pPr>
          </w:p>
        </w:tc>
        <w:tc>
          <w:tcPr>
            <w:tcW w:w="668" w:type="pct"/>
            <w:gridSpan w:val="2"/>
            <w:tcBorders>
              <w:bottom w:val="single" w:sz="4" w:space="0" w:color="auto"/>
            </w:tcBorders>
          </w:tcPr>
          <w:p w14:paraId="117523DC" w14:textId="77777777" w:rsidR="003D39D6" w:rsidRPr="003A115A" w:rsidRDefault="00A93454">
            <w:pPr>
              <w:spacing w:after="120" w:line="240" w:lineRule="auto"/>
              <w:rPr>
                <w:rFonts w:ascii="Times New Roman" w:hAnsi="Times New Roman" w:cs="Times New Roman"/>
                <w:sz w:val="18"/>
                <w:szCs w:val="18"/>
              </w:rPr>
            </w:pPr>
            <w:r w:rsidRPr="003A115A">
              <w:rPr>
                <w:rFonts w:ascii="Times New Roman" w:hAnsi="Times New Roman" w:cs="Times New Roman"/>
                <w:sz w:val="18"/>
                <w:szCs w:val="18"/>
              </w:rPr>
              <w:t>Pre- and Post- harvest Reports ,</w:t>
            </w:r>
          </w:p>
          <w:p w14:paraId="55ED7760" w14:textId="77777777" w:rsidR="003D39D6" w:rsidRPr="003A115A" w:rsidRDefault="00A93454">
            <w:pPr>
              <w:spacing w:after="120" w:line="240" w:lineRule="auto"/>
              <w:rPr>
                <w:rFonts w:ascii="Times New Roman" w:hAnsi="Times New Roman" w:cs="Times New Roman"/>
                <w:sz w:val="18"/>
                <w:szCs w:val="18"/>
              </w:rPr>
            </w:pPr>
            <w:r w:rsidRPr="003A115A">
              <w:rPr>
                <w:rFonts w:ascii="Times New Roman" w:hAnsi="Times New Roman" w:cs="Times New Roman"/>
                <w:sz w:val="18"/>
                <w:szCs w:val="18"/>
              </w:rPr>
              <w:t>Activity Observation;</w:t>
            </w:r>
          </w:p>
          <w:p w14:paraId="12099085" w14:textId="77777777" w:rsidR="003D39D6" w:rsidRPr="003A115A" w:rsidRDefault="00A93454">
            <w:pPr>
              <w:spacing w:after="120" w:line="240" w:lineRule="auto"/>
              <w:rPr>
                <w:rFonts w:ascii="Times New Roman" w:hAnsi="Times New Roman" w:cs="Times New Roman"/>
                <w:sz w:val="18"/>
                <w:szCs w:val="18"/>
              </w:rPr>
            </w:pPr>
            <w:r w:rsidRPr="003A115A">
              <w:rPr>
                <w:rFonts w:ascii="Times New Roman" w:hAnsi="Times New Roman" w:cs="Times New Roman"/>
                <w:sz w:val="18"/>
                <w:szCs w:val="18"/>
              </w:rPr>
              <w:t xml:space="preserve">Baseline/ Endline reports </w:t>
            </w:r>
          </w:p>
        </w:tc>
        <w:tc>
          <w:tcPr>
            <w:tcW w:w="718" w:type="pct"/>
            <w:gridSpan w:val="2"/>
            <w:tcBorders>
              <w:bottom w:val="single" w:sz="4" w:space="0" w:color="auto"/>
            </w:tcBorders>
          </w:tcPr>
          <w:p w14:paraId="13F9EE59" w14:textId="77777777" w:rsidR="003D39D6" w:rsidRPr="003A115A" w:rsidRDefault="00A93454">
            <w:pPr>
              <w:spacing w:after="120" w:line="240" w:lineRule="auto"/>
              <w:rPr>
                <w:rFonts w:ascii="Times New Roman" w:hAnsi="Times New Roman" w:cs="Times New Roman"/>
                <w:sz w:val="18"/>
                <w:szCs w:val="18"/>
              </w:rPr>
            </w:pPr>
            <w:r w:rsidRPr="003A115A">
              <w:rPr>
                <w:rFonts w:ascii="Times New Roman" w:hAnsi="Times New Roman" w:cs="Times New Roman"/>
                <w:sz w:val="18"/>
                <w:szCs w:val="18"/>
              </w:rPr>
              <w:t>Participants in the Action utilize agricultural inputs and attend trainings; also adopt the practices taught</w:t>
            </w:r>
          </w:p>
        </w:tc>
      </w:tr>
      <w:tr w:rsidR="00F06994" w:rsidRPr="0093102D" w14:paraId="794C3434" w14:textId="77777777" w:rsidTr="00DC6011">
        <w:trPr>
          <w:trHeight w:val="720"/>
        </w:trPr>
        <w:tc>
          <w:tcPr>
            <w:tcW w:w="367" w:type="pct"/>
            <w:vMerge/>
            <w:shd w:val="clear" w:color="auto" w:fill="BFBFBF" w:themeFill="background1" w:themeFillShade="BF"/>
          </w:tcPr>
          <w:p w14:paraId="19643D4B" w14:textId="77777777" w:rsidR="003D39D6" w:rsidRPr="003A115A" w:rsidRDefault="003D39D6">
            <w:pPr>
              <w:spacing w:after="120" w:line="240" w:lineRule="auto"/>
              <w:rPr>
                <w:rFonts w:ascii="Times New Roman" w:hAnsi="Times New Roman" w:cs="Times New Roman"/>
                <w:b/>
                <w:sz w:val="18"/>
                <w:szCs w:val="18"/>
              </w:rPr>
            </w:pPr>
          </w:p>
        </w:tc>
        <w:tc>
          <w:tcPr>
            <w:tcW w:w="796" w:type="pct"/>
            <w:vMerge/>
          </w:tcPr>
          <w:p w14:paraId="35902350" w14:textId="77777777" w:rsidR="003D39D6" w:rsidRPr="003A115A" w:rsidRDefault="003D39D6">
            <w:pPr>
              <w:spacing w:after="120" w:line="240" w:lineRule="auto"/>
              <w:rPr>
                <w:rFonts w:ascii="Times New Roman" w:hAnsi="Times New Roman" w:cs="Times New Roman"/>
                <w:sz w:val="18"/>
                <w:szCs w:val="18"/>
              </w:rPr>
            </w:pPr>
          </w:p>
        </w:tc>
        <w:tc>
          <w:tcPr>
            <w:tcW w:w="924" w:type="pct"/>
            <w:gridSpan w:val="2"/>
            <w:tcBorders>
              <w:bottom w:val="single" w:sz="4" w:space="0" w:color="auto"/>
            </w:tcBorders>
          </w:tcPr>
          <w:p w14:paraId="75A78F52" w14:textId="77777777" w:rsidR="003D39D6" w:rsidRPr="003A115A" w:rsidRDefault="00A93454">
            <w:pPr>
              <w:autoSpaceDE w:val="0"/>
              <w:autoSpaceDN w:val="0"/>
              <w:adjustRightInd w:val="0"/>
              <w:spacing w:after="0" w:line="240" w:lineRule="auto"/>
              <w:rPr>
                <w:rFonts w:ascii="Times New Roman" w:hAnsi="Times New Roman" w:cs="Times New Roman"/>
                <w:sz w:val="18"/>
                <w:szCs w:val="18"/>
              </w:rPr>
            </w:pPr>
            <w:r w:rsidRPr="003A115A">
              <w:rPr>
                <w:rFonts w:ascii="Times New Roman" w:hAnsi="Times New Roman" w:cs="Times New Roman"/>
                <w:sz w:val="18"/>
                <w:szCs w:val="18"/>
              </w:rPr>
              <w:t>The mean household Dietary Diversity Score (HDDS) of</w:t>
            </w:r>
          </w:p>
          <w:p w14:paraId="38324622" w14:textId="77777777" w:rsidR="003D39D6" w:rsidRPr="003A115A" w:rsidRDefault="00A93454">
            <w:pPr>
              <w:autoSpaceDE w:val="0"/>
              <w:autoSpaceDN w:val="0"/>
              <w:adjustRightInd w:val="0"/>
              <w:spacing w:after="0" w:line="240" w:lineRule="auto"/>
              <w:rPr>
                <w:rFonts w:ascii="Times New Roman" w:hAnsi="Times New Roman" w:cs="Times New Roman"/>
                <w:sz w:val="18"/>
                <w:szCs w:val="18"/>
              </w:rPr>
            </w:pPr>
            <w:r w:rsidRPr="003A115A">
              <w:rPr>
                <w:rFonts w:ascii="Times New Roman" w:hAnsi="Times New Roman" w:cs="Times New Roman"/>
                <w:sz w:val="18"/>
                <w:szCs w:val="18"/>
              </w:rPr>
              <w:t>target beneficiaries increases over the project</w:t>
            </w:r>
          </w:p>
          <w:p w14:paraId="7BB95E3D" w14:textId="77777777" w:rsidR="003D39D6" w:rsidRPr="003A115A" w:rsidRDefault="00A93454">
            <w:pPr>
              <w:pStyle w:val="ListParagraph"/>
              <w:spacing w:after="120" w:line="240" w:lineRule="auto"/>
              <w:ind w:left="0"/>
              <w:rPr>
                <w:rFonts w:ascii="Times New Roman" w:hAnsi="Times New Roman" w:cs="Times New Roman"/>
                <w:iCs/>
                <w:sz w:val="18"/>
                <w:szCs w:val="18"/>
              </w:rPr>
            </w:pPr>
            <w:r w:rsidRPr="003A115A">
              <w:rPr>
                <w:rFonts w:ascii="Times New Roman" w:hAnsi="Times New Roman" w:cs="Times New Roman"/>
                <w:sz w:val="18"/>
                <w:szCs w:val="18"/>
              </w:rPr>
              <w:t xml:space="preserve">period </w:t>
            </w:r>
          </w:p>
        </w:tc>
        <w:tc>
          <w:tcPr>
            <w:tcW w:w="477" w:type="pct"/>
            <w:gridSpan w:val="2"/>
            <w:tcBorders>
              <w:bottom w:val="single" w:sz="4" w:space="0" w:color="auto"/>
            </w:tcBorders>
          </w:tcPr>
          <w:p w14:paraId="11614CD7" w14:textId="77777777" w:rsidR="003D39D6" w:rsidRPr="003A115A" w:rsidRDefault="00A93454">
            <w:pPr>
              <w:spacing w:after="120" w:line="240" w:lineRule="auto"/>
              <w:rPr>
                <w:rFonts w:ascii="Times New Roman" w:hAnsi="Times New Roman" w:cs="Times New Roman"/>
                <w:sz w:val="18"/>
                <w:szCs w:val="18"/>
              </w:rPr>
            </w:pPr>
            <w:r w:rsidRPr="003A115A">
              <w:rPr>
                <w:rFonts w:ascii="Times New Roman" w:hAnsi="Times New Roman" w:cs="Times New Roman"/>
                <w:sz w:val="18"/>
                <w:szCs w:val="18"/>
              </w:rPr>
              <w:t>25%</w:t>
            </w:r>
          </w:p>
        </w:tc>
        <w:tc>
          <w:tcPr>
            <w:tcW w:w="477" w:type="pct"/>
            <w:tcBorders>
              <w:bottom w:val="single" w:sz="4" w:space="0" w:color="auto"/>
            </w:tcBorders>
          </w:tcPr>
          <w:p w14:paraId="5CCD7F30" w14:textId="77777777" w:rsidR="003D39D6" w:rsidRPr="003A115A" w:rsidRDefault="00A93454">
            <w:pPr>
              <w:spacing w:after="120" w:line="240" w:lineRule="auto"/>
              <w:rPr>
                <w:rFonts w:ascii="Times New Roman" w:hAnsi="Times New Roman" w:cs="Times New Roman"/>
                <w:sz w:val="18"/>
                <w:szCs w:val="18"/>
              </w:rPr>
            </w:pPr>
            <w:r w:rsidRPr="003A115A">
              <w:rPr>
                <w:rFonts w:ascii="Times New Roman" w:hAnsi="Times New Roman" w:cs="Times New Roman"/>
                <w:sz w:val="18"/>
                <w:szCs w:val="18"/>
              </w:rPr>
              <w:t>N/A</w:t>
            </w:r>
          </w:p>
        </w:tc>
        <w:tc>
          <w:tcPr>
            <w:tcW w:w="286" w:type="pct"/>
            <w:tcBorders>
              <w:bottom w:val="single" w:sz="4" w:space="0" w:color="auto"/>
            </w:tcBorders>
          </w:tcPr>
          <w:p w14:paraId="52953F49" w14:textId="77777777" w:rsidR="003D39D6" w:rsidRPr="003A115A" w:rsidRDefault="00A93454">
            <w:pPr>
              <w:spacing w:after="120" w:line="240" w:lineRule="auto"/>
              <w:rPr>
                <w:rFonts w:ascii="Times New Roman" w:hAnsi="Times New Roman" w:cs="Times New Roman"/>
                <w:sz w:val="18"/>
                <w:szCs w:val="18"/>
              </w:rPr>
            </w:pPr>
            <w:r w:rsidRPr="003A115A">
              <w:rPr>
                <w:rFonts w:ascii="Times New Roman" w:hAnsi="Times New Roman" w:cs="Times New Roman"/>
                <w:sz w:val="18"/>
                <w:szCs w:val="18"/>
              </w:rPr>
              <w:t>N/A</w:t>
            </w:r>
          </w:p>
        </w:tc>
        <w:tc>
          <w:tcPr>
            <w:tcW w:w="287" w:type="pct"/>
            <w:gridSpan w:val="4"/>
            <w:tcBorders>
              <w:bottom w:val="single" w:sz="4" w:space="0" w:color="auto"/>
            </w:tcBorders>
          </w:tcPr>
          <w:p w14:paraId="42A9AE1C" w14:textId="77777777" w:rsidR="003D39D6" w:rsidRPr="003A115A" w:rsidRDefault="00A93454">
            <w:pPr>
              <w:spacing w:after="120" w:line="240" w:lineRule="auto"/>
              <w:rPr>
                <w:rFonts w:ascii="Times New Roman" w:hAnsi="Times New Roman" w:cs="Times New Roman"/>
                <w:sz w:val="18"/>
                <w:szCs w:val="18"/>
              </w:rPr>
            </w:pPr>
            <w:r w:rsidRPr="003A115A">
              <w:rPr>
                <w:rFonts w:ascii="Times New Roman" w:hAnsi="Times New Roman" w:cs="Times New Roman"/>
                <w:sz w:val="18"/>
                <w:szCs w:val="18"/>
              </w:rPr>
              <w:t xml:space="preserve">50 % </w:t>
            </w:r>
          </w:p>
        </w:tc>
        <w:tc>
          <w:tcPr>
            <w:tcW w:w="668" w:type="pct"/>
            <w:gridSpan w:val="2"/>
            <w:tcBorders>
              <w:bottom w:val="single" w:sz="4" w:space="0" w:color="auto"/>
            </w:tcBorders>
          </w:tcPr>
          <w:p w14:paraId="028932CE" w14:textId="77777777" w:rsidR="003D39D6" w:rsidRPr="003A115A" w:rsidRDefault="00A93454">
            <w:pPr>
              <w:spacing w:after="120" w:line="240" w:lineRule="auto"/>
              <w:rPr>
                <w:rFonts w:ascii="Times New Roman" w:hAnsi="Times New Roman" w:cs="Times New Roman"/>
                <w:sz w:val="18"/>
                <w:szCs w:val="18"/>
              </w:rPr>
            </w:pPr>
            <w:r w:rsidRPr="003A115A">
              <w:rPr>
                <w:rFonts w:ascii="Times New Roman" w:hAnsi="Times New Roman" w:cs="Times New Roman"/>
                <w:sz w:val="18"/>
                <w:szCs w:val="18"/>
              </w:rPr>
              <w:t>KAP survey: baseline and Endline</w:t>
            </w:r>
          </w:p>
          <w:p w14:paraId="646EB903" w14:textId="77777777" w:rsidR="003D39D6" w:rsidRPr="003A115A" w:rsidRDefault="00A93454">
            <w:pPr>
              <w:spacing w:after="120" w:line="240" w:lineRule="auto"/>
              <w:rPr>
                <w:rFonts w:ascii="Times New Roman" w:hAnsi="Times New Roman" w:cs="Times New Roman"/>
                <w:sz w:val="18"/>
                <w:szCs w:val="18"/>
              </w:rPr>
            </w:pPr>
            <w:r w:rsidRPr="003A115A">
              <w:rPr>
                <w:rFonts w:ascii="Times New Roman" w:hAnsi="Times New Roman" w:cs="Times New Roman"/>
                <w:sz w:val="18"/>
                <w:szCs w:val="18"/>
              </w:rPr>
              <w:t>Pre- and Post- harvest reports ; Activity Observation</w:t>
            </w:r>
          </w:p>
          <w:p w14:paraId="06BCA06E" w14:textId="77777777" w:rsidR="003D39D6" w:rsidRDefault="003D39D6">
            <w:pPr>
              <w:spacing w:after="120" w:line="240" w:lineRule="auto"/>
              <w:rPr>
                <w:rFonts w:ascii="Times New Roman" w:hAnsi="Times New Roman" w:cs="Times New Roman"/>
                <w:sz w:val="18"/>
                <w:szCs w:val="18"/>
              </w:rPr>
            </w:pPr>
          </w:p>
          <w:p w14:paraId="0D635B81" w14:textId="77777777" w:rsidR="00C12C9D" w:rsidRPr="003A115A" w:rsidRDefault="00C12C9D">
            <w:pPr>
              <w:spacing w:after="120" w:line="240" w:lineRule="auto"/>
              <w:rPr>
                <w:rFonts w:ascii="Times New Roman" w:hAnsi="Times New Roman" w:cs="Times New Roman"/>
                <w:sz w:val="18"/>
                <w:szCs w:val="18"/>
              </w:rPr>
            </w:pPr>
          </w:p>
        </w:tc>
        <w:tc>
          <w:tcPr>
            <w:tcW w:w="718" w:type="pct"/>
            <w:gridSpan w:val="2"/>
            <w:tcBorders>
              <w:bottom w:val="single" w:sz="4" w:space="0" w:color="auto"/>
            </w:tcBorders>
          </w:tcPr>
          <w:p w14:paraId="37BA188A" w14:textId="77777777" w:rsidR="003D39D6" w:rsidRPr="003A115A" w:rsidRDefault="00A93454">
            <w:pPr>
              <w:spacing w:after="120" w:line="240" w:lineRule="auto"/>
              <w:rPr>
                <w:rFonts w:ascii="Times New Roman" w:hAnsi="Times New Roman" w:cs="Times New Roman"/>
                <w:sz w:val="18"/>
                <w:szCs w:val="18"/>
              </w:rPr>
            </w:pPr>
            <w:r w:rsidRPr="003A115A">
              <w:rPr>
                <w:rFonts w:ascii="Times New Roman" w:hAnsi="Times New Roman" w:cs="Times New Roman"/>
                <w:sz w:val="18"/>
                <w:szCs w:val="18"/>
              </w:rPr>
              <w:lastRenderedPageBreak/>
              <w:t>Participants in the Action attend community briefings and trainings; also adopt practices taught</w:t>
            </w:r>
          </w:p>
        </w:tc>
      </w:tr>
      <w:tr w:rsidR="00F06994" w:rsidRPr="005F6BDF" w14:paraId="65B890CD" w14:textId="77777777" w:rsidTr="00DC6011">
        <w:trPr>
          <w:trHeight w:val="125"/>
        </w:trPr>
        <w:tc>
          <w:tcPr>
            <w:tcW w:w="367" w:type="pct"/>
            <w:vMerge w:val="restart"/>
            <w:shd w:val="clear" w:color="auto" w:fill="BFBFBF" w:themeFill="background1" w:themeFillShade="BF"/>
          </w:tcPr>
          <w:p w14:paraId="7B7BB96E" w14:textId="77777777" w:rsidR="003D39D6" w:rsidRPr="005F6BDF" w:rsidRDefault="003D39D6" w:rsidP="0093102D">
            <w:pPr>
              <w:spacing w:after="120" w:line="240" w:lineRule="auto"/>
              <w:rPr>
                <w:rFonts w:ascii="Times New Roman" w:hAnsi="Times New Roman" w:cs="Times New Roman"/>
                <w:b/>
                <w:sz w:val="18"/>
                <w:szCs w:val="18"/>
              </w:rPr>
            </w:pPr>
            <w:r w:rsidRPr="005F6BDF">
              <w:rPr>
                <w:rFonts w:ascii="Times New Roman" w:hAnsi="Times New Roman" w:cs="Times New Roman"/>
                <w:b/>
                <w:sz w:val="18"/>
                <w:szCs w:val="18"/>
              </w:rPr>
              <w:lastRenderedPageBreak/>
              <w:t>Expected Results</w:t>
            </w:r>
          </w:p>
          <w:p w14:paraId="5485AB9E" w14:textId="77777777" w:rsidR="003D39D6" w:rsidRPr="005F6BDF" w:rsidRDefault="003D39D6" w:rsidP="0093102D">
            <w:pPr>
              <w:spacing w:after="120" w:line="240" w:lineRule="auto"/>
              <w:rPr>
                <w:rFonts w:ascii="Times New Roman" w:hAnsi="Times New Roman" w:cs="Times New Roman"/>
                <w:b/>
                <w:sz w:val="18"/>
                <w:szCs w:val="18"/>
              </w:rPr>
            </w:pPr>
          </w:p>
        </w:tc>
        <w:tc>
          <w:tcPr>
            <w:tcW w:w="796" w:type="pct"/>
          </w:tcPr>
          <w:p w14:paraId="2715B394" w14:textId="77777777" w:rsidR="003D39D6" w:rsidRPr="005F6BDF" w:rsidRDefault="003D39D6" w:rsidP="00F06994">
            <w:pPr>
              <w:spacing w:after="120" w:line="240" w:lineRule="auto"/>
              <w:rPr>
                <w:rFonts w:ascii="Times New Roman" w:hAnsi="Times New Roman" w:cs="Times New Roman"/>
                <w:b/>
                <w:i/>
                <w:iCs/>
                <w:sz w:val="18"/>
                <w:szCs w:val="18"/>
              </w:rPr>
            </w:pPr>
            <w:r w:rsidRPr="005F6BDF">
              <w:rPr>
                <w:rFonts w:ascii="Times New Roman" w:hAnsi="Times New Roman" w:cs="Times New Roman"/>
                <w:b/>
                <w:i/>
                <w:iCs/>
                <w:sz w:val="18"/>
                <w:szCs w:val="18"/>
              </w:rPr>
              <w:t>Results</w:t>
            </w:r>
          </w:p>
        </w:tc>
        <w:tc>
          <w:tcPr>
            <w:tcW w:w="924" w:type="pct"/>
            <w:gridSpan w:val="2"/>
          </w:tcPr>
          <w:p w14:paraId="0696ECD1" w14:textId="77777777" w:rsidR="003D39D6" w:rsidRPr="005F6BDF" w:rsidRDefault="003D39D6" w:rsidP="00F06994">
            <w:pPr>
              <w:spacing w:after="120" w:line="240" w:lineRule="auto"/>
              <w:rPr>
                <w:rFonts w:ascii="Times New Roman" w:hAnsi="Times New Roman" w:cs="Times New Roman"/>
                <w:b/>
                <w:i/>
                <w:sz w:val="18"/>
                <w:szCs w:val="18"/>
              </w:rPr>
            </w:pPr>
            <w:r w:rsidRPr="005F6BDF">
              <w:rPr>
                <w:rFonts w:ascii="Times New Roman" w:hAnsi="Times New Roman" w:cs="Times New Roman"/>
                <w:b/>
                <w:i/>
                <w:sz w:val="18"/>
                <w:szCs w:val="18"/>
              </w:rPr>
              <w:t>Indicators</w:t>
            </w:r>
          </w:p>
        </w:tc>
        <w:tc>
          <w:tcPr>
            <w:tcW w:w="477" w:type="pct"/>
            <w:gridSpan w:val="2"/>
          </w:tcPr>
          <w:p w14:paraId="6707BC4E" w14:textId="77777777" w:rsidR="003D39D6" w:rsidRPr="005F6BDF" w:rsidRDefault="003D39D6" w:rsidP="00F06994">
            <w:pPr>
              <w:spacing w:after="120" w:line="240" w:lineRule="auto"/>
              <w:rPr>
                <w:rFonts w:ascii="Times New Roman" w:hAnsi="Times New Roman" w:cs="Times New Roman"/>
                <w:b/>
                <w:i/>
                <w:sz w:val="18"/>
                <w:szCs w:val="18"/>
              </w:rPr>
            </w:pPr>
            <w:r w:rsidRPr="005F6BDF">
              <w:rPr>
                <w:rFonts w:ascii="Times New Roman" w:hAnsi="Times New Roman" w:cs="Times New Roman"/>
                <w:b/>
                <w:i/>
                <w:sz w:val="18"/>
                <w:szCs w:val="18"/>
              </w:rPr>
              <w:t>Target</w:t>
            </w:r>
          </w:p>
        </w:tc>
        <w:tc>
          <w:tcPr>
            <w:tcW w:w="477" w:type="pct"/>
          </w:tcPr>
          <w:p w14:paraId="2ECFE6E3" w14:textId="77777777" w:rsidR="003D39D6" w:rsidRPr="005F6BDF" w:rsidRDefault="003D39D6" w:rsidP="00F06994">
            <w:pPr>
              <w:spacing w:after="120" w:line="240" w:lineRule="auto"/>
              <w:rPr>
                <w:rFonts w:ascii="Times New Roman" w:hAnsi="Times New Roman" w:cs="Times New Roman"/>
                <w:b/>
                <w:i/>
                <w:sz w:val="18"/>
                <w:szCs w:val="18"/>
              </w:rPr>
            </w:pPr>
          </w:p>
        </w:tc>
        <w:tc>
          <w:tcPr>
            <w:tcW w:w="286" w:type="pct"/>
          </w:tcPr>
          <w:p w14:paraId="78D9512D" w14:textId="77777777" w:rsidR="003D39D6" w:rsidRPr="005F6BDF" w:rsidRDefault="003D39D6" w:rsidP="00F06994">
            <w:pPr>
              <w:spacing w:after="120" w:line="240" w:lineRule="auto"/>
              <w:rPr>
                <w:rFonts w:ascii="Times New Roman" w:hAnsi="Times New Roman" w:cs="Times New Roman"/>
                <w:b/>
                <w:i/>
                <w:sz w:val="18"/>
                <w:szCs w:val="18"/>
              </w:rPr>
            </w:pPr>
          </w:p>
        </w:tc>
        <w:tc>
          <w:tcPr>
            <w:tcW w:w="287" w:type="pct"/>
            <w:gridSpan w:val="4"/>
          </w:tcPr>
          <w:p w14:paraId="440C2CD3" w14:textId="77777777" w:rsidR="003D39D6" w:rsidRPr="005F6BDF" w:rsidRDefault="003D39D6" w:rsidP="00F06994">
            <w:pPr>
              <w:spacing w:after="120" w:line="240" w:lineRule="auto"/>
              <w:rPr>
                <w:rFonts w:ascii="Times New Roman" w:hAnsi="Times New Roman" w:cs="Times New Roman"/>
                <w:b/>
                <w:i/>
                <w:sz w:val="18"/>
                <w:szCs w:val="18"/>
              </w:rPr>
            </w:pPr>
          </w:p>
        </w:tc>
        <w:tc>
          <w:tcPr>
            <w:tcW w:w="668" w:type="pct"/>
            <w:gridSpan w:val="2"/>
          </w:tcPr>
          <w:p w14:paraId="22206FB3" w14:textId="77777777" w:rsidR="003D39D6" w:rsidRPr="005F6BDF" w:rsidRDefault="003D39D6" w:rsidP="00F06994">
            <w:pPr>
              <w:spacing w:after="120" w:line="240" w:lineRule="auto"/>
              <w:rPr>
                <w:rFonts w:ascii="Times New Roman" w:hAnsi="Times New Roman" w:cs="Times New Roman"/>
                <w:b/>
                <w:i/>
                <w:sz w:val="18"/>
                <w:szCs w:val="18"/>
              </w:rPr>
            </w:pPr>
            <w:r w:rsidRPr="005F6BDF">
              <w:rPr>
                <w:rFonts w:ascii="Times New Roman" w:hAnsi="Times New Roman" w:cs="Times New Roman"/>
                <w:b/>
                <w:i/>
                <w:sz w:val="18"/>
                <w:szCs w:val="18"/>
              </w:rPr>
              <w:t>Sources of Verification</w:t>
            </w:r>
          </w:p>
        </w:tc>
        <w:tc>
          <w:tcPr>
            <w:tcW w:w="718" w:type="pct"/>
            <w:gridSpan w:val="2"/>
          </w:tcPr>
          <w:p w14:paraId="5169DFB9" w14:textId="77777777" w:rsidR="003D39D6" w:rsidRPr="005F6BDF" w:rsidRDefault="003D39D6" w:rsidP="00F06994">
            <w:pPr>
              <w:spacing w:after="120" w:line="240" w:lineRule="auto"/>
              <w:rPr>
                <w:rFonts w:ascii="Times New Roman" w:hAnsi="Times New Roman" w:cs="Times New Roman"/>
                <w:b/>
                <w:i/>
                <w:sz w:val="18"/>
                <w:szCs w:val="18"/>
              </w:rPr>
            </w:pPr>
            <w:r w:rsidRPr="005F6BDF">
              <w:rPr>
                <w:rFonts w:ascii="Times New Roman" w:hAnsi="Times New Roman" w:cs="Times New Roman"/>
                <w:b/>
                <w:i/>
                <w:sz w:val="18"/>
                <w:szCs w:val="18"/>
              </w:rPr>
              <w:t>Assumptions and Risks</w:t>
            </w:r>
          </w:p>
        </w:tc>
      </w:tr>
      <w:tr w:rsidR="00F06994" w:rsidRPr="0093102D" w14:paraId="65CA0706" w14:textId="77777777" w:rsidTr="00DC6011">
        <w:trPr>
          <w:trHeight w:val="1754"/>
        </w:trPr>
        <w:tc>
          <w:tcPr>
            <w:tcW w:w="367" w:type="pct"/>
            <w:vMerge/>
            <w:shd w:val="clear" w:color="auto" w:fill="BFBFBF" w:themeFill="background1" w:themeFillShade="BF"/>
          </w:tcPr>
          <w:p w14:paraId="7497E515" w14:textId="77777777" w:rsidR="003D39D6" w:rsidRPr="003A115A" w:rsidRDefault="003D39D6">
            <w:pPr>
              <w:spacing w:after="120" w:line="240" w:lineRule="auto"/>
              <w:rPr>
                <w:rFonts w:ascii="Times New Roman" w:hAnsi="Times New Roman" w:cs="Times New Roman"/>
                <w:b/>
                <w:sz w:val="18"/>
                <w:szCs w:val="18"/>
              </w:rPr>
            </w:pPr>
          </w:p>
        </w:tc>
        <w:tc>
          <w:tcPr>
            <w:tcW w:w="796" w:type="pct"/>
            <w:vMerge w:val="restart"/>
          </w:tcPr>
          <w:p w14:paraId="023C43F4" w14:textId="77777777" w:rsidR="003D39D6" w:rsidRPr="003A115A" w:rsidRDefault="00A93454">
            <w:pPr>
              <w:spacing w:after="120" w:line="240" w:lineRule="auto"/>
              <w:rPr>
                <w:rFonts w:ascii="Times New Roman" w:hAnsi="Times New Roman" w:cs="Times New Roman"/>
                <w:sz w:val="18"/>
                <w:szCs w:val="18"/>
              </w:rPr>
            </w:pPr>
            <w:r w:rsidRPr="003A115A">
              <w:rPr>
                <w:rFonts w:ascii="Times New Roman" w:hAnsi="Times New Roman" w:cs="Times New Roman"/>
                <w:sz w:val="18"/>
                <w:szCs w:val="18"/>
              </w:rPr>
              <w:t>Result 1: Increased household food availability through improved agricultural productivity and storage (through transfer of sustainable agricultural practices and technologies)</w:t>
            </w:r>
          </w:p>
          <w:p w14:paraId="5D079BB7" w14:textId="77777777" w:rsidR="003D39D6" w:rsidRPr="003A115A" w:rsidRDefault="003D39D6">
            <w:pPr>
              <w:spacing w:after="120" w:line="240" w:lineRule="auto"/>
              <w:rPr>
                <w:rFonts w:ascii="Times New Roman" w:hAnsi="Times New Roman" w:cs="Times New Roman"/>
                <w:sz w:val="18"/>
                <w:szCs w:val="18"/>
              </w:rPr>
            </w:pPr>
          </w:p>
          <w:p w14:paraId="07ED9E8B" w14:textId="77777777" w:rsidR="003D39D6" w:rsidRPr="003A115A" w:rsidRDefault="003D39D6">
            <w:pPr>
              <w:spacing w:after="120" w:line="240" w:lineRule="auto"/>
              <w:rPr>
                <w:rFonts w:ascii="Times New Roman" w:hAnsi="Times New Roman" w:cs="Times New Roman"/>
                <w:sz w:val="18"/>
                <w:szCs w:val="18"/>
              </w:rPr>
            </w:pPr>
          </w:p>
          <w:p w14:paraId="41E7E38F" w14:textId="77777777" w:rsidR="003D39D6" w:rsidRPr="003A115A" w:rsidRDefault="003D39D6">
            <w:pPr>
              <w:spacing w:after="120" w:line="240" w:lineRule="auto"/>
              <w:rPr>
                <w:rFonts w:ascii="Times New Roman" w:hAnsi="Times New Roman" w:cs="Times New Roman"/>
                <w:sz w:val="18"/>
                <w:szCs w:val="18"/>
              </w:rPr>
            </w:pPr>
          </w:p>
          <w:p w14:paraId="7811AD1A" w14:textId="77777777" w:rsidR="003D39D6" w:rsidRPr="003A115A" w:rsidRDefault="003D39D6">
            <w:pPr>
              <w:spacing w:after="120" w:line="240" w:lineRule="auto"/>
              <w:rPr>
                <w:rFonts w:ascii="Times New Roman" w:hAnsi="Times New Roman" w:cs="Times New Roman"/>
                <w:sz w:val="18"/>
                <w:szCs w:val="18"/>
              </w:rPr>
            </w:pPr>
          </w:p>
        </w:tc>
        <w:tc>
          <w:tcPr>
            <w:tcW w:w="924" w:type="pct"/>
            <w:gridSpan w:val="2"/>
          </w:tcPr>
          <w:p w14:paraId="592ABB93" w14:textId="77777777" w:rsidR="003D39D6" w:rsidRPr="003A115A" w:rsidRDefault="00A93454">
            <w:pPr>
              <w:widowControl w:val="0"/>
              <w:spacing w:after="120" w:line="240" w:lineRule="auto"/>
              <w:rPr>
                <w:rFonts w:ascii="Times New Roman" w:hAnsi="Times New Roman" w:cs="Times New Roman"/>
                <w:sz w:val="18"/>
                <w:szCs w:val="18"/>
              </w:rPr>
            </w:pPr>
            <w:r w:rsidRPr="003A115A">
              <w:rPr>
                <w:rFonts w:ascii="Times New Roman" w:hAnsi="Times New Roman" w:cs="Times New Roman"/>
                <w:sz w:val="18"/>
                <w:szCs w:val="18"/>
              </w:rPr>
              <w:t>% households with increased agricultural productivity of major staples/livestock  by the end of the project</w:t>
            </w:r>
          </w:p>
          <w:p w14:paraId="576ADD6D" w14:textId="77777777" w:rsidR="003D39D6" w:rsidRPr="003A115A" w:rsidRDefault="003D39D6">
            <w:pPr>
              <w:widowControl w:val="0"/>
              <w:spacing w:after="120" w:line="240" w:lineRule="auto"/>
              <w:rPr>
                <w:rFonts w:ascii="Times New Roman" w:hAnsi="Times New Roman" w:cs="Times New Roman"/>
                <w:sz w:val="18"/>
                <w:szCs w:val="18"/>
              </w:rPr>
            </w:pPr>
          </w:p>
        </w:tc>
        <w:tc>
          <w:tcPr>
            <w:tcW w:w="477" w:type="pct"/>
            <w:gridSpan w:val="2"/>
          </w:tcPr>
          <w:p w14:paraId="39BD956F" w14:textId="77777777" w:rsidR="003D39D6" w:rsidRPr="003A115A" w:rsidRDefault="00A93454">
            <w:pPr>
              <w:spacing w:after="120" w:line="240" w:lineRule="auto"/>
              <w:rPr>
                <w:rFonts w:ascii="Times New Roman" w:hAnsi="Times New Roman" w:cs="Times New Roman"/>
                <w:sz w:val="18"/>
                <w:szCs w:val="18"/>
              </w:rPr>
            </w:pPr>
            <w:r w:rsidRPr="003A115A">
              <w:rPr>
                <w:rFonts w:ascii="Times New Roman" w:hAnsi="Times New Roman" w:cs="Times New Roman"/>
                <w:sz w:val="18"/>
                <w:szCs w:val="18"/>
              </w:rPr>
              <w:t xml:space="preserve">   10% </w:t>
            </w:r>
          </w:p>
        </w:tc>
        <w:tc>
          <w:tcPr>
            <w:tcW w:w="477" w:type="pct"/>
          </w:tcPr>
          <w:p w14:paraId="391AA050" w14:textId="77777777" w:rsidR="003D39D6" w:rsidRPr="003A115A" w:rsidRDefault="00A93454">
            <w:pPr>
              <w:spacing w:after="120" w:line="240" w:lineRule="auto"/>
              <w:rPr>
                <w:rFonts w:ascii="Times New Roman" w:hAnsi="Times New Roman" w:cs="Times New Roman"/>
                <w:sz w:val="18"/>
                <w:szCs w:val="18"/>
              </w:rPr>
            </w:pPr>
            <w:r w:rsidRPr="003A115A">
              <w:rPr>
                <w:rFonts w:ascii="Times New Roman" w:hAnsi="Times New Roman" w:cs="Times New Roman"/>
                <w:sz w:val="18"/>
                <w:szCs w:val="18"/>
              </w:rPr>
              <w:t xml:space="preserve">N/A </w:t>
            </w:r>
          </w:p>
        </w:tc>
        <w:tc>
          <w:tcPr>
            <w:tcW w:w="286" w:type="pct"/>
          </w:tcPr>
          <w:p w14:paraId="4D84E07F" w14:textId="77777777" w:rsidR="003D39D6" w:rsidRPr="003A115A" w:rsidRDefault="00A93454">
            <w:pPr>
              <w:spacing w:after="120" w:line="240" w:lineRule="auto"/>
              <w:rPr>
                <w:rFonts w:ascii="Times New Roman" w:hAnsi="Times New Roman" w:cs="Times New Roman"/>
                <w:sz w:val="18"/>
                <w:szCs w:val="18"/>
              </w:rPr>
            </w:pPr>
            <w:r w:rsidRPr="003A115A">
              <w:rPr>
                <w:rFonts w:ascii="Times New Roman" w:hAnsi="Times New Roman" w:cs="Times New Roman"/>
                <w:sz w:val="18"/>
                <w:szCs w:val="18"/>
              </w:rPr>
              <w:t>N/A</w:t>
            </w:r>
          </w:p>
        </w:tc>
        <w:tc>
          <w:tcPr>
            <w:tcW w:w="287" w:type="pct"/>
            <w:gridSpan w:val="4"/>
          </w:tcPr>
          <w:p w14:paraId="7DA55441" w14:textId="77777777" w:rsidR="003D39D6" w:rsidRPr="003A115A" w:rsidRDefault="00A93454">
            <w:pPr>
              <w:spacing w:after="120" w:line="240" w:lineRule="auto"/>
              <w:rPr>
                <w:rFonts w:ascii="Times New Roman" w:hAnsi="Times New Roman" w:cs="Times New Roman"/>
                <w:sz w:val="18"/>
                <w:szCs w:val="18"/>
              </w:rPr>
            </w:pPr>
            <w:r w:rsidRPr="003A115A">
              <w:rPr>
                <w:rFonts w:ascii="Times New Roman" w:hAnsi="Times New Roman" w:cs="Times New Roman"/>
                <w:sz w:val="18"/>
                <w:szCs w:val="18"/>
              </w:rPr>
              <w:t>35%</w:t>
            </w:r>
          </w:p>
        </w:tc>
        <w:tc>
          <w:tcPr>
            <w:tcW w:w="668" w:type="pct"/>
            <w:gridSpan w:val="2"/>
          </w:tcPr>
          <w:p w14:paraId="4A9E45F0" w14:textId="77777777" w:rsidR="003D39D6" w:rsidRPr="003A115A" w:rsidRDefault="00A93454">
            <w:pPr>
              <w:spacing w:after="120" w:line="240" w:lineRule="auto"/>
              <w:rPr>
                <w:rFonts w:ascii="Times New Roman" w:hAnsi="Times New Roman" w:cs="Times New Roman"/>
                <w:sz w:val="18"/>
                <w:szCs w:val="18"/>
              </w:rPr>
            </w:pPr>
            <w:r w:rsidRPr="003A115A">
              <w:rPr>
                <w:rFonts w:ascii="Times New Roman" w:hAnsi="Times New Roman" w:cs="Times New Roman"/>
                <w:sz w:val="18"/>
                <w:szCs w:val="18"/>
              </w:rPr>
              <w:t>Pre- and Post- harvest Reports ,</w:t>
            </w:r>
          </w:p>
          <w:p w14:paraId="34EDD9A3" w14:textId="77777777" w:rsidR="003D39D6" w:rsidRPr="003A115A" w:rsidRDefault="00A93454">
            <w:pPr>
              <w:spacing w:after="120" w:line="240" w:lineRule="auto"/>
              <w:rPr>
                <w:rFonts w:ascii="Times New Roman" w:hAnsi="Times New Roman" w:cs="Times New Roman"/>
                <w:sz w:val="18"/>
                <w:szCs w:val="18"/>
              </w:rPr>
            </w:pPr>
            <w:r w:rsidRPr="003A115A">
              <w:rPr>
                <w:rFonts w:ascii="Times New Roman" w:hAnsi="Times New Roman" w:cs="Times New Roman"/>
                <w:sz w:val="18"/>
                <w:szCs w:val="18"/>
              </w:rPr>
              <w:t>Activity Observation;</w:t>
            </w:r>
          </w:p>
          <w:p w14:paraId="23C306B4" w14:textId="77777777" w:rsidR="003D39D6" w:rsidRPr="003A115A" w:rsidRDefault="00A93454">
            <w:pPr>
              <w:spacing w:after="120" w:line="240" w:lineRule="auto"/>
              <w:rPr>
                <w:rFonts w:ascii="Times New Roman" w:hAnsi="Times New Roman" w:cs="Times New Roman"/>
                <w:sz w:val="18"/>
                <w:szCs w:val="18"/>
              </w:rPr>
            </w:pPr>
            <w:r w:rsidRPr="003A115A">
              <w:rPr>
                <w:rFonts w:ascii="Times New Roman" w:hAnsi="Times New Roman" w:cs="Times New Roman"/>
                <w:sz w:val="18"/>
                <w:szCs w:val="18"/>
              </w:rPr>
              <w:t>Baseline/ Endline reports</w:t>
            </w:r>
          </w:p>
        </w:tc>
        <w:tc>
          <w:tcPr>
            <w:tcW w:w="718" w:type="pct"/>
            <w:gridSpan w:val="2"/>
          </w:tcPr>
          <w:p w14:paraId="0BE4DB9F" w14:textId="77777777" w:rsidR="003D39D6" w:rsidRPr="003A115A" w:rsidRDefault="00A93454">
            <w:pPr>
              <w:spacing w:after="120" w:line="240" w:lineRule="auto"/>
              <w:rPr>
                <w:rFonts w:ascii="Times New Roman" w:hAnsi="Times New Roman" w:cs="Times New Roman"/>
                <w:sz w:val="18"/>
                <w:szCs w:val="18"/>
              </w:rPr>
            </w:pPr>
            <w:r w:rsidRPr="003A115A">
              <w:rPr>
                <w:rFonts w:ascii="Times New Roman" w:hAnsi="Times New Roman" w:cs="Times New Roman"/>
                <w:sz w:val="18"/>
                <w:szCs w:val="18"/>
              </w:rPr>
              <w:t>Participants in the Action utilize agricultural inputs and attend trainings/adopt taught practices</w:t>
            </w:r>
          </w:p>
        </w:tc>
      </w:tr>
      <w:tr w:rsidR="00F06994" w:rsidRPr="0093102D" w14:paraId="3103BDD3" w14:textId="77777777" w:rsidTr="00DC6011">
        <w:tc>
          <w:tcPr>
            <w:tcW w:w="367" w:type="pct"/>
            <w:vMerge/>
            <w:shd w:val="clear" w:color="auto" w:fill="BFBFBF" w:themeFill="background1" w:themeFillShade="BF"/>
          </w:tcPr>
          <w:p w14:paraId="127C6E17" w14:textId="77777777" w:rsidR="003D39D6" w:rsidRPr="003A115A" w:rsidRDefault="003D39D6">
            <w:pPr>
              <w:spacing w:after="120" w:line="240" w:lineRule="auto"/>
              <w:rPr>
                <w:rFonts w:ascii="Times New Roman" w:hAnsi="Times New Roman" w:cs="Times New Roman"/>
                <w:b/>
                <w:sz w:val="18"/>
                <w:szCs w:val="18"/>
              </w:rPr>
            </w:pPr>
          </w:p>
        </w:tc>
        <w:tc>
          <w:tcPr>
            <w:tcW w:w="796" w:type="pct"/>
            <w:vMerge/>
          </w:tcPr>
          <w:p w14:paraId="4A9813F7" w14:textId="77777777" w:rsidR="003D39D6" w:rsidRPr="003A115A" w:rsidRDefault="003D39D6">
            <w:pPr>
              <w:spacing w:after="120" w:line="240" w:lineRule="auto"/>
              <w:rPr>
                <w:rFonts w:ascii="Times New Roman" w:hAnsi="Times New Roman" w:cs="Times New Roman"/>
                <w:sz w:val="18"/>
                <w:szCs w:val="18"/>
              </w:rPr>
            </w:pPr>
          </w:p>
        </w:tc>
        <w:tc>
          <w:tcPr>
            <w:tcW w:w="924" w:type="pct"/>
            <w:gridSpan w:val="2"/>
          </w:tcPr>
          <w:p w14:paraId="4742B9A1" w14:textId="77777777" w:rsidR="003D39D6" w:rsidRPr="003A115A" w:rsidRDefault="003D39D6">
            <w:pPr>
              <w:widowControl w:val="0"/>
              <w:spacing w:after="120" w:line="240" w:lineRule="auto"/>
              <w:rPr>
                <w:rFonts w:ascii="Times New Roman" w:hAnsi="Times New Roman" w:cs="Times New Roman"/>
                <w:sz w:val="18"/>
                <w:szCs w:val="18"/>
              </w:rPr>
            </w:pPr>
          </w:p>
          <w:p w14:paraId="65D83997" w14:textId="77777777" w:rsidR="003D39D6" w:rsidRPr="00F06994" w:rsidRDefault="003D39D6" w:rsidP="00F06994">
            <w:pPr>
              <w:widowControl w:val="0"/>
              <w:spacing w:after="120" w:line="240" w:lineRule="auto"/>
              <w:rPr>
                <w:rFonts w:ascii="Times New Roman" w:hAnsi="Times New Roman" w:cs="Times New Roman"/>
                <w:sz w:val="18"/>
                <w:szCs w:val="18"/>
              </w:rPr>
            </w:pPr>
            <w:r w:rsidRPr="00F06994">
              <w:rPr>
                <w:rFonts w:ascii="Times New Roman" w:hAnsi="Times New Roman" w:cs="Times New Roman"/>
                <w:sz w:val="18"/>
                <w:szCs w:val="18"/>
              </w:rPr>
              <w:t xml:space="preserve"># of hectares where sustainable land management practices have been introduced with EU support </w:t>
            </w:r>
          </w:p>
        </w:tc>
        <w:tc>
          <w:tcPr>
            <w:tcW w:w="477" w:type="pct"/>
            <w:gridSpan w:val="2"/>
          </w:tcPr>
          <w:p w14:paraId="33264979" w14:textId="77777777" w:rsidR="003D39D6" w:rsidRPr="00F06994" w:rsidRDefault="003D39D6" w:rsidP="00F06994">
            <w:pPr>
              <w:spacing w:after="120" w:line="240" w:lineRule="auto"/>
              <w:rPr>
                <w:rFonts w:ascii="Times New Roman" w:hAnsi="Times New Roman" w:cs="Times New Roman"/>
                <w:sz w:val="18"/>
                <w:szCs w:val="18"/>
              </w:rPr>
            </w:pPr>
            <w:r w:rsidRPr="00F06994">
              <w:rPr>
                <w:rFonts w:ascii="Times New Roman" w:hAnsi="Times New Roman" w:cs="Times New Roman"/>
                <w:sz w:val="18"/>
                <w:szCs w:val="18"/>
              </w:rPr>
              <w:t xml:space="preserve"> </w:t>
            </w:r>
            <w:r w:rsidR="00C92FF2" w:rsidRPr="00F06994">
              <w:rPr>
                <w:rFonts w:ascii="Times New Roman" w:hAnsi="Times New Roman" w:cs="Times New Roman"/>
                <w:sz w:val="18"/>
                <w:szCs w:val="18"/>
              </w:rPr>
              <w:t>2</w:t>
            </w:r>
          </w:p>
        </w:tc>
        <w:tc>
          <w:tcPr>
            <w:tcW w:w="477" w:type="pct"/>
          </w:tcPr>
          <w:p w14:paraId="5EDD64D9" w14:textId="77777777" w:rsidR="003D39D6" w:rsidRPr="00F06994" w:rsidRDefault="00C92FF2" w:rsidP="005F6BDF">
            <w:pPr>
              <w:spacing w:after="120" w:line="240" w:lineRule="auto"/>
              <w:rPr>
                <w:rFonts w:ascii="Times New Roman" w:hAnsi="Times New Roman" w:cs="Times New Roman"/>
                <w:sz w:val="18"/>
                <w:szCs w:val="18"/>
              </w:rPr>
            </w:pPr>
            <w:r w:rsidRPr="00F06994">
              <w:rPr>
                <w:rFonts w:ascii="Times New Roman" w:hAnsi="Times New Roman" w:cs="Times New Roman"/>
                <w:sz w:val="18"/>
                <w:szCs w:val="18"/>
              </w:rPr>
              <w:t>2</w:t>
            </w:r>
          </w:p>
        </w:tc>
        <w:tc>
          <w:tcPr>
            <w:tcW w:w="286" w:type="pct"/>
          </w:tcPr>
          <w:p w14:paraId="6E72B404" w14:textId="77777777" w:rsidR="003D39D6" w:rsidRPr="00F06994" w:rsidRDefault="00C92FF2" w:rsidP="00963CD3">
            <w:pPr>
              <w:spacing w:after="120" w:line="240" w:lineRule="auto"/>
              <w:rPr>
                <w:rFonts w:ascii="Times New Roman" w:hAnsi="Times New Roman" w:cs="Times New Roman"/>
                <w:sz w:val="18"/>
                <w:szCs w:val="18"/>
              </w:rPr>
            </w:pPr>
            <w:r w:rsidRPr="00F06994">
              <w:rPr>
                <w:rFonts w:ascii="Times New Roman" w:hAnsi="Times New Roman" w:cs="Times New Roman"/>
                <w:sz w:val="18"/>
                <w:szCs w:val="18"/>
              </w:rPr>
              <w:t>2</w:t>
            </w:r>
          </w:p>
        </w:tc>
        <w:tc>
          <w:tcPr>
            <w:tcW w:w="287" w:type="pct"/>
            <w:gridSpan w:val="4"/>
          </w:tcPr>
          <w:p w14:paraId="4170FFD4" w14:textId="77777777" w:rsidR="003D39D6" w:rsidRPr="00F06994" w:rsidRDefault="003D39D6" w:rsidP="00ED5528">
            <w:pPr>
              <w:spacing w:after="120" w:line="240" w:lineRule="auto"/>
              <w:rPr>
                <w:rFonts w:ascii="Times New Roman" w:hAnsi="Times New Roman" w:cs="Times New Roman"/>
                <w:sz w:val="18"/>
                <w:szCs w:val="18"/>
              </w:rPr>
            </w:pPr>
            <w:r w:rsidRPr="00F06994">
              <w:rPr>
                <w:rFonts w:ascii="Times New Roman" w:hAnsi="Times New Roman" w:cs="Times New Roman"/>
                <w:sz w:val="18"/>
                <w:szCs w:val="18"/>
              </w:rPr>
              <w:t xml:space="preserve"> 3 </w:t>
            </w:r>
          </w:p>
        </w:tc>
        <w:tc>
          <w:tcPr>
            <w:tcW w:w="668" w:type="pct"/>
            <w:gridSpan w:val="2"/>
          </w:tcPr>
          <w:p w14:paraId="271343F4" w14:textId="77777777" w:rsidR="003D39D6" w:rsidRPr="00F06994" w:rsidRDefault="003D39D6" w:rsidP="00F13F94">
            <w:pPr>
              <w:spacing w:after="120" w:line="240" w:lineRule="auto"/>
              <w:rPr>
                <w:rFonts w:ascii="Times New Roman" w:hAnsi="Times New Roman" w:cs="Times New Roman"/>
                <w:sz w:val="18"/>
                <w:szCs w:val="18"/>
              </w:rPr>
            </w:pPr>
            <w:r w:rsidRPr="00F06994">
              <w:rPr>
                <w:rFonts w:ascii="Times New Roman" w:hAnsi="Times New Roman" w:cs="Times New Roman"/>
                <w:sz w:val="18"/>
                <w:szCs w:val="18"/>
              </w:rPr>
              <w:t>Pre- and Post- harvest Reports ,</w:t>
            </w:r>
          </w:p>
          <w:p w14:paraId="2922BC9C" w14:textId="77777777" w:rsidR="003D39D6" w:rsidRPr="00F06994" w:rsidRDefault="003D39D6">
            <w:pPr>
              <w:spacing w:after="120" w:line="240" w:lineRule="auto"/>
              <w:rPr>
                <w:rFonts w:ascii="Times New Roman" w:hAnsi="Times New Roman" w:cs="Times New Roman"/>
                <w:sz w:val="18"/>
                <w:szCs w:val="18"/>
              </w:rPr>
            </w:pPr>
            <w:r w:rsidRPr="00F06994">
              <w:rPr>
                <w:rFonts w:ascii="Times New Roman" w:hAnsi="Times New Roman" w:cs="Times New Roman"/>
                <w:sz w:val="18"/>
                <w:szCs w:val="18"/>
              </w:rPr>
              <w:t>Activity Observation;</w:t>
            </w:r>
          </w:p>
          <w:p w14:paraId="34AA85C3" w14:textId="77777777" w:rsidR="003D39D6" w:rsidRPr="00F06994" w:rsidRDefault="003D39D6">
            <w:pPr>
              <w:spacing w:after="120" w:line="240" w:lineRule="auto"/>
              <w:rPr>
                <w:rFonts w:ascii="Times New Roman" w:hAnsi="Times New Roman" w:cs="Times New Roman"/>
                <w:sz w:val="18"/>
                <w:szCs w:val="18"/>
              </w:rPr>
            </w:pPr>
            <w:r w:rsidRPr="00F06994">
              <w:rPr>
                <w:rFonts w:ascii="Times New Roman" w:hAnsi="Times New Roman" w:cs="Times New Roman"/>
                <w:sz w:val="18"/>
                <w:szCs w:val="18"/>
              </w:rPr>
              <w:t>Baseline/ Endline reports</w:t>
            </w:r>
          </w:p>
        </w:tc>
        <w:tc>
          <w:tcPr>
            <w:tcW w:w="718" w:type="pct"/>
            <w:gridSpan w:val="2"/>
          </w:tcPr>
          <w:p w14:paraId="0CDA628F" w14:textId="77777777" w:rsidR="003D39D6" w:rsidRPr="00F06994" w:rsidRDefault="003D39D6">
            <w:pPr>
              <w:spacing w:after="120" w:line="240" w:lineRule="auto"/>
              <w:rPr>
                <w:rFonts w:ascii="Times New Roman" w:hAnsi="Times New Roman" w:cs="Times New Roman"/>
                <w:sz w:val="18"/>
                <w:szCs w:val="18"/>
              </w:rPr>
            </w:pPr>
            <w:r w:rsidRPr="00F06994">
              <w:rPr>
                <w:rFonts w:ascii="Times New Roman" w:hAnsi="Times New Roman" w:cs="Times New Roman"/>
                <w:sz w:val="18"/>
                <w:szCs w:val="18"/>
              </w:rPr>
              <w:t>Participants in the Action utilize agricultural inputs and attend trainings</w:t>
            </w:r>
          </w:p>
        </w:tc>
      </w:tr>
      <w:tr w:rsidR="00F06994" w:rsidRPr="0093102D" w14:paraId="4E9C92FF" w14:textId="77777777" w:rsidTr="00DC6011">
        <w:tc>
          <w:tcPr>
            <w:tcW w:w="367" w:type="pct"/>
            <w:vMerge/>
            <w:shd w:val="clear" w:color="auto" w:fill="BFBFBF" w:themeFill="background1" w:themeFillShade="BF"/>
          </w:tcPr>
          <w:p w14:paraId="77961221" w14:textId="77777777" w:rsidR="003D39D6" w:rsidRPr="003A115A" w:rsidRDefault="003D39D6">
            <w:pPr>
              <w:spacing w:after="120" w:line="240" w:lineRule="auto"/>
              <w:rPr>
                <w:rFonts w:ascii="Times New Roman" w:hAnsi="Times New Roman" w:cs="Times New Roman"/>
                <w:b/>
                <w:sz w:val="18"/>
                <w:szCs w:val="18"/>
              </w:rPr>
            </w:pPr>
          </w:p>
        </w:tc>
        <w:tc>
          <w:tcPr>
            <w:tcW w:w="796" w:type="pct"/>
            <w:vMerge/>
          </w:tcPr>
          <w:p w14:paraId="53426AF5" w14:textId="77777777" w:rsidR="003D39D6" w:rsidRPr="003A115A" w:rsidRDefault="003D39D6">
            <w:pPr>
              <w:spacing w:after="120" w:line="240" w:lineRule="auto"/>
              <w:rPr>
                <w:rFonts w:ascii="Times New Roman" w:hAnsi="Times New Roman" w:cs="Times New Roman"/>
                <w:sz w:val="18"/>
                <w:szCs w:val="18"/>
              </w:rPr>
            </w:pPr>
          </w:p>
        </w:tc>
        <w:tc>
          <w:tcPr>
            <w:tcW w:w="924" w:type="pct"/>
            <w:gridSpan w:val="2"/>
          </w:tcPr>
          <w:p w14:paraId="360E134B" w14:textId="77777777" w:rsidR="003D39D6" w:rsidRPr="00F06994" w:rsidRDefault="003D39D6" w:rsidP="00F06994">
            <w:pPr>
              <w:widowControl w:val="0"/>
              <w:spacing w:after="120" w:line="240" w:lineRule="auto"/>
              <w:rPr>
                <w:rFonts w:ascii="Times New Roman" w:hAnsi="Times New Roman" w:cs="Times New Roman"/>
                <w:sz w:val="18"/>
                <w:szCs w:val="18"/>
              </w:rPr>
            </w:pPr>
            <w:r w:rsidRPr="00F06994">
              <w:rPr>
                <w:rFonts w:ascii="Times New Roman" w:hAnsi="Times New Roman" w:cs="Times New Roman"/>
                <w:sz w:val="18"/>
                <w:szCs w:val="18"/>
              </w:rPr>
              <w:t xml:space="preserve"> # of producers organizations, women's groups, trade and business associations, farmers that applied improved technologies or management practices</w:t>
            </w:r>
          </w:p>
        </w:tc>
        <w:tc>
          <w:tcPr>
            <w:tcW w:w="477" w:type="pct"/>
            <w:gridSpan w:val="2"/>
          </w:tcPr>
          <w:p w14:paraId="5506F95D" w14:textId="77777777" w:rsidR="003D39D6" w:rsidRPr="00F06994" w:rsidRDefault="003D39D6" w:rsidP="00F06994">
            <w:pPr>
              <w:spacing w:after="120" w:line="240" w:lineRule="auto"/>
              <w:rPr>
                <w:rFonts w:ascii="Times New Roman" w:hAnsi="Times New Roman" w:cs="Times New Roman"/>
                <w:sz w:val="18"/>
                <w:szCs w:val="18"/>
              </w:rPr>
            </w:pPr>
            <w:r w:rsidRPr="00F06994">
              <w:rPr>
                <w:rFonts w:ascii="Times New Roman" w:hAnsi="Times New Roman" w:cs="Times New Roman"/>
                <w:sz w:val="18"/>
                <w:szCs w:val="18"/>
              </w:rPr>
              <w:t>0</w:t>
            </w:r>
          </w:p>
        </w:tc>
        <w:tc>
          <w:tcPr>
            <w:tcW w:w="477" w:type="pct"/>
          </w:tcPr>
          <w:p w14:paraId="07994BD1" w14:textId="77777777" w:rsidR="003D39D6" w:rsidRPr="00F06994" w:rsidRDefault="003D39D6" w:rsidP="005F6BDF">
            <w:pPr>
              <w:spacing w:after="120" w:line="240" w:lineRule="auto"/>
              <w:rPr>
                <w:rFonts w:ascii="Times New Roman" w:hAnsi="Times New Roman" w:cs="Times New Roman"/>
                <w:sz w:val="18"/>
                <w:szCs w:val="18"/>
              </w:rPr>
            </w:pPr>
            <w:r w:rsidRPr="00F06994">
              <w:rPr>
                <w:rFonts w:ascii="Times New Roman" w:hAnsi="Times New Roman" w:cs="Times New Roman"/>
                <w:sz w:val="18"/>
                <w:szCs w:val="18"/>
              </w:rPr>
              <w:t xml:space="preserve"> 37  </w:t>
            </w:r>
          </w:p>
        </w:tc>
        <w:tc>
          <w:tcPr>
            <w:tcW w:w="286" w:type="pct"/>
          </w:tcPr>
          <w:p w14:paraId="1EFE3B0A" w14:textId="77777777" w:rsidR="003D39D6" w:rsidRPr="00F06994" w:rsidRDefault="003D39D6" w:rsidP="00963CD3">
            <w:pPr>
              <w:spacing w:after="120" w:line="240" w:lineRule="auto"/>
              <w:rPr>
                <w:rFonts w:ascii="Times New Roman" w:hAnsi="Times New Roman" w:cs="Times New Roman"/>
                <w:sz w:val="18"/>
                <w:szCs w:val="18"/>
              </w:rPr>
            </w:pPr>
            <w:r w:rsidRPr="00F06994">
              <w:rPr>
                <w:rFonts w:ascii="Times New Roman" w:hAnsi="Times New Roman" w:cs="Times New Roman"/>
                <w:sz w:val="18"/>
                <w:szCs w:val="18"/>
              </w:rPr>
              <w:t>37</w:t>
            </w:r>
          </w:p>
        </w:tc>
        <w:tc>
          <w:tcPr>
            <w:tcW w:w="287" w:type="pct"/>
            <w:gridSpan w:val="4"/>
          </w:tcPr>
          <w:p w14:paraId="1A2BA542" w14:textId="77777777" w:rsidR="003D39D6" w:rsidRPr="00F06994" w:rsidRDefault="003D39D6" w:rsidP="00ED5528">
            <w:pPr>
              <w:spacing w:after="120" w:line="240" w:lineRule="auto"/>
              <w:rPr>
                <w:rFonts w:ascii="Times New Roman" w:hAnsi="Times New Roman" w:cs="Times New Roman"/>
                <w:sz w:val="18"/>
                <w:szCs w:val="18"/>
              </w:rPr>
            </w:pPr>
            <w:r w:rsidRPr="00F06994">
              <w:rPr>
                <w:rFonts w:ascii="Times New Roman" w:hAnsi="Times New Roman" w:cs="Times New Roman"/>
                <w:sz w:val="18"/>
                <w:szCs w:val="18"/>
              </w:rPr>
              <w:t>40</w:t>
            </w:r>
          </w:p>
        </w:tc>
        <w:tc>
          <w:tcPr>
            <w:tcW w:w="668" w:type="pct"/>
            <w:gridSpan w:val="2"/>
          </w:tcPr>
          <w:p w14:paraId="176F986A" w14:textId="77777777" w:rsidR="003D39D6" w:rsidRPr="00F06994" w:rsidRDefault="003D39D6" w:rsidP="00F13F94">
            <w:pPr>
              <w:spacing w:after="120" w:line="240" w:lineRule="auto"/>
              <w:rPr>
                <w:rFonts w:ascii="Times New Roman" w:hAnsi="Times New Roman" w:cs="Times New Roman"/>
                <w:sz w:val="18"/>
                <w:szCs w:val="18"/>
              </w:rPr>
            </w:pPr>
            <w:r w:rsidRPr="00F06994">
              <w:rPr>
                <w:rFonts w:ascii="Times New Roman" w:hAnsi="Times New Roman" w:cs="Times New Roman"/>
                <w:sz w:val="18"/>
                <w:szCs w:val="18"/>
              </w:rPr>
              <w:t>Pre- and Post- harvest Reports ,</w:t>
            </w:r>
          </w:p>
          <w:p w14:paraId="2F36E044" w14:textId="77777777" w:rsidR="003D39D6" w:rsidRPr="00F06994" w:rsidRDefault="003D39D6">
            <w:pPr>
              <w:spacing w:after="120" w:line="240" w:lineRule="auto"/>
              <w:rPr>
                <w:rFonts w:ascii="Times New Roman" w:hAnsi="Times New Roman" w:cs="Times New Roman"/>
                <w:sz w:val="18"/>
                <w:szCs w:val="18"/>
              </w:rPr>
            </w:pPr>
            <w:r w:rsidRPr="00F06994">
              <w:rPr>
                <w:rFonts w:ascii="Times New Roman" w:hAnsi="Times New Roman" w:cs="Times New Roman"/>
                <w:sz w:val="18"/>
                <w:szCs w:val="18"/>
              </w:rPr>
              <w:t>Activity Observation;</w:t>
            </w:r>
          </w:p>
          <w:p w14:paraId="67466EA9" w14:textId="77777777" w:rsidR="003D39D6" w:rsidRPr="00F06994" w:rsidRDefault="003D39D6">
            <w:pPr>
              <w:spacing w:after="120" w:line="240" w:lineRule="auto"/>
              <w:rPr>
                <w:rFonts w:ascii="Times New Roman" w:hAnsi="Times New Roman" w:cs="Times New Roman"/>
                <w:sz w:val="18"/>
                <w:szCs w:val="18"/>
              </w:rPr>
            </w:pPr>
            <w:r w:rsidRPr="00F06994">
              <w:rPr>
                <w:rFonts w:ascii="Times New Roman" w:hAnsi="Times New Roman" w:cs="Times New Roman"/>
                <w:sz w:val="18"/>
                <w:szCs w:val="18"/>
              </w:rPr>
              <w:t>Baseline/ Endline reports</w:t>
            </w:r>
          </w:p>
        </w:tc>
        <w:tc>
          <w:tcPr>
            <w:tcW w:w="718" w:type="pct"/>
            <w:gridSpan w:val="2"/>
          </w:tcPr>
          <w:p w14:paraId="1410410F" w14:textId="77777777" w:rsidR="003D39D6" w:rsidRPr="00F06994" w:rsidRDefault="003D39D6">
            <w:pPr>
              <w:spacing w:after="120" w:line="240" w:lineRule="auto"/>
              <w:rPr>
                <w:rFonts w:ascii="Times New Roman" w:hAnsi="Times New Roman" w:cs="Times New Roman"/>
                <w:sz w:val="18"/>
                <w:szCs w:val="18"/>
              </w:rPr>
            </w:pPr>
            <w:r w:rsidRPr="00F06994">
              <w:rPr>
                <w:rFonts w:ascii="Times New Roman" w:hAnsi="Times New Roman" w:cs="Times New Roman"/>
                <w:sz w:val="18"/>
                <w:szCs w:val="18"/>
              </w:rPr>
              <w:t xml:space="preserve">Participants in the Action utilize agricultural inputs and attend </w:t>
            </w:r>
          </w:p>
        </w:tc>
      </w:tr>
      <w:tr w:rsidR="00F06994" w:rsidRPr="0093102D" w14:paraId="4B3E330E" w14:textId="77777777" w:rsidTr="00DC6011">
        <w:tc>
          <w:tcPr>
            <w:tcW w:w="367" w:type="pct"/>
            <w:vMerge/>
            <w:shd w:val="clear" w:color="auto" w:fill="BFBFBF" w:themeFill="background1" w:themeFillShade="BF"/>
          </w:tcPr>
          <w:p w14:paraId="67C02377" w14:textId="77777777" w:rsidR="003D39D6" w:rsidRPr="003A115A" w:rsidRDefault="003D39D6">
            <w:pPr>
              <w:spacing w:after="120" w:line="240" w:lineRule="auto"/>
              <w:rPr>
                <w:rFonts w:ascii="Times New Roman" w:hAnsi="Times New Roman" w:cs="Times New Roman"/>
                <w:b/>
                <w:sz w:val="18"/>
                <w:szCs w:val="18"/>
              </w:rPr>
            </w:pPr>
          </w:p>
        </w:tc>
        <w:tc>
          <w:tcPr>
            <w:tcW w:w="796" w:type="pct"/>
          </w:tcPr>
          <w:p w14:paraId="511D7C79" w14:textId="77777777" w:rsidR="003D39D6" w:rsidRPr="003A115A" w:rsidRDefault="003D39D6">
            <w:pPr>
              <w:spacing w:after="120" w:line="240" w:lineRule="auto"/>
              <w:rPr>
                <w:rFonts w:ascii="Times New Roman" w:hAnsi="Times New Roman" w:cs="Times New Roman"/>
                <w:sz w:val="18"/>
                <w:szCs w:val="18"/>
              </w:rPr>
            </w:pPr>
          </w:p>
        </w:tc>
        <w:tc>
          <w:tcPr>
            <w:tcW w:w="924" w:type="pct"/>
            <w:gridSpan w:val="2"/>
          </w:tcPr>
          <w:p w14:paraId="733D0B8A" w14:textId="77777777" w:rsidR="003D39D6" w:rsidRPr="003A115A" w:rsidRDefault="00A93454">
            <w:pPr>
              <w:widowControl w:val="0"/>
              <w:spacing w:after="120" w:line="240" w:lineRule="auto"/>
              <w:rPr>
                <w:rFonts w:ascii="Times New Roman" w:hAnsi="Times New Roman" w:cs="Times New Roman"/>
                <w:sz w:val="18"/>
                <w:szCs w:val="18"/>
              </w:rPr>
            </w:pPr>
            <w:r w:rsidRPr="003A115A">
              <w:rPr>
                <w:rFonts w:ascii="Times New Roman" w:hAnsi="Times New Roman" w:cs="Times New Roman"/>
                <w:sz w:val="18"/>
                <w:szCs w:val="18"/>
              </w:rPr>
              <w:t># of individuals receiving rural advisory services (pre and post-harvest)  with EU support (Farmer Field Schools, Fisherfolk Field Schools)</w:t>
            </w:r>
          </w:p>
        </w:tc>
        <w:tc>
          <w:tcPr>
            <w:tcW w:w="477" w:type="pct"/>
            <w:gridSpan w:val="2"/>
          </w:tcPr>
          <w:p w14:paraId="07F0A852" w14:textId="77777777" w:rsidR="003D39D6" w:rsidRPr="003A115A" w:rsidRDefault="00A93454">
            <w:pPr>
              <w:spacing w:after="120" w:line="240" w:lineRule="auto"/>
              <w:rPr>
                <w:rFonts w:ascii="Times New Roman" w:hAnsi="Times New Roman" w:cs="Times New Roman"/>
                <w:sz w:val="18"/>
                <w:szCs w:val="18"/>
              </w:rPr>
            </w:pPr>
            <w:r w:rsidRPr="003A115A">
              <w:rPr>
                <w:rFonts w:ascii="Times New Roman" w:hAnsi="Times New Roman" w:cs="Times New Roman"/>
                <w:sz w:val="18"/>
                <w:szCs w:val="18"/>
              </w:rPr>
              <w:t>0</w:t>
            </w:r>
          </w:p>
        </w:tc>
        <w:tc>
          <w:tcPr>
            <w:tcW w:w="477" w:type="pct"/>
          </w:tcPr>
          <w:p w14:paraId="3675F694" w14:textId="77777777" w:rsidR="003D39D6" w:rsidRPr="003A115A" w:rsidRDefault="00A93454">
            <w:pPr>
              <w:spacing w:after="120" w:line="240" w:lineRule="auto"/>
              <w:rPr>
                <w:rFonts w:ascii="Times New Roman" w:hAnsi="Times New Roman" w:cs="Times New Roman"/>
                <w:sz w:val="18"/>
                <w:szCs w:val="18"/>
              </w:rPr>
            </w:pPr>
            <w:r w:rsidRPr="003A115A">
              <w:rPr>
                <w:rFonts w:ascii="Times New Roman" w:hAnsi="Times New Roman" w:cs="Times New Roman"/>
                <w:sz w:val="18"/>
                <w:szCs w:val="18"/>
              </w:rPr>
              <w:t>1,784</w:t>
            </w:r>
          </w:p>
        </w:tc>
        <w:tc>
          <w:tcPr>
            <w:tcW w:w="286" w:type="pct"/>
          </w:tcPr>
          <w:p w14:paraId="66816CB9" w14:textId="77777777" w:rsidR="003D39D6" w:rsidRPr="003A115A" w:rsidRDefault="00A93454">
            <w:pPr>
              <w:spacing w:after="120" w:line="240" w:lineRule="auto"/>
              <w:rPr>
                <w:rFonts w:ascii="Times New Roman" w:hAnsi="Times New Roman" w:cs="Times New Roman"/>
                <w:sz w:val="18"/>
                <w:szCs w:val="18"/>
              </w:rPr>
            </w:pPr>
            <w:r w:rsidRPr="003A115A">
              <w:rPr>
                <w:rFonts w:ascii="Times New Roman" w:hAnsi="Times New Roman" w:cs="Times New Roman"/>
                <w:sz w:val="18"/>
                <w:szCs w:val="18"/>
              </w:rPr>
              <w:t>1,784</w:t>
            </w:r>
          </w:p>
        </w:tc>
        <w:tc>
          <w:tcPr>
            <w:tcW w:w="287" w:type="pct"/>
            <w:gridSpan w:val="4"/>
          </w:tcPr>
          <w:p w14:paraId="0E34D0B3" w14:textId="77777777" w:rsidR="003D39D6" w:rsidRPr="003A115A" w:rsidRDefault="00A93454">
            <w:pPr>
              <w:spacing w:after="120" w:line="240" w:lineRule="auto"/>
              <w:rPr>
                <w:rFonts w:ascii="Times New Roman" w:hAnsi="Times New Roman" w:cs="Times New Roman"/>
                <w:sz w:val="18"/>
                <w:szCs w:val="18"/>
              </w:rPr>
            </w:pPr>
            <w:r w:rsidRPr="003A115A">
              <w:rPr>
                <w:rFonts w:ascii="Times New Roman" w:hAnsi="Times New Roman" w:cs="Times New Roman"/>
                <w:sz w:val="18"/>
                <w:szCs w:val="18"/>
              </w:rPr>
              <w:t>2,175</w:t>
            </w:r>
          </w:p>
        </w:tc>
        <w:tc>
          <w:tcPr>
            <w:tcW w:w="668" w:type="pct"/>
            <w:gridSpan w:val="2"/>
          </w:tcPr>
          <w:p w14:paraId="1B370E30" w14:textId="77777777" w:rsidR="003D39D6" w:rsidRPr="003A115A" w:rsidRDefault="00A93454">
            <w:pPr>
              <w:spacing w:after="120" w:line="240" w:lineRule="auto"/>
              <w:rPr>
                <w:rFonts w:ascii="Times New Roman" w:hAnsi="Times New Roman" w:cs="Times New Roman"/>
                <w:sz w:val="18"/>
                <w:szCs w:val="18"/>
              </w:rPr>
            </w:pPr>
            <w:r w:rsidRPr="003A115A">
              <w:rPr>
                <w:rFonts w:ascii="Times New Roman" w:hAnsi="Times New Roman" w:cs="Times New Roman"/>
                <w:sz w:val="18"/>
                <w:szCs w:val="18"/>
              </w:rPr>
              <w:t>Pre- and Post- harvest Reports ,</w:t>
            </w:r>
          </w:p>
          <w:p w14:paraId="2A2812E4" w14:textId="77777777" w:rsidR="003D39D6" w:rsidRPr="003A115A" w:rsidRDefault="00A93454">
            <w:pPr>
              <w:spacing w:after="120" w:line="240" w:lineRule="auto"/>
              <w:rPr>
                <w:rFonts w:ascii="Times New Roman" w:hAnsi="Times New Roman" w:cs="Times New Roman"/>
                <w:sz w:val="18"/>
                <w:szCs w:val="18"/>
              </w:rPr>
            </w:pPr>
            <w:r w:rsidRPr="003A115A">
              <w:rPr>
                <w:rFonts w:ascii="Times New Roman" w:hAnsi="Times New Roman" w:cs="Times New Roman"/>
                <w:sz w:val="18"/>
                <w:szCs w:val="18"/>
              </w:rPr>
              <w:t>Activity Observation;</w:t>
            </w:r>
          </w:p>
          <w:p w14:paraId="5E698B4B" w14:textId="77777777" w:rsidR="003D39D6" w:rsidRPr="003A115A" w:rsidRDefault="00A93454">
            <w:pPr>
              <w:spacing w:after="120" w:line="240" w:lineRule="auto"/>
              <w:rPr>
                <w:rFonts w:ascii="Times New Roman" w:hAnsi="Times New Roman" w:cs="Times New Roman"/>
                <w:sz w:val="18"/>
                <w:szCs w:val="18"/>
              </w:rPr>
            </w:pPr>
            <w:r w:rsidRPr="003A115A">
              <w:rPr>
                <w:rFonts w:ascii="Times New Roman" w:hAnsi="Times New Roman" w:cs="Times New Roman"/>
                <w:sz w:val="18"/>
                <w:szCs w:val="18"/>
              </w:rPr>
              <w:t>Baseline/ Endline reports</w:t>
            </w:r>
          </w:p>
        </w:tc>
        <w:tc>
          <w:tcPr>
            <w:tcW w:w="718" w:type="pct"/>
            <w:gridSpan w:val="2"/>
          </w:tcPr>
          <w:p w14:paraId="1211AD9E" w14:textId="77777777" w:rsidR="003D39D6" w:rsidRPr="003A115A" w:rsidRDefault="00A93454">
            <w:pPr>
              <w:spacing w:after="120" w:line="240" w:lineRule="auto"/>
              <w:rPr>
                <w:rFonts w:ascii="Times New Roman" w:hAnsi="Times New Roman" w:cs="Times New Roman"/>
                <w:sz w:val="18"/>
                <w:szCs w:val="18"/>
              </w:rPr>
            </w:pPr>
            <w:r w:rsidRPr="003A115A">
              <w:rPr>
                <w:rFonts w:ascii="Times New Roman" w:hAnsi="Times New Roman" w:cs="Times New Roman"/>
                <w:sz w:val="18"/>
                <w:szCs w:val="18"/>
              </w:rPr>
              <w:t>Participants in the Action utilize agricultural inputs and attend trainings</w:t>
            </w:r>
          </w:p>
        </w:tc>
      </w:tr>
      <w:tr w:rsidR="00F06994" w:rsidRPr="0093102D" w14:paraId="57D80427" w14:textId="77777777" w:rsidTr="00DC6011">
        <w:tc>
          <w:tcPr>
            <w:tcW w:w="367" w:type="pct"/>
            <w:vMerge/>
            <w:shd w:val="clear" w:color="auto" w:fill="BFBFBF" w:themeFill="background1" w:themeFillShade="BF"/>
          </w:tcPr>
          <w:p w14:paraId="2C3983D1" w14:textId="77777777" w:rsidR="003D39D6" w:rsidRPr="003A115A" w:rsidRDefault="003D39D6">
            <w:pPr>
              <w:spacing w:after="120" w:line="240" w:lineRule="auto"/>
              <w:rPr>
                <w:rFonts w:ascii="Times New Roman" w:hAnsi="Times New Roman" w:cs="Times New Roman"/>
                <w:b/>
                <w:sz w:val="18"/>
                <w:szCs w:val="18"/>
              </w:rPr>
            </w:pPr>
          </w:p>
        </w:tc>
        <w:tc>
          <w:tcPr>
            <w:tcW w:w="796" w:type="pct"/>
          </w:tcPr>
          <w:p w14:paraId="3582B9B3" w14:textId="77777777" w:rsidR="003D39D6" w:rsidRPr="003A115A" w:rsidRDefault="003D39D6">
            <w:pPr>
              <w:spacing w:after="120" w:line="240" w:lineRule="auto"/>
              <w:rPr>
                <w:rFonts w:ascii="Times New Roman" w:hAnsi="Times New Roman" w:cs="Times New Roman"/>
                <w:sz w:val="18"/>
                <w:szCs w:val="18"/>
              </w:rPr>
            </w:pPr>
          </w:p>
        </w:tc>
        <w:tc>
          <w:tcPr>
            <w:tcW w:w="924" w:type="pct"/>
            <w:gridSpan w:val="2"/>
          </w:tcPr>
          <w:p w14:paraId="731ADA85" w14:textId="77777777" w:rsidR="003D39D6" w:rsidRPr="003A115A" w:rsidRDefault="00A93454">
            <w:pPr>
              <w:widowControl w:val="0"/>
              <w:spacing w:after="120" w:line="240" w:lineRule="auto"/>
              <w:rPr>
                <w:rFonts w:ascii="Times New Roman" w:hAnsi="Times New Roman" w:cs="Times New Roman"/>
                <w:sz w:val="18"/>
                <w:szCs w:val="18"/>
              </w:rPr>
            </w:pPr>
            <w:r w:rsidRPr="003A115A">
              <w:rPr>
                <w:rFonts w:ascii="Times New Roman" w:hAnsi="Times New Roman" w:cs="Times New Roman"/>
                <w:sz w:val="18"/>
                <w:szCs w:val="18"/>
              </w:rPr>
              <w:t># of farmers and fisherfolk receiving inputs (seeds, farming tools, fishing gear)</w:t>
            </w:r>
          </w:p>
        </w:tc>
        <w:tc>
          <w:tcPr>
            <w:tcW w:w="477" w:type="pct"/>
            <w:gridSpan w:val="2"/>
          </w:tcPr>
          <w:p w14:paraId="683E1FFE" w14:textId="77777777" w:rsidR="003D39D6" w:rsidRPr="003A115A" w:rsidRDefault="00A93454">
            <w:pPr>
              <w:spacing w:after="120" w:line="240" w:lineRule="auto"/>
              <w:rPr>
                <w:rFonts w:ascii="Times New Roman" w:hAnsi="Times New Roman" w:cs="Times New Roman"/>
                <w:sz w:val="18"/>
                <w:szCs w:val="18"/>
              </w:rPr>
            </w:pPr>
            <w:r w:rsidRPr="003A115A">
              <w:rPr>
                <w:rFonts w:ascii="Times New Roman" w:hAnsi="Times New Roman" w:cs="Times New Roman"/>
                <w:sz w:val="18"/>
                <w:szCs w:val="18"/>
              </w:rPr>
              <w:t>0</w:t>
            </w:r>
          </w:p>
        </w:tc>
        <w:tc>
          <w:tcPr>
            <w:tcW w:w="477" w:type="pct"/>
          </w:tcPr>
          <w:p w14:paraId="325E40E5" w14:textId="77777777" w:rsidR="003D39D6" w:rsidRPr="003A115A" w:rsidRDefault="00A93454">
            <w:pPr>
              <w:spacing w:after="120" w:line="240" w:lineRule="auto"/>
              <w:rPr>
                <w:rFonts w:ascii="Times New Roman" w:hAnsi="Times New Roman" w:cs="Times New Roman"/>
                <w:sz w:val="18"/>
                <w:szCs w:val="18"/>
              </w:rPr>
            </w:pPr>
            <w:r w:rsidRPr="003A115A">
              <w:rPr>
                <w:rFonts w:ascii="Times New Roman" w:hAnsi="Times New Roman" w:cs="Times New Roman"/>
                <w:sz w:val="18"/>
                <w:szCs w:val="18"/>
              </w:rPr>
              <w:t>2,155</w:t>
            </w:r>
          </w:p>
        </w:tc>
        <w:tc>
          <w:tcPr>
            <w:tcW w:w="286" w:type="pct"/>
          </w:tcPr>
          <w:p w14:paraId="64EC6110" w14:textId="77777777" w:rsidR="003D39D6" w:rsidRPr="003A115A" w:rsidRDefault="00A93454">
            <w:pPr>
              <w:spacing w:after="120" w:line="240" w:lineRule="auto"/>
              <w:rPr>
                <w:rFonts w:ascii="Times New Roman" w:hAnsi="Times New Roman" w:cs="Times New Roman"/>
                <w:sz w:val="18"/>
                <w:szCs w:val="18"/>
              </w:rPr>
            </w:pPr>
            <w:r w:rsidRPr="003A115A">
              <w:rPr>
                <w:rFonts w:ascii="Times New Roman" w:hAnsi="Times New Roman" w:cs="Times New Roman"/>
                <w:sz w:val="18"/>
                <w:szCs w:val="18"/>
              </w:rPr>
              <w:t>2,155</w:t>
            </w:r>
          </w:p>
        </w:tc>
        <w:tc>
          <w:tcPr>
            <w:tcW w:w="287" w:type="pct"/>
            <w:gridSpan w:val="4"/>
          </w:tcPr>
          <w:p w14:paraId="5B5494C7" w14:textId="77777777" w:rsidR="003D39D6" w:rsidRPr="003A115A" w:rsidRDefault="00A93454">
            <w:pPr>
              <w:spacing w:after="120" w:line="240" w:lineRule="auto"/>
              <w:rPr>
                <w:rFonts w:ascii="Times New Roman" w:hAnsi="Times New Roman" w:cs="Times New Roman"/>
                <w:sz w:val="18"/>
                <w:szCs w:val="18"/>
              </w:rPr>
            </w:pPr>
            <w:r w:rsidRPr="003A115A">
              <w:rPr>
                <w:rFonts w:ascii="Times New Roman" w:hAnsi="Times New Roman" w:cs="Times New Roman"/>
                <w:sz w:val="18"/>
                <w:szCs w:val="18"/>
              </w:rPr>
              <w:t>4,500</w:t>
            </w:r>
          </w:p>
        </w:tc>
        <w:tc>
          <w:tcPr>
            <w:tcW w:w="668" w:type="pct"/>
            <w:gridSpan w:val="2"/>
          </w:tcPr>
          <w:p w14:paraId="56DC7AB2" w14:textId="77777777" w:rsidR="003D39D6" w:rsidRPr="003A115A" w:rsidRDefault="00A93454">
            <w:pPr>
              <w:spacing w:after="120" w:line="240" w:lineRule="auto"/>
              <w:rPr>
                <w:rFonts w:ascii="Times New Roman" w:hAnsi="Times New Roman" w:cs="Times New Roman"/>
                <w:sz w:val="18"/>
                <w:szCs w:val="18"/>
              </w:rPr>
            </w:pPr>
            <w:r w:rsidRPr="003A115A">
              <w:rPr>
                <w:rFonts w:ascii="Times New Roman" w:hAnsi="Times New Roman" w:cs="Times New Roman"/>
                <w:sz w:val="18"/>
                <w:szCs w:val="18"/>
              </w:rPr>
              <w:t>Distribution lists</w:t>
            </w:r>
          </w:p>
        </w:tc>
        <w:tc>
          <w:tcPr>
            <w:tcW w:w="718" w:type="pct"/>
            <w:gridSpan w:val="2"/>
          </w:tcPr>
          <w:p w14:paraId="635BE7C9" w14:textId="77777777" w:rsidR="003D39D6" w:rsidRPr="003A115A" w:rsidRDefault="00A93454">
            <w:pPr>
              <w:spacing w:after="120" w:line="240" w:lineRule="auto"/>
              <w:rPr>
                <w:rFonts w:ascii="Times New Roman" w:hAnsi="Times New Roman" w:cs="Times New Roman"/>
                <w:sz w:val="18"/>
                <w:szCs w:val="18"/>
              </w:rPr>
            </w:pPr>
            <w:r w:rsidRPr="003A115A">
              <w:rPr>
                <w:rFonts w:ascii="Times New Roman" w:hAnsi="Times New Roman" w:cs="Times New Roman"/>
                <w:sz w:val="18"/>
                <w:szCs w:val="18"/>
              </w:rPr>
              <w:t>Participants in the Action pick-up agricultural inputs</w:t>
            </w:r>
          </w:p>
        </w:tc>
      </w:tr>
      <w:tr w:rsidR="00F06994" w:rsidRPr="0093102D" w14:paraId="5F8C6DB7" w14:textId="77777777" w:rsidTr="00DC6011">
        <w:tc>
          <w:tcPr>
            <w:tcW w:w="367" w:type="pct"/>
            <w:vMerge/>
            <w:shd w:val="clear" w:color="auto" w:fill="BFBFBF" w:themeFill="background1" w:themeFillShade="BF"/>
          </w:tcPr>
          <w:p w14:paraId="152428DB" w14:textId="77777777" w:rsidR="003D39D6" w:rsidRPr="003A115A" w:rsidRDefault="003D39D6">
            <w:pPr>
              <w:spacing w:after="120" w:line="240" w:lineRule="auto"/>
              <w:rPr>
                <w:rFonts w:ascii="Times New Roman" w:hAnsi="Times New Roman" w:cs="Times New Roman"/>
                <w:b/>
                <w:sz w:val="18"/>
                <w:szCs w:val="18"/>
              </w:rPr>
            </w:pPr>
          </w:p>
        </w:tc>
        <w:tc>
          <w:tcPr>
            <w:tcW w:w="796" w:type="pct"/>
          </w:tcPr>
          <w:p w14:paraId="2740277C" w14:textId="77777777" w:rsidR="003D39D6" w:rsidRPr="003A115A" w:rsidRDefault="003D39D6">
            <w:pPr>
              <w:spacing w:after="120" w:line="240" w:lineRule="auto"/>
              <w:rPr>
                <w:rFonts w:ascii="Times New Roman" w:hAnsi="Times New Roman" w:cs="Times New Roman"/>
                <w:sz w:val="18"/>
                <w:szCs w:val="18"/>
              </w:rPr>
            </w:pPr>
          </w:p>
        </w:tc>
        <w:tc>
          <w:tcPr>
            <w:tcW w:w="924" w:type="pct"/>
            <w:gridSpan w:val="2"/>
          </w:tcPr>
          <w:p w14:paraId="6337964A" w14:textId="77777777" w:rsidR="003D39D6" w:rsidRPr="003A115A" w:rsidRDefault="00A93454">
            <w:pPr>
              <w:widowControl w:val="0"/>
              <w:spacing w:after="120" w:line="240" w:lineRule="auto"/>
              <w:rPr>
                <w:rFonts w:ascii="Times New Roman" w:hAnsi="Times New Roman" w:cs="Times New Roman"/>
                <w:sz w:val="18"/>
                <w:szCs w:val="18"/>
              </w:rPr>
            </w:pPr>
            <w:r w:rsidRPr="003A115A">
              <w:rPr>
                <w:rFonts w:ascii="Times New Roman" w:hAnsi="Times New Roman" w:cs="Times New Roman"/>
                <w:sz w:val="18"/>
                <w:szCs w:val="18"/>
              </w:rPr>
              <w:t># of farmers trained  on post-harvest storage practices storage and post-harvest technologies or practices</w:t>
            </w:r>
          </w:p>
        </w:tc>
        <w:tc>
          <w:tcPr>
            <w:tcW w:w="477" w:type="pct"/>
            <w:gridSpan w:val="2"/>
          </w:tcPr>
          <w:p w14:paraId="668D7158" w14:textId="77777777" w:rsidR="003D39D6" w:rsidRPr="003A115A" w:rsidRDefault="00A93454">
            <w:pPr>
              <w:spacing w:after="120" w:line="240" w:lineRule="auto"/>
              <w:rPr>
                <w:rFonts w:ascii="Times New Roman" w:hAnsi="Times New Roman" w:cs="Times New Roman"/>
                <w:sz w:val="18"/>
                <w:szCs w:val="18"/>
              </w:rPr>
            </w:pPr>
            <w:r w:rsidRPr="003A115A">
              <w:rPr>
                <w:rFonts w:ascii="Times New Roman" w:hAnsi="Times New Roman" w:cs="Times New Roman"/>
                <w:sz w:val="18"/>
                <w:szCs w:val="18"/>
              </w:rPr>
              <w:t>0</w:t>
            </w:r>
          </w:p>
        </w:tc>
        <w:tc>
          <w:tcPr>
            <w:tcW w:w="477" w:type="pct"/>
          </w:tcPr>
          <w:p w14:paraId="5B421C5A" w14:textId="77777777" w:rsidR="003D39D6" w:rsidRPr="003A115A" w:rsidRDefault="00A93454">
            <w:pPr>
              <w:spacing w:after="120" w:line="240" w:lineRule="auto"/>
              <w:rPr>
                <w:rFonts w:ascii="Times New Roman" w:hAnsi="Times New Roman" w:cs="Times New Roman"/>
                <w:sz w:val="18"/>
                <w:szCs w:val="18"/>
              </w:rPr>
            </w:pPr>
            <w:r w:rsidRPr="003A115A">
              <w:rPr>
                <w:rFonts w:ascii="Times New Roman" w:hAnsi="Times New Roman" w:cs="Times New Roman"/>
                <w:sz w:val="18"/>
                <w:szCs w:val="18"/>
              </w:rPr>
              <w:t>955</w:t>
            </w:r>
          </w:p>
        </w:tc>
        <w:tc>
          <w:tcPr>
            <w:tcW w:w="286" w:type="pct"/>
          </w:tcPr>
          <w:p w14:paraId="12468B4E" w14:textId="77777777" w:rsidR="003D39D6" w:rsidRPr="003A115A" w:rsidRDefault="003D39D6">
            <w:pPr>
              <w:spacing w:after="120" w:line="240" w:lineRule="auto"/>
              <w:rPr>
                <w:rFonts w:ascii="Times New Roman" w:hAnsi="Times New Roman" w:cs="Times New Roman"/>
                <w:sz w:val="18"/>
                <w:szCs w:val="18"/>
              </w:rPr>
            </w:pPr>
          </w:p>
        </w:tc>
        <w:tc>
          <w:tcPr>
            <w:tcW w:w="287" w:type="pct"/>
            <w:gridSpan w:val="4"/>
          </w:tcPr>
          <w:p w14:paraId="375AE450" w14:textId="77777777" w:rsidR="003D39D6" w:rsidRPr="003A115A" w:rsidRDefault="00A93454">
            <w:pPr>
              <w:spacing w:after="120" w:line="240" w:lineRule="auto"/>
              <w:rPr>
                <w:rFonts w:ascii="Times New Roman" w:hAnsi="Times New Roman" w:cs="Times New Roman"/>
                <w:sz w:val="18"/>
                <w:szCs w:val="18"/>
              </w:rPr>
            </w:pPr>
            <w:r w:rsidRPr="003A115A">
              <w:rPr>
                <w:rFonts w:ascii="Times New Roman" w:hAnsi="Times New Roman" w:cs="Times New Roman"/>
                <w:sz w:val="18"/>
                <w:szCs w:val="18"/>
              </w:rPr>
              <w:t>800</w:t>
            </w:r>
          </w:p>
        </w:tc>
        <w:tc>
          <w:tcPr>
            <w:tcW w:w="668" w:type="pct"/>
            <w:gridSpan w:val="2"/>
          </w:tcPr>
          <w:p w14:paraId="34F594A6" w14:textId="77777777" w:rsidR="003D39D6" w:rsidRPr="003A115A" w:rsidRDefault="00A93454">
            <w:pPr>
              <w:spacing w:after="120" w:line="240" w:lineRule="auto"/>
              <w:rPr>
                <w:rFonts w:ascii="Times New Roman" w:hAnsi="Times New Roman" w:cs="Times New Roman"/>
                <w:sz w:val="18"/>
                <w:szCs w:val="18"/>
              </w:rPr>
            </w:pPr>
            <w:r w:rsidRPr="003A115A">
              <w:rPr>
                <w:rFonts w:ascii="Times New Roman" w:hAnsi="Times New Roman" w:cs="Times New Roman"/>
                <w:sz w:val="18"/>
                <w:szCs w:val="18"/>
              </w:rPr>
              <w:t>Attendance lists</w:t>
            </w:r>
          </w:p>
        </w:tc>
        <w:tc>
          <w:tcPr>
            <w:tcW w:w="718" w:type="pct"/>
            <w:gridSpan w:val="2"/>
          </w:tcPr>
          <w:p w14:paraId="4C547800" w14:textId="77777777" w:rsidR="003D39D6" w:rsidRPr="003A115A" w:rsidRDefault="00A93454">
            <w:pPr>
              <w:spacing w:after="120" w:line="240" w:lineRule="auto"/>
              <w:rPr>
                <w:rFonts w:ascii="Times New Roman" w:hAnsi="Times New Roman" w:cs="Times New Roman"/>
                <w:sz w:val="18"/>
                <w:szCs w:val="18"/>
              </w:rPr>
            </w:pPr>
            <w:r w:rsidRPr="003A115A">
              <w:rPr>
                <w:rFonts w:ascii="Times New Roman" w:hAnsi="Times New Roman" w:cs="Times New Roman"/>
                <w:sz w:val="18"/>
                <w:szCs w:val="18"/>
              </w:rPr>
              <w:t>Participants in the Action attend trainings</w:t>
            </w:r>
          </w:p>
        </w:tc>
      </w:tr>
      <w:tr w:rsidR="00F06994" w:rsidRPr="0093102D" w14:paraId="23E4D539" w14:textId="77777777" w:rsidTr="00DC6011">
        <w:tc>
          <w:tcPr>
            <w:tcW w:w="367" w:type="pct"/>
            <w:vMerge/>
            <w:shd w:val="clear" w:color="auto" w:fill="BFBFBF" w:themeFill="background1" w:themeFillShade="BF"/>
          </w:tcPr>
          <w:p w14:paraId="2959FDE4" w14:textId="77777777" w:rsidR="003D39D6" w:rsidRPr="003A115A" w:rsidRDefault="003D39D6">
            <w:pPr>
              <w:spacing w:after="120" w:line="240" w:lineRule="auto"/>
              <w:rPr>
                <w:rFonts w:ascii="Times New Roman" w:hAnsi="Times New Roman" w:cs="Times New Roman"/>
                <w:b/>
                <w:sz w:val="18"/>
                <w:szCs w:val="18"/>
              </w:rPr>
            </w:pPr>
          </w:p>
        </w:tc>
        <w:tc>
          <w:tcPr>
            <w:tcW w:w="796" w:type="pct"/>
            <w:vMerge w:val="restart"/>
          </w:tcPr>
          <w:p w14:paraId="7C6DE9B1" w14:textId="77777777" w:rsidR="003D39D6" w:rsidRPr="003A115A" w:rsidRDefault="00A93454">
            <w:pPr>
              <w:widowControl w:val="0"/>
              <w:spacing w:after="120" w:line="240" w:lineRule="auto"/>
              <w:rPr>
                <w:rFonts w:ascii="Times New Roman" w:hAnsi="Times New Roman" w:cs="Times New Roman"/>
                <w:sz w:val="18"/>
                <w:szCs w:val="18"/>
              </w:rPr>
            </w:pPr>
            <w:r w:rsidRPr="003A115A">
              <w:rPr>
                <w:rFonts w:ascii="Times New Roman" w:hAnsi="Times New Roman" w:cs="Times New Roman"/>
                <w:sz w:val="18"/>
                <w:szCs w:val="18"/>
              </w:rPr>
              <w:t>Result 2: Increased household income through enhanced access to market systems (market linkages) and financial services</w:t>
            </w:r>
          </w:p>
          <w:p w14:paraId="1FAB31A6" w14:textId="77777777" w:rsidR="003D39D6" w:rsidRPr="003A115A" w:rsidRDefault="003D39D6">
            <w:pPr>
              <w:widowControl w:val="0"/>
              <w:spacing w:after="120" w:line="240" w:lineRule="auto"/>
              <w:rPr>
                <w:rFonts w:ascii="Times New Roman" w:hAnsi="Times New Roman" w:cs="Times New Roman"/>
                <w:sz w:val="18"/>
                <w:szCs w:val="18"/>
              </w:rPr>
            </w:pPr>
          </w:p>
          <w:p w14:paraId="059C7B02" w14:textId="77777777" w:rsidR="003D39D6" w:rsidRPr="003A115A" w:rsidRDefault="003D39D6">
            <w:pPr>
              <w:widowControl w:val="0"/>
              <w:spacing w:after="120" w:line="240" w:lineRule="auto"/>
              <w:rPr>
                <w:rFonts w:ascii="Times New Roman" w:hAnsi="Times New Roman" w:cs="Times New Roman"/>
                <w:sz w:val="18"/>
                <w:szCs w:val="18"/>
              </w:rPr>
            </w:pPr>
          </w:p>
        </w:tc>
        <w:tc>
          <w:tcPr>
            <w:tcW w:w="924" w:type="pct"/>
            <w:gridSpan w:val="2"/>
          </w:tcPr>
          <w:p w14:paraId="5F27BD10" w14:textId="77777777" w:rsidR="003D39D6" w:rsidRPr="003A115A" w:rsidRDefault="00A93454">
            <w:pPr>
              <w:widowControl w:val="0"/>
              <w:spacing w:after="120" w:line="240" w:lineRule="auto"/>
              <w:rPr>
                <w:rFonts w:ascii="Times New Roman" w:hAnsi="Times New Roman" w:cs="Times New Roman"/>
                <w:sz w:val="18"/>
                <w:szCs w:val="18"/>
              </w:rPr>
            </w:pPr>
            <w:r w:rsidRPr="003A115A">
              <w:rPr>
                <w:rFonts w:ascii="Times New Roman" w:hAnsi="Times New Roman" w:cs="Times New Roman"/>
                <w:sz w:val="18"/>
                <w:szCs w:val="18"/>
              </w:rPr>
              <w:t>% increase in farmers and fisherfolk reporting increased access to markets</w:t>
            </w:r>
          </w:p>
        </w:tc>
        <w:tc>
          <w:tcPr>
            <w:tcW w:w="477" w:type="pct"/>
            <w:gridSpan w:val="2"/>
          </w:tcPr>
          <w:p w14:paraId="128CF7A4" w14:textId="77777777" w:rsidR="003D39D6" w:rsidRPr="003A115A" w:rsidRDefault="00A93454">
            <w:pPr>
              <w:spacing w:after="120" w:line="240" w:lineRule="auto"/>
              <w:rPr>
                <w:rFonts w:ascii="Times New Roman" w:hAnsi="Times New Roman" w:cs="Times New Roman"/>
                <w:sz w:val="18"/>
                <w:szCs w:val="18"/>
              </w:rPr>
            </w:pPr>
            <w:r w:rsidRPr="003A115A">
              <w:rPr>
                <w:rFonts w:ascii="Times New Roman" w:hAnsi="Times New Roman" w:cs="Times New Roman"/>
                <w:sz w:val="18"/>
                <w:szCs w:val="18"/>
              </w:rPr>
              <w:t>0</w:t>
            </w:r>
          </w:p>
        </w:tc>
        <w:tc>
          <w:tcPr>
            <w:tcW w:w="477" w:type="pct"/>
          </w:tcPr>
          <w:p w14:paraId="4505067A" w14:textId="77777777" w:rsidR="003D39D6" w:rsidRPr="003A115A" w:rsidRDefault="00A93454">
            <w:pPr>
              <w:spacing w:after="120" w:line="240" w:lineRule="auto"/>
              <w:rPr>
                <w:rFonts w:ascii="Times New Roman" w:hAnsi="Times New Roman" w:cs="Times New Roman"/>
                <w:sz w:val="18"/>
                <w:szCs w:val="18"/>
              </w:rPr>
            </w:pPr>
            <w:r w:rsidRPr="003A115A">
              <w:rPr>
                <w:rFonts w:ascii="Times New Roman" w:hAnsi="Times New Roman" w:cs="Times New Roman"/>
                <w:sz w:val="18"/>
                <w:szCs w:val="18"/>
              </w:rPr>
              <w:t>N/A</w:t>
            </w:r>
          </w:p>
        </w:tc>
        <w:tc>
          <w:tcPr>
            <w:tcW w:w="286" w:type="pct"/>
          </w:tcPr>
          <w:p w14:paraId="6CD63D20" w14:textId="77777777" w:rsidR="003D39D6" w:rsidRPr="003A115A" w:rsidRDefault="00A93454">
            <w:pPr>
              <w:spacing w:after="120" w:line="240" w:lineRule="auto"/>
              <w:rPr>
                <w:rFonts w:ascii="Times New Roman" w:hAnsi="Times New Roman" w:cs="Times New Roman"/>
                <w:sz w:val="18"/>
                <w:szCs w:val="18"/>
              </w:rPr>
            </w:pPr>
            <w:r w:rsidRPr="003A115A">
              <w:rPr>
                <w:rFonts w:ascii="Times New Roman" w:hAnsi="Times New Roman" w:cs="Times New Roman"/>
                <w:sz w:val="18"/>
                <w:szCs w:val="18"/>
              </w:rPr>
              <w:t>N/A</w:t>
            </w:r>
          </w:p>
        </w:tc>
        <w:tc>
          <w:tcPr>
            <w:tcW w:w="287" w:type="pct"/>
            <w:gridSpan w:val="4"/>
          </w:tcPr>
          <w:p w14:paraId="71F3E76A" w14:textId="77777777" w:rsidR="003D39D6" w:rsidRPr="003A115A" w:rsidRDefault="00A93454">
            <w:pPr>
              <w:spacing w:after="120" w:line="240" w:lineRule="auto"/>
              <w:rPr>
                <w:rFonts w:ascii="Times New Roman" w:hAnsi="Times New Roman" w:cs="Times New Roman"/>
                <w:sz w:val="18"/>
                <w:szCs w:val="18"/>
              </w:rPr>
            </w:pPr>
            <w:r w:rsidRPr="003A115A">
              <w:rPr>
                <w:rFonts w:ascii="Times New Roman" w:hAnsi="Times New Roman" w:cs="Times New Roman"/>
                <w:sz w:val="18"/>
                <w:szCs w:val="18"/>
              </w:rPr>
              <w:t xml:space="preserve">45% </w:t>
            </w:r>
          </w:p>
        </w:tc>
        <w:tc>
          <w:tcPr>
            <w:tcW w:w="668" w:type="pct"/>
            <w:gridSpan w:val="2"/>
          </w:tcPr>
          <w:p w14:paraId="3501B1D6" w14:textId="77777777" w:rsidR="003D39D6" w:rsidRPr="003A115A" w:rsidRDefault="00A93454">
            <w:pPr>
              <w:spacing w:after="120" w:line="240" w:lineRule="auto"/>
              <w:rPr>
                <w:rFonts w:ascii="Times New Roman" w:hAnsi="Times New Roman" w:cs="Times New Roman"/>
                <w:sz w:val="18"/>
                <w:szCs w:val="18"/>
              </w:rPr>
            </w:pPr>
            <w:r w:rsidRPr="003A115A">
              <w:rPr>
                <w:rFonts w:ascii="Times New Roman" w:hAnsi="Times New Roman" w:cs="Times New Roman"/>
                <w:sz w:val="18"/>
                <w:szCs w:val="18"/>
              </w:rPr>
              <w:t>Pre- and Post- harvest Reports ,</w:t>
            </w:r>
          </w:p>
          <w:p w14:paraId="1D1040FA" w14:textId="77777777" w:rsidR="003D39D6" w:rsidRPr="003A115A" w:rsidRDefault="00A93454">
            <w:pPr>
              <w:spacing w:after="120" w:line="240" w:lineRule="auto"/>
              <w:rPr>
                <w:rFonts w:ascii="Times New Roman" w:hAnsi="Times New Roman" w:cs="Times New Roman"/>
                <w:sz w:val="18"/>
                <w:szCs w:val="18"/>
              </w:rPr>
            </w:pPr>
            <w:r w:rsidRPr="003A115A">
              <w:rPr>
                <w:rFonts w:ascii="Times New Roman" w:hAnsi="Times New Roman" w:cs="Times New Roman"/>
                <w:sz w:val="18"/>
                <w:szCs w:val="18"/>
              </w:rPr>
              <w:t>Activity Observation;</w:t>
            </w:r>
          </w:p>
          <w:p w14:paraId="13996F52" w14:textId="77777777" w:rsidR="003D39D6" w:rsidRPr="003A115A" w:rsidRDefault="00A93454">
            <w:pPr>
              <w:spacing w:after="120" w:line="240" w:lineRule="auto"/>
              <w:rPr>
                <w:rFonts w:ascii="Times New Roman" w:hAnsi="Times New Roman" w:cs="Times New Roman"/>
                <w:sz w:val="18"/>
                <w:szCs w:val="18"/>
              </w:rPr>
            </w:pPr>
            <w:r w:rsidRPr="003A115A">
              <w:rPr>
                <w:rFonts w:ascii="Times New Roman" w:hAnsi="Times New Roman" w:cs="Times New Roman"/>
                <w:sz w:val="18"/>
                <w:szCs w:val="18"/>
              </w:rPr>
              <w:t>Baseline/ Endline reports</w:t>
            </w:r>
          </w:p>
        </w:tc>
        <w:tc>
          <w:tcPr>
            <w:tcW w:w="718" w:type="pct"/>
            <w:gridSpan w:val="2"/>
          </w:tcPr>
          <w:p w14:paraId="00504E9F" w14:textId="77777777" w:rsidR="003D39D6" w:rsidRPr="003A115A" w:rsidRDefault="00A93454">
            <w:pPr>
              <w:spacing w:after="120" w:line="240" w:lineRule="auto"/>
              <w:rPr>
                <w:rFonts w:ascii="Times New Roman" w:hAnsi="Times New Roman" w:cs="Times New Roman"/>
                <w:sz w:val="18"/>
                <w:szCs w:val="18"/>
              </w:rPr>
            </w:pPr>
            <w:r w:rsidRPr="003A115A">
              <w:rPr>
                <w:rFonts w:ascii="Times New Roman" w:hAnsi="Times New Roman" w:cs="Times New Roman"/>
                <w:sz w:val="18"/>
                <w:szCs w:val="18"/>
              </w:rPr>
              <w:t xml:space="preserve">The business market and access remain stable, improved security </w:t>
            </w:r>
          </w:p>
        </w:tc>
      </w:tr>
      <w:tr w:rsidR="00F06994" w:rsidRPr="0093102D" w14:paraId="3E25F075" w14:textId="77777777" w:rsidTr="00DC6011">
        <w:trPr>
          <w:trHeight w:val="1124"/>
        </w:trPr>
        <w:tc>
          <w:tcPr>
            <w:tcW w:w="367" w:type="pct"/>
            <w:vMerge/>
            <w:shd w:val="clear" w:color="auto" w:fill="BFBFBF" w:themeFill="background1" w:themeFillShade="BF"/>
          </w:tcPr>
          <w:p w14:paraId="1CD4ACAC" w14:textId="77777777" w:rsidR="003D39D6" w:rsidRPr="003A115A" w:rsidRDefault="003D39D6">
            <w:pPr>
              <w:spacing w:after="120" w:line="240" w:lineRule="auto"/>
              <w:rPr>
                <w:rFonts w:ascii="Times New Roman" w:hAnsi="Times New Roman" w:cs="Times New Roman"/>
                <w:b/>
                <w:sz w:val="18"/>
                <w:szCs w:val="18"/>
              </w:rPr>
            </w:pPr>
          </w:p>
        </w:tc>
        <w:tc>
          <w:tcPr>
            <w:tcW w:w="796" w:type="pct"/>
            <w:vMerge/>
          </w:tcPr>
          <w:p w14:paraId="25F116DB" w14:textId="77777777" w:rsidR="003D39D6" w:rsidRPr="003A115A" w:rsidRDefault="003D39D6">
            <w:pPr>
              <w:widowControl w:val="0"/>
              <w:spacing w:after="120" w:line="240" w:lineRule="auto"/>
              <w:rPr>
                <w:rFonts w:ascii="Times New Roman" w:hAnsi="Times New Roman" w:cs="Times New Roman"/>
                <w:sz w:val="18"/>
                <w:szCs w:val="18"/>
              </w:rPr>
            </w:pPr>
          </w:p>
        </w:tc>
        <w:tc>
          <w:tcPr>
            <w:tcW w:w="924" w:type="pct"/>
            <w:gridSpan w:val="2"/>
          </w:tcPr>
          <w:p w14:paraId="2D069744" w14:textId="77777777" w:rsidR="003D39D6" w:rsidRPr="003A115A" w:rsidRDefault="00A93454">
            <w:pPr>
              <w:widowControl w:val="0"/>
              <w:spacing w:after="120" w:line="240" w:lineRule="auto"/>
              <w:rPr>
                <w:rFonts w:ascii="Times New Roman" w:hAnsi="Times New Roman" w:cs="Times New Roman"/>
                <w:sz w:val="18"/>
                <w:szCs w:val="18"/>
              </w:rPr>
            </w:pPr>
            <w:r w:rsidRPr="003A115A">
              <w:rPr>
                <w:rFonts w:ascii="Times New Roman" w:hAnsi="Times New Roman" w:cs="Times New Roman"/>
                <w:sz w:val="18"/>
                <w:szCs w:val="18"/>
              </w:rPr>
              <w:t>% increase of individuals reporting increased ability to access loans and finance</w:t>
            </w:r>
          </w:p>
        </w:tc>
        <w:tc>
          <w:tcPr>
            <w:tcW w:w="477" w:type="pct"/>
            <w:gridSpan w:val="2"/>
          </w:tcPr>
          <w:p w14:paraId="70E5DF05" w14:textId="77777777" w:rsidR="003D39D6" w:rsidRPr="003A115A" w:rsidRDefault="00A93454">
            <w:pPr>
              <w:spacing w:after="120" w:line="240" w:lineRule="auto"/>
              <w:rPr>
                <w:rFonts w:ascii="Times New Roman" w:hAnsi="Times New Roman" w:cs="Times New Roman"/>
                <w:sz w:val="18"/>
                <w:szCs w:val="18"/>
              </w:rPr>
            </w:pPr>
            <w:r w:rsidRPr="003A115A">
              <w:rPr>
                <w:rFonts w:ascii="Times New Roman" w:hAnsi="Times New Roman" w:cs="Times New Roman"/>
                <w:sz w:val="18"/>
                <w:szCs w:val="18"/>
              </w:rPr>
              <w:t>0</w:t>
            </w:r>
          </w:p>
        </w:tc>
        <w:tc>
          <w:tcPr>
            <w:tcW w:w="477" w:type="pct"/>
          </w:tcPr>
          <w:p w14:paraId="3DA9C26B" w14:textId="77777777" w:rsidR="003D39D6" w:rsidRPr="003A115A" w:rsidRDefault="00A93454">
            <w:pPr>
              <w:spacing w:after="120" w:line="240" w:lineRule="auto"/>
              <w:rPr>
                <w:rFonts w:ascii="Times New Roman" w:hAnsi="Times New Roman" w:cs="Times New Roman"/>
                <w:sz w:val="18"/>
                <w:szCs w:val="18"/>
              </w:rPr>
            </w:pPr>
            <w:r w:rsidRPr="003A115A">
              <w:rPr>
                <w:rFonts w:ascii="Times New Roman" w:hAnsi="Times New Roman" w:cs="Times New Roman"/>
                <w:sz w:val="18"/>
                <w:szCs w:val="18"/>
              </w:rPr>
              <w:t>N/A</w:t>
            </w:r>
          </w:p>
        </w:tc>
        <w:tc>
          <w:tcPr>
            <w:tcW w:w="286" w:type="pct"/>
          </w:tcPr>
          <w:p w14:paraId="34946999" w14:textId="77777777" w:rsidR="003D39D6" w:rsidRPr="003A115A" w:rsidRDefault="00A93454">
            <w:pPr>
              <w:spacing w:after="120" w:line="240" w:lineRule="auto"/>
              <w:rPr>
                <w:rFonts w:ascii="Times New Roman" w:hAnsi="Times New Roman" w:cs="Times New Roman"/>
                <w:sz w:val="18"/>
                <w:szCs w:val="18"/>
              </w:rPr>
            </w:pPr>
            <w:r w:rsidRPr="003A115A">
              <w:rPr>
                <w:rFonts w:ascii="Times New Roman" w:hAnsi="Times New Roman" w:cs="Times New Roman"/>
                <w:sz w:val="18"/>
                <w:szCs w:val="18"/>
              </w:rPr>
              <w:t>N/A</w:t>
            </w:r>
          </w:p>
        </w:tc>
        <w:tc>
          <w:tcPr>
            <w:tcW w:w="287" w:type="pct"/>
            <w:gridSpan w:val="4"/>
          </w:tcPr>
          <w:p w14:paraId="3CA3ED8C" w14:textId="77777777" w:rsidR="003D39D6" w:rsidRPr="003A115A" w:rsidRDefault="00A93454">
            <w:pPr>
              <w:spacing w:after="120" w:line="240" w:lineRule="auto"/>
              <w:rPr>
                <w:rFonts w:ascii="Times New Roman" w:hAnsi="Times New Roman" w:cs="Times New Roman"/>
                <w:sz w:val="18"/>
                <w:szCs w:val="18"/>
              </w:rPr>
            </w:pPr>
            <w:r w:rsidRPr="003A115A">
              <w:rPr>
                <w:rFonts w:ascii="Times New Roman" w:hAnsi="Times New Roman" w:cs="Times New Roman"/>
                <w:sz w:val="18"/>
                <w:szCs w:val="18"/>
              </w:rPr>
              <w:t xml:space="preserve">46% </w:t>
            </w:r>
          </w:p>
        </w:tc>
        <w:tc>
          <w:tcPr>
            <w:tcW w:w="668" w:type="pct"/>
            <w:gridSpan w:val="2"/>
          </w:tcPr>
          <w:p w14:paraId="77DCDAF7" w14:textId="77777777" w:rsidR="003D39D6" w:rsidRPr="003A115A" w:rsidRDefault="00A93454">
            <w:pPr>
              <w:spacing w:after="120" w:line="240" w:lineRule="auto"/>
              <w:rPr>
                <w:rFonts w:ascii="Times New Roman" w:hAnsi="Times New Roman" w:cs="Times New Roman"/>
                <w:sz w:val="18"/>
                <w:szCs w:val="18"/>
              </w:rPr>
            </w:pPr>
            <w:r w:rsidRPr="003A115A">
              <w:rPr>
                <w:rFonts w:ascii="Times New Roman" w:hAnsi="Times New Roman" w:cs="Times New Roman"/>
                <w:sz w:val="18"/>
                <w:szCs w:val="18"/>
              </w:rPr>
              <w:t>Pre- and Post- harvest Reports ,</w:t>
            </w:r>
          </w:p>
          <w:p w14:paraId="6EC91E07" w14:textId="77777777" w:rsidR="003D39D6" w:rsidRPr="003A115A" w:rsidRDefault="00A93454">
            <w:pPr>
              <w:spacing w:after="120" w:line="240" w:lineRule="auto"/>
              <w:rPr>
                <w:rFonts w:ascii="Times New Roman" w:hAnsi="Times New Roman" w:cs="Times New Roman"/>
                <w:sz w:val="18"/>
                <w:szCs w:val="18"/>
              </w:rPr>
            </w:pPr>
            <w:r w:rsidRPr="003A115A">
              <w:rPr>
                <w:rFonts w:ascii="Times New Roman" w:hAnsi="Times New Roman" w:cs="Times New Roman"/>
                <w:sz w:val="18"/>
                <w:szCs w:val="18"/>
              </w:rPr>
              <w:t>Activity Observation;</w:t>
            </w:r>
          </w:p>
          <w:p w14:paraId="3491ECC1" w14:textId="77777777" w:rsidR="003D39D6" w:rsidRPr="003A115A" w:rsidRDefault="00A93454">
            <w:pPr>
              <w:spacing w:after="120" w:line="240" w:lineRule="auto"/>
              <w:rPr>
                <w:rFonts w:ascii="Times New Roman" w:hAnsi="Times New Roman" w:cs="Times New Roman"/>
                <w:sz w:val="18"/>
                <w:szCs w:val="18"/>
              </w:rPr>
            </w:pPr>
            <w:r w:rsidRPr="003A115A">
              <w:rPr>
                <w:rFonts w:ascii="Times New Roman" w:hAnsi="Times New Roman" w:cs="Times New Roman"/>
                <w:sz w:val="18"/>
                <w:szCs w:val="18"/>
              </w:rPr>
              <w:t>Baseline/ Endline reports VSLA records</w:t>
            </w:r>
          </w:p>
        </w:tc>
        <w:tc>
          <w:tcPr>
            <w:tcW w:w="718" w:type="pct"/>
            <w:gridSpan w:val="2"/>
          </w:tcPr>
          <w:p w14:paraId="5D34657A" w14:textId="77777777" w:rsidR="003D39D6" w:rsidRPr="003A115A" w:rsidRDefault="00A93454">
            <w:pPr>
              <w:spacing w:after="120" w:line="240" w:lineRule="auto"/>
              <w:rPr>
                <w:rFonts w:ascii="Times New Roman" w:hAnsi="Times New Roman" w:cs="Times New Roman"/>
                <w:sz w:val="18"/>
                <w:szCs w:val="18"/>
              </w:rPr>
            </w:pPr>
            <w:r w:rsidRPr="003A115A">
              <w:rPr>
                <w:rFonts w:ascii="Times New Roman" w:hAnsi="Times New Roman" w:cs="Times New Roman"/>
                <w:sz w:val="18"/>
                <w:szCs w:val="18"/>
              </w:rPr>
              <w:t>Participants continue saving and VSLA groups remain cohesive and are able to lend members</w:t>
            </w:r>
          </w:p>
        </w:tc>
      </w:tr>
      <w:tr w:rsidR="00F06994" w:rsidRPr="0093102D" w14:paraId="7B0360F9" w14:textId="77777777" w:rsidTr="00DC6011">
        <w:trPr>
          <w:trHeight w:val="1124"/>
        </w:trPr>
        <w:tc>
          <w:tcPr>
            <w:tcW w:w="367" w:type="pct"/>
            <w:vMerge/>
            <w:shd w:val="clear" w:color="auto" w:fill="BFBFBF" w:themeFill="background1" w:themeFillShade="BF"/>
          </w:tcPr>
          <w:p w14:paraId="50868B00" w14:textId="77777777" w:rsidR="003D39D6" w:rsidRPr="003A115A" w:rsidRDefault="003D39D6">
            <w:pPr>
              <w:spacing w:after="120" w:line="240" w:lineRule="auto"/>
              <w:rPr>
                <w:rFonts w:ascii="Times New Roman" w:hAnsi="Times New Roman" w:cs="Times New Roman"/>
                <w:b/>
                <w:sz w:val="18"/>
                <w:szCs w:val="18"/>
              </w:rPr>
            </w:pPr>
          </w:p>
        </w:tc>
        <w:tc>
          <w:tcPr>
            <w:tcW w:w="796" w:type="pct"/>
          </w:tcPr>
          <w:p w14:paraId="548F5850" w14:textId="77777777" w:rsidR="003D39D6" w:rsidRPr="003A115A" w:rsidRDefault="003D39D6">
            <w:pPr>
              <w:widowControl w:val="0"/>
              <w:spacing w:after="120" w:line="240" w:lineRule="auto"/>
              <w:rPr>
                <w:rFonts w:ascii="Times New Roman" w:hAnsi="Times New Roman" w:cs="Times New Roman"/>
                <w:sz w:val="18"/>
                <w:szCs w:val="18"/>
              </w:rPr>
            </w:pPr>
          </w:p>
        </w:tc>
        <w:tc>
          <w:tcPr>
            <w:tcW w:w="924" w:type="pct"/>
            <w:gridSpan w:val="2"/>
          </w:tcPr>
          <w:p w14:paraId="1A3BE2AF" w14:textId="77777777" w:rsidR="003D39D6" w:rsidRPr="003A115A" w:rsidRDefault="00A93454">
            <w:pPr>
              <w:widowControl w:val="0"/>
              <w:spacing w:after="120" w:line="240" w:lineRule="auto"/>
              <w:rPr>
                <w:rFonts w:ascii="Times New Roman" w:hAnsi="Times New Roman" w:cs="Times New Roman"/>
                <w:sz w:val="18"/>
                <w:szCs w:val="18"/>
              </w:rPr>
            </w:pPr>
            <w:r w:rsidRPr="003A115A">
              <w:rPr>
                <w:rFonts w:ascii="Times New Roman" w:hAnsi="Times New Roman" w:cs="Times New Roman"/>
                <w:sz w:val="18"/>
                <w:szCs w:val="18"/>
              </w:rPr>
              <w:t># of individuals participating in Village Saving and Lending Associations (VSLAs)</w:t>
            </w:r>
          </w:p>
        </w:tc>
        <w:tc>
          <w:tcPr>
            <w:tcW w:w="477" w:type="pct"/>
            <w:gridSpan w:val="2"/>
          </w:tcPr>
          <w:p w14:paraId="06742374" w14:textId="77777777" w:rsidR="003D39D6" w:rsidRPr="003A115A" w:rsidRDefault="00A93454">
            <w:pPr>
              <w:spacing w:after="120" w:line="240" w:lineRule="auto"/>
              <w:rPr>
                <w:rFonts w:ascii="Times New Roman" w:hAnsi="Times New Roman" w:cs="Times New Roman"/>
                <w:sz w:val="18"/>
                <w:szCs w:val="18"/>
              </w:rPr>
            </w:pPr>
            <w:r w:rsidRPr="003A115A">
              <w:rPr>
                <w:rFonts w:ascii="Times New Roman" w:hAnsi="Times New Roman" w:cs="Times New Roman"/>
                <w:sz w:val="18"/>
                <w:szCs w:val="18"/>
              </w:rPr>
              <w:t>0</w:t>
            </w:r>
          </w:p>
        </w:tc>
        <w:tc>
          <w:tcPr>
            <w:tcW w:w="477" w:type="pct"/>
          </w:tcPr>
          <w:p w14:paraId="3080BE62" w14:textId="77777777" w:rsidR="003D39D6" w:rsidRPr="003A115A" w:rsidRDefault="00A93454">
            <w:pPr>
              <w:spacing w:after="120" w:line="240" w:lineRule="auto"/>
              <w:rPr>
                <w:rFonts w:ascii="Times New Roman" w:hAnsi="Times New Roman" w:cs="Times New Roman"/>
                <w:sz w:val="18"/>
                <w:szCs w:val="18"/>
              </w:rPr>
            </w:pPr>
            <w:r w:rsidRPr="003A115A">
              <w:rPr>
                <w:rFonts w:ascii="Times New Roman" w:hAnsi="Times New Roman" w:cs="Times New Roman"/>
                <w:sz w:val="18"/>
                <w:szCs w:val="18"/>
              </w:rPr>
              <w:t>300</w:t>
            </w:r>
          </w:p>
        </w:tc>
        <w:tc>
          <w:tcPr>
            <w:tcW w:w="286" w:type="pct"/>
          </w:tcPr>
          <w:p w14:paraId="561473A4" w14:textId="18C95DF0" w:rsidR="003D39D6" w:rsidRPr="003A115A" w:rsidRDefault="00A93454">
            <w:pPr>
              <w:spacing w:after="120" w:line="240" w:lineRule="auto"/>
              <w:rPr>
                <w:rFonts w:ascii="Times New Roman" w:hAnsi="Times New Roman" w:cs="Times New Roman"/>
                <w:sz w:val="18"/>
                <w:szCs w:val="18"/>
              </w:rPr>
            </w:pPr>
            <w:r w:rsidRPr="003A115A">
              <w:rPr>
                <w:rFonts w:ascii="Times New Roman" w:hAnsi="Times New Roman" w:cs="Times New Roman"/>
                <w:sz w:val="18"/>
                <w:szCs w:val="18"/>
              </w:rPr>
              <w:t>3</w:t>
            </w:r>
            <w:r w:rsidR="00960C19">
              <w:rPr>
                <w:rFonts w:ascii="Times New Roman" w:hAnsi="Times New Roman" w:cs="Times New Roman"/>
                <w:sz w:val="18"/>
                <w:szCs w:val="18"/>
              </w:rPr>
              <w:t>43</w:t>
            </w:r>
          </w:p>
        </w:tc>
        <w:tc>
          <w:tcPr>
            <w:tcW w:w="287" w:type="pct"/>
            <w:gridSpan w:val="4"/>
          </w:tcPr>
          <w:p w14:paraId="69A543B3" w14:textId="77777777" w:rsidR="003D39D6" w:rsidRPr="003A115A" w:rsidRDefault="00A93454">
            <w:pPr>
              <w:spacing w:after="120" w:line="240" w:lineRule="auto"/>
              <w:rPr>
                <w:rFonts w:ascii="Times New Roman" w:hAnsi="Times New Roman" w:cs="Times New Roman"/>
                <w:sz w:val="18"/>
                <w:szCs w:val="18"/>
              </w:rPr>
            </w:pPr>
            <w:r w:rsidRPr="003A115A">
              <w:rPr>
                <w:rFonts w:ascii="Times New Roman" w:hAnsi="Times New Roman" w:cs="Times New Roman"/>
                <w:sz w:val="18"/>
                <w:szCs w:val="18"/>
              </w:rPr>
              <w:t>500</w:t>
            </w:r>
          </w:p>
        </w:tc>
        <w:tc>
          <w:tcPr>
            <w:tcW w:w="668" w:type="pct"/>
            <w:gridSpan w:val="2"/>
          </w:tcPr>
          <w:p w14:paraId="0423242A" w14:textId="77777777" w:rsidR="003D39D6" w:rsidRPr="003A115A" w:rsidRDefault="00A93454">
            <w:pPr>
              <w:spacing w:after="120" w:line="240" w:lineRule="auto"/>
              <w:rPr>
                <w:rFonts w:ascii="Times New Roman" w:hAnsi="Times New Roman" w:cs="Times New Roman"/>
                <w:sz w:val="18"/>
                <w:szCs w:val="18"/>
              </w:rPr>
            </w:pPr>
            <w:r w:rsidRPr="003A115A">
              <w:rPr>
                <w:rFonts w:ascii="Times New Roman" w:hAnsi="Times New Roman" w:cs="Times New Roman"/>
                <w:sz w:val="18"/>
                <w:szCs w:val="18"/>
              </w:rPr>
              <w:t>Pre- and Post- harvest Reports ,</w:t>
            </w:r>
          </w:p>
          <w:p w14:paraId="532F1594" w14:textId="77777777" w:rsidR="003D39D6" w:rsidRPr="003A115A" w:rsidRDefault="00A93454">
            <w:pPr>
              <w:spacing w:after="120" w:line="240" w:lineRule="auto"/>
              <w:rPr>
                <w:rFonts w:ascii="Times New Roman" w:hAnsi="Times New Roman" w:cs="Times New Roman"/>
                <w:sz w:val="18"/>
                <w:szCs w:val="18"/>
              </w:rPr>
            </w:pPr>
            <w:r w:rsidRPr="003A115A">
              <w:rPr>
                <w:rFonts w:ascii="Times New Roman" w:hAnsi="Times New Roman" w:cs="Times New Roman"/>
                <w:sz w:val="18"/>
                <w:szCs w:val="18"/>
              </w:rPr>
              <w:t>Activity Observation;</w:t>
            </w:r>
          </w:p>
          <w:p w14:paraId="505BC30E" w14:textId="77777777" w:rsidR="003D39D6" w:rsidRPr="003A115A" w:rsidRDefault="00A93454">
            <w:pPr>
              <w:spacing w:after="120" w:line="240" w:lineRule="auto"/>
              <w:rPr>
                <w:rFonts w:ascii="Times New Roman" w:hAnsi="Times New Roman" w:cs="Times New Roman"/>
                <w:sz w:val="18"/>
                <w:szCs w:val="18"/>
              </w:rPr>
            </w:pPr>
            <w:r w:rsidRPr="003A115A">
              <w:rPr>
                <w:rFonts w:ascii="Times New Roman" w:hAnsi="Times New Roman" w:cs="Times New Roman"/>
                <w:sz w:val="18"/>
                <w:szCs w:val="18"/>
              </w:rPr>
              <w:t>Baseline/ Endline reports VSLA records</w:t>
            </w:r>
          </w:p>
        </w:tc>
        <w:tc>
          <w:tcPr>
            <w:tcW w:w="718" w:type="pct"/>
            <w:gridSpan w:val="2"/>
          </w:tcPr>
          <w:p w14:paraId="6B56C653" w14:textId="77777777" w:rsidR="003D39D6" w:rsidRPr="003A115A" w:rsidRDefault="00A93454">
            <w:pPr>
              <w:spacing w:after="120" w:line="240" w:lineRule="auto"/>
              <w:rPr>
                <w:rFonts w:ascii="Times New Roman" w:hAnsi="Times New Roman" w:cs="Times New Roman"/>
                <w:sz w:val="18"/>
                <w:szCs w:val="18"/>
              </w:rPr>
            </w:pPr>
            <w:r w:rsidRPr="003A115A">
              <w:rPr>
                <w:rFonts w:ascii="Times New Roman" w:hAnsi="Times New Roman" w:cs="Times New Roman"/>
                <w:sz w:val="18"/>
                <w:szCs w:val="18"/>
              </w:rPr>
              <w:t>Participants in the Action attend VSLA meetings and are able to save</w:t>
            </w:r>
          </w:p>
        </w:tc>
      </w:tr>
      <w:tr w:rsidR="00F06994" w:rsidRPr="0093102D" w14:paraId="5986BB76" w14:textId="77777777" w:rsidTr="00DC6011">
        <w:tc>
          <w:tcPr>
            <w:tcW w:w="367" w:type="pct"/>
            <w:vMerge/>
            <w:shd w:val="clear" w:color="auto" w:fill="BFBFBF" w:themeFill="background1" w:themeFillShade="BF"/>
          </w:tcPr>
          <w:p w14:paraId="4BAC365A" w14:textId="77777777" w:rsidR="003D39D6" w:rsidRPr="003A115A" w:rsidRDefault="003D39D6">
            <w:pPr>
              <w:spacing w:after="120" w:line="240" w:lineRule="auto"/>
              <w:rPr>
                <w:rFonts w:ascii="Times New Roman" w:hAnsi="Times New Roman" w:cs="Times New Roman"/>
                <w:b/>
                <w:sz w:val="18"/>
                <w:szCs w:val="18"/>
              </w:rPr>
            </w:pPr>
          </w:p>
        </w:tc>
        <w:tc>
          <w:tcPr>
            <w:tcW w:w="796" w:type="pct"/>
            <w:vMerge w:val="restart"/>
          </w:tcPr>
          <w:p w14:paraId="28AE0B50" w14:textId="77777777" w:rsidR="003D39D6" w:rsidRPr="003A115A" w:rsidRDefault="00A93454">
            <w:pPr>
              <w:widowControl w:val="0"/>
              <w:spacing w:after="120" w:line="240" w:lineRule="auto"/>
              <w:rPr>
                <w:rFonts w:ascii="Times New Roman" w:hAnsi="Times New Roman" w:cs="Times New Roman"/>
                <w:sz w:val="18"/>
                <w:szCs w:val="18"/>
              </w:rPr>
            </w:pPr>
            <w:r w:rsidRPr="003A115A">
              <w:rPr>
                <w:rFonts w:ascii="Times New Roman" w:hAnsi="Times New Roman" w:cs="Times New Roman"/>
                <w:sz w:val="18"/>
                <w:szCs w:val="18"/>
              </w:rPr>
              <w:t>Result 3: Increased (individual) dietary diversity through improved food access and utilisation</w:t>
            </w:r>
          </w:p>
          <w:p w14:paraId="37F4D621" w14:textId="77777777" w:rsidR="003D39D6" w:rsidRPr="003A115A" w:rsidRDefault="003D39D6">
            <w:pPr>
              <w:widowControl w:val="0"/>
              <w:spacing w:after="120" w:line="240" w:lineRule="auto"/>
              <w:rPr>
                <w:rFonts w:ascii="Times New Roman" w:hAnsi="Times New Roman" w:cs="Times New Roman"/>
                <w:sz w:val="18"/>
                <w:szCs w:val="18"/>
              </w:rPr>
            </w:pPr>
          </w:p>
        </w:tc>
        <w:tc>
          <w:tcPr>
            <w:tcW w:w="924" w:type="pct"/>
            <w:gridSpan w:val="2"/>
            <w:tcBorders>
              <w:top w:val="single" w:sz="4" w:space="0" w:color="000000"/>
              <w:left w:val="single" w:sz="4" w:space="0" w:color="000000"/>
              <w:bottom w:val="single" w:sz="4" w:space="0" w:color="000000"/>
              <w:right w:val="single" w:sz="4" w:space="0" w:color="000000"/>
            </w:tcBorders>
            <w:shd w:val="clear" w:color="auto" w:fill="auto"/>
          </w:tcPr>
          <w:p w14:paraId="46C77034" w14:textId="77777777" w:rsidR="003D39D6" w:rsidRPr="003A115A" w:rsidRDefault="00A93454">
            <w:pPr>
              <w:widowControl w:val="0"/>
              <w:spacing w:before="60" w:after="60" w:line="240" w:lineRule="auto"/>
              <w:rPr>
                <w:rFonts w:ascii="Times New Roman" w:hAnsi="Times New Roman" w:cs="Times New Roman"/>
                <w:sz w:val="18"/>
                <w:szCs w:val="18"/>
              </w:rPr>
            </w:pPr>
            <w:r w:rsidRPr="003A115A">
              <w:rPr>
                <w:rFonts w:ascii="Times New Roman" w:hAnsi="Times New Roman" w:cs="Times New Roman"/>
                <w:sz w:val="18"/>
                <w:szCs w:val="18"/>
              </w:rPr>
              <w:t>% of children 0-5 months exclusively breastfed</w:t>
            </w:r>
          </w:p>
        </w:tc>
        <w:tc>
          <w:tcPr>
            <w:tcW w:w="477" w:type="pct"/>
            <w:gridSpan w:val="2"/>
          </w:tcPr>
          <w:p w14:paraId="6C2847EA" w14:textId="77777777" w:rsidR="003D39D6" w:rsidRPr="003A115A" w:rsidRDefault="00A93454">
            <w:pPr>
              <w:spacing w:after="120" w:line="240" w:lineRule="auto"/>
              <w:rPr>
                <w:rFonts w:ascii="Times New Roman" w:hAnsi="Times New Roman" w:cs="Times New Roman"/>
                <w:sz w:val="18"/>
                <w:szCs w:val="18"/>
              </w:rPr>
            </w:pPr>
            <w:r w:rsidRPr="003A115A">
              <w:rPr>
                <w:rFonts w:ascii="Times New Roman" w:hAnsi="Times New Roman" w:cs="Times New Roman"/>
                <w:sz w:val="18"/>
                <w:szCs w:val="18"/>
              </w:rPr>
              <w:t>18%</w:t>
            </w:r>
          </w:p>
        </w:tc>
        <w:tc>
          <w:tcPr>
            <w:tcW w:w="477" w:type="pct"/>
          </w:tcPr>
          <w:p w14:paraId="605BD1B8" w14:textId="77777777" w:rsidR="003D39D6" w:rsidRPr="003A115A" w:rsidRDefault="00A93454">
            <w:pPr>
              <w:spacing w:after="120" w:line="240" w:lineRule="auto"/>
              <w:rPr>
                <w:rFonts w:ascii="Times New Roman" w:hAnsi="Times New Roman" w:cs="Times New Roman"/>
                <w:sz w:val="18"/>
                <w:szCs w:val="18"/>
              </w:rPr>
            </w:pPr>
            <w:r w:rsidRPr="003A115A">
              <w:rPr>
                <w:rFonts w:ascii="Times New Roman" w:hAnsi="Times New Roman" w:cs="Times New Roman"/>
                <w:sz w:val="18"/>
                <w:szCs w:val="18"/>
              </w:rPr>
              <w:t>N/A</w:t>
            </w:r>
          </w:p>
        </w:tc>
        <w:tc>
          <w:tcPr>
            <w:tcW w:w="286" w:type="pct"/>
          </w:tcPr>
          <w:p w14:paraId="3D896778" w14:textId="77777777" w:rsidR="003D39D6" w:rsidRPr="003A115A" w:rsidRDefault="00A93454">
            <w:pPr>
              <w:spacing w:after="120" w:line="240" w:lineRule="auto"/>
              <w:rPr>
                <w:rFonts w:ascii="Times New Roman" w:hAnsi="Times New Roman" w:cs="Times New Roman"/>
                <w:sz w:val="18"/>
                <w:szCs w:val="18"/>
              </w:rPr>
            </w:pPr>
            <w:r w:rsidRPr="003A115A">
              <w:rPr>
                <w:rFonts w:ascii="Times New Roman" w:hAnsi="Times New Roman" w:cs="Times New Roman"/>
                <w:sz w:val="18"/>
                <w:szCs w:val="18"/>
              </w:rPr>
              <w:t>N/A</w:t>
            </w:r>
          </w:p>
        </w:tc>
        <w:tc>
          <w:tcPr>
            <w:tcW w:w="287" w:type="pct"/>
            <w:gridSpan w:val="4"/>
          </w:tcPr>
          <w:p w14:paraId="5B534873" w14:textId="77777777" w:rsidR="003D39D6" w:rsidRPr="003A115A" w:rsidRDefault="00A93454">
            <w:pPr>
              <w:spacing w:after="120" w:line="240" w:lineRule="auto"/>
              <w:rPr>
                <w:rFonts w:ascii="Times New Roman" w:hAnsi="Times New Roman" w:cs="Times New Roman"/>
                <w:sz w:val="18"/>
                <w:szCs w:val="18"/>
              </w:rPr>
            </w:pPr>
            <w:r w:rsidRPr="003A115A">
              <w:rPr>
                <w:rFonts w:ascii="Times New Roman" w:hAnsi="Times New Roman" w:cs="Times New Roman"/>
                <w:sz w:val="18"/>
                <w:szCs w:val="18"/>
              </w:rPr>
              <w:t xml:space="preserve"> 43%</w:t>
            </w:r>
          </w:p>
        </w:tc>
        <w:tc>
          <w:tcPr>
            <w:tcW w:w="668" w:type="pct"/>
            <w:gridSpan w:val="2"/>
          </w:tcPr>
          <w:p w14:paraId="250F4629" w14:textId="77777777" w:rsidR="003D39D6" w:rsidRPr="003A115A" w:rsidRDefault="00A93454">
            <w:pPr>
              <w:spacing w:after="120" w:line="240" w:lineRule="auto"/>
              <w:rPr>
                <w:rFonts w:ascii="Times New Roman" w:hAnsi="Times New Roman" w:cs="Times New Roman"/>
                <w:sz w:val="18"/>
                <w:szCs w:val="18"/>
              </w:rPr>
            </w:pPr>
            <w:r w:rsidRPr="003A115A">
              <w:rPr>
                <w:rFonts w:ascii="Times New Roman" w:hAnsi="Times New Roman" w:cs="Times New Roman"/>
                <w:sz w:val="18"/>
                <w:szCs w:val="18"/>
              </w:rPr>
              <w:t>IYCF Baseline/Endline;</w:t>
            </w:r>
          </w:p>
        </w:tc>
        <w:tc>
          <w:tcPr>
            <w:tcW w:w="718" w:type="pct"/>
            <w:gridSpan w:val="2"/>
          </w:tcPr>
          <w:p w14:paraId="56035953" w14:textId="77777777" w:rsidR="003D39D6" w:rsidRPr="003A115A" w:rsidRDefault="00A93454">
            <w:pPr>
              <w:spacing w:after="120" w:line="240" w:lineRule="auto"/>
              <w:rPr>
                <w:rFonts w:ascii="Times New Roman" w:hAnsi="Times New Roman" w:cs="Times New Roman"/>
                <w:sz w:val="18"/>
                <w:szCs w:val="18"/>
              </w:rPr>
            </w:pPr>
            <w:r w:rsidRPr="003A115A">
              <w:rPr>
                <w:rFonts w:ascii="Times New Roman" w:hAnsi="Times New Roman" w:cs="Times New Roman"/>
                <w:sz w:val="18"/>
                <w:szCs w:val="18"/>
              </w:rPr>
              <w:t xml:space="preserve"> That the mothers adopt the practices they are taught.  Stable external factors like access to food and stability remain conducive</w:t>
            </w:r>
          </w:p>
        </w:tc>
      </w:tr>
      <w:tr w:rsidR="00F06994" w:rsidRPr="0093102D" w14:paraId="1A55D22E" w14:textId="77777777" w:rsidTr="00DC6011">
        <w:tc>
          <w:tcPr>
            <w:tcW w:w="367" w:type="pct"/>
            <w:vMerge/>
            <w:shd w:val="clear" w:color="auto" w:fill="BFBFBF" w:themeFill="background1" w:themeFillShade="BF"/>
          </w:tcPr>
          <w:p w14:paraId="20D296CE" w14:textId="77777777" w:rsidR="003D39D6" w:rsidRPr="003A115A" w:rsidRDefault="003D39D6">
            <w:pPr>
              <w:spacing w:after="120" w:line="240" w:lineRule="auto"/>
              <w:rPr>
                <w:rFonts w:ascii="Times New Roman" w:hAnsi="Times New Roman" w:cs="Times New Roman"/>
                <w:b/>
                <w:sz w:val="18"/>
                <w:szCs w:val="18"/>
              </w:rPr>
            </w:pPr>
          </w:p>
        </w:tc>
        <w:tc>
          <w:tcPr>
            <w:tcW w:w="796" w:type="pct"/>
            <w:vMerge/>
          </w:tcPr>
          <w:p w14:paraId="49F016C1" w14:textId="77777777" w:rsidR="003D39D6" w:rsidRPr="003A115A" w:rsidRDefault="003D39D6">
            <w:pPr>
              <w:widowControl w:val="0"/>
              <w:spacing w:after="120" w:line="240" w:lineRule="auto"/>
              <w:rPr>
                <w:rFonts w:ascii="Times New Roman" w:hAnsi="Times New Roman" w:cs="Times New Roman"/>
                <w:sz w:val="18"/>
                <w:szCs w:val="18"/>
              </w:rPr>
            </w:pPr>
          </w:p>
        </w:tc>
        <w:tc>
          <w:tcPr>
            <w:tcW w:w="924" w:type="pct"/>
            <w:gridSpan w:val="2"/>
            <w:tcBorders>
              <w:top w:val="single" w:sz="4" w:space="0" w:color="auto"/>
              <w:left w:val="single" w:sz="4" w:space="0" w:color="000000"/>
              <w:bottom w:val="single" w:sz="4" w:space="0" w:color="000000"/>
              <w:right w:val="single" w:sz="4" w:space="0" w:color="000000"/>
            </w:tcBorders>
            <w:shd w:val="clear" w:color="auto" w:fill="auto"/>
          </w:tcPr>
          <w:p w14:paraId="1AA5D39D" w14:textId="77777777" w:rsidR="003D39D6" w:rsidRPr="003A115A" w:rsidRDefault="00A93454">
            <w:pPr>
              <w:autoSpaceDE w:val="0"/>
              <w:autoSpaceDN w:val="0"/>
              <w:adjustRightInd w:val="0"/>
              <w:spacing w:after="0" w:line="240" w:lineRule="auto"/>
              <w:rPr>
                <w:rFonts w:ascii="Times New Roman" w:hAnsi="Times New Roman" w:cs="Times New Roman"/>
                <w:sz w:val="18"/>
                <w:szCs w:val="18"/>
                <w:lang w:val="en-US"/>
              </w:rPr>
            </w:pPr>
            <w:r w:rsidRPr="003A115A">
              <w:rPr>
                <w:rFonts w:ascii="Times New Roman" w:hAnsi="Times New Roman" w:cs="Times New Roman"/>
                <w:sz w:val="18"/>
                <w:szCs w:val="18"/>
                <w:lang w:val="en-US"/>
              </w:rPr>
              <w:t>The mean Household Dietary Diversity Score (HDDS) of</w:t>
            </w:r>
          </w:p>
          <w:p w14:paraId="66B3FE48" w14:textId="77777777" w:rsidR="003D39D6" w:rsidRPr="003A115A" w:rsidRDefault="00A93454">
            <w:pPr>
              <w:autoSpaceDE w:val="0"/>
              <w:autoSpaceDN w:val="0"/>
              <w:adjustRightInd w:val="0"/>
              <w:spacing w:after="0" w:line="240" w:lineRule="auto"/>
              <w:rPr>
                <w:rFonts w:ascii="Times New Roman" w:hAnsi="Times New Roman" w:cs="Times New Roman"/>
                <w:sz w:val="18"/>
                <w:szCs w:val="18"/>
                <w:lang w:val="en-US"/>
              </w:rPr>
            </w:pPr>
            <w:r w:rsidRPr="003A115A">
              <w:rPr>
                <w:rFonts w:ascii="Times New Roman" w:hAnsi="Times New Roman" w:cs="Times New Roman"/>
                <w:sz w:val="18"/>
                <w:szCs w:val="18"/>
                <w:lang w:val="en-US"/>
              </w:rPr>
              <w:t>target beneficiaries increases over the project</w:t>
            </w:r>
          </w:p>
          <w:p w14:paraId="222EFE9A" w14:textId="77777777" w:rsidR="003D39D6" w:rsidRPr="003A115A" w:rsidRDefault="00A93454">
            <w:pPr>
              <w:widowControl w:val="0"/>
              <w:spacing w:after="120" w:line="240" w:lineRule="auto"/>
              <w:rPr>
                <w:rFonts w:ascii="Times New Roman" w:hAnsi="Times New Roman" w:cs="Times New Roman"/>
                <w:sz w:val="18"/>
                <w:szCs w:val="18"/>
              </w:rPr>
            </w:pPr>
            <w:r w:rsidRPr="003A115A">
              <w:rPr>
                <w:rFonts w:ascii="Times New Roman" w:hAnsi="Times New Roman" w:cs="Times New Roman"/>
                <w:sz w:val="18"/>
                <w:szCs w:val="18"/>
                <w:lang w:val="en-US"/>
              </w:rPr>
              <w:t>period</w:t>
            </w:r>
          </w:p>
        </w:tc>
        <w:tc>
          <w:tcPr>
            <w:tcW w:w="477" w:type="pct"/>
            <w:gridSpan w:val="2"/>
            <w:tcBorders>
              <w:top w:val="single" w:sz="4" w:space="0" w:color="auto"/>
            </w:tcBorders>
          </w:tcPr>
          <w:p w14:paraId="7FEA29BE" w14:textId="77777777" w:rsidR="003D39D6" w:rsidRPr="003A115A" w:rsidRDefault="00A93454">
            <w:pPr>
              <w:spacing w:after="120" w:line="240" w:lineRule="auto"/>
              <w:rPr>
                <w:rFonts w:ascii="Times New Roman" w:hAnsi="Times New Roman" w:cs="Times New Roman"/>
                <w:sz w:val="18"/>
                <w:szCs w:val="18"/>
              </w:rPr>
            </w:pPr>
            <w:r w:rsidRPr="003A115A">
              <w:rPr>
                <w:rFonts w:ascii="Times New Roman" w:hAnsi="Times New Roman" w:cs="Times New Roman"/>
                <w:sz w:val="18"/>
                <w:szCs w:val="18"/>
              </w:rPr>
              <w:t>25%</w:t>
            </w:r>
          </w:p>
        </w:tc>
        <w:tc>
          <w:tcPr>
            <w:tcW w:w="477" w:type="pct"/>
            <w:tcBorders>
              <w:top w:val="single" w:sz="4" w:space="0" w:color="auto"/>
            </w:tcBorders>
          </w:tcPr>
          <w:p w14:paraId="55504905" w14:textId="77777777" w:rsidR="003D39D6" w:rsidRPr="003A115A" w:rsidRDefault="00A93454">
            <w:pPr>
              <w:spacing w:after="120" w:line="240" w:lineRule="auto"/>
              <w:rPr>
                <w:rFonts w:ascii="Times New Roman" w:hAnsi="Times New Roman" w:cs="Times New Roman"/>
                <w:sz w:val="18"/>
                <w:szCs w:val="18"/>
              </w:rPr>
            </w:pPr>
            <w:r w:rsidRPr="003A115A">
              <w:rPr>
                <w:rFonts w:ascii="Times New Roman" w:hAnsi="Times New Roman" w:cs="Times New Roman"/>
                <w:sz w:val="18"/>
                <w:szCs w:val="18"/>
              </w:rPr>
              <w:t>N/A</w:t>
            </w:r>
          </w:p>
        </w:tc>
        <w:tc>
          <w:tcPr>
            <w:tcW w:w="286" w:type="pct"/>
            <w:tcBorders>
              <w:top w:val="single" w:sz="4" w:space="0" w:color="auto"/>
            </w:tcBorders>
          </w:tcPr>
          <w:p w14:paraId="040E2D58" w14:textId="77777777" w:rsidR="003D39D6" w:rsidRPr="003A115A" w:rsidRDefault="00A93454">
            <w:pPr>
              <w:spacing w:after="120" w:line="240" w:lineRule="auto"/>
              <w:rPr>
                <w:rFonts w:ascii="Times New Roman" w:hAnsi="Times New Roman" w:cs="Times New Roman"/>
                <w:sz w:val="18"/>
                <w:szCs w:val="18"/>
              </w:rPr>
            </w:pPr>
            <w:r w:rsidRPr="003A115A">
              <w:rPr>
                <w:rFonts w:ascii="Times New Roman" w:hAnsi="Times New Roman" w:cs="Times New Roman"/>
                <w:sz w:val="18"/>
                <w:szCs w:val="18"/>
              </w:rPr>
              <w:t>N/A</w:t>
            </w:r>
          </w:p>
        </w:tc>
        <w:tc>
          <w:tcPr>
            <w:tcW w:w="287" w:type="pct"/>
            <w:gridSpan w:val="4"/>
            <w:tcBorders>
              <w:top w:val="single" w:sz="4" w:space="0" w:color="auto"/>
            </w:tcBorders>
          </w:tcPr>
          <w:p w14:paraId="2EEE4B5B" w14:textId="77777777" w:rsidR="003D39D6" w:rsidRPr="003A115A" w:rsidRDefault="00A93454">
            <w:pPr>
              <w:spacing w:after="120" w:line="240" w:lineRule="auto"/>
              <w:rPr>
                <w:rFonts w:ascii="Times New Roman" w:hAnsi="Times New Roman" w:cs="Times New Roman"/>
                <w:sz w:val="18"/>
                <w:szCs w:val="18"/>
              </w:rPr>
            </w:pPr>
            <w:r w:rsidRPr="003A115A">
              <w:rPr>
                <w:rFonts w:ascii="Times New Roman" w:hAnsi="Times New Roman" w:cs="Times New Roman"/>
                <w:sz w:val="18"/>
                <w:szCs w:val="18"/>
              </w:rPr>
              <w:t>50%</w:t>
            </w:r>
          </w:p>
        </w:tc>
        <w:tc>
          <w:tcPr>
            <w:tcW w:w="668" w:type="pct"/>
            <w:gridSpan w:val="2"/>
            <w:tcBorders>
              <w:top w:val="single" w:sz="4" w:space="0" w:color="auto"/>
            </w:tcBorders>
          </w:tcPr>
          <w:p w14:paraId="06CDB95B" w14:textId="77777777" w:rsidR="003D39D6" w:rsidRPr="003A115A" w:rsidRDefault="00A93454">
            <w:pPr>
              <w:spacing w:after="120" w:line="240" w:lineRule="auto"/>
              <w:rPr>
                <w:rFonts w:ascii="Times New Roman" w:hAnsi="Times New Roman" w:cs="Times New Roman"/>
                <w:sz w:val="18"/>
                <w:szCs w:val="18"/>
              </w:rPr>
            </w:pPr>
            <w:r w:rsidRPr="003A115A">
              <w:rPr>
                <w:rFonts w:ascii="Times New Roman" w:hAnsi="Times New Roman" w:cs="Times New Roman"/>
                <w:sz w:val="18"/>
                <w:szCs w:val="18"/>
              </w:rPr>
              <w:t xml:space="preserve">Food security and Nutrition Monitoring systems (FSNMS) Reports; HEA </w:t>
            </w:r>
          </w:p>
        </w:tc>
        <w:tc>
          <w:tcPr>
            <w:tcW w:w="718" w:type="pct"/>
            <w:gridSpan w:val="2"/>
            <w:tcBorders>
              <w:top w:val="single" w:sz="4" w:space="0" w:color="auto"/>
            </w:tcBorders>
          </w:tcPr>
          <w:p w14:paraId="1D4C7CA0" w14:textId="77777777" w:rsidR="003D39D6" w:rsidRPr="003A115A" w:rsidRDefault="00A93454">
            <w:pPr>
              <w:spacing w:after="120" w:line="240" w:lineRule="auto"/>
              <w:rPr>
                <w:rFonts w:ascii="Times New Roman" w:hAnsi="Times New Roman" w:cs="Times New Roman"/>
                <w:sz w:val="18"/>
                <w:szCs w:val="18"/>
              </w:rPr>
            </w:pPr>
            <w:r w:rsidRPr="003A115A">
              <w:rPr>
                <w:rFonts w:ascii="Times New Roman" w:hAnsi="Times New Roman" w:cs="Times New Roman"/>
                <w:sz w:val="18"/>
                <w:szCs w:val="18"/>
              </w:rPr>
              <w:t>Participants in the Action attend trainings</w:t>
            </w:r>
          </w:p>
        </w:tc>
      </w:tr>
      <w:tr w:rsidR="00F06994" w:rsidRPr="0093102D" w14:paraId="3E173A9E" w14:textId="77777777" w:rsidTr="00DC6011">
        <w:tc>
          <w:tcPr>
            <w:tcW w:w="367" w:type="pct"/>
            <w:vMerge/>
            <w:shd w:val="clear" w:color="auto" w:fill="BFBFBF" w:themeFill="background1" w:themeFillShade="BF"/>
          </w:tcPr>
          <w:p w14:paraId="696CF032" w14:textId="77777777" w:rsidR="003D39D6" w:rsidRPr="003A115A" w:rsidRDefault="003D39D6">
            <w:pPr>
              <w:spacing w:after="120" w:line="240" w:lineRule="auto"/>
              <w:rPr>
                <w:rFonts w:ascii="Times New Roman" w:hAnsi="Times New Roman" w:cs="Times New Roman"/>
                <w:b/>
                <w:sz w:val="18"/>
                <w:szCs w:val="18"/>
              </w:rPr>
            </w:pPr>
          </w:p>
        </w:tc>
        <w:tc>
          <w:tcPr>
            <w:tcW w:w="796" w:type="pct"/>
            <w:vMerge/>
          </w:tcPr>
          <w:p w14:paraId="1347A4EE" w14:textId="77777777" w:rsidR="003D39D6" w:rsidRPr="003A115A" w:rsidRDefault="003D39D6">
            <w:pPr>
              <w:widowControl w:val="0"/>
              <w:spacing w:after="120" w:line="240" w:lineRule="auto"/>
              <w:rPr>
                <w:rFonts w:ascii="Times New Roman" w:hAnsi="Times New Roman" w:cs="Times New Roman"/>
                <w:sz w:val="18"/>
                <w:szCs w:val="18"/>
              </w:rPr>
            </w:pPr>
          </w:p>
        </w:tc>
        <w:tc>
          <w:tcPr>
            <w:tcW w:w="924" w:type="pct"/>
            <w:gridSpan w:val="2"/>
            <w:tcBorders>
              <w:top w:val="single" w:sz="4" w:space="0" w:color="auto"/>
              <w:left w:val="single" w:sz="4" w:space="0" w:color="000000"/>
              <w:bottom w:val="single" w:sz="4" w:space="0" w:color="000000"/>
              <w:right w:val="single" w:sz="4" w:space="0" w:color="000000"/>
            </w:tcBorders>
            <w:shd w:val="clear" w:color="auto" w:fill="auto"/>
          </w:tcPr>
          <w:p w14:paraId="3E8EEE1E" w14:textId="77777777" w:rsidR="003D39D6" w:rsidRPr="003A115A" w:rsidRDefault="00A93454">
            <w:pPr>
              <w:widowControl w:val="0"/>
              <w:spacing w:before="60" w:after="60" w:line="240" w:lineRule="auto"/>
              <w:rPr>
                <w:rFonts w:ascii="Times New Roman" w:hAnsi="Times New Roman" w:cs="Times New Roman"/>
                <w:sz w:val="18"/>
                <w:szCs w:val="18"/>
              </w:rPr>
            </w:pPr>
            <w:r w:rsidRPr="003A115A">
              <w:rPr>
                <w:rFonts w:ascii="Times New Roman" w:hAnsi="Times New Roman" w:cs="Times New Roman"/>
                <w:sz w:val="18"/>
                <w:szCs w:val="18"/>
                <w:lang w:val="en-US"/>
              </w:rPr>
              <w:t># of pregnant and lactating women (PLW) and children (6-24 months) receiving  micronutrients supplementation and supplementary food through TSFP</w:t>
            </w:r>
          </w:p>
        </w:tc>
        <w:tc>
          <w:tcPr>
            <w:tcW w:w="477" w:type="pct"/>
            <w:gridSpan w:val="2"/>
            <w:tcBorders>
              <w:top w:val="single" w:sz="4" w:space="0" w:color="auto"/>
            </w:tcBorders>
          </w:tcPr>
          <w:p w14:paraId="0C51BC75" w14:textId="77777777" w:rsidR="003D39D6" w:rsidRPr="003A115A" w:rsidRDefault="00A93454">
            <w:pPr>
              <w:tabs>
                <w:tab w:val="center" w:pos="4680"/>
                <w:tab w:val="right" w:pos="9360"/>
              </w:tabs>
              <w:spacing w:before="60" w:after="60" w:line="240" w:lineRule="auto"/>
              <w:rPr>
                <w:rFonts w:ascii="Times New Roman" w:hAnsi="Times New Roman" w:cs="Times New Roman"/>
                <w:sz w:val="18"/>
                <w:szCs w:val="18"/>
              </w:rPr>
            </w:pPr>
            <w:r w:rsidRPr="003A115A">
              <w:rPr>
                <w:rFonts w:ascii="Times New Roman" w:hAnsi="Times New Roman" w:cs="Times New Roman"/>
                <w:sz w:val="18"/>
                <w:szCs w:val="18"/>
              </w:rPr>
              <w:t>0</w:t>
            </w:r>
          </w:p>
        </w:tc>
        <w:tc>
          <w:tcPr>
            <w:tcW w:w="477" w:type="pct"/>
            <w:tcBorders>
              <w:top w:val="single" w:sz="4" w:space="0" w:color="auto"/>
            </w:tcBorders>
          </w:tcPr>
          <w:p w14:paraId="36B799E3" w14:textId="77777777" w:rsidR="003D39D6" w:rsidRPr="003A115A" w:rsidRDefault="00A93454">
            <w:pPr>
              <w:tabs>
                <w:tab w:val="center" w:pos="4680"/>
                <w:tab w:val="right" w:pos="9360"/>
              </w:tabs>
              <w:spacing w:after="120" w:line="240" w:lineRule="auto"/>
              <w:rPr>
                <w:rFonts w:ascii="Times New Roman" w:hAnsi="Times New Roman" w:cs="Times New Roman"/>
                <w:sz w:val="18"/>
                <w:szCs w:val="18"/>
              </w:rPr>
            </w:pPr>
            <w:r w:rsidRPr="003A115A">
              <w:rPr>
                <w:rFonts w:ascii="Times New Roman" w:hAnsi="Times New Roman" w:cs="Times New Roman"/>
                <w:sz w:val="18"/>
                <w:szCs w:val="18"/>
              </w:rPr>
              <w:t>1,452 (PLW)</w:t>
            </w:r>
          </w:p>
          <w:p w14:paraId="3C977AF2" w14:textId="77777777" w:rsidR="003D39D6" w:rsidRPr="003A115A" w:rsidRDefault="00A93454">
            <w:pPr>
              <w:tabs>
                <w:tab w:val="center" w:pos="4680"/>
                <w:tab w:val="right" w:pos="9360"/>
              </w:tabs>
              <w:spacing w:before="60" w:after="60" w:line="240" w:lineRule="auto"/>
              <w:rPr>
                <w:rFonts w:ascii="Times New Roman" w:hAnsi="Times New Roman" w:cs="Times New Roman"/>
                <w:sz w:val="18"/>
                <w:szCs w:val="18"/>
              </w:rPr>
            </w:pPr>
            <w:r w:rsidRPr="003A115A">
              <w:rPr>
                <w:rFonts w:ascii="Times New Roman" w:hAnsi="Times New Roman" w:cs="Times New Roman"/>
                <w:sz w:val="18"/>
                <w:szCs w:val="18"/>
              </w:rPr>
              <w:t>3,211(CU5</w:t>
            </w:r>
          </w:p>
        </w:tc>
        <w:tc>
          <w:tcPr>
            <w:tcW w:w="286" w:type="pct"/>
            <w:tcBorders>
              <w:top w:val="single" w:sz="4" w:space="0" w:color="auto"/>
            </w:tcBorders>
          </w:tcPr>
          <w:p w14:paraId="1A547BD2" w14:textId="77777777" w:rsidR="003D39D6" w:rsidRPr="003A115A" w:rsidRDefault="00A93454">
            <w:pPr>
              <w:tabs>
                <w:tab w:val="center" w:pos="4680"/>
                <w:tab w:val="right" w:pos="9360"/>
              </w:tabs>
              <w:spacing w:after="120" w:line="240" w:lineRule="auto"/>
              <w:rPr>
                <w:rFonts w:ascii="Times New Roman" w:hAnsi="Times New Roman" w:cs="Times New Roman"/>
                <w:sz w:val="18"/>
                <w:szCs w:val="18"/>
              </w:rPr>
            </w:pPr>
            <w:r w:rsidRPr="003A115A">
              <w:rPr>
                <w:rFonts w:ascii="Times New Roman" w:hAnsi="Times New Roman" w:cs="Times New Roman"/>
                <w:sz w:val="18"/>
                <w:szCs w:val="18"/>
              </w:rPr>
              <w:t>1,452 (PLW)</w:t>
            </w:r>
          </w:p>
          <w:p w14:paraId="361EDBF7" w14:textId="77777777" w:rsidR="003D39D6" w:rsidRPr="003A115A" w:rsidRDefault="00A93454">
            <w:pPr>
              <w:tabs>
                <w:tab w:val="center" w:pos="4680"/>
                <w:tab w:val="right" w:pos="9360"/>
              </w:tabs>
              <w:spacing w:before="60" w:after="60" w:line="240" w:lineRule="auto"/>
              <w:rPr>
                <w:rFonts w:ascii="Times New Roman" w:hAnsi="Times New Roman" w:cs="Times New Roman"/>
                <w:sz w:val="18"/>
                <w:szCs w:val="18"/>
              </w:rPr>
            </w:pPr>
            <w:r w:rsidRPr="003A115A">
              <w:rPr>
                <w:rFonts w:ascii="Times New Roman" w:hAnsi="Times New Roman" w:cs="Times New Roman"/>
                <w:sz w:val="18"/>
                <w:szCs w:val="18"/>
              </w:rPr>
              <w:t>3,211(CU5</w:t>
            </w:r>
          </w:p>
        </w:tc>
        <w:tc>
          <w:tcPr>
            <w:tcW w:w="287" w:type="pct"/>
            <w:gridSpan w:val="4"/>
            <w:tcBorders>
              <w:top w:val="single" w:sz="4" w:space="0" w:color="auto"/>
            </w:tcBorders>
          </w:tcPr>
          <w:p w14:paraId="58E960CE" w14:textId="77777777" w:rsidR="003D39D6" w:rsidRPr="003A115A" w:rsidRDefault="00A93454">
            <w:pPr>
              <w:tabs>
                <w:tab w:val="center" w:pos="4680"/>
                <w:tab w:val="right" w:pos="9360"/>
              </w:tabs>
              <w:spacing w:before="60" w:after="60" w:line="240" w:lineRule="auto"/>
              <w:rPr>
                <w:rFonts w:ascii="Times New Roman" w:hAnsi="Times New Roman" w:cs="Times New Roman"/>
                <w:sz w:val="18"/>
                <w:szCs w:val="18"/>
              </w:rPr>
            </w:pPr>
            <w:r w:rsidRPr="003A115A">
              <w:rPr>
                <w:rFonts w:ascii="Times New Roman" w:hAnsi="Times New Roman" w:cs="Times New Roman"/>
                <w:sz w:val="18"/>
                <w:szCs w:val="18"/>
              </w:rPr>
              <w:t>1,750</w:t>
            </w:r>
          </w:p>
        </w:tc>
        <w:tc>
          <w:tcPr>
            <w:tcW w:w="668" w:type="pct"/>
            <w:gridSpan w:val="2"/>
            <w:tcBorders>
              <w:top w:val="single" w:sz="4" w:space="0" w:color="auto"/>
            </w:tcBorders>
          </w:tcPr>
          <w:p w14:paraId="0C33A305" w14:textId="77777777" w:rsidR="003D39D6" w:rsidRPr="003A115A" w:rsidRDefault="00A93454">
            <w:pPr>
              <w:tabs>
                <w:tab w:val="center" w:pos="4680"/>
                <w:tab w:val="right" w:pos="9360"/>
              </w:tabs>
              <w:spacing w:before="60" w:after="60" w:line="240" w:lineRule="auto"/>
              <w:rPr>
                <w:rFonts w:ascii="Times New Roman" w:hAnsi="Times New Roman" w:cs="Times New Roman"/>
                <w:sz w:val="18"/>
                <w:szCs w:val="18"/>
              </w:rPr>
            </w:pPr>
            <w:r w:rsidRPr="003A115A">
              <w:rPr>
                <w:rFonts w:ascii="Times New Roman" w:hAnsi="Times New Roman" w:cs="Times New Roman"/>
                <w:sz w:val="18"/>
                <w:szCs w:val="18"/>
              </w:rPr>
              <w:t>TSFP Distribution reports Micro nutrients supplementation campaigns report</w:t>
            </w:r>
          </w:p>
        </w:tc>
        <w:tc>
          <w:tcPr>
            <w:tcW w:w="718" w:type="pct"/>
            <w:gridSpan w:val="2"/>
            <w:tcBorders>
              <w:top w:val="single" w:sz="4" w:space="0" w:color="auto"/>
            </w:tcBorders>
          </w:tcPr>
          <w:p w14:paraId="3401A4AC" w14:textId="77777777" w:rsidR="003D39D6" w:rsidRPr="003A115A" w:rsidRDefault="00A93454">
            <w:pPr>
              <w:tabs>
                <w:tab w:val="center" w:pos="4680"/>
                <w:tab w:val="right" w:pos="9360"/>
              </w:tabs>
              <w:spacing w:before="60" w:after="60" w:line="240" w:lineRule="auto"/>
              <w:rPr>
                <w:rFonts w:ascii="Times New Roman" w:hAnsi="Times New Roman" w:cs="Times New Roman"/>
                <w:sz w:val="18"/>
                <w:szCs w:val="18"/>
              </w:rPr>
            </w:pPr>
            <w:r w:rsidRPr="003A115A">
              <w:rPr>
                <w:rFonts w:ascii="Times New Roman" w:hAnsi="Times New Roman" w:cs="Times New Roman"/>
                <w:sz w:val="18"/>
                <w:szCs w:val="18"/>
              </w:rPr>
              <w:t>Supplies available and accessible by the PLW and children throughout the targeted period</w:t>
            </w:r>
          </w:p>
        </w:tc>
      </w:tr>
      <w:tr w:rsidR="00F06994" w:rsidRPr="0093102D" w14:paraId="569EBE77" w14:textId="77777777" w:rsidTr="00DC6011">
        <w:tc>
          <w:tcPr>
            <w:tcW w:w="367" w:type="pct"/>
            <w:vMerge/>
            <w:shd w:val="clear" w:color="auto" w:fill="BFBFBF" w:themeFill="background1" w:themeFillShade="BF"/>
          </w:tcPr>
          <w:p w14:paraId="1C309AF7" w14:textId="77777777" w:rsidR="003D39D6" w:rsidRPr="003A115A" w:rsidRDefault="003D39D6">
            <w:pPr>
              <w:spacing w:after="120" w:line="240" w:lineRule="auto"/>
              <w:rPr>
                <w:rFonts w:ascii="Times New Roman" w:hAnsi="Times New Roman" w:cs="Times New Roman"/>
                <w:b/>
                <w:sz w:val="18"/>
                <w:szCs w:val="18"/>
              </w:rPr>
            </w:pPr>
          </w:p>
        </w:tc>
        <w:tc>
          <w:tcPr>
            <w:tcW w:w="796" w:type="pct"/>
            <w:vMerge/>
          </w:tcPr>
          <w:p w14:paraId="0FB5A7DC" w14:textId="77777777" w:rsidR="003D39D6" w:rsidRPr="003A115A" w:rsidRDefault="003D39D6">
            <w:pPr>
              <w:widowControl w:val="0"/>
              <w:spacing w:after="120" w:line="240" w:lineRule="auto"/>
              <w:rPr>
                <w:rFonts w:ascii="Times New Roman" w:hAnsi="Times New Roman" w:cs="Times New Roman"/>
                <w:sz w:val="18"/>
                <w:szCs w:val="18"/>
              </w:rPr>
            </w:pPr>
          </w:p>
        </w:tc>
        <w:tc>
          <w:tcPr>
            <w:tcW w:w="924" w:type="pct"/>
            <w:gridSpan w:val="2"/>
            <w:tcBorders>
              <w:top w:val="single" w:sz="4" w:space="0" w:color="auto"/>
              <w:left w:val="single" w:sz="4" w:space="0" w:color="000000"/>
              <w:bottom w:val="single" w:sz="4" w:space="0" w:color="000000"/>
              <w:right w:val="single" w:sz="4" w:space="0" w:color="000000"/>
            </w:tcBorders>
            <w:shd w:val="clear" w:color="auto" w:fill="auto"/>
          </w:tcPr>
          <w:p w14:paraId="46F56A41" w14:textId="77777777" w:rsidR="003D39D6" w:rsidRPr="003A115A" w:rsidRDefault="00A93454">
            <w:pPr>
              <w:widowControl w:val="0"/>
              <w:spacing w:after="120" w:line="240" w:lineRule="auto"/>
              <w:rPr>
                <w:rFonts w:ascii="Times New Roman" w:hAnsi="Times New Roman" w:cs="Times New Roman"/>
                <w:sz w:val="18"/>
                <w:szCs w:val="18"/>
              </w:rPr>
            </w:pPr>
            <w:r w:rsidRPr="003A115A">
              <w:rPr>
                <w:rFonts w:ascii="Times New Roman" w:hAnsi="Times New Roman" w:cs="Times New Roman"/>
                <w:sz w:val="18"/>
                <w:szCs w:val="18"/>
              </w:rPr>
              <w:t>% of households who report improved ability to grow and eat nutritious food</w:t>
            </w:r>
          </w:p>
        </w:tc>
        <w:tc>
          <w:tcPr>
            <w:tcW w:w="477" w:type="pct"/>
            <w:gridSpan w:val="2"/>
            <w:tcBorders>
              <w:top w:val="single" w:sz="4" w:space="0" w:color="auto"/>
            </w:tcBorders>
          </w:tcPr>
          <w:p w14:paraId="4FFA1674" w14:textId="77777777" w:rsidR="003D39D6" w:rsidRPr="003A115A" w:rsidRDefault="00A93454">
            <w:pPr>
              <w:spacing w:after="120" w:line="240" w:lineRule="auto"/>
              <w:rPr>
                <w:rFonts w:ascii="Times New Roman" w:hAnsi="Times New Roman" w:cs="Times New Roman"/>
                <w:sz w:val="18"/>
                <w:szCs w:val="18"/>
              </w:rPr>
            </w:pPr>
            <w:r w:rsidRPr="003A115A">
              <w:rPr>
                <w:rFonts w:ascii="Times New Roman" w:hAnsi="Times New Roman" w:cs="Times New Roman"/>
                <w:sz w:val="18"/>
                <w:szCs w:val="18"/>
              </w:rPr>
              <w:t>15%</w:t>
            </w:r>
          </w:p>
        </w:tc>
        <w:tc>
          <w:tcPr>
            <w:tcW w:w="477" w:type="pct"/>
            <w:tcBorders>
              <w:top w:val="single" w:sz="4" w:space="0" w:color="auto"/>
            </w:tcBorders>
          </w:tcPr>
          <w:p w14:paraId="483C4DFC" w14:textId="77777777" w:rsidR="003D39D6" w:rsidRPr="003A115A" w:rsidRDefault="00A93454">
            <w:pPr>
              <w:spacing w:after="120" w:line="240" w:lineRule="auto"/>
              <w:rPr>
                <w:rFonts w:ascii="Times New Roman" w:hAnsi="Times New Roman" w:cs="Times New Roman"/>
                <w:sz w:val="18"/>
                <w:szCs w:val="18"/>
              </w:rPr>
            </w:pPr>
            <w:r w:rsidRPr="003A115A">
              <w:rPr>
                <w:rFonts w:ascii="Times New Roman" w:hAnsi="Times New Roman" w:cs="Times New Roman"/>
                <w:sz w:val="18"/>
                <w:szCs w:val="18"/>
              </w:rPr>
              <w:t>N/A</w:t>
            </w:r>
          </w:p>
        </w:tc>
        <w:tc>
          <w:tcPr>
            <w:tcW w:w="286" w:type="pct"/>
            <w:tcBorders>
              <w:top w:val="single" w:sz="4" w:space="0" w:color="auto"/>
            </w:tcBorders>
          </w:tcPr>
          <w:p w14:paraId="4C88A153" w14:textId="77777777" w:rsidR="003D39D6" w:rsidRPr="003A115A" w:rsidRDefault="00A93454">
            <w:pPr>
              <w:spacing w:after="120" w:line="240" w:lineRule="auto"/>
              <w:rPr>
                <w:rFonts w:ascii="Times New Roman" w:hAnsi="Times New Roman" w:cs="Times New Roman"/>
                <w:sz w:val="18"/>
                <w:szCs w:val="18"/>
              </w:rPr>
            </w:pPr>
            <w:r w:rsidRPr="003A115A">
              <w:rPr>
                <w:rFonts w:ascii="Times New Roman" w:hAnsi="Times New Roman" w:cs="Times New Roman"/>
                <w:sz w:val="18"/>
                <w:szCs w:val="18"/>
              </w:rPr>
              <w:t>N/A</w:t>
            </w:r>
          </w:p>
        </w:tc>
        <w:tc>
          <w:tcPr>
            <w:tcW w:w="287" w:type="pct"/>
            <w:gridSpan w:val="4"/>
            <w:tcBorders>
              <w:top w:val="single" w:sz="4" w:space="0" w:color="auto"/>
            </w:tcBorders>
          </w:tcPr>
          <w:p w14:paraId="30A1D2C2" w14:textId="77777777" w:rsidR="003D39D6" w:rsidRPr="003A115A" w:rsidRDefault="00A93454">
            <w:pPr>
              <w:spacing w:after="120" w:line="240" w:lineRule="auto"/>
              <w:rPr>
                <w:rFonts w:ascii="Times New Roman" w:hAnsi="Times New Roman" w:cs="Times New Roman"/>
                <w:sz w:val="18"/>
                <w:szCs w:val="18"/>
              </w:rPr>
            </w:pPr>
            <w:r w:rsidRPr="003A115A">
              <w:rPr>
                <w:rFonts w:ascii="Times New Roman" w:hAnsi="Times New Roman" w:cs="Times New Roman"/>
                <w:sz w:val="18"/>
                <w:szCs w:val="18"/>
              </w:rPr>
              <w:t xml:space="preserve">50% </w:t>
            </w:r>
          </w:p>
        </w:tc>
        <w:tc>
          <w:tcPr>
            <w:tcW w:w="668" w:type="pct"/>
            <w:gridSpan w:val="2"/>
            <w:tcBorders>
              <w:top w:val="single" w:sz="4" w:space="0" w:color="auto"/>
            </w:tcBorders>
          </w:tcPr>
          <w:p w14:paraId="4B1F1BA4" w14:textId="77777777" w:rsidR="003D39D6" w:rsidRPr="003A115A" w:rsidRDefault="00A93454">
            <w:pPr>
              <w:spacing w:after="120" w:line="240" w:lineRule="auto"/>
              <w:rPr>
                <w:rFonts w:ascii="Times New Roman" w:hAnsi="Times New Roman" w:cs="Times New Roman"/>
                <w:sz w:val="18"/>
                <w:szCs w:val="18"/>
              </w:rPr>
            </w:pPr>
            <w:r w:rsidRPr="003A115A">
              <w:rPr>
                <w:rFonts w:ascii="Times New Roman" w:hAnsi="Times New Roman" w:cs="Times New Roman"/>
                <w:sz w:val="18"/>
                <w:szCs w:val="18"/>
              </w:rPr>
              <w:t xml:space="preserve"> Pre- and Post- harvest Reports ,</w:t>
            </w:r>
          </w:p>
          <w:p w14:paraId="03744124" w14:textId="77777777" w:rsidR="003D39D6" w:rsidRPr="003A115A" w:rsidRDefault="00A93454">
            <w:pPr>
              <w:spacing w:after="120" w:line="240" w:lineRule="auto"/>
              <w:rPr>
                <w:rFonts w:ascii="Times New Roman" w:hAnsi="Times New Roman" w:cs="Times New Roman"/>
                <w:sz w:val="18"/>
                <w:szCs w:val="18"/>
              </w:rPr>
            </w:pPr>
            <w:r w:rsidRPr="003A115A">
              <w:rPr>
                <w:rFonts w:ascii="Times New Roman" w:hAnsi="Times New Roman" w:cs="Times New Roman"/>
                <w:sz w:val="18"/>
                <w:szCs w:val="18"/>
              </w:rPr>
              <w:t>Activity Observation;</w:t>
            </w:r>
          </w:p>
          <w:p w14:paraId="1DF3BE66" w14:textId="77777777" w:rsidR="003D39D6" w:rsidRPr="003A115A" w:rsidRDefault="00A93454">
            <w:pPr>
              <w:spacing w:after="120" w:line="240" w:lineRule="auto"/>
              <w:rPr>
                <w:rFonts w:ascii="Times New Roman" w:hAnsi="Times New Roman" w:cs="Times New Roman"/>
                <w:sz w:val="18"/>
                <w:szCs w:val="18"/>
              </w:rPr>
            </w:pPr>
            <w:r w:rsidRPr="003A115A">
              <w:rPr>
                <w:rFonts w:ascii="Times New Roman" w:hAnsi="Times New Roman" w:cs="Times New Roman"/>
                <w:sz w:val="18"/>
                <w:szCs w:val="18"/>
              </w:rPr>
              <w:lastRenderedPageBreak/>
              <w:t>Baseline/ Endline reports</w:t>
            </w:r>
          </w:p>
        </w:tc>
        <w:tc>
          <w:tcPr>
            <w:tcW w:w="718" w:type="pct"/>
            <w:gridSpan w:val="2"/>
            <w:tcBorders>
              <w:top w:val="single" w:sz="4" w:space="0" w:color="auto"/>
            </w:tcBorders>
          </w:tcPr>
          <w:p w14:paraId="2ADC0B00" w14:textId="77777777" w:rsidR="003D39D6" w:rsidRPr="003A115A" w:rsidRDefault="00A93454">
            <w:pPr>
              <w:spacing w:after="120" w:line="240" w:lineRule="auto"/>
              <w:rPr>
                <w:rFonts w:ascii="Times New Roman" w:hAnsi="Times New Roman" w:cs="Times New Roman"/>
                <w:sz w:val="18"/>
                <w:szCs w:val="18"/>
              </w:rPr>
            </w:pPr>
            <w:r w:rsidRPr="003A115A">
              <w:rPr>
                <w:rFonts w:ascii="Times New Roman" w:hAnsi="Times New Roman" w:cs="Times New Roman"/>
                <w:sz w:val="18"/>
                <w:szCs w:val="18"/>
              </w:rPr>
              <w:lastRenderedPageBreak/>
              <w:t>Targeting and are possible in communities</w:t>
            </w:r>
          </w:p>
        </w:tc>
      </w:tr>
      <w:tr w:rsidR="00F06994" w:rsidRPr="005F6BDF" w14:paraId="2B247F86" w14:textId="77777777" w:rsidTr="00DC6011">
        <w:tc>
          <w:tcPr>
            <w:tcW w:w="367" w:type="pct"/>
            <w:vMerge w:val="restart"/>
            <w:shd w:val="clear" w:color="auto" w:fill="BFBFBF" w:themeFill="background1" w:themeFillShade="BF"/>
          </w:tcPr>
          <w:p w14:paraId="22FDAF4D" w14:textId="77777777" w:rsidR="003D39D6" w:rsidRPr="005F6BDF" w:rsidRDefault="003D39D6" w:rsidP="0093102D">
            <w:pPr>
              <w:spacing w:after="120" w:line="240" w:lineRule="auto"/>
              <w:rPr>
                <w:rFonts w:ascii="Times New Roman" w:hAnsi="Times New Roman" w:cs="Times New Roman"/>
                <w:b/>
                <w:sz w:val="18"/>
                <w:szCs w:val="18"/>
              </w:rPr>
            </w:pPr>
          </w:p>
        </w:tc>
        <w:tc>
          <w:tcPr>
            <w:tcW w:w="796" w:type="pct"/>
            <w:vMerge w:val="restart"/>
          </w:tcPr>
          <w:p w14:paraId="793AEF2A" w14:textId="77777777" w:rsidR="003D39D6" w:rsidRPr="005F6BDF" w:rsidRDefault="003D39D6" w:rsidP="0093102D">
            <w:pPr>
              <w:widowControl w:val="0"/>
              <w:spacing w:after="120" w:line="240" w:lineRule="auto"/>
              <w:rPr>
                <w:rFonts w:ascii="Times New Roman" w:hAnsi="Times New Roman" w:cs="Times New Roman"/>
                <w:sz w:val="18"/>
                <w:szCs w:val="18"/>
              </w:rPr>
            </w:pPr>
            <w:r w:rsidRPr="005F6BDF">
              <w:rPr>
                <w:rFonts w:ascii="Times New Roman" w:hAnsi="Times New Roman" w:cs="Times New Roman"/>
                <w:sz w:val="18"/>
                <w:szCs w:val="18"/>
              </w:rPr>
              <w:t>Result 4: Increased community capacity to mitigate and enhance resilience to natural shocks and stresses</w:t>
            </w:r>
          </w:p>
        </w:tc>
        <w:tc>
          <w:tcPr>
            <w:tcW w:w="924" w:type="pct"/>
            <w:gridSpan w:val="2"/>
          </w:tcPr>
          <w:p w14:paraId="64F6286C" w14:textId="77777777" w:rsidR="003D39D6" w:rsidRPr="005F6BDF" w:rsidRDefault="003D39D6" w:rsidP="00F06994">
            <w:pPr>
              <w:pStyle w:val="CommentText"/>
              <w:spacing w:after="120"/>
              <w:rPr>
                <w:sz w:val="18"/>
                <w:szCs w:val="18"/>
              </w:rPr>
            </w:pPr>
            <w:r w:rsidRPr="005F6BDF">
              <w:rPr>
                <w:sz w:val="18"/>
                <w:szCs w:val="18"/>
              </w:rPr>
              <w:t>% increase in households reporting improved ability to cope with future shocks</w:t>
            </w:r>
          </w:p>
        </w:tc>
        <w:tc>
          <w:tcPr>
            <w:tcW w:w="477" w:type="pct"/>
            <w:gridSpan w:val="2"/>
          </w:tcPr>
          <w:p w14:paraId="5279B556" w14:textId="77777777" w:rsidR="003D39D6" w:rsidRPr="005F6BDF" w:rsidRDefault="003D39D6" w:rsidP="00F06994">
            <w:pPr>
              <w:spacing w:after="120" w:line="240" w:lineRule="auto"/>
              <w:rPr>
                <w:rFonts w:ascii="Times New Roman" w:hAnsi="Times New Roman" w:cs="Times New Roman"/>
                <w:sz w:val="18"/>
                <w:szCs w:val="18"/>
              </w:rPr>
            </w:pPr>
            <w:r w:rsidRPr="005F6BDF">
              <w:rPr>
                <w:rFonts w:ascii="Times New Roman" w:hAnsi="Times New Roman" w:cs="Times New Roman"/>
                <w:sz w:val="18"/>
                <w:szCs w:val="18"/>
              </w:rPr>
              <w:t>25%</w:t>
            </w:r>
          </w:p>
        </w:tc>
        <w:tc>
          <w:tcPr>
            <w:tcW w:w="477" w:type="pct"/>
          </w:tcPr>
          <w:p w14:paraId="222E98FC" w14:textId="77777777" w:rsidR="003D39D6" w:rsidRPr="005F6BDF" w:rsidRDefault="003D39D6" w:rsidP="00F06994">
            <w:pPr>
              <w:spacing w:after="120" w:line="240" w:lineRule="auto"/>
              <w:rPr>
                <w:rFonts w:ascii="Times New Roman" w:hAnsi="Times New Roman" w:cs="Times New Roman"/>
                <w:sz w:val="18"/>
                <w:szCs w:val="18"/>
              </w:rPr>
            </w:pPr>
            <w:r w:rsidRPr="005F6BDF">
              <w:rPr>
                <w:rFonts w:ascii="Times New Roman" w:hAnsi="Times New Roman" w:cs="Times New Roman"/>
                <w:sz w:val="18"/>
                <w:szCs w:val="18"/>
              </w:rPr>
              <w:t>N/A</w:t>
            </w:r>
          </w:p>
        </w:tc>
        <w:tc>
          <w:tcPr>
            <w:tcW w:w="286" w:type="pct"/>
          </w:tcPr>
          <w:p w14:paraId="70AFAEDF" w14:textId="77777777" w:rsidR="003D39D6" w:rsidRPr="005F6BDF" w:rsidRDefault="003D39D6" w:rsidP="00F06994">
            <w:pPr>
              <w:spacing w:after="120" w:line="240" w:lineRule="auto"/>
              <w:rPr>
                <w:rFonts w:ascii="Times New Roman" w:hAnsi="Times New Roman" w:cs="Times New Roman"/>
                <w:sz w:val="18"/>
                <w:szCs w:val="18"/>
              </w:rPr>
            </w:pPr>
            <w:r w:rsidRPr="005F6BDF">
              <w:rPr>
                <w:rFonts w:ascii="Times New Roman" w:hAnsi="Times New Roman" w:cs="Times New Roman"/>
                <w:sz w:val="18"/>
                <w:szCs w:val="18"/>
              </w:rPr>
              <w:t>N/A</w:t>
            </w:r>
          </w:p>
        </w:tc>
        <w:tc>
          <w:tcPr>
            <w:tcW w:w="287" w:type="pct"/>
            <w:gridSpan w:val="4"/>
          </w:tcPr>
          <w:p w14:paraId="1ED48B1D" w14:textId="77777777" w:rsidR="003D39D6" w:rsidRPr="005F6BDF" w:rsidRDefault="003D39D6" w:rsidP="00F06994">
            <w:pPr>
              <w:spacing w:after="120" w:line="240" w:lineRule="auto"/>
              <w:rPr>
                <w:rFonts w:ascii="Times New Roman" w:hAnsi="Times New Roman" w:cs="Times New Roman"/>
                <w:sz w:val="18"/>
                <w:szCs w:val="18"/>
              </w:rPr>
            </w:pPr>
            <w:r w:rsidRPr="005F6BDF">
              <w:rPr>
                <w:rFonts w:ascii="Times New Roman" w:hAnsi="Times New Roman" w:cs="Times New Roman"/>
                <w:sz w:val="18"/>
                <w:szCs w:val="18"/>
              </w:rPr>
              <w:t xml:space="preserve">45 % </w:t>
            </w:r>
          </w:p>
        </w:tc>
        <w:tc>
          <w:tcPr>
            <w:tcW w:w="668" w:type="pct"/>
            <w:gridSpan w:val="2"/>
          </w:tcPr>
          <w:p w14:paraId="5AE992CD" w14:textId="77777777" w:rsidR="003D39D6" w:rsidRPr="005F6BDF" w:rsidRDefault="003D39D6" w:rsidP="00F06994">
            <w:pPr>
              <w:spacing w:after="120" w:line="240" w:lineRule="auto"/>
              <w:rPr>
                <w:rFonts w:ascii="Times New Roman" w:hAnsi="Times New Roman" w:cs="Times New Roman"/>
                <w:sz w:val="18"/>
                <w:szCs w:val="18"/>
              </w:rPr>
            </w:pPr>
            <w:r w:rsidRPr="005F6BDF">
              <w:rPr>
                <w:rFonts w:ascii="Times New Roman" w:hAnsi="Times New Roman" w:cs="Times New Roman"/>
                <w:sz w:val="18"/>
                <w:szCs w:val="18"/>
              </w:rPr>
              <w:t>Pre- and Post- harvest Reports ,</w:t>
            </w:r>
          </w:p>
          <w:p w14:paraId="4DB1B650" w14:textId="77777777" w:rsidR="003D39D6" w:rsidRPr="005F6BDF" w:rsidRDefault="003D39D6" w:rsidP="00F06994">
            <w:pPr>
              <w:spacing w:after="120" w:line="240" w:lineRule="auto"/>
              <w:rPr>
                <w:rFonts w:ascii="Times New Roman" w:hAnsi="Times New Roman" w:cs="Times New Roman"/>
                <w:sz w:val="18"/>
                <w:szCs w:val="18"/>
              </w:rPr>
            </w:pPr>
            <w:r w:rsidRPr="005F6BDF">
              <w:rPr>
                <w:rFonts w:ascii="Times New Roman" w:hAnsi="Times New Roman" w:cs="Times New Roman"/>
                <w:sz w:val="18"/>
                <w:szCs w:val="18"/>
              </w:rPr>
              <w:t>Activity Observation;</w:t>
            </w:r>
          </w:p>
          <w:p w14:paraId="35ABEDDC" w14:textId="77777777" w:rsidR="003D39D6" w:rsidRPr="005F6BDF" w:rsidRDefault="003D39D6" w:rsidP="00F06994">
            <w:pPr>
              <w:spacing w:after="120" w:line="240" w:lineRule="auto"/>
              <w:rPr>
                <w:rFonts w:ascii="Times New Roman" w:hAnsi="Times New Roman" w:cs="Times New Roman"/>
                <w:sz w:val="18"/>
                <w:szCs w:val="18"/>
              </w:rPr>
            </w:pPr>
            <w:r w:rsidRPr="005F6BDF">
              <w:rPr>
                <w:rFonts w:ascii="Times New Roman" w:hAnsi="Times New Roman" w:cs="Times New Roman"/>
                <w:sz w:val="18"/>
                <w:szCs w:val="18"/>
              </w:rPr>
              <w:t>Baseline/ Endline reports</w:t>
            </w:r>
          </w:p>
        </w:tc>
        <w:tc>
          <w:tcPr>
            <w:tcW w:w="718" w:type="pct"/>
            <w:gridSpan w:val="2"/>
          </w:tcPr>
          <w:p w14:paraId="1FD0DFC0" w14:textId="77777777" w:rsidR="003D39D6" w:rsidRPr="005F6BDF" w:rsidRDefault="003D39D6" w:rsidP="00F06994">
            <w:pPr>
              <w:spacing w:after="120" w:line="240" w:lineRule="auto"/>
              <w:rPr>
                <w:rFonts w:ascii="Times New Roman" w:hAnsi="Times New Roman" w:cs="Times New Roman"/>
                <w:sz w:val="18"/>
                <w:szCs w:val="18"/>
              </w:rPr>
            </w:pPr>
            <w:r w:rsidRPr="005F6BDF">
              <w:rPr>
                <w:rFonts w:ascii="Times New Roman" w:hAnsi="Times New Roman" w:cs="Times New Roman"/>
                <w:sz w:val="18"/>
                <w:szCs w:val="18"/>
              </w:rPr>
              <w:t>Participants in the Action attend trainings and community meetings in order to increase knowledge of DRR</w:t>
            </w:r>
          </w:p>
        </w:tc>
      </w:tr>
      <w:tr w:rsidR="00F06994" w:rsidRPr="0093102D" w14:paraId="73FFFC7B" w14:textId="77777777" w:rsidTr="00DC6011">
        <w:tc>
          <w:tcPr>
            <w:tcW w:w="367" w:type="pct"/>
            <w:vMerge/>
            <w:shd w:val="clear" w:color="auto" w:fill="BFBFBF" w:themeFill="background1" w:themeFillShade="BF"/>
          </w:tcPr>
          <w:p w14:paraId="323D090E" w14:textId="77777777" w:rsidR="003D39D6" w:rsidRPr="003A115A" w:rsidRDefault="003D39D6">
            <w:pPr>
              <w:spacing w:after="120" w:line="240" w:lineRule="auto"/>
              <w:rPr>
                <w:rFonts w:ascii="Times New Roman" w:hAnsi="Times New Roman" w:cs="Times New Roman"/>
                <w:b/>
                <w:sz w:val="18"/>
                <w:szCs w:val="18"/>
              </w:rPr>
            </w:pPr>
          </w:p>
        </w:tc>
        <w:tc>
          <w:tcPr>
            <w:tcW w:w="796" w:type="pct"/>
            <w:vMerge/>
          </w:tcPr>
          <w:p w14:paraId="6A911B9A" w14:textId="77777777" w:rsidR="003D39D6" w:rsidRPr="003A115A" w:rsidRDefault="003D39D6">
            <w:pPr>
              <w:pStyle w:val="Default"/>
              <w:spacing w:after="120"/>
              <w:rPr>
                <w:rFonts w:ascii="Times New Roman" w:hAnsi="Times New Roman" w:cs="Times New Roman"/>
                <w:color w:val="auto"/>
                <w:sz w:val="18"/>
                <w:szCs w:val="18"/>
                <w:lang w:val="en-GB"/>
              </w:rPr>
            </w:pPr>
          </w:p>
        </w:tc>
        <w:tc>
          <w:tcPr>
            <w:tcW w:w="924" w:type="pct"/>
            <w:gridSpan w:val="2"/>
          </w:tcPr>
          <w:p w14:paraId="5BDCC1A7" w14:textId="77777777" w:rsidR="003D39D6" w:rsidRPr="005F6BDF" w:rsidRDefault="00A93454">
            <w:pPr>
              <w:autoSpaceDE w:val="0"/>
              <w:autoSpaceDN w:val="0"/>
              <w:adjustRightInd w:val="0"/>
              <w:spacing w:after="0" w:line="240" w:lineRule="auto"/>
              <w:rPr>
                <w:rFonts w:ascii="Times New Roman" w:hAnsi="Times New Roman" w:cs="Times New Roman"/>
                <w:sz w:val="18"/>
                <w:szCs w:val="18"/>
              </w:rPr>
            </w:pPr>
            <w:r w:rsidRPr="003A115A">
              <w:rPr>
                <w:rFonts w:ascii="Times New Roman" w:hAnsi="Times New Roman" w:cs="Times New Roman"/>
                <w:sz w:val="18"/>
                <w:szCs w:val="18"/>
                <w:lang w:val="en-US"/>
              </w:rPr>
              <w:t xml:space="preserve"> </w:t>
            </w:r>
            <w:r w:rsidR="003D39D6" w:rsidRPr="005F6BDF">
              <w:rPr>
                <w:rFonts w:ascii="Times New Roman" w:hAnsi="Times New Roman" w:cs="Times New Roman"/>
                <w:sz w:val="18"/>
                <w:szCs w:val="18"/>
              </w:rPr>
              <w:t>Number of households )</w:t>
            </w:r>
          </w:p>
          <w:p w14:paraId="3EFE1449" w14:textId="77777777" w:rsidR="003D39D6" w:rsidRPr="005F6BDF" w:rsidRDefault="003D39D6">
            <w:pPr>
              <w:autoSpaceDE w:val="0"/>
              <w:autoSpaceDN w:val="0"/>
              <w:adjustRightInd w:val="0"/>
              <w:spacing w:after="0" w:line="240" w:lineRule="auto"/>
              <w:rPr>
                <w:rFonts w:ascii="Times New Roman" w:hAnsi="Times New Roman" w:cs="Times New Roman"/>
                <w:sz w:val="18"/>
                <w:szCs w:val="18"/>
              </w:rPr>
            </w:pPr>
            <w:r w:rsidRPr="005F6BDF">
              <w:rPr>
                <w:rFonts w:ascii="Times New Roman" w:hAnsi="Times New Roman" w:cs="Times New Roman"/>
                <w:sz w:val="18"/>
                <w:szCs w:val="18"/>
              </w:rPr>
              <w:t>applying Sustainable</w:t>
            </w:r>
          </w:p>
          <w:p w14:paraId="345D0E96" w14:textId="77777777" w:rsidR="003D39D6" w:rsidRPr="005F6BDF" w:rsidRDefault="003D39D6">
            <w:pPr>
              <w:autoSpaceDE w:val="0"/>
              <w:autoSpaceDN w:val="0"/>
              <w:adjustRightInd w:val="0"/>
              <w:spacing w:after="0" w:line="240" w:lineRule="auto"/>
              <w:rPr>
                <w:rFonts w:ascii="Times New Roman" w:hAnsi="Times New Roman" w:cs="Times New Roman"/>
                <w:sz w:val="18"/>
                <w:szCs w:val="18"/>
              </w:rPr>
            </w:pPr>
            <w:r w:rsidRPr="005F6BDF">
              <w:rPr>
                <w:rFonts w:ascii="Times New Roman" w:hAnsi="Times New Roman" w:cs="Times New Roman"/>
                <w:sz w:val="18"/>
                <w:szCs w:val="18"/>
              </w:rPr>
              <w:t>Consumption and Production</w:t>
            </w:r>
          </w:p>
          <w:p w14:paraId="710550B4" w14:textId="77777777" w:rsidR="003D39D6" w:rsidRPr="005F6BDF" w:rsidRDefault="003D39D6">
            <w:pPr>
              <w:pStyle w:val="Texte"/>
              <w:spacing w:after="120" w:line="240" w:lineRule="auto"/>
              <w:ind w:left="0" w:right="58"/>
              <w:rPr>
                <w:rFonts w:ascii="Times New Roman" w:eastAsia="Calibri" w:hAnsi="Times New Roman"/>
                <w:sz w:val="18"/>
                <w:szCs w:val="18"/>
                <w:lang w:val="en-GB"/>
              </w:rPr>
            </w:pPr>
            <w:r w:rsidRPr="005F6BDF">
              <w:rPr>
                <w:rFonts w:ascii="Times New Roman" w:eastAsia="Calibri" w:hAnsi="Times New Roman"/>
                <w:sz w:val="18"/>
                <w:szCs w:val="18"/>
                <w:lang w:val="en-GB"/>
              </w:rPr>
              <w:t>practices with EU support</w:t>
            </w:r>
          </w:p>
        </w:tc>
        <w:tc>
          <w:tcPr>
            <w:tcW w:w="477" w:type="pct"/>
            <w:gridSpan w:val="2"/>
          </w:tcPr>
          <w:p w14:paraId="73F5FCC7" w14:textId="77777777" w:rsidR="003D39D6" w:rsidRPr="005F6BDF" w:rsidRDefault="003D39D6">
            <w:pPr>
              <w:spacing w:after="120" w:line="240" w:lineRule="auto"/>
              <w:rPr>
                <w:rFonts w:ascii="Times New Roman" w:hAnsi="Times New Roman" w:cs="Times New Roman"/>
                <w:sz w:val="18"/>
                <w:szCs w:val="18"/>
              </w:rPr>
            </w:pPr>
            <w:r w:rsidRPr="005F6BDF">
              <w:rPr>
                <w:rFonts w:ascii="Times New Roman" w:hAnsi="Times New Roman" w:cs="Times New Roman"/>
                <w:sz w:val="18"/>
                <w:szCs w:val="18"/>
              </w:rPr>
              <w:t>0</w:t>
            </w:r>
          </w:p>
        </w:tc>
        <w:tc>
          <w:tcPr>
            <w:tcW w:w="477" w:type="pct"/>
          </w:tcPr>
          <w:p w14:paraId="3EEF5401" w14:textId="77777777" w:rsidR="003D39D6" w:rsidRPr="005F6BDF" w:rsidRDefault="003D39D6">
            <w:pPr>
              <w:spacing w:after="120" w:line="240" w:lineRule="auto"/>
              <w:rPr>
                <w:rFonts w:ascii="Times New Roman" w:hAnsi="Times New Roman" w:cs="Times New Roman"/>
                <w:sz w:val="18"/>
                <w:szCs w:val="18"/>
              </w:rPr>
            </w:pPr>
            <w:r w:rsidRPr="005F6BDF">
              <w:rPr>
                <w:rFonts w:ascii="Times New Roman" w:hAnsi="Times New Roman" w:cs="Times New Roman"/>
                <w:sz w:val="18"/>
                <w:szCs w:val="18"/>
              </w:rPr>
              <w:t>1,460</w:t>
            </w:r>
          </w:p>
        </w:tc>
        <w:tc>
          <w:tcPr>
            <w:tcW w:w="286" w:type="pct"/>
          </w:tcPr>
          <w:p w14:paraId="7E7691FC" w14:textId="77777777" w:rsidR="003D39D6" w:rsidRPr="005F6BDF" w:rsidRDefault="003D39D6">
            <w:pPr>
              <w:spacing w:after="120" w:line="240" w:lineRule="auto"/>
              <w:rPr>
                <w:rFonts w:ascii="Times New Roman" w:hAnsi="Times New Roman" w:cs="Times New Roman"/>
                <w:sz w:val="18"/>
                <w:szCs w:val="18"/>
              </w:rPr>
            </w:pPr>
            <w:r w:rsidRPr="005F6BDF">
              <w:rPr>
                <w:rFonts w:ascii="Times New Roman" w:hAnsi="Times New Roman" w:cs="Times New Roman"/>
                <w:sz w:val="18"/>
                <w:szCs w:val="18"/>
              </w:rPr>
              <w:t>1,460</w:t>
            </w:r>
          </w:p>
        </w:tc>
        <w:tc>
          <w:tcPr>
            <w:tcW w:w="287" w:type="pct"/>
            <w:gridSpan w:val="4"/>
          </w:tcPr>
          <w:p w14:paraId="25CB78C5" w14:textId="77777777" w:rsidR="003D39D6" w:rsidRPr="005F6BDF" w:rsidRDefault="003D39D6">
            <w:pPr>
              <w:spacing w:after="120" w:line="240" w:lineRule="auto"/>
              <w:rPr>
                <w:rFonts w:ascii="Times New Roman" w:hAnsi="Times New Roman" w:cs="Times New Roman"/>
                <w:sz w:val="18"/>
                <w:szCs w:val="18"/>
              </w:rPr>
            </w:pPr>
            <w:r w:rsidRPr="005F6BDF">
              <w:rPr>
                <w:rFonts w:ascii="Times New Roman" w:hAnsi="Times New Roman" w:cs="Times New Roman"/>
                <w:sz w:val="18"/>
                <w:szCs w:val="18"/>
              </w:rPr>
              <w:t>2300</w:t>
            </w:r>
          </w:p>
        </w:tc>
        <w:tc>
          <w:tcPr>
            <w:tcW w:w="668" w:type="pct"/>
            <w:gridSpan w:val="2"/>
          </w:tcPr>
          <w:p w14:paraId="09E4D9BD" w14:textId="77777777" w:rsidR="003D39D6" w:rsidRPr="005F6BDF" w:rsidRDefault="003D39D6">
            <w:pPr>
              <w:spacing w:after="120" w:line="240" w:lineRule="auto"/>
              <w:rPr>
                <w:rFonts w:ascii="Times New Roman" w:hAnsi="Times New Roman" w:cs="Times New Roman"/>
                <w:sz w:val="18"/>
                <w:szCs w:val="18"/>
              </w:rPr>
            </w:pPr>
            <w:r w:rsidRPr="005F6BDF">
              <w:rPr>
                <w:rFonts w:ascii="Times New Roman" w:hAnsi="Times New Roman" w:cs="Times New Roman"/>
                <w:sz w:val="18"/>
                <w:szCs w:val="18"/>
              </w:rPr>
              <w:t>Pre- and Post- harvest Reports ,</w:t>
            </w:r>
          </w:p>
          <w:p w14:paraId="2B81D5AB" w14:textId="77777777" w:rsidR="003D39D6" w:rsidRPr="005F6BDF" w:rsidRDefault="003D39D6">
            <w:pPr>
              <w:spacing w:after="120" w:line="240" w:lineRule="auto"/>
              <w:rPr>
                <w:rFonts w:ascii="Times New Roman" w:hAnsi="Times New Roman" w:cs="Times New Roman"/>
                <w:sz w:val="18"/>
                <w:szCs w:val="18"/>
              </w:rPr>
            </w:pPr>
            <w:r w:rsidRPr="005F6BDF">
              <w:rPr>
                <w:rFonts w:ascii="Times New Roman" w:hAnsi="Times New Roman" w:cs="Times New Roman"/>
                <w:sz w:val="18"/>
                <w:szCs w:val="18"/>
              </w:rPr>
              <w:t>Activity Observation;</w:t>
            </w:r>
          </w:p>
          <w:p w14:paraId="2EEEC8D4" w14:textId="77777777" w:rsidR="003D39D6" w:rsidRPr="005F6BDF" w:rsidRDefault="003D39D6">
            <w:pPr>
              <w:spacing w:after="120" w:line="240" w:lineRule="auto"/>
              <w:rPr>
                <w:rFonts w:ascii="Times New Roman" w:hAnsi="Times New Roman" w:cs="Times New Roman"/>
                <w:sz w:val="18"/>
                <w:szCs w:val="18"/>
              </w:rPr>
            </w:pPr>
            <w:r w:rsidRPr="005F6BDF">
              <w:rPr>
                <w:rFonts w:ascii="Times New Roman" w:hAnsi="Times New Roman" w:cs="Times New Roman"/>
                <w:sz w:val="18"/>
                <w:szCs w:val="18"/>
              </w:rPr>
              <w:t>Baseline/ Endline reports</w:t>
            </w:r>
          </w:p>
        </w:tc>
        <w:tc>
          <w:tcPr>
            <w:tcW w:w="718" w:type="pct"/>
            <w:gridSpan w:val="2"/>
          </w:tcPr>
          <w:p w14:paraId="199B4057" w14:textId="77777777" w:rsidR="003D39D6" w:rsidRPr="005F6BDF" w:rsidRDefault="003D39D6">
            <w:pPr>
              <w:spacing w:after="120" w:line="240" w:lineRule="auto"/>
              <w:rPr>
                <w:rFonts w:ascii="Times New Roman" w:hAnsi="Times New Roman" w:cs="Times New Roman"/>
                <w:sz w:val="18"/>
                <w:szCs w:val="18"/>
              </w:rPr>
            </w:pPr>
            <w:r w:rsidRPr="005F6BDF">
              <w:rPr>
                <w:rFonts w:ascii="Times New Roman" w:hAnsi="Times New Roman" w:cs="Times New Roman"/>
                <w:sz w:val="18"/>
                <w:szCs w:val="18"/>
              </w:rPr>
              <w:t>Participants in the Action attend trainings and community meetings in order to increase knowledge of DRR</w:t>
            </w:r>
          </w:p>
        </w:tc>
      </w:tr>
      <w:tr w:rsidR="00F06994" w:rsidRPr="0093102D" w14:paraId="2C76EADE" w14:textId="77777777" w:rsidTr="00DC6011">
        <w:tc>
          <w:tcPr>
            <w:tcW w:w="367" w:type="pct"/>
            <w:vMerge/>
            <w:shd w:val="clear" w:color="auto" w:fill="BFBFBF" w:themeFill="background1" w:themeFillShade="BF"/>
          </w:tcPr>
          <w:p w14:paraId="3E85E156" w14:textId="77777777" w:rsidR="003D39D6" w:rsidRPr="003A115A" w:rsidRDefault="003D39D6">
            <w:pPr>
              <w:spacing w:after="120" w:line="240" w:lineRule="auto"/>
              <w:rPr>
                <w:rFonts w:ascii="Times New Roman" w:hAnsi="Times New Roman" w:cs="Times New Roman"/>
                <w:b/>
                <w:sz w:val="18"/>
                <w:szCs w:val="18"/>
              </w:rPr>
            </w:pPr>
          </w:p>
        </w:tc>
        <w:tc>
          <w:tcPr>
            <w:tcW w:w="796" w:type="pct"/>
            <w:vMerge/>
          </w:tcPr>
          <w:p w14:paraId="31227463" w14:textId="77777777" w:rsidR="003D39D6" w:rsidRPr="003A115A" w:rsidRDefault="003D39D6">
            <w:pPr>
              <w:pStyle w:val="Default"/>
              <w:spacing w:after="120"/>
              <w:rPr>
                <w:rFonts w:ascii="Times New Roman" w:hAnsi="Times New Roman" w:cs="Times New Roman"/>
                <w:color w:val="auto"/>
                <w:sz w:val="18"/>
                <w:szCs w:val="18"/>
                <w:lang w:val="en-GB"/>
              </w:rPr>
            </w:pPr>
          </w:p>
        </w:tc>
        <w:tc>
          <w:tcPr>
            <w:tcW w:w="924" w:type="pct"/>
            <w:gridSpan w:val="2"/>
          </w:tcPr>
          <w:p w14:paraId="11D7D322" w14:textId="77777777" w:rsidR="003D39D6" w:rsidRPr="00963CD3" w:rsidRDefault="003D39D6">
            <w:pPr>
              <w:pStyle w:val="CommentText"/>
              <w:spacing w:after="120"/>
              <w:rPr>
                <w:sz w:val="18"/>
                <w:szCs w:val="18"/>
              </w:rPr>
            </w:pPr>
            <w:r w:rsidRPr="00963CD3">
              <w:rPr>
                <w:sz w:val="18"/>
                <w:szCs w:val="18"/>
              </w:rPr>
              <w:t># of communities with community disaster risk reduction management committee (CDRRMC) plans and frameworks</w:t>
            </w:r>
          </w:p>
        </w:tc>
        <w:tc>
          <w:tcPr>
            <w:tcW w:w="477" w:type="pct"/>
            <w:gridSpan w:val="2"/>
          </w:tcPr>
          <w:p w14:paraId="1FCB78AD" w14:textId="77777777" w:rsidR="003D39D6" w:rsidRPr="00963CD3" w:rsidRDefault="003D39D6">
            <w:pPr>
              <w:spacing w:after="120" w:line="240" w:lineRule="auto"/>
              <w:rPr>
                <w:rFonts w:ascii="Times New Roman" w:hAnsi="Times New Roman" w:cs="Times New Roman"/>
                <w:sz w:val="18"/>
                <w:szCs w:val="18"/>
              </w:rPr>
            </w:pPr>
            <w:r w:rsidRPr="00963CD3">
              <w:rPr>
                <w:rFonts w:ascii="Times New Roman" w:hAnsi="Times New Roman" w:cs="Times New Roman"/>
                <w:sz w:val="18"/>
                <w:szCs w:val="18"/>
              </w:rPr>
              <w:t>0</w:t>
            </w:r>
          </w:p>
        </w:tc>
        <w:tc>
          <w:tcPr>
            <w:tcW w:w="477" w:type="pct"/>
          </w:tcPr>
          <w:p w14:paraId="5BE13699" w14:textId="77777777" w:rsidR="003D39D6" w:rsidRPr="00963CD3" w:rsidRDefault="003D39D6">
            <w:pPr>
              <w:spacing w:after="120" w:line="240" w:lineRule="auto"/>
              <w:rPr>
                <w:rFonts w:ascii="Times New Roman" w:hAnsi="Times New Roman" w:cs="Times New Roman"/>
                <w:sz w:val="18"/>
                <w:szCs w:val="18"/>
              </w:rPr>
            </w:pPr>
            <w:r w:rsidRPr="00963CD3">
              <w:rPr>
                <w:rFonts w:ascii="Times New Roman" w:hAnsi="Times New Roman" w:cs="Times New Roman"/>
                <w:sz w:val="18"/>
                <w:szCs w:val="18"/>
              </w:rPr>
              <w:t>60</w:t>
            </w:r>
          </w:p>
        </w:tc>
        <w:tc>
          <w:tcPr>
            <w:tcW w:w="286" w:type="pct"/>
          </w:tcPr>
          <w:p w14:paraId="69F87CCC" w14:textId="77777777" w:rsidR="003D39D6" w:rsidRPr="00963CD3" w:rsidRDefault="003D39D6">
            <w:pPr>
              <w:spacing w:after="120" w:line="240" w:lineRule="auto"/>
              <w:rPr>
                <w:rFonts w:ascii="Times New Roman" w:hAnsi="Times New Roman" w:cs="Times New Roman"/>
                <w:sz w:val="18"/>
                <w:szCs w:val="18"/>
              </w:rPr>
            </w:pPr>
            <w:r w:rsidRPr="00963CD3">
              <w:rPr>
                <w:rFonts w:ascii="Times New Roman" w:hAnsi="Times New Roman" w:cs="Times New Roman"/>
                <w:sz w:val="18"/>
                <w:szCs w:val="18"/>
              </w:rPr>
              <w:t>60</w:t>
            </w:r>
          </w:p>
        </w:tc>
        <w:tc>
          <w:tcPr>
            <w:tcW w:w="287" w:type="pct"/>
            <w:gridSpan w:val="4"/>
          </w:tcPr>
          <w:p w14:paraId="7CD8898E" w14:textId="77777777" w:rsidR="003D39D6" w:rsidRPr="00963CD3" w:rsidRDefault="003D39D6">
            <w:pPr>
              <w:spacing w:after="120" w:line="240" w:lineRule="auto"/>
              <w:rPr>
                <w:rFonts w:ascii="Times New Roman" w:hAnsi="Times New Roman" w:cs="Times New Roman"/>
                <w:sz w:val="18"/>
                <w:szCs w:val="18"/>
              </w:rPr>
            </w:pPr>
            <w:r w:rsidRPr="00963CD3">
              <w:rPr>
                <w:rFonts w:ascii="Times New Roman" w:hAnsi="Times New Roman" w:cs="Times New Roman"/>
                <w:sz w:val="18"/>
                <w:szCs w:val="18"/>
              </w:rPr>
              <w:t>50</w:t>
            </w:r>
          </w:p>
        </w:tc>
        <w:tc>
          <w:tcPr>
            <w:tcW w:w="668" w:type="pct"/>
            <w:gridSpan w:val="2"/>
          </w:tcPr>
          <w:p w14:paraId="1A21F88F" w14:textId="77777777" w:rsidR="003D39D6" w:rsidRPr="00963CD3" w:rsidRDefault="003D39D6">
            <w:pPr>
              <w:spacing w:after="120" w:line="240" w:lineRule="auto"/>
              <w:rPr>
                <w:rFonts w:ascii="Times New Roman" w:hAnsi="Times New Roman" w:cs="Times New Roman"/>
                <w:sz w:val="18"/>
                <w:szCs w:val="18"/>
              </w:rPr>
            </w:pPr>
            <w:r w:rsidRPr="00963CD3">
              <w:rPr>
                <w:rFonts w:ascii="Times New Roman" w:hAnsi="Times New Roman" w:cs="Times New Roman"/>
                <w:sz w:val="18"/>
                <w:szCs w:val="18"/>
              </w:rPr>
              <w:t>Attendance lists</w:t>
            </w:r>
          </w:p>
        </w:tc>
        <w:tc>
          <w:tcPr>
            <w:tcW w:w="718" w:type="pct"/>
            <w:gridSpan w:val="2"/>
          </w:tcPr>
          <w:p w14:paraId="2449560D" w14:textId="77777777" w:rsidR="003D39D6" w:rsidRPr="00963CD3" w:rsidRDefault="003D39D6">
            <w:pPr>
              <w:spacing w:after="120" w:line="240" w:lineRule="auto"/>
              <w:rPr>
                <w:rFonts w:ascii="Times New Roman" w:hAnsi="Times New Roman" w:cs="Times New Roman"/>
                <w:sz w:val="18"/>
                <w:szCs w:val="18"/>
              </w:rPr>
            </w:pPr>
            <w:r w:rsidRPr="00963CD3">
              <w:rPr>
                <w:rFonts w:ascii="Times New Roman" w:hAnsi="Times New Roman" w:cs="Times New Roman"/>
                <w:sz w:val="18"/>
                <w:szCs w:val="18"/>
              </w:rPr>
              <w:t>Participants in the Action draft plans</w:t>
            </w:r>
          </w:p>
        </w:tc>
      </w:tr>
      <w:tr w:rsidR="003D39D6" w:rsidRPr="0093102D" w14:paraId="198E8F0D" w14:textId="77777777" w:rsidTr="005F6BDF">
        <w:tc>
          <w:tcPr>
            <w:tcW w:w="367" w:type="pct"/>
            <w:vMerge w:val="restart"/>
            <w:shd w:val="clear" w:color="auto" w:fill="BFBFBF" w:themeFill="background1" w:themeFillShade="BF"/>
          </w:tcPr>
          <w:p w14:paraId="691D1EB0" w14:textId="77777777" w:rsidR="003D39D6" w:rsidRPr="00963CD3" w:rsidRDefault="003D39D6" w:rsidP="0093102D">
            <w:pPr>
              <w:spacing w:after="120" w:line="240" w:lineRule="auto"/>
              <w:rPr>
                <w:rFonts w:ascii="Times New Roman" w:hAnsi="Times New Roman" w:cs="Times New Roman"/>
                <w:b/>
                <w:sz w:val="18"/>
                <w:szCs w:val="18"/>
              </w:rPr>
            </w:pPr>
            <w:r w:rsidRPr="00963CD3">
              <w:rPr>
                <w:rFonts w:ascii="Times New Roman" w:hAnsi="Times New Roman" w:cs="Times New Roman"/>
                <w:b/>
                <w:sz w:val="18"/>
                <w:szCs w:val="18"/>
              </w:rPr>
              <w:t>Activities</w:t>
            </w:r>
          </w:p>
        </w:tc>
        <w:tc>
          <w:tcPr>
            <w:tcW w:w="796" w:type="pct"/>
          </w:tcPr>
          <w:p w14:paraId="1D2F3030" w14:textId="77777777" w:rsidR="003D39D6" w:rsidRPr="00963CD3" w:rsidRDefault="003D39D6" w:rsidP="0093102D">
            <w:pPr>
              <w:spacing w:after="120" w:line="240" w:lineRule="auto"/>
              <w:rPr>
                <w:rFonts w:ascii="Times New Roman" w:hAnsi="Times New Roman" w:cs="Times New Roman"/>
                <w:b/>
                <w:i/>
                <w:sz w:val="18"/>
                <w:szCs w:val="18"/>
              </w:rPr>
            </w:pPr>
            <w:r w:rsidRPr="00963CD3">
              <w:rPr>
                <w:rFonts w:ascii="Times New Roman" w:hAnsi="Times New Roman" w:cs="Times New Roman"/>
                <w:b/>
                <w:i/>
                <w:sz w:val="18"/>
                <w:szCs w:val="18"/>
              </w:rPr>
              <w:t>Key Activities</w:t>
            </w:r>
          </w:p>
        </w:tc>
        <w:tc>
          <w:tcPr>
            <w:tcW w:w="2451" w:type="pct"/>
            <w:gridSpan w:val="10"/>
          </w:tcPr>
          <w:p w14:paraId="36586AA5" w14:textId="77777777" w:rsidR="003D39D6" w:rsidRPr="00963CD3" w:rsidRDefault="003D39D6" w:rsidP="00F06994">
            <w:pPr>
              <w:spacing w:after="120" w:line="240" w:lineRule="auto"/>
              <w:rPr>
                <w:rFonts w:ascii="Times New Roman" w:hAnsi="Times New Roman" w:cs="Times New Roman"/>
                <w:b/>
                <w:i/>
                <w:sz w:val="18"/>
                <w:szCs w:val="18"/>
              </w:rPr>
            </w:pPr>
            <w:r w:rsidRPr="00963CD3">
              <w:rPr>
                <w:rFonts w:ascii="Times New Roman" w:hAnsi="Times New Roman" w:cs="Times New Roman"/>
                <w:b/>
                <w:i/>
                <w:sz w:val="18"/>
                <w:szCs w:val="18"/>
              </w:rPr>
              <w:t>Means</w:t>
            </w:r>
          </w:p>
        </w:tc>
        <w:tc>
          <w:tcPr>
            <w:tcW w:w="668" w:type="pct"/>
            <w:gridSpan w:val="2"/>
          </w:tcPr>
          <w:p w14:paraId="7900012C" w14:textId="77777777" w:rsidR="003D39D6" w:rsidRPr="00963CD3" w:rsidRDefault="003D39D6" w:rsidP="00F06994">
            <w:pPr>
              <w:spacing w:after="120" w:line="240" w:lineRule="auto"/>
              <w:rPr>
                <w:rFonts w:ascii="Times New Roman" w:hAnsi="Times New Roman" w:cs="Times New Roman"/>
                <w:b/>
                <w:i/>
                <w:sz w:val="18"/>
                <w:szCs w:val="18"/>
              </w:rPr>
            </w:pPr>
            <w:r w:rsidRPr="00963CD3">
              <w:rPr>
                <w:rFonts w:ascii="Times New Roman" w:hAnsi="Times New Roman" w:cs="Times New Roman"/>
                <w:b/>
                <w:i/>
                <w:sz w:val="18"/>
                <w:szCs w:val="18"/>
              </w:rPr>
              <w:t>Costs</w:t>
            </w:r>
          </w:p>
        </w:tc>
        <w:tc>
          <w:tcPr>
            <w:tcW w:w="718" w:type="pct"/>
            <w:gridSpan w:val="2"/>
          </w:tcPr>
          <w:p w14:paraId="1039EEE5" w14:textId="77777777" w:rsidR="003D39D6" w:rsidRPr="00963CD3" w:rsidRDefault="003D39D6" w:rsidP="00F06994">
            <w:pPr>
              <w:spacing w:after="120" w:line="240" w:lineRule="auto"/>
              <w:rPr>
                <w:rFonts w:ascii="Times New Roman" w:hAnsi="Times New Roman" w:cs="Times New Roman"/>
                <w:b/>
                <w:i/>
                <w:sz w:val="18"/>
                <w:szCs w:val="18"/>
              </w:rPr>
            </w:pPr>
            <w:r w:rsidRPr="00963CD3">
              <w:rPr>
                <w:rFonts w:ascii="Times New Roman" w:hAnsi="Times New Roman" w:cs="Times New Roman"/>
                <w:b/>
                <w:i/>
                <w:sz w:val="18"/>
                <w:szCs w:val="18"/>
              </w:rPr>
              <w:t>Assumptions</w:t>
            </w:r>
          </w:p>
        </w:tc>
      </w:tr>
      <w:tr w:rsidR="003D39D6" w:rsidRPr="0093102D" w14:paraId="45D17018" w14:textId="77777777" w:rsidTr="003D39D6">
        <w:tc>
          <w:tcPr>
            <w:tcW w:w="367" w:type="pct"/>
            <w:vMerge/>
            <w:shd w:val="clear" w:color="auto" w:fill="BFBFBF" w:themeFill="background1" w:themeFillShade="BF"/>
          </w:tcPr>
          <w:p w14:paraId="0D12A09F" w14:textId="77777777" w:rsidR="003D39D6" w:rsidRPr="003A115A" w:rsidRDefault="003D39D6">
            <w:pPr>
              <w:spacing w:after="120" w:line="240" w:lineRule="auto"/>
              <w:rPr>
                <w:rFonts w:ascii="Times New Roman" w:hAnsi="Times New Roman" w:cs="Times New Roman"/>
                <w:b/>
                <w:sz w:val="18"/>
                <w:szCs w:val="18"/>
              </w:rPr>
            </w:pPr>
          </w:p>
        </w:tc>
        <w:tc>
          <w:tcPr>
            <w:tcW w:w="4633" w:type="pct"/>
            <w:gridSpan w:val="15"/>
          </w:tcPr>
          <w:p w14:paraId="1EA89E66" w14:textId="77777777" w:rsidR="003D39D6" w:rsidRPr="003A115A" w:rsidRDefault="00A93454">
            <w:pPr>
              <w:spacing w:after="120" w:line="240" w:lineRule="auto"/>
              <w:rPr>
                <w:rFonts w:ascii="Times New Roman" w:hAnsi="Times New Roman" w:cs="Times New Roman"/>
                <w:b/>
                <w:iCs/>
                <w:sz w:val="18"/>
                <w:szCs w:val="18"/>
              </w:rPr>
            </w:pPr>
            <w:r w:rsidRPr="003A115A">
              <w:rPr>
                <w:rFonts w:ascii="Times New Roman" w:hAnsi="Times New Roman" w:cs="Times New Roman"/>
                <w:b/>
                <w:sz w:val="18"/>
                <w:szCs w:val="18"/>
              </w:rPr>
              <w:t xml:space="preserve">Result 1: </w:t>
            </w:r>
            <w:r w:rsidRPr="003A115A">
              <w:rPr>
                <w:rFonts w:ascii="Times New Roman" w:hAnsi="Times New Roman" w:cs="Times New Roman"/>
                <w:sz w:val="18"/>
                <w:szCs w:val="18"/>
              </w:rPr>
              <w:t>Increased household food availability through improved agricultural productivity and storage (through transfer of sustainable agricultural practices and technologies)</w:t>
            </w:r>
          </w:p>
        </w:tc>
      </w:tr>
      <w:tr w:rsidR="003D39D6" w:rsidRPr="0093102D" w14:paraId="4CE6D3A7" w14:textId="77777777" w:rsidTr="003A115A">
        <w:tc>
          <w:tcPr>
            <w:tcW w:w="367" w:type="pct"/>
            <w:vMerge/>
            <w:shd w:val="clear" w:color="auto" w:fill="BFBFBF" w:themeFill="background1" w:themeFillShade="BF"/>
          </w:tcPr>
          <w:p w14:paraId="0EC615AC" w14:textId="77777777" w:rsidR="003D39D6" w:rsidRPr="003A115A" w:rsidRDefault="003D39D6">
            <w:pPr>
              <w:spacing w:after="120" w:line="240" w:lineRule="auto"/>
              <w:rPr>
                <w:rFonts w:ascii="Times New Roman" w:hAnsi="Times New Roman" w:cs="Times New Roman"/>
                <w:b/>
                <w:sz w:val="18"/>
                <w:szCs w:val="18"/>
              </w:rPr>
            </w:pPr>
          </w:p>
        </w:tc>
        <w:tc>
          <w:tcPr>
            <w:tcW w:w="1728" w:type="pct"/>
            <w:gridSpan w:val="4"/>
          </w:tcPr>
          <w:p w14:paraId="603A2FDD" w14:textId="77777777" w:rsidR="003D39D6" w:rsidRPr="003A115A" w:rsidRDefault="00A93454">
            <w:pPr>
              <w:spacing w:after="120" w:line="240" w:lineRule="auto"/>
              <w:rPr>
                <w:rFonts w:ascii="Times New Roman" w:hAnsi="Times New Roman" w:cs="Times New Roman"/>
                <w:i/>
                <w:sz w:val="18"/>
                <w:szCs w:val="18"/>
              </w:rPr>
            </w:pPr>
            <w:r w:rsidRPr="003A115A">
              <w:rPr>
                <w:rFonts w:ascii="Times New Roman" w:hAnsi="Times New Roman" w:cs="Times New Roman"/>
                <w:i/>
                <w:sz w:val="18"/>
                <w:szCs w:val="18"/>
              </w:rPr>
              <w:t>1.1 Enable households to access and use sustainable agricultural practices and inputs that increase crop and/or livestock production and quality</w:t>
            </w:r>
          </w:p>
          <w:p w14:paraId="334B1CF5" w14:textId="77777777" w:rsidR="003D39D6" w:rsidRPr="003A115A" w:rsidRDefault="00A93454">
            <w:pPr>
              <w:pStyle w:val="ListParagraph"/>
              <w:numPr>
                <w:ilvl w:val="0"/>
                <w:numId w:val="32"/>
              </w:numPr>
              <w:spacing w:after="120" w:line="240" w:lineRule="auto"/>
              <w:ind w:left="233" w:hanging="180"/>
              <w:rPr>
                <w:rFonts w:ascii="Times New Roman" w:hAnsi="Times New Roman" w:cs="Times New Roman"/>
                <w:sz w:val="18"/>
                <w:szCs w:val="18"/>
              </w:rPr>
            </w:pPr>
            <w:r w:rsidRPr="003A115A">
              <w:rPr>
                <w:rFonts w:ascii="Times New Roman" w:hAnsi="Times New Roman" w:cs="Times New Roman"/>
                <w:sz w:val="18"/>
                <w:szCs w:val="18"/>
              </w:rPr>
              <w:t>Provision for farming tools</w:t>
            </w:r>
          </w:p>
          <w:p w14:paraId="63A2BD84" w14:textId="77777777" w:rsidR="003D39D6" w:rsidRPr="003A115A" w:rsidRDefault="00A93454">
            <w:pPr>
              <w:pStyle w:val="ListParagraph"/>
              <w:numPr>
                <w:ilvl w:val="0"/>
                <w:numId w:val="32"/>
              </w:numPr>
              <w:spacing w:after="120" w:line="240" w:lineRule="auto"/>
              <w:ind w:left="233" w:hanging="180"/>
              <w:rPr>
                <w:rFonts w:ascii="Times New Roman" w:hAnsi="Times New Roman" w:cs="Times New Roman"/>
                <w:sz w:val="18"/>
                <w:szCs w:val="18"/>
              </w:rPr>
            </w:pPr>
            <w:r w:rsidRPr="003A115A">
              <w:rPr>
                <w:rFonts w:ascii="Times New Roman" w:hAnsi="Times New Roman" w:cs="Times New Roman"/>
                <w:sz w:val="18"/>
                <w:szCs w:val="18"/>
              </w:rPr>
              <w:t xml:space="preserve">Provision of  seeds of nutrition-rich crops </w:t>
            </w:r>
          </w:p>
          <w:p w14:paraId="754D5AF9" w14:textId="77777777" w:rsidR="003D39D6" w:rsidRPr="003A115A" w:rsidRDefault="00A93454">
            <w:pPr>
              <w:pStyle w:val="ListParagraph"/>
              <w:numPr>
                <w:ilvl w:val="0"/>
                <w:numId w:val="32"/>
              </w:numPr>
              <w:spacing w:after="120" w:line="240" w:lineRule="auto"/>
              <w:ind w:left="233" w:hanging="180"/>
              <w:rPr>
                <w:rFonts w:ascii="Times New Roman" w:hAnsi="Times New Roman" w:cs="Times New Roman"/>
                <w:sz w:val="18"/>
                <w:szCs w:val="18"/>
              </w:rPr>
            </w:pPr>
            <w:r w:rsidRPr="003A115A">
              <w:rPr>
                <w:rFonts w:ascii="Times New Roman" w:hAnsi="Times New Roman" w:cs="Times New Roman"/>
                <w:sz w:val="18"/>
                <w:szCs w:val="18"/>
              </w:rPr>
              <w:t>Provision of fishing equipment</w:t>
            </w:r>
          </w:p>
          <w:p w14:paraId="33A8037C" w14:textId="77777777" w:rsidR="003D39D6" w:rsidRPr="003A115A" w:rsidRDefault="00A93454">
            <w:pPr>
              <w:pStyle w:val="ListParagraph"/>
              <w:numPr>
                <w:ilvl w:val="0"/>
                <w:numId w:val="32"/>
              </w:numPr>
              <w:spacing w:after="120" w:line="240" w:lineRule="auto"/>
              <w:ind w:left="233" w:hanging="180"/>
              <w:rPr>
                <w:rFonts w:ascii="Times New Roman" w:hAnsi="Times New Roman" w:cs="Times New Roman"/>
                <w:sz w:val="18"/>
                <w:szCs w:val="18"/>
              </w:rPr>
            </w:pPr>
            <w:r w:rsidRPr="003A115A">
              <w:rPr>
                <w:rFonts w:ascii="Times New Roman" w:hAnsi="Times New Roman" w:cs="Times New Roman"/>
                <w:sz w:val="18"/>
                <w:szCs w:val="18"/>
              </w:rPr>
              <w:t>Establish Farmer Producer Groups</w:t>
            </w:r>
          </w:p>
          <w:p w14:paraId="4F9A7DCB" w14:textId="77777777" w:rsidR="003D39D6" w:rsidRPr="003A115A" w:rsidRDefault="00A93454">
            <w:pPr>
              <w:pStyle w:val="ListParagraph"/>
              <w:numPr>
                <w:ilvl w:val="0"/>
                <w:numId w:val="32"/>
              </w:numPr>
              <w:spacing w:after="120" w:line="240" w:lineRule="auto"/>
              <w:ind w:left="233" w:hanging="180"/>
              <w:rPr>
                <w:rFonts w:ascii="Times New Roman" w:hAnsi="Times New Roman" w:cs="Times New Roman"/>
                <w:sz w:val="18"/>
                <w:szCs w:val="18"/>
              </w:rPr>
            </w:pPr>
            <w:r w:rsidRPr="003A115A">
              <w:rPr>
                <w:rFonts w:ascii="Times New Roman" w:hAnsi="Times New Roman" w:cs="Times New Roman"/>
                <w:sz w:val="18"/>
                <w:szCs w:val="18"/>
              </w:rPr>
              <w:t>Establish Seed Producer Groups</w:t>
            </w:r>
          </w:p>
          <w:p w14:paraId="74D8B51A" w14:textId="77777777" w:rsidR="003D39D6" w:rsidRPr="003A115A" w:rsidRDefault="00A93454">
            <w:pPr>
              <w:pStyle w:val="ListParagraph"/>
              <w:numPr>
                <w:ilvl w:val="0"/>
                <w:numId w:val="32"/>
              </w:numPr>
              <w:spacing w:after="120" w:line="240" w:lineRule="auto"/>
              <w:ind w:left="233" w:hanging="180"/>
              <w:rPr>
                <w:rFonts w:ascii="Times New Roman" w:hAnsi="Times New Roman" w:cs="Times New Roman"/>
                <w:sz w:val="18"/>
                <w:szCs w:val="18"/>
              </w:rPr>
            </w:pPr>
            <w:r w:rsidRPr="003A115A">
              <w:rPr>
                <w:rFonts w:ascii="Times New Roman" w:hAnsi="Times New Roman" w:cs="Times New Roman"/>
                <w:sz w:val="18"/>
                <w:szCs w:val="18"/>
              </w:rPr>
              <w:t>Support extension service delivery by extension agents</w:t>
            </w:r>
          </w:p>
          <w:p w14:paraId="38A896EA" w14:textId="77777777" w:rsidR="003D39D6" w:rsidRPr="003A115A" w:rsidRDefault="00A93454">
            <w:pPr>
              <w:pStyle w:val="ListParagraph"/>
              <w:numPr>
                <w:ilvl w:val="0"/>
                <w:numId w:val="32"/>
              </w:numPr>
              <w:spacing w:after="120" w:line="240" w:lineRule="auto"/>
              <w:ind w:left="233" w:hanging="180"/>
              <w:rPr>
                <w:rFonts w:ascii="Times New Roman" w:hAnsi="Times New Roman" w:cs="Times New Roman"/>
                <w:sz w:val="18"/>
                <w:szCs w:val="18"/>
              </w:rPr>
            </w:pPr>
            <w:r w:rsidRPr="003A115A">
              <w:rPr>
                <w:rFonts w:ascii="Times New Roman" w:hAnsi="Times New Roman" w:cs="Times New Roman"/>
                <w:sz w:val="18"/>
                <w:szCs w:val="18"/>
              </w:rPr>
              <w:t>Establish Farmer Field Schools</w:t>
            </w:r>
          </w:p>
          <w:p w14:paraId="36B25B36" w14:textId="77777777" w:rsidR="003D39D6" w:rsidRPr="003A115A" w:rsidRDefault="00A93454">
            <w:pPr>
              <w:pStyle w:val="ListParagraph"/>
              <w:numPr>
                <w:ilvl w:val="0"/>
                <w:numId w:val="32"/>
              </w:numPr>
              <w:spacing w:after="120" w:line="240" w:lineRule="auto"/>
              <w:ind w:left="233" w:hanging="180"/>
              <w:rPr>
                <w:rFonts w:ascii="Times New Roman" w:hAnsi="Times New Roman" w:cs="Times New Roman"/>
                <w:sz w:val="18"/>
                <w:szCs w:val="18"/>
              </w:rPr>
            </w:pPr>
            <w:r w:rsidRPr="003A115A">
              <w:rPr>
                <w:rFonts w:ascii="Times New Roman" w:hAnsi="Times New Roman" w:cs="Times New Roman"/>
                <w:sz w:val="18"/>
                <w:szCs w:val="18"/>
              </w:rPr>
              <w:t>Establish Fisher Folk Field Schools</w:t>
            </w:r>
          </w:p>
          <w:p w14:paraId="7361F60A" w14:textId="77777777" w:rsidR="003D39D6" w:rsidRPr="003A115A" w:rsidRDefault="00A93454">
            <w:pPr>
              <w:pStyle w:val="ListParagraph"/>
              <w:numPr>
                <w:ilvl w:val="0"/>
                <w:numId w:val="32"/>
              </w:numPr>
              <w:spacing w:after="120" w:line="240" w:lineRule="auto"/>
              <w:ind w:left="233" w:hanging="180"/>
              <w:rPr>
                <w:rFonts w:ascii="Times New Roman" w:hAnsi="Times New Roman" w:cs="Times New Roman"/>
                <w:sz w:val="18"/>
                <w:szCs w:val="18"/>
              </w:rPr>
            </w:pPr>
            <w:r w:rsidRPr="003A115A">
              <w:rPr>
                <w:rFonts w:ascii="Times New Roman" w:hAnsi="Times New Roman" w:cs="Times New Roman"/>
                <w:sz w:val="18"/>
                <w:szCs w:val="18"/>
              </w:rPr>
              <w:t>Support  diversification of crops</w:t>
            </w:r>
          </w:p>
          <w:p w14:paraId="1028CC28" w14:textId="77777777" w:rsidR="003D39D6" w:rsidRPr="003A115A" w:rsidRDefault="00A93454">
            <w:pPr>
              <w:pStyle w:val="ListParagraph"/>
              <w:numPr>
                <w:ilvl w:val="0"/>
                <w:numId w:val="32"/>
              </w:numPr>
              <w:spacing w:after="120" w:line="240" w:lineRule="auto"/>
              <w:ind w:left="233" w:hanging="180"/>
              <w:rPr>
                <w:rFonts w:ascii="Times New Roman" w:hAnsi="Times New Roman" w:cs="Times New Roman"/>
                <w:sz w:val="18"/>
                <w:szCs w:val="18"/>
              </w:rPr>
            </w:pPr>
            <w:r w:rsidRPr="003A115A">
              <w:rPr>
                <w:rFonts w:ascii="Times New Roman" w:hAnsi="Times New Roman" w:cs="Times New Roman"/>
                <w:sz w:val="18"/>
                <w:szCs w:val="18"/>
              </w:rPr>
              <w:t>Support the selection and training  CAHWs</w:t>
            </w:r>
          </w:p>
          <w:p w14:paraId="082CCB03" w14:textId="77777777" w:rsidR="003D39D6" w:rsidRPr="003A115A" w:rsidRDefault="003D39D6">
            <w:pPr>
              <w:spacing w:after="120" w:line="240" w:lineRule="auto"/>
              <w:rPr>
                <w:rFonts w:ascii="Times New Roman" w:hAnsi="Times New Roman" w:cs="Times New Roman"/>
                <w:sz w:val="18"/>
                <w:szCs w:val="18"/>
              </w:rPr>
            </w:pPr>
          </w:p>
          <w:p w14:paraId="3974F992" w14:textId="77777777" w:rsidR="003D39D6" w:rsidRPr="003A115A" w:rsidRDefault="00A93454">
            <w:pPr>
              <w:pStyle w:val="ListParagraph"/>
              <w:spacing w:after="120" w:line="240" w:lineRule="auto"/>
              <w:ind w:left="0"/>
              <w:rPr>
                <w:rFonts w:ascii="Times New Roman" w:hAnsi="Times New Roman" w:cs="Times New Roman"/>
                <w:i/>
                <w:sz w:val="18"/>
                <w:szCs w:val="18"/>
              </w:rPr>
            </w:pPr>
            <w:r w:rsidRPr="003A115A">
              <w:rPr>
                <w:rFonts w:ascii="Times New Roman" w:hAnsi="Times New Roman" w:cs="Times New Roman"/>
                <w:i/>
                <w:sz w:val="18"/>
                <w:szCs w:val="18"/>
              </w:rPr>
              <w:t>1.2 Support households to increase and extend food storage through improved post-harvest knowledge and facilities</w:t>
            </w:r>
          </w:p>
          <w:p w14:paraId="57973AD1" w14:textId="77777777" w:rsidR="003D39D6" w:rsidRPr="003A115A" w:rsidRDefault="00A93454">
            <w:pPr>
              <w:pStyle w:val="ListParagraph"/>
              <w:numPr>
                <w:ilvl w:val="0"/>
                <w:numId w:val="33"/>
              </w:numPr>
              <w:spacing w:after="120" w:line="240" w:lineRule="auto"/>
              <w:ind w:left="233" w:hanging="180"/>
              <w:rPr>
                <w:rFonts w:ascii="Times New Roman" w:hAnsi="Times New Roman" w:cs="Times New Roman"/>
                <w:sz w:val="18"/>
                <w:szCs w:val="18"/>
              </w:rPr>
            </w:pPr>
            <w:r w:rsidRPr="003A115A">
              <w:rPr>
                <w:rFonts w:ascii="Times New Roman" w:hAnsi="Times New Roman" w:cs="Times New Roman"/>
                <w:sz w:val="18"/>
                <w:szCs w:val="18"/>
              </w:rPr>
              <w:t>Support the training of farmers producer groups on preservation of seeds</w:t>
            </w:r>
          </w:p>
          <w:p w14:paraId="5FB84987" w14:textId="77777777" w:rsidR="003D39D6" w:rsidRPr="003A115A" w:rsidRDefault="00A93454">
            <w:pPr>
              <w:pStyle w:val="ListParagraph"/>
              <w:numPr>
                <w:ilvl w:val="0"/>
                <w:numId w:val="33"/>
              </w:numPr>
              <w:spacing w:after="120" w:line="240" w:lineRule="auto"/>
              <w:ind w:left="233" w:hanging="180"/>
              <w:rPr>
                <w:rFonts w:ascii="Times New Roman" w:hAnsi="Times New Roman" w:cs="Times New Roman"/>
                <w:sz w:val="18"/>
                <w:szCs w:val="18"/>
              </w:rPr>
            </w:pPr>
            <w:r w:rsidRPr="003A115A">
              <w:rPr>
                <w:rFonts w:ascii="Times New Roman" w:hAnsi="Times New Roman" w:cs="Times New Roman"/>
                <w:sz w:val="18"/>
                <w:szCs w:val="18"/>
              </w:rPr>
              <w:lastRenderedPageBreak/>
              <w:t>Provide trainings on good storage practices of farm produce</w:t>
            </w:r>
          </w:p>
          <w:p w14:paraId="3BE9A592" w14:textId="77777777" w:rsidR="003D39D6" w:rsidRPr="003A115A" w:rsidRDefault="00A93454">
            <w:pPr>
              <w:pStyle w:val="ListParagraph"/>
              <w:numPr>
                <w:ilvl w:val="0"/>
                <w:numId w:val="33"/>
              </w:numPr>
              <w:spacing w:after="120" w:line="240" w:lineRule="auto"/>
              <w:ind w:left="233" w:hanging="180"/>
              <w:rPr>
                <w:rFonts w:ascii="Times New Roman" w:hAnsi="Times New Roman" w:cs="Times New Roman"/>
                <w:sz w:val="18"/>
                <w:szCs w:val="18"/>
              </w:rPr>
            </w:pPr>
            <w:r w:rsidRPr="003A115A">
              <w:rPr>
                <w:rFonts w:ascii="Times New Roman" w:hAnsi="Times New Roman" w:cs="Times New Roman"/>
                <w:sz w:val="18"/>
                <w:szCs w:val="18"/>
              </w:rPr>
              <w:t>Facilitate capacity training for farmers on agro-processing</w:t>
            </w:r>
          </w:p>
          <w:p w14:paraId="0D81B09A" w14:textId="77777777" w:rsidR="003D39D6" w:rsidRPr="003A115A" w:rsidRDefault="00A93454">
            <w:pPr>
              <w:pStyle w:val="ListParagraph"/>
              <w:numPr>
                <w:ilvl w:val="0"/>
                <w:numId w:val="33"/>
              </w:numPr>
              <w:spacing w:after="120" w:line="240" w:lineRule="auto"/>
              <w:ind w:left="233" w:hanging="180"/>
              <w:rPr>
                <w:rFonts w:ascii="Times New Roman" w:hAnsi="Times New Roman" w:cs="Times New Roman"/>
                <w:sz w:val="18"/>
                <w:szCs w:val="18"/>
              </w:rPr>
            </w:pPr>
            <w:r w:rsidRPr="003A115A">
              <w:rPr>
                <w:rFonts w:ascii="Times New Roman" w:hAnsi="Times New Roman" w:cs="Times New Roman"/>
                <w:sz w:val="18"/>
                <w:szCs w:val="18"/>
              </w:rPr>
              <w:t>Provide training on fishing, processing and  preservation and on value addition and marketing skills</w:t>
            </w:r>
          </w:p>
          <w:p w14:paraId="4360C043" w14:textId="77777777" w:rsidR="003D39D6" w:rsidRPr="003A115A" w:rsidRDefault="003D39D6">
            <w:pPr>
              <w:pStyle w:val="ListParagraph"/>
              <w:spacing w:after="120" w:line="240" w:lineRule="auto"/>
              <w:ind w:left="233"/>
              <w:rPr>
                <w:rFonts w:ascii="Times New Roman" w:hAnsi="Times New Roman" w:cs="Times New Roman"/>
                <w:sz w:val="18"/>
                <w:szCs w:val="18"/>
              </w:rPr>
            </w:pPr>
          </w:p>
        </w:tc>
        <w:tc>
          <w:tcPr>
            <w:tcW w:w="1473" w:type="pct"/>
            <w:gridSpan w:val="4"/>
          </w:tcPr>
          <w:p w14:paraId="71BCACA5" w14:textId="77777777" w:rsidR="003D39D6" w:rsidRPr="003A115A" w:rsidRDefault="00A93454">
            <w:pPr>
              <w:spacing w:after="120" w:line="240" w:lineRule="auto"/>
              <w:rPr>
                <w:rFonts w:ascii="Times New Roman" w:hAnsi="Times New Roman" w:cs="Times New Roman"/>
                <w:sz w:val="18"/>
                <w:szCs w:val="18"/>
              </w:rPr>
            </w:pPr>
            <w:r w:rsidRPr="003A115A">
              <w:rPr>
                <w:rFonts w:ascii="Times New Roman" w:hAnsi="Times New Roman" w:cs="Times New Roman"/>
                <w:sz w:val="18"/>
                <w:szCs w:val="18"/>
              </w:rPr>
              <w:lastRenderedPageBreak/>
              <w:t>Procurement of seeds, tools, and fishing gear and associated logistical support</w:t>
            </w:r>
          </w:p>
          <w:p w14:paraId="6E381BC4" w14:textId="77777777" w:rsidR="003D39D6" w:rsidRPr="003A115A" w:rsidRDefault="00A93454">
            <w:pPr>
              <w:spacing w:after="120" w:line="240" w:lineRule="auto"/>
              <w:rPr>
                <w:rFonts w:ascii="Times New Roman" w:hAnsi="Times New Roman" w:cs="Times New Roman"/>
                <w:sz w:val="18"/>
                <w:szCs w:val="18"/>
              </w:rPr>
            </w:pPr>
            <w:r w:rsidRPr="003A115A">
              <w:rPr>
                <w:rFonts w:ascii="Times New Roman" w:hAnsi="Times New Roman" w:cs="Times New Roman"/>
                <w:sz w:val="18"/>
                <w:szCs w:val="18"/>
              </w:rPr>
              <w:t>Training materials and staff time for agriculture and fishing materials</w:t>
            </w:r>
          </w:p>
        </w:tc>
        <w:tc>
          <w:tcPr>
            <w:tcW w:w="714" w:type="pct"/>
            <w:gridSpan w:val="5"/>
          </w:tcPr>
          <w:p w14:paraId="798E28B5" w14:textId="77777777" w:rsidR="003D39D6" w:rsidRPr="003A115A" w:rsidRDefault="00A93454">
            <w:pPr>
              <w:spacing w:after="120" w:line="240" w:lineRule="auto"/>
              <w:rPr>
                <w:rFonts w:ascii="Times New Roman" w:hAnsi="Times New Roman" w:cs="Times New Roman"/>
                <w:sz w:val="18"/>
                <w:szCs w:val="18"/>
              </w:rPr>
            </w:pPr>
            <w:r w:rsidRPr="003A115A">
              <w:rPr>
                <w:rFonts w:ascii="Times New Roman" w:hAnsi="Times New Roman" w:cs="Times New Roman"/>
                <w:sz w:val="18"/>
                <w:szCs w:val="18"/>
              </w:rPr>
              <w:t>165,849 EUR (Activity Costs)</w:t>
            </w:r>
          </w:p>
        </w:tc>
        <w:tc>
          <w:tcPr>
            <w:tcW w:w="718" w:type="pct"/>
            <w:gridSpan w:val="2"/>
          </w:tcPr>
          <w:p w14:paraId="5DBCA75B" w14:textId="77777777" w:rsidR="003D39D6" w:rsidRPr="003A115A" w:rsidRDefault="00A93454">
            <w:pPr>
              <w:spacing w:after="120" w:line="240" w:lineRule="auto"/>
              <w:rPr>
                <w:rFonts w:ascii="Times New Roman" w:hAnsi="Times New Roman" w:cs="Times New Roman"/>
                <w:sz w:val="18"/>
                <w:szCs w:val="18"/>
              </w:rPr>
            </w:pPr>
            <w:r w:rsidRPr="003A115A">
              <w:rPr>
                <w:rFonts w:ascii="Times New Roman" w:hAnsi="Times New Roman" w:cs="Times New Roman"/>
                <w:sz w:val="18"/>
                <w:szCs w:val="18"/>
              </w:rPr>
              <w:t>Participants in the Action attend trainings and group activities</w:t>
            </w:r>
          </w:p>
          <w:p w14:paraId="296D34C9" w14:textId="77777777" w:rsidR="003D39D6" w:rsidRPr="003A115A" w:rsidRDefault="003D39D6">
            <w:pPr>
              <w:spacing w:after="120" w:line="240" w:lineRule="auto"/>
              <w:rPr>
                <w:rFonts w:ascii="Times New Roman" w:hAnsi="Times New Roman" w:cs="Times New Roman"/>
                <w:sz w:val="18"/>
                <w:szCs w:val="18"/>
              </w:rPr>
            </w:pPr>
          </w:p>
          <w:p w14:paraId="5D8EDDFB" w14:textId="77777777" w:rsidR="003D39D6" w:rsidRPr="003A115A" w:rsidRDefault="00A93454">
            <w:pPr>
              <w:spacing w:after="120" w:line="240" w:lineRule="auto"/>
              <w:rPr>
                <w:rFonts w:ascii="Times New Roman" w:hAnsi="Times New Roman" w:cs="Times New Roman"/>
                <w:sz w:val="18"/>
                <w:szCs w:val="18"/>
              </w:rPr>
            </w:pPr>
            <w:r w:rsidRPr="003A115A">
              <w:rPr>
                <w:rFonts w:ascii="Times New Roman" w:hAnsi="Times New Roman" w:cs="Times New Roman"/>
                <w:sz w:val="18"/>
                <w:szCs w:val="18"/>
              </w:rPr>
              <w:t>Participants want and use provided inputs</w:t>
            </w:r>
          </w:p>
        </w:tc>
      </w:tr>
      <w:tr w:rsidR="003D39D6" w:rsidRPr="0093102D" w14:paraId="09BFC0D9" w14:textId="77777777" w:rsidTr="003D39D6">
        <w:tc>
          <w:tcPr>
            <w:tcW w:w="367" w:type="pct"/>
            <w:vMerge/>
            <w:shd w:val="clear" w:color="auto" w:fill="BFBFBF" w:themeFill="background1" w:themeFillShade="BF"/>
          </w:tcPr>
          <w:p w14:paraId="4E5295F8" w14:textId="77777777" w:rsidR="003D39D6" w:rsidRPr="003A115A" w:rsidRDefault="003D39D6">
            <w:pPr>
              <w:spacing w:after="120" w:line="240" w:lineRule="auto"/>
              <w:rPr>
                <w:rFonts w:ascii="Times New Roman" w:hAnsi="Times New Roman" w:cs="Times New Roman"/>
                <w:b/>
                <w:sz w:val="18"/>
                <w:szCs w:val="18"/>
              </w:rPr>
            </w:pPr>
          </w:p>
        </w:tc>
        <w:tc>
          <w:tcPr>
            <w:tcW w:w="4633" w:type="pct"/>
            <w:gridSpan w:val="15"/>
          </w:tcPr>
          <w:p w14:paraId="51501EF0" w14:textId="77777777" w:rsidR="003D39D6" w:rsidRPr="003A115A" w:rsidRDefault="00A93454">
            <w:pPr>
              <w:spacing w:after="120" w:line="240" w:lineRule="auto"/>
              <w:rPr>
                <w:rFonts w:ascii="Times New Roman" w:hAnsi="Times New Roman" w:cs="Times New Roman"/>
                <w:sz w:val="18"/>
                <w:szCs w:val="18"/>
              </w:rPr>
            </w:pPr>
            <w:r w:rsidRPr="003A115A">
              <w:rPr>
                <w:rFonts w:ascii="Times New Roman" w:hAnsi="Times New Roman" w:cs="Times New Roman"/>
                <w:b/>
                <w:sz w:val="18"/>
                <w:szCs w:val="18"/>
              </w:rPr>
              <w:t>Result 2:</w:t>
            </w:r>
            <w:r w:rsidRPr="003A115A">
              <w:rPr>
                <w:rFonts w:ascii="Times New Roman" w:hAnsi="Times New Roman" w:cs="Times New Roman"/>
                <w:sz w:val="18"/>
                <w:szCs w:val="18"/>
              </w:rPr>
              <w:t xml:space="preserve"> Increased household income through enhanced access to market systems (market linkages) and financial services</w:t>
            </w:r>
          </w:p>
        </w:tc>
      </w:tr>
      <w:tr w:rsidR="003D39D6" w:rsidRPr="0093102D" w14:paraId="153E9253" w14:textId="77777777" w:rsidTr="003A115A">
        <w:tc>
          <w:tcPr>
            <w:tcW w:w="367" w:type="pct"/>
            <w:vMerge/>
            <w:shd w:val="clear" w:color="auto" w:fill="BFBFBF" w:themeFill="background1" w:themeFillShade="BF"/>
          </w:tcPr>
          <w:p w14:paraId="1C55E847" w14:textId="77777777" w:rsidR="003D39D6" w:rsidRPr="003A115A" w:rsidRDefault="003D39D6">
            <w:pPr>
              <w:spacing w:after="120" w:line="240" w:lineRule="auto"/>
              <w:rPr>
                <w:rFonts w:ascii="Times New Roman" w:hAnsi="Times New Roman" w:cs="Times New Roman"/>
                <w:b/>
                <w:sz w:val="18"/>
                <w:szCs w:val="18"/>
              </w:rPr>
            </w:pPr>
          </w:p>
        </w:tc>
        <w:tc>
          <w:tcPr>
            <w:tcW w:w="1720" w:type="pct"/>
            <w:gridSpan w:val="3"/>
          </w:tcPr>
          <w:p w14:paraId="26BC9C0C" w14:textId="77777777" w:rsidR="003D39D6" w:rsidRPr="003A115A" w:rsidRDefault="00A93454">
            <w:pPr>
              <w:spacing w:after="120" w:line="240" w:lineRule="auto"/>
              <w:rPr>
                <w:rFonts w:ascii="Times New Roman" w:hAnsi="Times New Roman" w:cs="Times New Roman"/>
                <w:i/>
                <w:sz w:val="18"/>
                <w:szCs w:val="18"/>
              </w:rPr>
            </w:pPr>
            <w:r w:rsidRPr="003A115A">
              <w:rPr>
                <w:rFonts w:ascii="Times New Roman" w:hAnsi="Times New Roman" w:cs="Times New Roman"/>
                <w:i/>
                <w:sz w:val="18"/>
                <w:szCs w:val="18"/>
              </w:rPr>
              <w:t>2.1 Support farmer’s producer groups to increase income through market sales</w:t>
            </w:r>
          </w:p>
          <w:p w14:paraId="2CBB514D" w14:textId="77777777" w:rsidR="003D39D6" w:rsidRPr="003A115A" w:rsidRDefault="00A93454">
            <w:pPr>
              <w:pStyle w:val="ListParagraph"/>
              <w:numPr>
                <w:ilvl w:val="0"/>
                <w:numId w:val="30"/>
              </w:numPr>
              <w:spacing w:after="120" w:line="240" w:lineRule="auto"/>
              <w:ind w:left="233" w:hanging="180"/>
              <w:rPr>
                <w:rFonts w:ascii="Times New Roman" w:hAnsi="Times New Roman" w:cs="Times New Roman"/>
                <w:sz w:val="18"/>
                <w:szCs w:val="18"/>
              </w:rPr>
            </w:pPr>
            <w:r w:rsidRPr="003A115A">
              <w:rPr>
                <w:rFonts w:ascii="Times New Roman" w:hAnsi="Times New Roman" w:cs="Times New Roman"/>
                <w:sz w:val="18"/>
                <w:szCs w:val="18"/>
              </w:rPr>
              <w:t>Support value addition on cereals and other crops (e.g. grinding and repacking of sorghum)</w:t>
            </w:r>
          </w:p>
          <w:p w14:paraId="292AC1C1" w14:textId="77777777" w:rsidR="003D39D6" w:rsidRPr="003A115A" w:rsidRDefault="00A93454">
            <w:pPr>
              <w:pStyle w:val="ListParagraph"/>
              <w:numPr>
                <w:ilvl w:val="0"/>
                <w:numId w:val="30"/>
              </w:numPr>
              <w:spacing w:after="120" w:line="240" w:lineRule="auto"/>
              <w:ind w:left="233" w:hanging="180"/>
              <w:rPr>
                <w:rFonts w:ascii="Times New Roman" w:hAnsi="Times New Roman" w:cs="Times New Roman"/>
                <w:sz w:val="18"/>
                <w:szCs w:val="18"/>
              </w:rPr>
            </w:pPr>
            <w:r w:rsidRPr="003A115A">
              <w:rPr>
                <w:rFonts w:ascii="Times New Roman" w:hAnsi="Times New Roman" w:cs="Times New Roman"/>
                <w:sz w:val="18"/>
                <w:szCs w:val="18"/>
              </w:rPr>
              <w:t>Facilitate the farmer, producer and marketing groups to participate in trade fairs and shows</w:t>
            </w:r>
          </w:p>
          <w:p w14:paraId="6857C73A" w14:textId="77777777" w:rsidR="003D39D6" w:rsidRPr="003A115A" w:rsidRDefault="00A93454">
            <w:pPr>
              <w:pStyle w:val="ListParagraph"/>
              <w:numPr>
                <w:ilvl w:val="0"/>
                <w:numId w:val="30"/>
              </w:numPr>
              <w:spacing w:after="120" w:line="240" w:lineRule="auto"/>
              <w:ind w:left="233" w:hanging="180"/>
              <w:rPr>
                <w:rFonts w:ascii="Times New Roman" w:hAnsi="Times New Roman" w:cs="Times New Roman"/>
                <w:sz w:val="18"/>
                <w:szCs w:val="18"/>
              </w:rPr>
            </w:pPr>
            <w:r w:rsidRPr="003A115A">
              <w:rPr>
                <w:rFonts w:ascii="Times New Roman" w:hAnsi="Times New Roman" w:cs="Times New Roman"/>
                <w:sz w:val="18"/>
                <w:szCs w:val="18"/>
              </w:rPr>
              <w:t>Facilitate the strengthening of the marketing information system at the county levels</w:t>
            </w:r>
          </w:p>
          <w:p w14:paraId="0A82EC2B" w14:textId="77777777" w:rsidR="003D39D6" w:rsidRPr="003A115A" w:rsidRDefault="00A93454">
            <w:pPr>
              <w:spacing w:after="120" w:line="240" w:lineRule="auto"/>
              <w:rPr>
                <w:rFonts w:ascii="Times New Roman" w:hAnsi="Times New Roman" w:cs="Times New Roman"/>
                <w:i/>
                <w:sz w:val="18"/>
                <w:szCs w:val="18"/>
              </w:rPr>
            </w:pPr>
            <w:r w:rsidRPr="003A115A">
              <w:rPr>
                <w:rFonts w:ascii="Times New Roman" w:hAnsi="Times New Roman" w:cs="Times New Roman"/>
                <w:i/>
                <w:sz w:val="18"/>
                <w:szCs w:val="18"/>
              </w:rPr>
              <w:t>2.2 Support women to accumulate savings, access social funds and generate interest on cash through participation in Village Savings and Lending Associations (VSLAs)</w:t>
            </w:r>
          </w:p>
          <w:p w14:paraId="5BAAD6E8" w14:textId="77777777" w:rsidR="003D39D6" w:rsidRPr="003A115A" w:rsidRDefault="00A93454">
            <w:pPr>
              <w:pStyle w:val="ListParagraph"/>
              <w:numPr>
                <w:ilvl w:val="0"/>
                <w:numId w:val="34"/>
              </w:numPr>
              <w:spacing w:after="120" w:line="240" w:lineRule="auto"/>
              <w:ind w:left="233" w:hanging="180"/>
              <w:rPr>
                <w:rFonts w:ascii="Times New Roman" w:hAnsi="Times New Roman" w:cs="Times New Roman"/>
                <w:sz w:val="18"/>
                <w:szCs w:val="18"/>
              </w:rPr>
            </w:pPr>
            <w:r w:rsidRPr="003A115A">
              <w:rPr>
                <w:rFonts w:ascii="Times New Roman" w:hAnsi="Times New Roman" w:cs="Times New Roman"/>
                <w:sz w:val="18"/>
                <w:szCs w:val="18"/>
              </w:rPr>
              <w:t>Conduct community awareness on savings and lending</w:t>
            </w:r>
          </w:p>
          <w:p w14:paraId="44035F58" w14:textId="77777777" w:rsidR="003D39D6" w:rsidRPr="003A115A" w:rsidRDefault="00A93454">
            <w:pPr>
              <w:pStyle w:val="ListParagraph"/>
              <w:numPr>
                <w:ilvl w:val="0"/>
                <w:numId w:val="34"/>
              </w:numPr>
              <w:spacing w:after="120" w:line="240" w:lineRule="auto"/>
              <w:ind w:left="233" w:hanging="180"/>
              <w:rPr>
                <w:rFonts w:ascii="Times New Roman" w:hAnsi="Times New Roman" w:cs="Times New Roman"/>
                <w:sz w:val="18"/>
                <w:szCs w:val="18"/>
              </w:rPr>
            </w:pPr>
            <w:r w:rsidRPr="003A115A">
              <w:rPr>
                <w:rFonts w:ascii="Times New Roman" w:hAnsi="Times New Roman" w:cs="Times New Roman"/>
                <w:sz w:val="18"/>
                <w:szCs w:val="18"/>
              </w:rPr>
              <w:t>Conduct a mapping of existing VSLA groups and set up new groups where necessary</w:t>
            </w:r>
          </w:p>
          <w:p w14:paraId="506D7D5F" w14:textId="77777777" w:rsidR="003D39D6" w:rsidRPr="003A115A" w:rsidRDefault="00A93454">
            <w:pPr>
              <w:pStyle w:val="ListParagraph"/>
              <w:numPr>
                <w:ilvl w:val="0"/>
                <w:numId w:val="34"/>
              </w:numPr>
              <w:spacing w:after="120" w:line="240" w:lineRule="auto"/>
              <w:ind w:left="233" w:hanging="180"/>
              <w:rPr>
                <w:rFonts w:ascii="Times New Roman" w:hAnsi="Times New Roman" w:cs="Times New Roman"/>
                <w:sz w:val="18"/>
                <w:szCs w:val="18"/>
              </w:rPr>
            </w:pPr>
            <w:r w:rsidRPr="003A115A">
              <w:rPr>
                <w:rFonts w:ascii="Times New Roman" w:hAnsi="Times New Roman" w:cs="Times New Roman"/>
                <w:sz w:val="18"/>
                <w:szCs w:val="18"/>
              </w:rPr>
              <w:t>Recruit and train VSLA agents</w:t>
            </w:r>
          </w:p>
          <w:p w14:paraId="136F8D84" w14:textId="77777777" w:rsidR="003D39D6" w:rsidRPr="003A115A" w:rsidRDefault="00A93454">
            <w:pPr>
              <w:pStyle w:val="ListParagraph"/>
              <w:numPr>
                <w:ilvl w:val="0"/>
                <w:numId w:val="34"/>
              </w:numPr>
              <w:spacing w:after="120" w:line="240" w:lineRule="auto"/>
              <w:ind w:left="233" w:hanging="180"/>
              <w:rPr>
                <w:rFonts w:ascii="Times New Roman" w:hAnsi="Times New Roman" w:cs="Times New Roman"/>
                <w:sz w:val="18"/>
                <w:szCs w:val="18"/>
              </w:rPr>
            </w:pPr>
            <w:r w:rsidRPr="003A115A">
              <w:rPr>
                <w:rFonts w:ascii="Times New Roman" w:hAnsi="Times New Roman" w:cs="Times New Roman"/>
                <w:sz w:val="18"/>
                <w:szCs w:val="18"/>
              </w:rPr>
              <w:t>Support capacity building of  VSLA groups on issues related to group dynamics and savings</w:t>
            </w:r>
          </w:p>
          <w:p w14:paraId="3994B8ED" w14:textId="77777777" w:rsidR="003D39D6" w:rsidRPr="003A115A" w:rsidRDefault="00A93454">
            <w:pPr>
              <w:pStyle w:val="ListParagraph"/>
              <w:numPr>
                <w:ilvl w:val="0"/>
                <w:numId w:val="34"/>
              </w:numPr>
              <w:spacing w:after="120" w:line="240" w:lineRule="auto"/>
              <w:ind w:left="233" w:hanging="180"/>
              <w:rPr>
                <w:rFonts w:ascii="Times New Roman" w:hAnsi="Times New Roman" w:cs="Times New Roman"/>
                <w:sz w:val="18"/>
                <w:szCs w:val="18"/>
              </w:rPr>
            </w:pPr>
            <w:r w:rsidRPr="003A115A">
              <w:rPr>
                <w:rFonts w:ascii="Times New Roman" w:hAnsi="Times New Roman" w:cs="Times New Roman"/>
                <w:sz w:val="18"/>
                <w:szCs w:val="18"/>
              </w:rPr>
              <w:t>Procure and distribute VSLA record books and saving boxes</w:t>
            </w:r>
          </w:p>
          <w:p w14:paraId="198729E0" w14:textId="77777777" w:rsidR="003D39D6" w:rsidRPr="003A115A" w:rsidRDefault="00A93454">
            <w:pPr>
              <w:pStyle w:val="ListParagraph"/>
              <w:numPr>
                <w:ilvl w:val="0"/>
                <w:numId w:val="34"/>
              </w:numPr>
              <w:spacing w:after="120" w:line="240" w:lineRule="auto"/>
              <w:ind w:left="233" w:hanging="180"/>
              <w:rPr>
                <w:rFonts w:ascii="Times New Roman" w:hAnsi="Times New Roman" w:cs="Times New Roman"/>
                <w:sz w:val="18"/>
                <w:szCs w:val="18"/>
              </w:rPr>
            </w:pPr>
            <w:r w:rsidRPr="003A115A">
              <w:rPr>
                <w:rFonts w:ascii="Times New Roman" w:hAnsi="Times New Roman" w:cs="Times New Roman"/>
                <w:sz w:val="18"/>
                <w:szCs w:val="18"/>
              </w:rPr>
              <w:t>Conduct regular monitoring of VSLA saving trends and group growth</w:t>
            </w:r>
          </w:p>
          <w:p w14:paraId="715E3EAE" w14:textId="77777777" w:rsidR="003D39D6" w:rsidRPr="003A115A" w:rsidRDefault="00A93454">
            <w:pPr>
              <w:pStyle w:val="ListParagraph"/>
              <w:numPr>
                <w:ilvl w:val="0"/>
                <w:numId w:val="34"/>
              </w:numPr>
              <w:spacing w:after="120" w:line="240" w:lineRule="auto"/>
              <w:ind w:left="233" w:hanging="180"/>
              <w:rPr>
                <w:rFonts w:ascii="Times New Roman" w:hAnsi="Times New Roman" w:cs="Times New Roman"/>
                <w:sz w:val="18"/>
                <w:szCs w:val="18"/>
              </w:rPr>
            </w:pPr>
            <w:r w:rsidRPr="003A115A">
              <w:rPr>
                <w:rFonts w:ascii="Times New Roman" w:hAnsi="Times New Roman" w:cs="Times New Roman"/>
                <w:sz w:val="18"/>
                <w:szCs w:val="18"/>
              </w:rPr>
              <w:t>Support the VSLA with business skills and  assist the develop business plan to start  small business</w:t>
            </w:r>
          </w:p>
          <w:p w14:paraId="47977DEA" w14:textId="77777777" w:rsidR="003D39D6" w:rsidRPr="003A115A" w:rsidRDefault="003D39D6">
            <w:pPr>
              <w:pStyle w:val="ListParagraph"/>
              <w:spacing w:after="120" w:line="240" w:lineRule="auto"/>
              <w:ind w:left="233"/>
              <w:rPr>
                <w:rFonts w:ascii="Times New Roman" w:hAnsi="Times New Roman" w:cs="Times New Roman"/>
                <w:sz w:val="18"/>
                <w:szCs w:val="18"/>
              </w:rPr>
            </w:pPr>
          </w:p>
        </w:tc>
        <w:tc>
          <w:tcPr>
            <w:tcW w:w="1486" w:type="pct"/>
            <w:gridSpan w:val="6"/>
          </w:tcPr>
          <w:p w14:paraId="19C658A5" w14:textId="77777777" w:rsidR="003D39D6" w:rsidRPr="003A115A" w:rsidRDefault="00A93454">
            <w:pPr>
              <w:pStyle w:val="ListParagraph"/>
              <w:numPr>
                <w:ilvl w:val="0"/>
                <w:numId w:val="34"/>
              </w:numPr>
              <w:spacing w:after="120" w:line="240" w:lineRule="auto"/>
              <w:rPr>
                <w:rFonts w:ascii="Times New Roman" w:hAnsi="Times New Roman" w:cs="Times New Roman"/>
                <w:sz w:val="18"/>
                <w:szCs w:val="18"/>
              </w:rPr>
            </w:pPr>
            <w:r w:rsidRPr="003A115A">
              <w:rPr>
                <w:rFonts w:ascii="Times New Roman" w:hAnsi="Times New Roman" w:cs="Times New Roman"/>
                <w:sz w:val="18"/>
                <w:szCs w:val="18"/>
              </w:rPr>
              <w:t>Market assessments</w:t>
            </w:r>
          </w:p>
          <w:p w14:paraId="6943753A" w14:textId="77777777" w:rsidR="003D39D6" w:rsidRPr="003A115A" w:rsidRDefault="00A93454">
            <w:pPr>
              <w:pStyle w:val="ListParagraph"/>
              <w:numPr>
                <w:ilvl w:val="0"/>
                <w:numId w:val="34"/>
              </w:numPr>
              <w:spacing w:after="120" w:line="240" w:lineRule="auto"/>
              <w:rPr>
                <w:rFonts w:ascii="Times New Roman" w:hAnsi="Times New Roman" w:cs="Times New Roman"/>
                <w:sz w:val="18"/>
                <w:szCs w:val="18"/>
              </w:rPr>
            </w:pPr>
            <w:r w:rsidRPr="003A115A">
              <w:rPr>
                <w:rFonts w:ascii="Times New Roman" w:hAnsi="Times New Roman" w:cs="Times New Roman"/>
                <w:sz w:val="18"/>
                <w:szCs w:val="18"/>
              </w:rPr>
              <w:t>Information dissemination in communities</w:t>
            </w:r>
          </w:p>
          <w:p w14:paraId="5BF51041" w14:textId="77777777" w:rsidR="003D39D6" w:rsidRPr="003A115A" w:rsidRDefault="00A93454">
            <w:pPr>
              <w:spacing w:after="120" w:line="240" w:lineRule="auto"/>
              <w:rPr>
                <w:rFonts w:ascii="Times New Roman" w:hAnsi="Times New Roman" w:cs="Times New Roman"/>
                <w:sz w:val="18"/>
                <w:szCs w:val="18"/>
              </w:rPr>
            </w:pPr>
            <w:r w:rsidRPr="003A115A">
              <w:rPr>
                <w:rFonts w:ascii="Times New Roman" w:hAnsi="Times New Roman" w:cs="Times New Roman"/>
                <w:sz w:val="18"/>
                <w:szCs w:val="18"/>
              </w:rPr>
              <w:t>Identification of VSLA agents and target households</w:t>
            </w:r>
          </w:p>
        </w:tc>
        <w:tc>
          <w:tcPr>
            <w:tcW w:w="709" w:type="pct"/>
            <w:gridSpan w:val="4"/>
          </w:tcPr>
          <w:p w14:paraId="637D73D0" w14:textId="77777777" w:rsidR="003D39D6" w:rsidRPr="003A115A" w:rsidRDefault="00A93454">
            <w:pPr>
              <w:spacing w:after="120" w:line="240" w:lineRule="auto"/>
              <w:rPr>
                <w:rFonts w:ascii="Times New Roman" w:hAnsi="Times New Roman" w:cs="Times New Roman"/>
                <w:sz w:val="18"/>
                <w:szCs w:val="18"/>
              </w:rPr>
            </w:pPr>
            <w:r w:rsidRPr="003A115A">
              <w:rPr>
                <w:rFonts w:ascii="Times New Roman" w:hAnsi="Times New Roman" w:cs="Times New Roman"/>
                <w:sz w:val="18"/>
                <w:szCs w:val="18"/>
              </w:rPr>
              <w:t>14,279  EUR (Activity Costs)</w:t>
            </w:r>
          </w:p>
        </w:tc>
        <w:tc>
          <w:tcPr>
            <w:tcW w:w="718" w:type="pct"/>
            <w:gridSpan w:val="2"/>
          </w:tcPr>
          <w:p w14:paraId="5ED0E979" w14:textId="77777777" w:rsidR="003D39D6" w:rsidRPr="003A115A" w:rsidRDefault="00A93454">
            <w:pPr>
              <w:spacing w:after="120" w:line="240" w:lineRule="auto"/>
              <w:rPr>
                <w:rFonts w:ascii="Times New Roman" w:hAnsi="Times New Roman" w:cs="Times New Roman"/>
                <w:sz w:val="18"/>
                <w:szCs w:val="18"/>
              </w:rPr>
            </w:pPr>
            <w:r w:rsidRPr="003A115A">
              <w:rPr>
                <w:rFonts w:ascii="Times New Roman" w:hAnsi="Times New Roman" w:cs="Times New Roman"/>
                <w:sz w:val="18"/>
                <w:szCs w:val="18"/>
              </w:rPr>
              <w:t>Participants in the Action attend trainings and group activities</w:t>
            </w:r>
          </w:p>
          <w:p w14:paraId="0F99AAEA" w14:textId="77777777" w:rsidR="003D39D6" w:rsidRPr="003A115A" w:rsidRDefault="00A93454">
            <w:pPr>
              <w:spacing w:after="120" w:line="240" w:lineRule="auto"/>
              <w:rPr>
                <w:rFonts w:ascii="Times New Roman" w:hAnsi="Times New Roman" w:cs="Times New Roman"/>
                <w:b/>
                <w:i/>
                <w:sz w:val="18"/>
                <w:szCs w:val="18"/>
              </w:rPr>
            </w:pPr>
            <w:r w:rsidRPr="003A115A">
              <w:rPr>
                <w:rFonts w:ascii="Times New Roman" w:hAnsi="Times New Roman" w:cs="Times New Roman"/>
                <w:sz w:val="18"/>
                <w:szCs w:val="18"/>
              </w:rPr>
              <w:t>Participants want and use provided inputs</w:t>
            </w:r>
          </w:p>
        </w:tc>
      </w:tr>
      <w:tr w:rsidR="003D39D6" w:rsidRPr="0093102D" w14:paraId="4AC43C0F" w14:textId="77777777" w:rsidTr="003D39D6">
        <w:tc>
          <w:tcPr>
            <w:tcW w:w="367" w:type="pct"/>
            <w:vMerge/>
            <w:shd w:val="clear" w:color="auto" w:fill="BFBFBF" w:themeFill="background1" w:themeFillShade="BF"/>
          </w:tcPr>
          <w:p w14:paraId="1C80404A" w14:textId="77777777" w:rsidR="003D39D6" w:rsidRPr="003A115A" w:rsidRDefault="003D39D6">
            <w:pPr>
              <w:spacing w:after="120" w:line="240" w:lineRule="auto"/>
              <w:rPr>
                <w:rFonts w:ascii="Times New Roman" w:hAnsi="Times New Roman" w:cs="Times New Roman"/>
                <w:b/>
                <w:sz w:val="18"/>
                <w:szCs w:val="18"/>
              </w:rPr>
            </w:pPr>
          </w:p>
        </w:tc>
        <w:tc>
          <w:tcPr>
            <w:tcW w:w="4633" w:type="pct"/>
            <w:gridSpan w:val="15"/>
          </w:tcPr>
          <w:p w14:paraId="7F2F0AF4" w14:textId="77777777" w:rsidR="003D39D6" w:rsidRPr="003A115A" w:rsidRDefault="00A93454">
            <w:pPr>
              <w:pStyle w:val="ListParagraph"/>
              <w:spacing w:after="120" w:line="240" w:lineRule="auto"/>
              <w:ind w:left="0"/>
              <w:rPr>
                <w:rFonts w:ascii="Times New Roman" w:hAnsi="Times New Roman" w:cs="Times New Roman"/>
                <w:b/>
                <w:sz w:val="18"/>
                <w:szCs w:val="18"/>
              </w:rPr>
            </w:pPr>
            <w:r w:rsidRPr="003A115A">
              <w:rPr>
                <w:rFonts w:ascii="Times New Roman" w:hAnsi="Times New Roman" w:cs="Times New Roman"/>
                <w:b/>
                <w:sz w:val="18"/>
                <w:szCs w:val="18"/>
              </w:rPr>
              <w:t>Result 3</w:t>
            </w:r>
            <w:r w:rsidRPr="003A115A">
              <w:rPr>
                <w:rFonts w:ascii="Times New Roman" w:hAnsi="Times New Roman" w:cs="Times New Roman"/>
                <w:b/>
                <w:bCs/>
                <w:sz w:val="18"/>
                <w:szCs w:val="18"/>
              </w:rPr>
              <w:t xml:space="preserve">: </w:t>
            </w:r>
            <w:r w:rsidRPr="003A115A">
              <w:rPr>
                <w:rFonts w:ascii="Times New Roman" w:hAnsi="Times New Roman" w:cs="Times New Roman"/>
                <w:sz w:val="18"/>
                <w:szCs w:val="18"/>
              </w:rPr>
              <w:t>Increased (individual) dietary diversity through improved food access and utilization</w:t>
            </w:r>
          </w:p>
        </w:tc>
      </w:tr>
      <w:tr w:rsidR="003D39D6" w:rsidRPr="0093102D" w14:paraId="6A54947D" w14:textId="77777777" w:rsidTr="003A115A">
        <w:tc>
          <w:tcPr>
            <w:tcW w:w="367" w:type="pct"/>
            <w:vMerge/>
            <w:shd w:val="clear" w:color="auto" w:fill="BFBFBF" w:themeFill="background1" w:themeFillShade="BF"/>
          </w:tcPr>
          <w:p w14:paraId="6540EA62" w14:textId="77777777" w:rsidR="003D39D6" w:rsidRPr="003A115A" w:rsidRDefault="003D39D6">
            <w:pPr>
              <w:spacing w:after="120" w:line="240" w:lineRule="auto"/>
              <w:rPr>
                <w:rFonts w:ascii="Times New Roman" w:hAnsi="Times New Roman" w:cs="Times New Roman"/>
                <w:b/>
                <w:sz w:val="18"/>
                <w:szCs w:val="18"/>
              </w:rPr>
            </w:pPr>
          </w:p>
        </w:tc>
        <w:tc>
          <w:tcPr>
            <w:tcW w:w="1720" w:type="pct"/>
            <w:gridSpan w:val="3"/>
          </w:tcPr>
          <w:p w14:paraId="066C90C4" w14:textId="77777777" w:rsidR="003D39D6" w:rsidRPr="003A115A" w:rsidRDefault="00A93454">
            <w:pPr>
              <w:spacing w:after="120" w:line="240" w:lineRule="auto"/>
              <w:rPr>
                <w:rFonts w:ascii="Times New Roman" w:hAnsi="Times New Roman" w:cs="Times New Roman"/>
                <w:bCs/>
                <w:i/>
                <w:sz w:val="18"/>
                <w:szCs w:val="18"/>
              </w:rPr>
            </w:pPr>
            <w:r w:rsidRPr="003A115A">
              <w:rPr>
                <w:rFonts w:ascii="Times New Roman" w:hAnsi="Times New Roman" w:cs="Times New Roman"/>
                <w:i/>
                <w:sz w:val="18"/>
                <w:szCs w:val="18"/>
              </w:rPr>
              <w:t xml:space="preserve">3.1 </w:t>
            </w:r>
            <w:r w:rsidRPr="003A115A">
              <w:rPr>
                <w:rFonts w:ascii="Times New Roman" w:hAnsi="Times New Roman" w:cs="Times New Roman"/>
                <w:bCs/>
                <w:i/>
                <w:sz w:val="18"/>
                <w:szCs w:val="18"/>
              </w:rPr>
              <w:t>Support men and women to utilise key nutrition practices</w:t>
            </w:r>
          </w:p>
          <w:p w14:paraId="0DFA568B" w14:textId="77777777" w:rsidR="003D39D6" w:rsidRPr="003A115A" w:rsidRDefault="00A93454">
            <w:pPr>
              <w:pStyle w:val="ListParagraph"/>
              <w:numPr>
                <w:ilvl w:val="0"/>
                <w:numId w:val="11"/>
              </w:numPr>
              <w:spacing w:after="120" w:line="240" w:lineRule="auto"/>
              <w:ind w:left="233" w:hanging="180"/>
              <w:rPr>
                <w:rFonts w:ascii="Times New Roman" w:hAnsi="Times New Roman" w:cs="Times New Roman"/>
                <w:sz w:val="18"/>
                <w:szCs w:val="18"/>
              </w:rPr>
            </w:pPr>
            <w:r w:rsidRPr="003A115A">
              <w:rPr>
                <w:rFonts w:ascii="Times New Roman" w:hAnsi="Times New Roman" w:cs="Times New Roman"/>
                <w:sz w:val="18"/>
                <w:szCs w:val="18"/>
              </w:rPr>
              <w:t>Provide IYCF counselling and promote exclusive breastfeeding (EBF) and optimum complementary feeding practices (OCFP) through Mother Care Groups (MCG)</w:t>
            </w:r>
          </w:p>
          <w:p w14:paraId="57D6D3D5" w14:textId="77777777" w:rsidR="003D39D6" w:rsidRPr="003A115A" w:rsidRDefault="00A93454">
            <w:pPr>
              <w:pStyle w:val="ListParagraph"/>
              <w:numPr>
                <w:ilvl w:val="0"/>
                <w:numId w:val="11"/>
              </w:numPr>
              <w:spacing w:after="120" w:line="240" w:lineRule="auto"/>
              <w:ind w:left="233" w:hanging="180"/>
              <w:rPr>
                <w:rFonts w:ascii="Times New Roman" w:hAnsi="Times New Roman" w:cs="Times New Roman"/>
                <w:sz w:val="18"/>
                <w:szCs w:val="18"/>
              </w:rPr>
            </w:pPr>
            <w:r w:rsidRPr="003A115A">
              <w:rPr>
                <w:rFonts w:ascii="Times New Roman" w:hAnsi="Times New Roman" w:cs="Times New Roman"/>
                <w:sz w:val="18"/>
                <w:szCs w:val="18"/>
              </w:rPr>
              <w:softHyphen/>
            </w:r>
          </w:p>
          <w:p w14:paraId="67897B34" w14:textId="77777777" w:rsidR="003D39D6" w:rsidRPr="003A115A" w:rsidRDefault="00A93454">
            <w:pPr>
              <w:pStyle w:val="ListParagraph"/>
              <w:numPr>
                <w:ilvl w:val="0"/>
                <w:numId w:val="11"/>
              </w:numPr>
              <w:spacing w:after="120" w:line="240" w:lineRule="auto"/>
              <w:ind w:left="233" w:hanging="180"/>
              <w:rPr>
                <w:rFonts w:ascii="Times New Roman" w:hAnsi="Times New Roman" w:cs="Times New Roman"/>
                <w:sz w:val="18"/>
                <w:szCs w:val="18"/>
              </w:rPr>
            </w:pPr>
            <w:r w:rsidRPr="003A115A">
              <w:rPr>
                <w:rFonts w:ascii="Times New Roman" w:hAnsi="Times New Roman" w:cs="Times New Roman"/>
                <w:sz w:val="18"/>
                <w:szCs w:val="18"/>
              </w:rPr>
              <w:t>Support campaigns for the promotion of EBF in the community/health centres</w:t>
            </w:r>
          </w:p>
          <w:p w14:paraId="20485827" w14:textId="77777777" w:rsidR="003D39D6" w:rsidRPr="003A115A" w:rsidRDefault="00A93454">
            <w:pPr>
              <w:pStyle w:val="ListParagraph"/>
              <w:numPr>
                <w:ilvl w:val="0"/>
                <w:numId w:val="11"/>
              </w:numPr>
              <w:spacing w:after="120" w:line="240" w:lineRule="auto"/>
              <w:ind w:left="233" w:hanging="180"/>
              <w:rPr>
                <w:rFonts w:ascii="Times New Roman" w:hAnsi="Times New Roman" w:cs="Times New Roman"/>
                <w:sz w:val="18"/>
                <w:szCs w:val="18"/>
              </w:rPr>
            </w:pPr>
            <w:r w:rsidRPr="003A115A">
              <w:rPr>
                <w:rFonts w:ascii="Times New Roman" w:hAnsi="Times New Roman" w:cs="Times New Roman"/>
                <w:sz w:val="18"/>
                <w:szCs w:val="18"/>
              </w:rPr>
              <w:t>Support micronutrient supplementation and de-worming among PLW and children 6 to 24 months</w:t>
            </w:r>
          </w:p>
          <w:p w14:paraId="126A96FA" w14:textId="77777777" w:rsidR="003D39D6" w:rsidRPr="003A115A" w:rsidRDefault="00A93454">
            <w:pPr>
              <w:pStyle w:val="ListParagraph"/>
              <w:numPr>
                <w:ilvl w:val="0"/>
                <w:numId w:val="11"/>
              </w:numPr>
              <w:spacing w:after="120" w:line="240" w:lineRule="auto"/>
              <w:ind w:left="233" w:hanging="180"/>
              <w:rPr>
                <w:rFonts w:ascii="Times New Roman" w:hAnsi="Times New Roman" w:cs="Times New Roman"/>
                <w:sz w:val="18"/>
                <w:szCs w:val="18"/>
              </w:rPr>
            </w:pPr>
            <w:r w:rsidRPr="003A115A">
              <w:rPr>
                <w:rFonts w:ascii="Times New Roman" w:hAnsi="Times New Roman" w:cs="Times New Roman"/>
                <w:sz w:val="18"/>
                <w:szCs w:val="18"/>
              </w:rPr>
              <w:lastRenderedPageBreak/>
              <w:t>Support nutrition learning through peer education and MCG initiatives</w:t>
            </w:r>
          </w:p>
          <w:p w14:paraId="1E2EC140" w14:textId="77777777" w:rsidR="003D39D6" w:rsidRPr="003A115A" w:rsidRDefault="00A93454">
            <w:pPr>
              <w:pStyle w:val="ListParagraph"/>
              <w:numPr>
                <w:ilvl w:val="0"/>
                <w:numId w:val="11"/>
              </w:numPr>
              <w:spacing w:after="120" w:line="240" w:lineRule="auto"/>
              <w:ind w:left="233" w:hanging="180"/>
              <w:rPr>
                <w:rFonts w:ascii="Times New Roman" w:hAnsi="Times New Roman" w:cs="Times New Roman"/>
                <w:sz w:val="18"/>
                <w:szCs w:val="18"/>
              </w:rPr>
            </w:pPr>
            <w:r w:rsidRPr="003A115A">
              <w:rPr>
                <w:rFonts w:ascii="Times New Roman" w:hAnsi="Times New Roman" w:cs="Times New Roman"/>
                <w:sz w:val="18"/>
                <w:szCs w:val="18"/>
              </w:rPr>
              <w:t>Promote proper hygiene and sanitation practices at the household and community levels</w:t>
            </w:r>
          </w:p>
          <w:p w14:paraId="02B87238" w14:textId="77777777" w:rsidR="003D39D6" w:rsidRPr="003A115A" w:rsidRDefault="00A93454">
            <w:pPr>
              <w:pStyle w:val="ListParagraph"/>
              <w:numPr>
                <w:ilvl w:val="0"/>
                <w:numId w:val="11"/>
              </w:numPr>
              <w:spacing w:after="120" w:line="240" w:lineRule="auto"/>
              <w:ind w:left="233" w:hanging="180"/>
              <w:rPr>
                <w:rFonts w:ascii="Times New Roman" w:hAnsi="Times New Roman" w:cs="Times New Roman"/>
                <w:sz w:val="18"/>
                <w:szCs w:val="18"/>
              </w:rPr>
            </w:pPr>
            <w:r w:rsidRPr="003A115A">
              <w:rPr>
                <w:rFonts w:ascii="Times New Roman" w:hAnsi="Times New Roman" w:cs="Times New Roman"/>
                <w:sz w:val="18"/>
                <w:szCs w:val="18"/>
              </w:rPr>
              <w:t>Provide capacity building to MCGs</w:t>
            </w:r>
          </w:p>
          <w:p w14:paraId="79028A22" w14:textId="77777777" w:rsidR="003D39D6" w:rsidRPr="003A115A" w:rsidRDefault="00A93454">
            <w:pPr>
              <w:pStyle w:val="ListParagraph"/>
              <w:numPr>
                <w:ilvl w:val="0"/>
                <w:numId w:val="11"/>
              </w:numPr>
              <w:spacing w:after="120" w:line="240" w:lineRule="auto"/>
              <w:ind w:left="233" w:hanging="180"/>
              <w:rPr>
                <w:rFonts w:ascii="Times New Roman" w:hAnsi="Times New Roman" w:cs="Times New Roman"/>
                <w:sz w:val="18"/>
                <w:szCs w:val="18"/>
              </w:rPr>
            </w:pPr>
            <w:r w:rsidRPr="003A115A">
              <w:rPr>
                <w:rFonts w:ascii="Times New Roman" w:hAnsi="Times New Roman" w:cs="Times New Roman"/>
                <w:sz w:val="18"/>
                <w:szCs w:val="18"/>
              </w:rPr>
              <w:t>Conduct baseline survey on IYCF practices</w:t>
            </w:r>
          </w:p>
          <w:p w14:paraId="717A389B" w14:textId="77777777" w:rsidR="003D39D6" w:rsidRPr="003A115A" w:rsidRDefault="003D39D6">
            <w:pPr>
              <w:pStyle w:val="ListParagraph"/>
              <w:spacing w:after="120" w:line="240" w:lineRule="auto"/>
              <w:ind w:left="0"/>
              <w:rPr>
                <w:rFonts w:ascii="Times New Roman" w:hAnsi="Times New Roman" w:cs="Times New Roman"/>
                <w:sz w:val="18"/>
                <w:szCs w:val="18"/>
              </w:rPr>
            </w:pPr>
          </w:p>
          <w:p w14:paraId="78DA859F" w14:textId="77777777" w:rsidR="003D39D6" w:rsidRPr="003A115A" w:rsidRDefault="00A93454">
            <w:pPr>
              <w:spacing w:after="120" w:line="240" w:lineRule="auto"/>
              <w:rPr>
                <w:rFonts w:ascii="Times New Roman" w:hAnsi="Times New Roman" w:cs="Times New Roman"/>
                <w:i/>
                <w:sz w:val="18"/>
                <w:szCs w:val="18"/>
              </w:rPr>
            </w:pPr>
            <w:r w:rsidRPr="003A115A">
              <w:rPr>
                <w:rFonts w:ascii="Times New Roman" w:hAnsi="Times New Roman" w:cs="Times New Roman"/>
                <w:i/>
                <w:sz w:val="18"/>
                <w:szCs w:val="18"/>
              </w:rPr>
              <w:t>3.2 Support women and men to produce vegetables and raise small livestock in homestead gardens for home consumption</w:t>
            </w:r>
          </w:p>
          <w:p w14:paraId="72451394" w14:textId="77777777" w:rsidR="003D39D6" w:rsidRPr="003A115A" w:rsidRDefault="00A93454">
            <w:pPr>
              <w:pStyle w:val="ListParagraph"/>
              <w:numPr>
                <w:ilvl w:val="0"/>
                <w:numId w:val="11"/>
              </w:numPr>
              <w:spacing w:after="120" w:line="240" w:lineRule="auto"/>
              <w:ind w:left="233" w:hanging="180"/>
              <w:rPr>
                <w:rFonts w:ascii="Times New Roman" w:hAnsi="Times New Roman" w:cs="Times New Roman"/>
                <w:sz w:val="18"/>
                <w:szCs w:val="18"/>
              </w:rPr>
            </w:pPr>
            <w:r w:rsidRPr="003A115A">
              <w:rPr>
                <w:rFonts w:ascii="Times New Roman" w:hAnsi="Times New Roman" w:cs="Times New Roman"/>
                <w:sz w:val="18"/>
                <w:szCs w:val="18"/>
              </w:rPr>
              <w:t>Provision of nutrition-dense agriculture inputs (vegetable/short  maturing variety seeds) to women for kitchen gardening</w:t>
            </w:r>
          </w:p>
          <w:p w14:paraId="5F0D077B" w14:textId="77777777" w:rsidR="003D39D6" w:rsidRPr="003A115A" w:rsidRDefault="00A93454">
            <w:pPr>
              <w:pStyle w:val="ListParagraph"/>
              <w:numPr>
                <w:ilvl w:val="0"/>
                <w:numId w:val="11"/>
              </w:numPr>
              <w:spacing w:after="120" w:line="240" w:lineRule="auto"/>
              <w:ind w:left="233" w:hanging="180"/>
              <w:rPr>
                <w:rFonts w:ascii="Times New Roman" w:hAnsi="Times New Roman" w:cs="Times New Roman"/>
                <w:sz w:val="18"/>
                <w:szCs w:val="18"/>
              </w:rPr>
            </w:pPr>
            <w:r w:rsidRPr="003A115A">
              <w:rPr>
                <w:rFonts w:ascii="Times New Roman" w:hAnsi="Times New Roman" w:cs="Times New Roman"/>
                <w:sz w:val="18"/>
                <w:szCs w:val="18"/>
              </w:rPr>
              <w:t>Promote nutrition best practice through cooking demonstrations</w:t>
            </w:r>
          </w:p>
          <w:p w14:paraId="11E4D71F" w14:textId="77777777" w:rsidR="003D39D6" w:rsidRPr="003A115A" w:rsidRDefault="00A93454">
            <w:pPr>
              <w:pStyle w:val="ListParagraph"/>
              <w:numPr>
                <w:ilvl w:val="0"/>
                <w:numId w:val="11"/>
              </w:numPr>
              <w:spacing w:after="120" w:line="240" w:lineRule="auto"/>
              <w:ind w:left="233" w:hanging="180"/>
              <w:rPr>
                <w:rFonts w:ascii="Times New Roman" w:hAnsi="Times New Roman" w:cs="Times New Roman"/>
                <w:sz w:val="18"/>
                <w:szCs w:val="18"/>
              </w:rPr>
            </w:pPr>
            <w:r w:rsidRPr="003A115A">
              <w:rPr>
                <w:rFonts w:ascii="Times New Roman" w:hAnsi="Times New Roman" w:cs="Times New Roman"/>
                <w:sz w:val="18"/>
                <w:szCs w:val="18"/>
              </w:rPr>
              <w:t>Promote best practice on agriculture among poor women</w:t>
            </w:r>
          </w:p>
          <w:p w14:paraId="131D8726" w14:textId="77777777" w:rsidR="003D39D6" w:rsidRPr="003A115A" w:rsidRDefault="003D39D6">
            <w:pPr>
              <w:pStyle w:val="ListParagraph"/>
              <w:spacing w:after="120" w:line="240" w:lineRule="auto"/>
              <w:ind w:left="0"/>
              <w:rPr>
                <w:rFonts w:ascii="Times New Roman" w:hAnsi="Times New Roman" w:cs="Times New Roman"/>
                <w:sz w:val="18"/>
                <w:szCs w:val="18"/>
              </w:rPr>
            </w:pPr>
          </w:p>
          <w:p w14:paraId="6ED669D6" w14:textId="77777777" w:rsidR="003D39D6" w:rsidRPr="003A115A" w:rsidRDefault="00A93454">
            <w:pPr>
              <w:pStyle w:val="ListParagraph"/>
              <w:spacing w:after="120" w:line="240" w:lineRule="auto"/>
              <w:ind w:left="0"/>
              <w:rPr>
                <w:rFonts w:ascii="Times New Roman" w:hAnsi="Times New Roman" w:cs="Times New Roman"/>
                <w:i/>
                <w:sz w:val="18"/>
                <w:szCs w:val="18"/>
              </w:rPr>
            </w:pPr>
            <w:r w:rsidRPr="003A115A">
              <w:rPr>
                <w:rFonts w:ascii="Times New Roman" w:hAnsi="Times New Roman" w:cs="Times New Roman"/>
                <w:i/>
                <w:sz w:val="18"/>
                <w:szCs w:val="18"/>
              </w:rPr>
              <w:t>3.3 Build the capacity of community structures, including key SMoH staff to support nutrition initiatives</w:t>
            </w:r>
          </w:p>
          <w:p w14:paraId="32A716F4" w14:textId="77777777" w:rsidR="003D39D6" w:rsidRPr="003A115A" w:rsidRDefault="00A93454">
            <w:pPr>
              <w:pStyle w:val="ListParagraph"/>
              <w:numPr>
                <w:ilvl w:val="0"/>
                <w:numId w:val="11"/>
              </w:numPr>
              <w:spacing w:after="120" w:line="240" w:lineRule="auto"/>
              <w:ind w:left="233" w:hanging="180"/>
              <w:rPr>
                <w:rFonts w:ascii="Times New Roman" w:hAnsi="Times New Roman" w:cs="Times New Roman"/>
                <w:sz w:val="18"/>
                <w:szCs w:val="18"/>
              </w:rPr>
            </w:pPr>
            <w:r w:rsidRPr="003A115A">
              <w:rPr>
                <w:rFonts w:ascii="Times New Roman" w:hAnsi="Times New Roman" w:cs="Times New Roman"/>
                <w:sz w:val="18"/>
                <w:szCs w:val="18"/>
              </w:rPr>
              <w:t>Train peer educators (key community figures, health staff, project staff) in IYCF promotion and BCC</w:t>
            </w:r>
          </w:p>
          <w:p w14:paraId="4F284ACF" w14:textId="77777777" w:rsidR="003D39D6" w:rsidRPr="003A115A" w:rsidRDefault="00A93454">
            <w:pPr>
              <w:pStyle w:val="ListParagraph"/>
              <w:numPr>
                <w:ilvl w:val="0"/>
                <w:numId w:val="11"/>
              </w:numPr>
              <w:spacing w:after="120" w:line="240" w:lineRule="auto"/>
              <w:ind w:left="233" w:hanging="180"/>
              <w:rPr>
                <w:rFonts w:ascii="Times New Roman" w:hAnsi="Times New Roman" w:cs="Times New Roman"/>
                <w:sz w:val="18"/>
                <w:szCs w:val="18"/>
              </w:rPr>
            </w:pPr>
            <w:r w:rsidRPr="003A115A">
              <w:rPr>
                <w:rFonts w:ascii="Times New Roman" w:hAnsi="Times New Roman" w:cs="Times New Roman"/>
                <w:sz w:val="18"/>
                <w:szCs w:val="18"/>
              </w:rPr>
              <w:t>Conduct training workshop on Essential Nutrition Actions for community nutrition volunteers (CNVs), village health committees (VHCs), community-based distributers (CBDs) and key health facility staff</w:t>
            </w:r>
          </w:p>
          <w:p w14:paraId="57CABB91" w14:textId="77777777" w:rsidR="003D39D6" w:rsidRPr="003A115A" w:rsidRDefault="00A93454">
            <w:pPr>
              <w:pStyle w:val="ListParagraph"/>
              <w:numPr>
                <w:ilvl w:val="0"/>
                <w:numId w:val="11"/>
              </w:numPr>
              <w:spacing w:after="120" w:line="240" w:lineRule="auto"/>
              <w:ind w:left="233" w:hanging="180"/>
              <w:rPr>
                <w:rFonts w:ascii="Times New Roman" w:hAnsi="Times New Roman" w:cs="Times New Roman"/>
                <w:sz w:val="18"/>
                <w:szCs w:val="18"/>
              </w:rPr>
            </w:pPr>
            <w:r w:rsidRPr="003A115A">
              <w:rPr>
                <w:rFonts w:ascii="Times New Roman" w:hAnsi="Times New Roman" w:cs="Times New Roman"/>
                <w:sz w:val="18"/>
                <w:szCs w:val="18"/>
              </w:rPr>
              <w:t>Equip targeted facilities with supplies and materials to promote IYCF counselling at the health/community level</w:t>
            </w:r>
          </w:p>
          <w:p w14:paraId="178A97C0" w14:textId="77777777" w:rsidR="003D39D6" w:rsidRPr="003A115A" w:rsidRDefault="00A93454">
            <w:pPr>
              <w:pStyle w:val="ListParagraph"/>
              <w:numPr>
                <w:ilvl w:val="0"/>
                <w:numId w:val="12"/>
              </w:numPr>
              <w:spacing w:after="120" w:line="240" w:lineRule="auto"/>
              <w:ind w:left="233" w:hanging="180"/>
              <w:rPr>
                <w:rFonts w:ascii="Times New Roman" w:hAnsi="Times New Roman" w:cs="Times New Roman"/>
                <w:sz w:val="18"/>
                <w:szCs w:val="18"/>
              </w:rPr>
            </w:pPr>
            <w:r w:rsidRPr="003A115A">
              <w:rPr>
                <w:rFonts w:ascii="Times New Roman" w:hAnsi="Times New Roman" w:cs="Times New Roman"/>
                <w:sz w:val="18"/>
                <w:szCs w:val="18"/>
              </w:rPr>
              <w:t>Support the development and implementation of a comprehensive BCC strategy</w:t>
            </w:r>
          </w:p>
          <w:p w14:paraId="3AEC4DB5" w14:textId="77777777" w:rsidR="003D39D6" w:rsidRPr="003A115A" w:rsidRDefault="003D39D6">
            <w:pPr>
              <w:pStyle w:val="ListParagraph"/>
              <w:spacing w:after="120" w:line="240" w:lineRule="auto"/>
              <w:ind w:left="233"/>
              <w:rPr>
                <w:rFonts w:ascii="Times New Roman" w:hAnsi="Times New Roman" w:cs="Times New Roman"/>
                <w:sz w:val="18"/>
                <w:szCs w:val="18"/>
              </w:rPr>
            </w:pPr>
          </w:p>
        </w:tc>
        <w:tc>
          <w:tcPr>
            <w:tcW w:w="1489" w:type="pct"/>
            <w:gridSpan w:val="7"/>
          </w:tcPr>
          <w:p w14:paraId="166DF1FF" w14:textId="77777777" w:rsidR="003D39D6" w:rsidRPr="003A115A" w:rsidRDefault="00A93454">
            <w:pPr>
              <w:pStyle w:val="ListParagraph"/>
              <w:numPr>
                <w:ilvl w:val="0"/>
                <w:numId w:val="12"/>
              </w:numPr>
              <w:spacing w:after="120" w:line="240" w:lineRule="auto"/>
              <w:rPr>
                <w:rFonts w:ascii="Times New Roman" w:hAnsi="Times New Roman" w:cs="Times New Roman"/>
                <w:sz w:val="18"/>
                <w:szCs w:val="18"/>
              </w:rPr>
            </w:pPr>
            <w:r w:rsidRPr="003A115A">
              <w:rPr>
                <w:rFonts w:ascii="Times New Roman" w:hAnsi="Times New Roman" w:cs="Times New Roman"/>
                <w:sz w:val="18"/>
                <w:szCs w:val="18"/>
              </w:rPr>
              <w:lastRenderedPageBreak/>
              <w:t>Information dissemination in communications about nutrition activities</w:t>
            </w:r>
          </w:p>
          <w:p w14:paraId="12E983EE" w14:textId="77777777" w:rsidR="003D39D6" w:rsidRPr="003A115A" w:rsidRDefault="00A93454">
            <w:pPr>
              <w:pStyle w:val="ListParagraph"/>
              <w:numPr>
                <w:ilvl w:val="0"/>
                <w:numId w:val="12"/>
              </w:numPr>
              <w:spacing w:after="120" w:line="240" w:lineRule="auto"/>
              <w:rPr>
                <w:rFonts w:ascii="Times New Roman" w:hAnsi="Times New Roman" w:cs="Times New Roman"/>
                <w:sz w:val="18"/>
                <w:szCs w:val="18"/>
              </w:rPr>
            </w:pPr>
            <w:r w:rsidRPr="003A115A">
              <w:rPr>
                <w:rFonts w:ascii="Times New Roman" w:hAnsi="Times New Roman" w:cs="Times New Roman"/>
                <w:sz w:val="18"/>
                <w:szCs w:val="18"/>
              </w:rPr>
              <w:t>Procurement of seasonal rations and associated logistics inputs</w:t>
            </w:r>
          </w:p>
          <w:p w14:paraId="2376EF18" w14:textId="77777777" w:rsidR="003D39D6" w:rsidRPr="003A115A" w:rsidRDefault="00A93454">
            <w:pPr>
              <w:spacing w:after="120" w:line="240" w:lineRule="auto"/>
              <w:rPr>
                <w:rFonts w:ascii="Times New Roman" w:hAnsi="Times New Roman" w:cs="Times New Roman"/>
                <w:sz w:val="18"/>
                <w:szCs w:val="18"/>
              </w:rPr>
            </w:pPr>
            <w:r w:rsidRPr="003A115A">
              <w:rPr>
                <w:rFonts w:ascii="Times New Roman" w:hAnsi="Times New Roman" w:cs="Times New Roman"/>
                <w:sz w:val="18"/>
                <w:szCs w:val="18"/>
              </w:rPr>
              <w:t>Procurement of seeds and tools for homestead gardening and associated logistics inputs</w:t>
            </w:r>
          </w:p>
        </w:tc>
        <w:tc>
          <w:tcPr>
            <w:tcW w:w="706" w:type="pct"/>
            <w:gridSpan w:val="3"/>
          </w:tcPr>
          <w:p w14:paraId="24BF36F3" w14:textId="77777777" w:rsidR="003D39D6" w:rsidRPr="003A115A" w:rsidRDefault="00A93454">
            <w:pPr>
              <w:spacing w:after="120" w:line="240" w:lineRule="auto"/>
              <w:rPr>
                <w:rFonts w:ascii="Times New Roman" w:hAnsi="Times New Roman" w:cs="Times New Roman"/>
                <w:sz w:val="18"/>
                <w:szCs w:val="18"/>
              </w:rPr>
            </w:pPr>
            <w:r w:rsidRPr="003A115A">
              <w:rPr>
                <w:rFonts w:ascii="Times New Roman" w:hAnsi="Times New Roman" w:cs="Times New Roman"/>
                <w:sz w:val="18"/>
                <w:szCs w:val="18"/>
              </w:rPr>
              <w:t>105,606 EUR (Activity Costs)</w:t>
            </w:r>
          </w:p>
        </w:tc>
        <w:tc>
          <w:tcPr>
            <w:tcW w:w="718" w:type="pct"/>
            <w:gridSpan w:val="2"/>
          </w:tcPr>
          <w:p w14:paraId="56ABC9D7" w14:textId="77777777" w:rsidR="003D39D6" w:rsidRPr="003A115A" w:rsidRDefault="00A93454">
            <w:pPr>
              <w:spacing w:after="120" w:line="240" w:lineRule="auto"/>
              <w:rPr>
                <w:rFonts w:ascii="Times New Roman" w:hAnsi="Times New Roman" w:cs="Times New Roman"/>
                <w:sz w:val="18"/>
                <w:szCs w:val="18"/>
              </w:rPr>
            </w:pPr>
            <w:r w:rsidRPr="003A115A">
              <w:rPr>
                <w:rFonts w:ascii="Times New Roman" w:hAnsi="Times New Roman" w:cs="Times New Roman"/>
                <w:sz w:val="18"/>
                <w:szCs w:val="18"/>
              </w:rPr>
              <w:t>Participants in the Action attend trainings and group activities</w:t>
            </w:r>
          </w:p>
          <w:p w14:paraId="176B147A" w14:textId="77777777" w:rsidR="003D39D6" w:rsidRPr="003A115A" w:rsidRDefault="003D39D6">
            <w:pPr>
              <w:spacing w:after="120" w:line="240" w:lineRule="auto"/>
              <w:rPr>
                <w:rFonts w:ascii="Times New Roman" w:hAnsi="Times New Roman" w:cs="Times New Roman"/>
                <w:sz w:val="18"/>
                <w:szCs w:val="18"/>
              </w:rPr>
            </w:pPr>
          </w:p>
          <w:p w14:paraId="01FD37DC" w14:textId="77777777" w:rsidR="003D39D6" w:rsidRPr="003A115A" w:rsidRDefault="00A93454">
            <w:pPr>
              <w:spacing w:after="120" w:line="240" w:lineRule="auto"/>
              <w:rPr>
                <w:rFonts w:ascii="Times New Roman" w:hAnsi="Times New Roman" w:cs="Times New Roman"/>
                <w:sz w:val="18"/>
                <w:szCs w:val="18"/>
              </w:rPr>
            </w:pPr>
            <w:r w:rsidRPr="003A115A">
              <w:rPr>
                <w:rFonts w:ascii="Times New Roman" w:hAnsi="Times New Roman" w:cs="Times New Roman"/>
                <w:sz w:val="18"/>
                <w:szCs w:val="18"/>
              </w:rPr>
              <w:t>Participants want and use provided inputs</w:t>
            </w:r>
          </w:p>
        </w:tc>
      </w:tr>
      <w:tr w:rsidR="003D39D6" w:rsidRPr="0093102D" w14:paraId="6919C36D" w14:textId="77777777" w:rsidTr="003D39D6">
        <w:tc>
          <w:tcPr>
            <w:tcW w:w="367" w:type="pct"/>
            <w:vMerge/>
            <w:shd w:val="clear" w:color="auto" w:fill="BFBFBF" w:themeFill="background1" w:themeFillShade="BF"/>
          </w:tcPr>
          <w:p w14:paraId="49D167A3" w14:textId="77777777" w:rsidR="003D39D6" w:rsidRPr="003A115A" w:rsidRDefault="003D39D6">
            <w:pPr>
              <w:spacing w:after="120" w:line="240" w:lineRule="auto"/>
              <w:rPr>
                <w:rFonts w:ascii="Times New Roman" w:hAnsi="Times New Roman" w:cs="Times New Roman"/>
                <w:b/>
                <w:sz w:val="18"/>
                <w:szCs w:val="18"/>
              </w:rPr>
            </w:pPr>
          </w:p>
        </w:tc>
        <w:tc>
          <w:tcPr>
            <w:tcW w:w="4633" w:type="pct"/>
            <w:gridSpan w:val="15"/>
          </w:tcPr>
          <w:p w14:paraId="0181BC19" w14:textId="77777777" w:rsidR="003D39D6" w:rsidRPr="003A115A" w:rsidRDefault="00A93454">
            <w:pPr>
              <w:spacing w:after="120" w:line="240" w:lineRule="auto"/>
              <w:rPr>
                <w:rFonts w:ascii="Times New Roman" w:hAnsi="Times New Roman" w:cs="Times New Roman"/>
                <w:b/>
                <w:sz w:val="18"/>
                <w:szCs w:val="18"/>
              </w:rPr>
            </w:pPr>
            <w:r w:rsidRPr="003A115A">
              <w:rPr>
                <w:rFonts w:ascii="Times New Roman" w:hAnsi="Times New Roman" w:cs="Times New Roman"/>
                <w:b/>
                <w:sz w:val="18"/>
                <w:szCs w:val="18"/>
              </w:rPr>
              <w:t xml:space="preserve">Result 4: </w:t>
            </w:r>
            <w:r w:rsidRPr="003A115A">
              <w:rPr>
                <w:rFonts w:ascii="Times New Roman" w:hAnsi="Times New Roman" w:cs="Times New Roman"/>
                <w:sz w:val="18"/>
                <w:szCs w:val="18"/>
              </w:rPr>
              <w:t>Increased community capacity to mitigate and enhance resilience to natural shocks and stresses</w:t>
            </w:r>
          </w:p>
        </w:tc>
      </w:tr>
      <w:tr w:rsidR="003D39D6" w:rsidRPr="0093102D" w14:paraId="5C6E0E7C" w14:textId="77777777" w:rsidTr="003A115A">
        <w:trPr>
          <w:gridAfter w:val="1"/>
          <w:wAfter w:w="4" w:type="pct"/>
        </w:trPr>
        <w:tc>
          <w:tcPr>
            <w:tcW w:w="367" w:type="pct"/>
            <w:vMerge/>
            <w:shd w:val="clear" w:color="auto" w:fill="BFBFBF" w:themeFill="background1" w:themeFillShade="BF"/>
          </w:tcPr>
          <w:p w14:paraId="1C6B1D38" w14:textId="77777777" w:rsidR="003D39D6" w:rsidRPr="003A115A" w:rsidRDefault="003D39D6">
            <w:pPr>
              <w:spacing w:after="120" w:line="240" w:lineRule="auto"/>
              <w:rPr>
                <w:rFonts w:ascii="Times New Roman" w:hAnsi="Times New Roman" w:cs="Times New Roman"/>
                <w:b/>
                <w:sz w:val="18"/>
                <w:szCs w:val="18"/>
              </w:rPr>
            </w:pPr>
          </w:p>
        </w:tc>
        <w:tc>
          <w:tcPr>
            <w:tcW w:w="1694" w:type="pct"/>
            <w:gridSpan w:val="2"/>
          </w:tcPr>
          <w:p w14:paraId="544CAC82" w14:textId="77777777" w:rsidR="003D39D6" w:rsidRPr="003A115A" w:rsidRDefault="00A93454">
            <w:pPr>
              <w:pStyle w:val="ListParagraph"/>
              <w:spacing w:after="120" w:line="240" w:lineRule="auto"/>
              <w:ind w:left="0"/>
              <w:rPr>
                <w:rFonts w:ascii="Times New Roman" w:hAnsi="Times New Roman" w:cs="Times New Roman"/>
                <w:sz w:val="18"/>
                <w:szCs w:val="18"/>
              </w:rPr>
            </w:pPr>
            <w:r w:rsidRPr="003A115A">
              <w:rPr>
                <w:rFonts w:ascii="Times New Roman" w:hAnsi="Times New Roman" w:cs="Times New Roman"/>
                <w:i/>
                <w:iCs/>
                <w:sz w:val="18"/>
                <w:szCs w:val="18"/>
              </w:rPr>
              <w:t>4.1 Support community structures and households on initiatives on the management of their natural resources</w:t>
            </w:r>
          </w:p>
          <w:p w14:paraId="1C82D5CA" w14:textId="77777777" w:rsidR="003D39D6" w:rsidRPr="003A115A" w:rsidRDefault="00A93454">
            <w:pPr>
              <w:pStyle w:val="ListParagraph"/>
              <w:numPr>
                <w:ilvl w:val="0"/>
                <w:numId w:val="12"/>
              </w:numPr>
              <w:spacing w:after="120" w:line="240" w:lineRule="auto"/>
              <w:ind w:left="233" w:hanging="180"/>
              <w:rPr>
                <w:rFonts w:ascii="Times New Roman" w:hAnsi="Times New Roman" w:cs="Times New Roman"/>
                <w:iCs/>
                <w:sz w:val="18"/>
                <w:szCs w:val="18"/>
              </w:rPr>
            </w:pPr>
            <w:r w:rsidRPr="003A115A">
              <w:rPr>
                <w:rFonts w:ascii="Times New Roman" w:hAnsi="Times New Roman" w:cs="Times New Roman"/>
                <w:iCs/>
                <w:sz w:val="18"/>
                <w:szCs w:val="18"/>
              </w:rPr>
              <w:t>Form CMDRRCs</w:t>
            </w:r>
          </w:p>
          <w:p w14:paraId="625062B3" w14:textId="77777777" w:rsidR="003D39D6" w:rsidRPr="003A115A" w:rsidRDefault="00A93454">
            <w:pPr>
              <w:pStyle w:val="ListParagraph"/>
              <w:numPr>
                <w:ilvl w:val="0"/>
                <w:numId w:val="12"/>
              </w:numPr>
              <w:spacing w:after="120" w:line="240" w:lineRule="auto"/>
              <w:ind w:left="233" w:hanging="180"/>
              <w:rPr>
                <w:rFonts w:ascii="Times New Roman" w:hAnsi="Times New Roman" w:cs="Times New Roman"/>
                <w:iCs/>
                <w:sz w:val="18"/>
                <w:szCs w:val="18"/>
              </w:rPr>
            </w:pPr>
            <w:r w:rsidRPr="003A115A">
              <w:rPr>
                <w:rFonts w:ascii="Times New Roman" w:hAnsi="Times New Roman" w:cs="Times New Roman"/>
                <w:iCs/>
                <w:sz w:val="18"/>
                <w:szCs w:val="18"/>
              </w:rPr>
              <w:t>Conduct CMDRR training to staff and local authorities (ToT) and develop disaster risk reduction (DRR) plans</w:t>
            </w:r>
          </w:p>
          <w:p w14:paraId="40E74F55" w14:textId="77777777" w:rsidR="003D39D6" w:rsidRPr="003A115A" w:rsidRDefault="00A93454">
            <w:pPr>
              <w:pStyle w:val="ListParagraph"/>
              <w:numPr>
                <w:ilvl w:val="0"/>
                <w:numId w:val="12"/>
              </w:numPr>
              <w:spacing w:after="120" w:line="240" w:lineRule="auto"/>
              <w:ind w:left="233" w:hanging="180"/>
              <w:rPr>
                <w:rFonts w:ascii="Times New Roman" w:hAnsi="Times New Roman" w:cs="Times New Roman"/>
                <w:iCs/>
                <w:sz w:val="18"/>
                <w:szCs w:val="18"/>
              </w:rPr>
            </w:pPr>
            <w:r w:rsidRPr="003A115A">
              <w:rPr>
                <w:rFonts w:ascii="Times New Roman" w:hAnsi="Times New Roman" w:cs="Times New Roman"/>
                <w:iCs/>
                <w:sz w:val="18"/>
                <w:szCs w:val="18"/>
              </w:rPr>
              <w:t>Train CMDRRC members and mobilise communities to implement DRR activities</w:t>
            </w:r>
          </w:p>
          <w:p w14:paraId="04DB55B6" w14:textId="77777777" w:rsidR="003D39D6" w:rsidRPr="003A115A" w:rsidRDefault="00A93454">
            <w:pPr>
              <w:pStyle w:val="ListParagraph"/>
              <w:numPr>
                <w:ilvl w:val="0"/>
                <w:numId w:val="12"/>
              </w:numPr>
              <w:spacing w:after="120" w:line="240" w:lineRule="auto"/>
              <w:ind w:left="233" w:hanging="180"/>
              <w:rPr>
                <w:rFonts w:ascii="Times New Roman" w:hAnsi="Times New Roman" w:cs="Times New Roman"/>
                <w:iCs/>
                <w:sz w:val="18"/>
                <w:szCs w:val="18"/>
              </w:rPr>
            </w:pPr>
            <w:r w:rsidRPr="003A115A">
              <w:rPr>
                <w:rFonts w:ascii="Times New Roman" w:hAnsi="Times New Roman" w:cs="Times New Roman"/>
                <w:iCs/>
                <w:sz w:val="18"/>
                <w:szCs w:val="18"/>
              </w:rPr>
              <w:t>Support county authorities to develop disaster preparedness and early warning systems</w:t>
            </w:r>
          </w:p>
          <w:p w14:paraId="6D73D4D2" w14:textId="77777777" w:rsidR="003D39D6" w:rsidRPr="003A115A" w:rsidRDefault="00A93454">
            <w:pPr>
              <w:pStyle w:val="ListParagraph"/>
              <w:numPr>
                <w:ilvl w:val="0"/>
                <w:numId w:val="35"/>
              </w:numPr>
              <w:spacing w:after="120" w:line="240" w:lineRule="auto"/>
              <w:ind w:left="233" w:hanging="180"/>
              <w:rPr>
                <w:rFonts w:ascii="Times New Roman" w:hAnsi="Times New Roman" w:cs="Times New Roman"/>
                <w:iCs/>
                <w:sz w:val="18"/>
                <w:szCs w:val="18"/>
              </w:rPr>
            </w:pPr>
            <w:r w:rsidRPr="003A115A">
              <w:rPr>
                <w:rFonts w:ascii="Times New Roman" w:hAnsi="Times New Roman" w:cs="Times New Roman"/>
                <w:iCs/>
                <w:sz w:val="18"/>
                <w:szCs w:val="18"/>
              </w:rPr>
              <w:t>Support communities with fruit trees farming (nurseries establishment) and planting</w:t>
            </w:r>
          </w:p>
          <w:p w14:paraId="0FB874DA" w14:textId="77777777" w:rsidR="003D39D6" w:rsidRPr="003A115A" w:rsidRDefault="00A93454">
            <w:pPr>
              <w:pStyle w:val="ListParagraph"/>
              <w:numPr>
                <w:ilvl w:val="0"/>
                <w:numId w:val="35"/>
              </w:numPr>
              <w:spacing w:after="120" w:line="240" w:lineRule="auto"/>
              <w:ind w:left="233" w:hanging="180"/>
              <w:rPr>
                <w:rFonts w:ascii="Times New Roman" w:hAnsi="Times New Roman" w:cs="Times New Roman"/>
                <w:iCs/>
                <w:sz w:val="18"/>
                <w:szCs w:val="18"/>
              </w:rPr>
            </w:pPr>
            <w:r w:rsidRPr="003A115A">
              <w:rPr>
                <w:rFonts w:ascii="Times New Roman" w:hAnsi="Times New Roman" w:cs="Times New Roman"/>
                <w:iCs/>
                <w:sz w:val="18"/>
                <w:szCs w:val="18"/>
              </w:rPr>
              <w:t>Train selected village promoters on the use of energy saving stoves</w:t>
            </w:r>
          </w:p>
          <w:p w14:paraId="32678CB6" w14:textId="77777777" w:rsidR="003D39D6" w:rsidRPr="003A115A" w:rsidRDefault="00A93454">
            <w:pPr>
              <w:pStyle w:val="ListParagraph"/>
              <w:numPr>
                <w:ilvl w:val="0"/>
                <w:numId w:val="35"/>
              </w:numPr>
              <w:spacing w:after="120" w:line="240" w:lineRule="auto"/>
              <w:ind w:left="233" w:hanging="180"/>
              <w:rPr>
                <w:rFonts w:ascii="Times New Roman" w:hAnsi="Times New Roman" w:cs="Times New Roman"/>
                <w:iCs/>
                <w:sz w:val="18"/>
                <w:szCs w:val="18"/>
              </w:rPr>
            </w:pPr>
            <w:r w:rsidRPr="003A115A">
              <w:rPr>
                <w:rFonts w:ascii="Times New Roman" w:hAnsi="Times New Roman" w:cs="Times New Roman"/>
                <w:iCs/>
                <w:sz w:val="18"/>
                <w:szCs w:val="18"/>
              </w:rPr>
              <w:lastRenderedPageBreak/>
              <w:t>Support village promoters to facilitate household access to energy saving stoves</w:t>
            </w:r>
          </w:p>
          <w:p w14:paraId="498E00D4" w14:textId="77777777" w:rsidR="003D39D6" w:rsidRPr="003A115A" w:rsidRDefault="003D39D6">
            <w:pPr>
              <w:pStyle w:val="ListParagraph"/>
              <w:spacing w:after="120" w:line="240" w:lineRule="auto"/>
              <w:ind w:left="233"/>
              <w:rPr>
                <w:rFonts w:ascii="Times New Roman" w:hAnsi="Times New Roman" w:cs="Times New Roman"/>
                <w:iCs/>
                <w:sz w:val="18"/>
                <w:szCs w:val="18"/>
              </w:rPr>
            </w:pPr>
          </w:p>
        </w:tc>
        <w:tc>
          <w:tcPr>
            <w:tcW w:w="1584" w:type="pct"/>
            <w:gridSpan w:val="10"/>
          </w:tcPr>
          <w:p w14:paraId="67C28F44" w14:textId="77777777" w:rsidR="003D39D6" w:rsidRPr="003A115A" w:rsidRDefault="00A93454">
            <w:pPr>
              <w:pStyle w:val="ListParagraph"/>
              <w:numPr>
                <w:ilvl w:val="0"/>
                <w:numId w:val="35"/>
              </w:numPr>
              <w:spacing w:after="120" w:line="240" w:lineRule="auto"/>
              <w:rPr>
                <w:rFonts w:ascii="Times New Roman" w:hAnsi="Times New Roman" w:cs="Times New Roman"/>
                <w:sz w:val="18"/>
                <w:szCs w:val="18"/>
              </w:rPr>
            </w:pPr>
            <w:r w:rsidRPr="003A115A">
              <w:rPr>
                <w:rFonts w:ascii="Times New Roman" w:hAnsi="Times New Roman" w:cs="Times New Roman"/>
                <w:sz w:val="18"/>
                <w:szCs w:val="18"/>
              </w:rPr>
              <w:lastRenderedPageBreak/>
              <w:t>Information dissemination in communications about DRR</w:t>
            </w:r>
          </w:p>
          <w:p w14:paraId="2DFF2422" w14:textId="77777777" w:rsidR="003D39D6" w:rsidRPr="003A115A" w:rsidRDefault="00A93454">
            <w:pPr>
              <w:pStyle w:val="ListParagraph"/>
              <w:numPr>
                <w:ilvl w:val="0"/>
                <w:numId w:val="35"/>
              </w:numPr>
              <w:spacing w:after="120" w:line="240" w:lineRule="auto"/>
              <w:rPr>
                <w:rFonts w:ascii="Times New Roman" w:hAnsi="Times New Roman" w:cs="Times New Roman"/>
                <w:sz w:val="18"/>
                <w:szCs w:val="18"/>
              </w:rPr>
            </w:pPr>
            <w:r w:rsidRPr="003A115A">
              <w:rPr>
                <w:rFonts w:ascii="Times New Roman" w:hAnsi="Times New Roman" w:cs="Times New Roman"/>
                <w:sz w:val="18"/>
                <w:szCs w:val="18"/>
              </w:rPr>
              <w:t>Training for CMDRR committee members and community members</w:t>
            </w:r>
          </w:p>
          <w:p w14:paraId="3019EC91" w14:textId="77777777" w:rsidR="003D39D6" w:rsidRPr="003A115A" w:rsidRDefault="00A93454">
            <w:pPr>
              <w:pStyle w:val="ListParagraph"/>
              <w:numPr>
                <w:ilvl w:val="0"/>
                <w:numId w:val="35"/>
              </w:numPr>
              <w:spacing w:after="120" w:line="240" w:lineRule="auto"/>
              <w:rPr>
                <w:rFonts w:ascii="Times New Roman" w:hAnsi="Times New Roman" w:cs="Times New Roman"/>
                <w:sz w:val="18"/>
                <w:szCs w:val="18"/>
              </w:rPr>
            </w:pPr>
            <w:r w:rsidRPr="003A115A">
              <w:rPr>
                <w:rFonts w:ascii="Times New Roman" w:hAnsi="Times New Roman" w:cs="Times New Roman"/>
                <w:sz w:val="18"/>
                <w:szCs w:val="18"/>
              </w:rPr>
              <w:t>Training for community members on stove use</w:t>
            </w:r>
          </w:p>
          <w:p w14:paraId="6D9543B3" w14:textId="77777777" w:rsidR="003D39D6" w:rsidRPr="003A115A" w:rsidRDefault="00A93454">
            <w:pPr>
              <w:spacing w:after="120" w:line="240" w:lineRule="auto"/>
              <w:rPr>
                <w:rFonts w:ascii="Times New Roman" w:hAnsi="Times New Roman" w:cs="Times New Roman"/>
                <w:sz w:val="18"/>
                <w:szCs w:val="18"/>
              </w:rPr>
            </w:pPr>
            <w:r w:rsidRPr="003A115A">
              <w:rPr>
                <w:rFonts w:ascii="Times New Roman" w:hAnsi="Times New Roman" w:cs="Times New Roman"/>
                <w:sz w:val="18"/>
                <w:szCs w:val="18"/>
              </w:rPr>
              <w:t>Procurement of nursery supplies and associated logistics inputs</w:t>
            </w:r>
          </w:p>
        </w:tc>
        <w:tc>
          <w:tcPr>
            <w:tcW w:w="637" w:type="pct"/>
          </w:tcPr>
          <w:p w14:paraId="12531FBE" w14:textId="77777777" w:rsidR="003D39D6" w:rsidRPr="003A115A" w:rsidRDefault="00A93454">
            <w:pPr>
              <w:spacing w:after="120" w:line="240" w:lineRule="auto"/>
              <w:rPr>
                <w:rFonts w:ascii="Times New Roman" w:hAnsi="Times New Roman" w:cs="Times New Roman"/>
                <w:sz w:val="18"/>
                <w:szCs w:val="18"/>
              </w:rPr>
            </w:pPr>
            <w:r w:rsidRPr="003A115A">
              <w:rPr>
                <w:rFonts w:ascii="Times New Roman" w:hAnsi="Times New Roman" w:cs="Times New Roman"/>
                <w:sz w:val="18"/>
                <w:szCs w:val="18"/>
              </w:rPr>
              <w:t>40,346  EUR (Activity Costs)</w:t>
            </w:r>
          </w:p>
        </w:tc>
        <w:tc>
          <w:tcPr>
            <w:tcW w:w="714" w:type="pct"/>
          </w:tcPr>
          <w:p w14:paraId="19F57D4A" w14:textId="77777777" w:rsidR="003D39D6" w:rsidRPr="003A115A" w:rsidRDefault="00A93454">
            <w:pPr>
              <w:spacing w:after="120" w:line="240" w:lineRule="auto"/>
              <w:rPr>
                <w:rFonts w:ascii="Times New Roman" w:hAnsi="Times New Roman" w:cs="Times New Roman"/>
                <w:sz w:val="18"/>
                <w:szCs w:val="18"/>
              </w:rPr>
            </w:pPr>
            <w:r w:rsidRPr="003A115A">
              <w:rPr>
                <w:rFonts w:ascii="Times New Roman" w:hAnsi="Times New Roman" w:cs="Times New Roman"/>
                <w:sz w:val="18"/>
                <w:szCs w:val="18"/>
              </w:rPr>
              <w:t>Participants in the Action attend trainings and group activities</w:t>
            </w:r>
          </w:p>
          <w:p w14:paraId="79D43B5F" w14:textId="77777777" w:rsidR="003D39D6" w:rsidRPr="003A115A" w:rsidRDefault="003D39D6">
            <w:pPr>
              <w:spacing w:after="120" w:line="240" w:lineRule="auto"/>
              <w:rPr>
                <w:rFonts w:ascii="Times New Roman" w:hAnsi="Times New Roman" w:cs="Times New Roman"/>
                <w:sz w:val="18"/>
                <w:szCs w:val="18"/>
              </w:rPr>
            </w:pPr>
          </w:p>
          <w:p w14:paraId="5DF6B441" w14:textId="77777777" w:rsidR="003D39D6" w:rsidRPr="003A115A" w:rsidRDefault="00A93454">
            <w:pPr>
              <w:spacing w:after="120" w:line="240" w:lineRule="auto"/>
              <w:rPr>
                <w:rFonts w:ascii="Times New Roman" w:hAnsi="Times New Roman" w:cs="Times New Roman"/>
                <w:sz w:val="18"/>
                <w:szCs w:val="18"/>
              </w:rPr>
            </w:pPr>
            <w:r w:rsidRPr="003A115A">
              <w:rPr>
                <w:rFonts w:ascii="Times New Roman" w:hAnsi="Times New Roman" w:cs="Times New Roman"/>
                <w:sz w:val="18"/>
                <w:szCs w:val="18"/>
              </w:rPr>
              <w:t>Participants want and use provided inputs</w:t>
            </w:r>
          </w:p>
        </w:tc>
      </w:tr>
    </w:tbl>
    <w:p w14:paraId="052E81F8" w14:textId="77777777" w:rsidR="003D39D6" w:rsidRPr="003A115A" w:rsidRDefault="003D39D6" w:rsidP="00963CD3">
      <w:pPr>
        <w:spacing w:line="240" w:lineRule="auto"/>
        <w:rPr>
          <w:rFonts w:ascii="Times New Roman" w:hAnsi="Times New Roman" w:cs="Times New Roman"/>
          <w:sz w:val="18"/>
          <w:szCs w:val="18"/>
        </w:rPr>
      </w:pPr>
    </w:p>
    <w:p w14:paraId="643CAF2E" w14:textId="77777777" w:rsidR="003D39D6" w:rsidRPr="003A115A" w:rsidRDefault="003D39D6" w:rsidP="00963CD3">
      <w:pPr>
        <w:spacing w:line="240" w:lineRule="auto"/>
        <w:rPr>
          <w:rFonts w:ascii="Times New Roman" w:hAnsi="Times New Roman" w:cs="Times New Roman"/>
          <w:sz w:val="18"/>
          <w:szCs w:val="18"/>
        </w:rPr>
        <w:sectPr w:rsidR="003D39D6" w:rsidRPr="003A115A" w:rsidSect="0093102D">
          <w:pgSz w:w="15840" w:h="12240" w:orient="landscape"/>
          <w:pgMar w:top="720" w:right="720" w:bottom="720" w:left="720" w:header="720" w:footer="720" w:gutter="0"/>
          <w:cols w:space="720"/>
          <w:docGrid w:linePitch="360"/>
        </w:sectPr>
      </w:pPr>
    </w:p>
    <w:p w14:paraId="0719585F" w14:textId="77777777" w:rsidR="003D39D6" w:rsidRPr="003A115A" w:rsidRDefault="003D39D6" w:rsidP="00963CD3">
      <w:pPr>
        <w:spacing w:line="240" w:lineRule="auto"/>
        <w:rPr>
          <w:rFonts w:ascii="Times New Roman" w:hAnsi="Times New Roman" w:cs="Times New Roman"/>
          <w:sz w:val="18"/>
          <w:szCs w:val="18"/>
        </w:rPr>
        <w:sectPr w:rsidR="003D39D6" w:rsidRPr="003A115A" w:rsidSect="0093102D">
          <w:type w:val="continuous"/>
          <w:pgSz w:w="15840" w:h="12240" w:orient="landscape"/>
          <w:pgMar w:top="720" w:right="720" w:bottom="720" w:left="720" w:header="720" w:footer="720" w:gutter="0"/>
          <w:pgNumType w:start="1"/>
          <w:cols w:space="720"/>
          <w:docGrid w:linePitch="360"/>
        </w:sectPr>
      </w:pPr>
    </w:p>
    <w:p w14:paraId="725FF420" w14:textId="77777777" w:rsidR="003D39D6" w:rsidRPr="00AB4580" w:rsidRDefault="003D39D6" w:rsidP="00ED5528">
      <w:pPr>
        <w:tabs>
          <w:tab w:val="num" w:pos="1080"/>
        </w:tabs>
        <w:spacing w:after="0" w:line="240" w:lineRule="auto"/>
        <w:ind w:left="360"/>
        <w:jc w:val="both"/>
        <w:rPr>
          <w:rFonts w:ascii="Times New Roman" w:hAnsi="Times New Roman" w:cs="Times New Roman"/>
          <w:b/>
        </w:rPr>
      </w:pPr>
      <w:r w:rsidRPr="00AB4580">
        <w:rPr>
          <w:rFonts w:ascii="Times New Roman" w:hAnsi="Times New Roman" w:cs="Times New Roman"/>
          <w:b/>
        </w:rPr>
        <w:lastRenderedPageBreak/>
        <w:t>2.4</w:t>
      </w:r>
      <w:r w:rsidRPr="00AB4580">
        <w:rPr>
          <w:rFonts w:ascii="Times New Roman" w:hAnsi="Times New Roman" w:cs="Times New Roman"/>
          <w:b/>
        </w:rPr>
        <w:tab/>
        <w:t>Please provide an updated action plan for the future activities of the project</w:t>
      </w:r>
      <w:r w:rsidRPr="00AB4580">
        <w:rPr>
          <w:rStyle w:val="FootnoteReference"/>
          <w:rFonts w:cs="Times New Roman"/>
          <w:b/>
        </w:rPr>
        <w:footnoteReference w:id="5"/>
      </w:r>
    </w:p>
    <w:p w14:paraId="662551A1" w14:textId="77777777" w:rsidR="003D39D6" w:rsidRPr="00AB4580" w:rsidRDefault="003D39D6" w:rsidP="00ED5528">
      <w:pPr>
        <w:spacing w:after="0"/>
        <w:rPr>
          <w:rFonts w:ascii="Times New Roman" w:hAnsi="Times New Roman" w:cs="Times New Roman"/>
          <w:b/>
        </w:rPr>
      </w:pPr>
    </w:p>
    <w:tbl>
      <w:tblPr>
        <w:tblpPr w:leftFromText="187" w:rightFromText="187" w:vertAnchor="text" w:horzAnchor="margin" w:tblpXSpec="center" w:tblpY="1"/>
        <w:tblW w:w="15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85"/>
        <w:gridCol w:w="450"/>
        <w:gridCol w:w="450"/>
        <w:gridCol w:w="450"/>
        <w:gridCol w:w="450"/>
        <w:gridCol w:w="450"/>
        <w:gridCol w:w="450"/>
        <w:gridCol w:w="450"/>
        <w:gridCol w:w="450"/>
        <w:gridCol w:w="450"/>
        <w:gridCol w:w="450"/>
        <w:gridCol w:w="540"/>
        <w:gridCol w:w="470"/>
        <w:gridCol w:w="2810"/>
      </w:tblGrid>
      <w:tr w:rsidR="00C034F2" w:rsidRPr="00677EB2" w14:paraId="4940D8F9" w14:textId="77777777" w:rsidTr="002D5749">
        <w:trPr>
          <w:cantSplit/>
          <w:tblHeader/>
        </w:trPr>
        <w:tc>
          <w:tcPr>
            <w:tcW w:w="7285" w:type="dxa"/>
            <w:vMerge w:val="restart"/>
          </w:tcPr>
          <w:p w14:paraId="40B97DCE" w14:textId="77777777" w:rsidR="00C034F2" w:rsidRPr="00ED5528" w:rsidRDefault="00C034F2" w:rsidP="00ED5528">
            <w:pPr>
              <w:spacing w:after="0"/>
              <w:jc w:val="both"/>
              <w:rPr>
                <w:rFonts w:ascii="Arial Narrow" w:hAnsi="Arial Narrow"/>
                <w:b/>
                <w:sz w:val="20"/>
                <w:szCs w:val="20"/>
                <w:highlight w:val="lightGray"/>
              </w:rPr>
            </w:pPr>
            <w:r w:rsidRPr="00ED5528">
              <w:rPr>
                <w:rFonts w:ascii="Arial Narrow" w:hAnsi="Arial Narrow"/>
                <w:b/>
                <w:sz w:val="20"/>
                <w:szCs w:val="20"/>
                <w:highlight w:val="lightGray"/>
              </w:rPr>
              <w:t>Europe Aid Work Plan for Year 2</w:t>
            </w:r>
          </w:p>
        </w:tc>
        <w:tc>
          <w:tcPr>
            <w:tcW w:w="2700" w:type="dxa"/>
            <w:gridSpan w:val="6"/>
          </w:tcPr>
          <w:p w14:paraId="271C2C64" w14:textId="77777777" w:rsidR="00C034F2" w:rsidRPr="00ED5528" w:rsidRDefault="00C034F2" w:rsidP="00ED5528">
            <w:pPr>
              <w:spacing w:after="0"/>
              <w:jc w:val="center"/>
              <w:rPr>
                <w:rFonts w:ascii="Arial Narrow" w:hAnsi="Arial Narrow"/>
                <w:b/>
                <w:sz w:val="20"/>
                <w:szCs w:val="20"/>
                <w:highlight w:val="lightGray"/>
              </w:rPr>
            </w:pPr>
            <w:r w:rsidRPr="00ED5528">
              <w:rPr>
                <w:rFonts w:ascii="Arial Narrow" w:hAnsi="Arial Narrow"/>
                <w:b/>
                <w:sz w:val="20"/>
                <w:szCs w:val="20"/>
                <w:highlight w:val="lightGray"/>
              </w:rPr>
              <w:t>Half-year 2</w:t>
            </w:r>
          </w:p>
        </w:tc>
        <w:tc>
          <w:tcPr>
            <w:tcW w:w="2810" w:type="dxa"/>
            <w:gridSpan w:val="6"/>
          </w:tcPr>
          <w:p w14:paraId="7EDFC906" w14:textId="77777777" w:rsidR="00C034F2" w:rsidRPr="00ED5528" w:rsidRDefault="00C034F2" w:rsidP="00ED5528">
            <w:pPr>
              <w:spacing w:after="0"/>
              <w:jc w:val="center"/>
              <w:rPr>
                <w:rFonts w:ascii="Arial Narrow" w:hAnsi="Arial Narrow"/>
                <w:b/>
                <w:sz w:val="20"/>
                <w:szCs w:val="20"/>
                <w:highlight w:val="lightGray"/>
              </w:rPr>
            </w:pPr>
            <w:r w:rsidRPr="00ED5528">
              <w:rPr>
                <w:rFonts w:ascii="Arial Narrow" w:hAnsi="Arial Narrow"/>
                <w:b/>
                <w:sz w:val="20"/>
                <w:szCs w:val="20"/>
                <w:highlight w:val="lightGray"/>
              </w:rPr>
              <w:t>Half-year 2</w:t>
            </w:r>
          </w:p>
        </w:tc>
        <w:tc>
          <w:tcPr>
            <w:tcW w:w="2810" w:type="dxa"/>
            <w:vMerge w:val="restart"/>
          </w:tcPr>
          <w:p w14:paraId="6A2FDD12" w14:textId="77777777" w:rsidR="00C034F2" w:rsidRPr="00ED5528" w:rsidRDefault="00C034F2" w:rsidP="00ED5528">
            <w:pPr>
              <w:spacing w:after="0"/>
              <w:jc w:val="center"/>
              <w:rPr>
                <w:rFonts w:ascii="Arial Narrow" w:hAnsi="Arial Narrow"/>
                <w:b/>
                <w:sz w:val="20"/>
                <w:szCs w:val="20"/>
                <w:highlight w:val="lightGray"/>
              </w:rPr>
            </w:pPr>
            <w:r w:rsidRPr="00ED5528">
              <w:rPr>
                <w:rFonts w:ascii="Arial Narrow" w:hAnsi="Arial Narrow"/>
                <w:b/>
                <w:sz w:val="20"/>
                <w:szCs w:val="20"/>
                <w:highlight w:val="lightGray"/>
              </w:rPr>
              <w:t>IMPLEMENTING BODY</w:t>
            </w:r>
          </w:p>
        </w:tc>
      </w:tr>
      <w:tr w:rsidR="00C034F2" w:rsidRPr="00677EB2" w14:paraId="02155195" w14:textId="77777777" w:rsidTr="002D5749">
        <w:trPr>
          <w:cantSplit/>
          <w:tblHeader/>
        </w:trPr>
        <w:tc>
          <w:tcPr>
            <w:tcW w:w="7285" w:type="dxa"/>
            <w:vMerge/>
          </w:tcPr>
          <w:p w14:paraId="57D0B5B4" w14:textId="77777777" w:rsidR="00C034F2" w:rsidRPr="00ED5528" w:rsidRDefault="00C034F2" w:rsidP="00ED5528">
            <w:pPr>
              <w:spacing w:after="0"/>
              <w:jc w:val="both"/>
              <w:rPr>
                <w:rFonts w:ascii="Arial Narrow" w:hAnsi="Arial Narrow"/>
                <w:sz w:val="20"/>
                <w:szCs w:val="20"/>
                <w:highlight w:val="lightGray"/>
              </w:rPr>
            </w:pPr>
          </w:p>
        </w:tc>
        <w:tc>
          <w:tcPr>
            <w:tcW w:w="450" w:type="dxa"/>
            <w:vAlign w:val="center"/>
          </w:tcPr>
          <w:p w14:paraId="7CD78DC8" w14:textId="77777777" w:rsidR="00C034F2" w:rsidRPr="00ED5528" w:rsidRDefault="00C034F2" w:rsidP="00ED5528">
            <w:pPr>
              <w:spacing w:after="0"/>
              <w:jc w:val="center"/>
              <w:rPr>
                <w:rFonts w:ascii="Arial Narrow" w:hAnsi="Arial Narrow"/>
                <w:sz w:val="20"/>
                <w:szCs w:val="20"/>
              </w:rPr>
            </w:pPr>
            <w:r w:rsidRPr="00ED5528">
              <w:rPr>
                <w:rFonts w:ascii="Arial Narrow" w:hAnsi="Arial Narrow"/>
                <w:sz w:val="20"/>
                <w:szCs w:val="20"/>
              </w:rPr>
              <w:t>1</w:t>
            </w:r>
          </w:p>
        </w:tc>
        <w:tc>
          <w:tcPr>
            <w:tcW w:w="450" w:type="dxa"/>
            <w:vAlign w:val="center"/>
          </w:tcPr>
          <w:p w14:paraId="74673839" w14:textId="77777777" w:rsidR="00C034F2" w:rsidRPr="00ED5528" w:rsidRDefault="00C034F2" w:rsidP="00ED5528">
            <w:pPr>
              <w:spacing w:after="0"/>
              <w:jc w:val="center"/>
              <w:rPr>
                <w:rFonts w:ascii="Arial Narrow" w:hAnsi="Arial Narrow"/>
                <w:sz w:val="20"/>
                <w:szCs w:val="20"/>
              </w:rPr>
            </w:pPr>
            <w:r w:rsidRPr="00ED5528">
              <w:rPr>
                <w:rFonts w:ascii="Arial Narrow" w:hAnsi="Arial Narrow"/>
                <w:sz w:val="20"/>
                <w:szCs w:val="20"/>
              </w:rPr>
              <w:t>2</w:t>
            </w:r>
          </w:p>
        </w:tc>
        <w:tc>
          <w:tcPr>
            <w:tcW w:w="450" w:type="dxa"/>
            <w:vAlign w:val="center"/>
          </w:tcPr>
          <w:p w14:paraId="36E4EB9A" w14:textId="77777777" w:rsidR="00C034F2" w:rsidRPr="00ED5528" w:rsidRDefault="00C034F2" w:rsidP="00ED5528">
            <w:pPr>
              <w:spacing w:after="0"/>
              <w:jc w:val="center"/>
              <w:rPr>
                <w:rFonts w:ascii="Arial Narrow" w:hAnsi="Arial Narrow"/>
                <w:sz w:val="20"/>
                <w:szCs w:val="20"/>
              </w:rPr>
            </w:pPr>
            <w:r w:rsidRPr="00ED5528">
              <w:rPr>
                <w:rFonts w:ascii="Arial Narrow" w:hAnsi="Arial Narrow"/>
                <w:sz w:val="20"/>
                <w:szCs w:val="20"/>
              </w:rPr>
              <w:t>3</w:t>
            </w:r>
          </w:p>
        </w:tc>
        <w:tc>
          <w:tcPr>
            <w:tcW w:w="450" w:type="dxa"/>
            <w:vAlign w:val="center"/>
          </w:tcPr>
          <w:p w14:paraId="072F4765" w14:textId="77777777" w:rsidR="00C034F2" w:rsidRPr="00ED5528" w:rsidRDefault="00C034F2" w:rsidP="00ED5528">
            <w:pPr>
              <w:spacing w:after="0"/>
              <w:jc w:val="center"/>
              <w:rPr>
                <w:rFonts w:ascii="Arial Narrow" w:hAnsi="Arial Narrow"/>
                <w:sz w:val="20"/>
                <w:szCs w:val="20"/>
              </w:rPr>
            </w:pPr>
            <w:r w:rsidRPr="00ED5528">
              <w:rPr>
                <w:rFonts w:ascii="Arial Narrow" w:hAnsi="Arial Narrow"/>
                <w:sz w:val="20"/>
                <w:szCs w:val="20"/>
              </w:rPr>
              <w:t>4</w:t>
            </w:r>
          </w:p>
        </w:tc>
        <w:tc>
          <w:tcPr>
            <w:tcW w:w="450" w:type="dxa"/>
            <w:vAlign w:val="center"/>
          </w:tcPr>
          <w:p w14:paraId="3BD29601" w14:textId="77777777" w:rsidR="00C034F2" w:rsidRPr="00ED5528" w:rsidRDefault="00C034F2" w:rsidP="00ED5528">
            <w:pPr>
              <w:spacing w:after="0"/>
              <w:jc w:val="center"/>
              <w:rPr>
                <w:rFonts w:ascii="Arial Narrow" w:hAnsi="Arial Narrow"/>
                <w:sz w:val="20"/>
                <w:szCs w:val="20"/>
              </w:rPr>
            </w:pPr>
            <w:r w:rsidRPr="00ED5528">
              <w:rPr>
                <w:rFonts w:ascii="Arial Narrow" w:hAnsi="Arial Narrow"/>
                <w:sz w:val="20"/>
                <w:szCs w:val="20"/>
              </w:rPr>
              <w:t>5</w:t>
            </w:r>
          </w:p>
        </w:tc>
        <w:tc>
          <w:tcPr>
            <w:tcW w:w="450" w:type="dxa"/>
            <w:vAlign w:val="center"/>
          </w:tcPr>
          <w:p w14:paraId="18D17391" w14:textId="77777777" w:rsidR="00C034F2" w:rsidRPr="00ED5528" w:rsidRDefault="00C034F2" w:rsidP="00ED5528">
            <w:pPr>
              <w:spacing w:after="0"/>
              <w:jc w:val="center"/>
              <w:rPr>
                <w:rFonts w:ascii="Arial Narrow" w:hAnsi="Arial Narrow"/>
                <w:sz w:val="20"/>
                <w:szCs w:val="20"/>
              </w:rPr>
            </w:pPr>
            <w:r w:rsidRPr="00ED5528">
              <w:rPr>
                <w:rFonts w:ascii="Arial Narrow" w:hAnsi="Arial Narrow"/>
                <w:sz w:val="20"/>
                <w:szCs w:val="20"/>
              </w:rPr>
              <w:t>6</w:t>
            </w:r>
          </w:p>
        </w:tc>
        <w:tc>
          <w:tcPr>
            <w:tcW w:w="450" w:type="dxa"/>
            <w:vAlign w:val="center"/>
          </w:tcPr>
          <w:p w14:paraId="364B34ED" w14:textId="77777777" w:rsidR="00C034F2" w:rsidRPr="00ED5528" w:rsidRDefault="00C034F2" w:rsidP="00ED5528">
            <w:pPr>
              <w:spacing w:after="0"/>
              <w:rPr>
                <w:rFonts w:ascii="Arial Narrow" w:hAnsi="Arial Narrow"/>
                <w:sz w:val="20"/>
                <w:szCs w:val="20"/>
              </w:rPr>
            </w:pPr>
            <w:r w:rsidRPr="00ED5528">
              <w:rPr>
                <w:rFonts w:ascii="Arial Narrow" w:hAnsi="Arial Narrow"/>
                <w:sz w:val="20"/>
                <w:szCs w:val="20"/>
              </w:rPr>
              <w:t>7</w:t>
            </w:r>
          </w:p>
        </w:tc>
        <w:tc>
          <w:tcPr>
            <w:tcW w:w="450" w:type="dxa"/>
            <w:vAlign w:val="center"/>
          </w:tcPr>
          <w:p w14:paraId="7E3A4B39" w14:textId="77777777" w:rsidR="00C034F2" w:rsidRPr="00ED5528" w:rsidRDefault="00C034F2" w:rsidP="00ED5528">
            <w:pPr>
              <w:spacing w:after="0"/>
              <w:jc w:val="center"/>
              <w:rPr>
                <w:rFonts w:ascii="Arial Narrow" w:hAnsi="Arial Narrow"/>
                <w:sz w:val="20"/>
                <w:szCs w:val="20"/>
              </w:rPr>
            </w:pPr>
            <w:r w:rsidRPr="00ED5528">
              <w:rPr>
                <w:rFonts w:ascii="Arial Narrow" w:hAnsi="Arial Narrow"/>
                <w:sz w:val="20"/>
                <w:szCs w:val="20"/>
              </w:rPr>
              <w:t>8</w:t>
            </w:r>
          </w:p>
        </w:tc>
        <w:tc>
          <w:tcPr>
            <w:tcW w:w="450" w:type="dxa"/>
            <w:vAlign w:val="center"/>
          </w:tcPr>
          <w:p w14:paraId="1D64D5D3" w14:textId="77777777" w:rsidR="00C034F2" w:rsidRPr="00ED5528" w:rsidRDefault="00C034F2" w:rsidP="00ED5528">
            <w:pPr>
              <w:spacing w:after="0"/>
              <w:jc w:val="center"/>
              <w:rPr>
                <w:rFonts w:ascii="Arial Narrow" w:hAnsi="Arial Narrow"/>
                <w:sz w:val="20"/>
                <w:szCs w:val="20"/>
              </w:rPr>
            </w:pPr>
            <w:r w:rsidRPr="00ED5528">
              <w:rPr>
                <w:rFonts w:ascii="Arial Narrow" w:hAnsi="Arial Narrow"/>
                <w:sz w:val="20"/>
                <w:szCs w:val="20"/>
              </w:rPr>
              <w:t>9</w:t>
            </w:r>
          </w:p>
        </w:tc>
        <w:tc>
          <w:tcPr>
            <w:tcW w:w="450" w:type="dxa"/>
            <w:vAlign w:val="center"/>
          </w:tcPr>
          <w:p w14:paraId="406BCCE7" w14:textId="77777777" w:rsidR="00C034F2" w:rsidRPr="00ED5528" w:rsidRDefault="00C034F2" w:rsidP="00ED5528">
            <w:pPr>
              <w:spacing w:after="0"/>
              <w:jc w:val="center"/>
              <w:rPr>
                <w:rFonts w:ascii="Arial Narrow" w:hAnsi="Arial Narrow"/>
                <w:sz w:val="20"/>
                <w:szCs w:val="20"/>
              </w:rPr>
            </w:pPr>
            <w:r w:rsidRPr="00ED5528">
              <w:rPr>
                <w:rFonts w:ascii="Arial Narrow" w:hAnsi="Arial Narrow"/>
                <w:sz w:val="20"/>
                <w:szCs w:val="20"/>
              </w:rPr>
              <w:t>10</w:t>
            </w:r>
          </w:p>
        </w:tc>
        <w:tc>
          <w:tcPr>
            <w:tcW w:w="540" w:type="dxa"/>
            <w:vAlign w:val="center"/>
          </w:tcPr>
          <w:p w14:paraId="02A09E2D" w14:textId="77777777" w:rsidR="00C034F2" w:rsidRPr="00ED5528" w:rsidRDefault="00C034F2" w:rsidP="00ED5528">
            <w:pPr>
              <w:spacing w:after="0"/>
              <w:jc w:val="center"/>
              <w:rPr>
                <w:rFonts w:ascii="Arial Narrow" w:hAnsi="Arial Narrow"/>
                <w:sz w:val="20"/>
                <w:szCs w:val="20"/>
              </w:rPr>
            </w:pPr>
            <w:r w:rsidRPr="00ED5528">
              <w:rPr>
                <w:rFonts w:ascii="Arial Narrow" w:hAnsi="Arial Narrow"/>
                <w:sz w:val="20"/>
                <w:szCs w:val="20"/>
              </w:rPr>
              <w:t>11</w:t>
            </w:r>
          </w:p>
        </w:tc>
        <w:tc>
          <w:tcPr>
            <w:tcW w:w="470" w:type="dxa"/>
            <w:vAlign w:val="center"/>
          </w:tcPr>
          <w:p w14:paraId="66E0D92C" w14:textId="77777777" w:rsidR="00C034F2" w:rsidRPr="00ED5528" w:rsidRDefault="00C034F2" w:rsidP="00ED5528">
            <w:pPr>
              <w:spacing w:after="0"/>
              <w:jc w:val="center"/>
              <w:rPr>
                <w:rFonts w:ascii="Arial Narrow" w:hAnsi="Arial Narrow"/>
                <w:sz w:val="20"/>
                <w:szCs w:val="20"/>
              </w:rPr>
            </w:pPr>
            <w:r w:rsidRPr="00ED5528">
              <w:rPr>
                <w:rFonts w:ascii="Arial Narrow" w:hAnsi="Arial Narrow"/>
                <w:sz w:val="20"/>
                <w:szCs w:val="20"/>
              </w:rPr>
              <w:t>12</w:t>
            </w:r>
          </w:p>
        </w:tc>
        <w:tc>
          <w:tcPr>
            <w:tcW w:w="2810" w:type="dxa"/>
            <w:vMerge/>
          </w:tcPr>
          <w:p w14:paraId="5AF848FF" w14:textId="77777777" w:rsidR="00C034F2" w:rsidRPr="00ED5528" w:rsidRDefault="00C034F2" w:rsidP="00ED5528">
            <w:pPr>
              <w:spacing w:after="0"/>
              <w:jc w:val="center"/>
              <w:rPr>
                <w:rFonts w:ascii="Arial Narrow" w:hAnsi="Arial Narrow"/>
                <w:sz w:val="20"/>
                <w:szCs w:val="20"/>
              </w:rPr>
            </w:pPr>
          </w:p>
        </w:tc>
      </w:tr>
      <w:tr w:rsidR="00C034F2" w:rsidRPr="00677EB2" w14:paraId="25A9C101" w14:textId="77777777" w:rsidTr="003D39D6">
        <w:trPr>
          <w:cantSplit/>
          <w:trHeight w:val="225"/>
        </w:trPr>
        <w:tc>
          <w:tcPr>
            <w:tcW w:w="7285" w:type="dxa"/>
          </w:tcPr>
          <w:p w14:paraId="06E766AC" w14:textId="77777777" w:rsidR="00C034F2" w:rsidRPr="00C034F2" w:rsidRDefault="00C034F2" w:rsidP="00ED5528">
            <w:pPr>
              <w:spacing w:after="0"/>
              <w:jc w:val="both"/>
              <w:rPr>
                <w:rFonts w:ascii="Arial Narrow" w:hAnsi="Arial Narrow"/>
                <w:b/>
                <w:sz w:val="20"/>
                <w:szCs w:val="20"/>
              </w:rPr>
            </w:pPr>
            <w:r w:rsidRPr="00C034F2">
              <w:rPr>
                <w:rFonts w:ascii="Arial Narrow" w:hAnsi="Arial Narrow"/>
                <w:b/>
                <w:sz w:val="20"/>
                <w:szCs w:val="20"/>
              </w:rPr>
              <w:t>Pre-Inception Activities</w:t>
            </w:r>
          </w:p>
        </w:tc>
        <w:tc>
          <w:tcPr>
            <w:tcW w:w="450" w:type="dxa"/>
            <w:shd w:val="clear" w:color="auto" w:fill="auto"/>
            <w:vAlign w:val="center"/>
          </w:tcPr>
          <w:p w14:paraId="765A8809" w14:textId="77777777" w:rsidR="00C034F2" w:rsidRPr="00ED5528" w:rsidRDefault="00C034F2" w:rsidP="00ED5528">
            <w:pPr>
              <w:spacing w:after="0"/>
              <w:jc w:val="center"/>
              <w:rPr>
                <w:rFonts w:ascii="Arial Narrow" w:hAnsi="Arial Narrow"/>
                <w:sz w:val="20"/>
                <w:szCs w:val="20"/>
              </w:rPr>
            </w:pPr>
          </w:p>
        </w:tc>
        <w:tc>
          <w:tcPr>
            <w:tcW w:w="450" w:type="dxa"/>
            <w:vAlign w:val="center"/>
          </w:tcPr>
          <w:p w14:paraId="0A21B0E8" w14:textId="77777777" w:rsidR="00C034F2" w:rsidRPr="00ED5528" w:rsidRDefault="00C034F2" w:rsidP="00ED5528">
            <w:pPr>
              <w:spacing w:after="0"/>
              <w:jc w:val="center"/>
              <w:rPr>
                <w:rFonts w:ascii="Arial Narrow" w:hAnsi="Arial Narrow"/>
                <w:sz w:val="20"/>
                <w:szCs w:val="20"/>
              </w:rPr>
            </w:pPr>
          </w:p>
        </w:tc>
        <w:tc>
          <w:tcPr>
            <w:tcW w:w="450" w:type="dxa"/>
            <w:vAlign w:val="center"/>
          </w:tcPr>
          <w:p w14:paraId="498C7159" w14:textId="77777777" w:rsidR="00C034F2" w:rsidRPr="00ED5528" w:rsidRDefault="00C034F2" w:rsidP="00ED5528">
            <w:pPr>
              <w:spacing w:after="0"/>
              <w:jc w:val="center"/>
              <w:rPr>
                <w:rFonts w:ascii="Arial Narrow" w:hAnsi="Arial Narrow"/>
                <w:sz w:val="20"/>
                <w:szCs w:val="20"/>
              </w:rPr>
            </w:pPr>
          </w:p>
        </w:tc>
        <w:tc>
          <w:tcPr>
            <w:tcW w:w="450" w:type="dxa"/>
            <w:vAlign w:val="center"/>
          </w:tcPr>
          <w:p w14:paraId="2BE53E99" w14:textId="77777777" w:rsidR="00C034F2" w:rsidRPr="00ED5528" w:rsidRDefault="00C034F2" w:rsidP="00ED5528">
            <w:pPr>
              <w:spacing w:after="0"/>
              <w:jc w:val="center"/>
              <w:rPr>
                <w:rFonts w:ascii="Arial Narrow" w:hAnsi="Arial Narrow"/>
                <w:sz w:val="20"/>
                <w:szCs w:val="20"/>
              </w:rPr>
            </w:pPr>
          </w:p>
        </w:tc>
        <w:tc>
          <w:tcPr>
            <w:tcW w:w="450" w:type="dxa"/>
            <w:vAlign w:val="center"/>
          </w:tcPr>
          <w:p w14:paraId="149F3034" w14:textId="77777777" w:rsidR="00C034F2" w:rsidRPr="00ED5528" w:rsidRDefault="00C034F2" w:rsidP="00ED5528">
            <w:pPr>
              <w:spacing w:after="0"/>
              <w:jc w:val="center"/>
              <w:rPr>
                <w:rFonts w:ascii="Arial Narrow" w:hAnsi="Arial Narrow"/>
                <w:noProof/>
                <w:sz w:val="20"/>
                <w:szCs w:val="20"/>
                <w:lang w:eastAsia="en-GB"/>
              </w:rPr>
            </w:pPr>
          </w:p>
        </w:tc>
        <w:tc>
          <w:tcPr>
            <w:tcW w:w="450" w:type="dxa"/>
            <w:vAlign w:val="center"/>
          </w:tcPr>
          <w:p w14:paraId="3A08EC58" w14:textId="77777777" w:rsidR="00C034F2" w:rsidRPr="00ED5528" w:rsidRDefault="00C034F2" w:rsidP="00ED5528">
            <w:pPr>
              <w:spacing w:after="0"/>
              <w:jc w:val="center"/>
              <w:rPr>
                <w:rFonts w:ascii="Arial Narrow" w:hAnsi="Arial Narrow"/>
                <w:sz w:val="20"/>
                <w:szCs w:val="20"/>
              </w:rPr>
            </w:pPr>
          </w:p>
        </w:tc>
        <w:tc>
          <w:tcPr>
            <w:tcW w:w="450" w:type="dxa"/>
            <w:vAlign w:val="center"/>
          </w:tcPr>
          <w:p w14:paraId="035FC151" w14:textId="77777777" w:rsidR="00C034F2" w:rsidRPr="00ED5528" w:rsidRDefault="00C034F2" w:rsidP="00ED5528">
            <w:pPr>
              <w:spacing w:after="0"/>
              <w:jc w:val="center"/>
              <w:rPr>
                <w:rFonts w:ascii="Arial Narrow" w:hAnsi="Arial Narrow"/>
                <w:sz w:val="20"/>
                <w:szCs w:val="20"/>
              </w:rPr>
            </w:pPr>
          </w:p>
        </w:tc>
        <w:tc>
          <w:tcPr>
            <w:tcW w:w="450" w:type="dxa"/>
            <w:vAlign w:val="center"/>
          </w:tcPr>
          <w:p w14:paraId="0B87EFA2" w14:textId="77777777" w:rsidR="00C034F2" w:rsidRPr="00ED5528" w:rsidRDefault="00C034F2" w:rsidP="00ED5528">
            <w:pPr>
              <w:spacing w:after="0"/>
              <w:jc w:val="center"/>
              <w:rPr>
                <w:rFonts w:ascii="Arial Narrow" w:hAnsi="Arial Narrow"/>
                <w:sz w:val="20"/>
                <w:szCs w:val="20"/>
              </w:rPr>
            </w:pPr>
          </w:p>
        </w:tc>
        <w:tc>
          <w:tcPr>
            <w:tcW w:w="450" w:type="dxa"/>
            <w:vAlign w:val="center"/>
          </w:tcPr>
          <w:p w14:paraId="7900DDF5" w14:textId="77777777" w:rsidR="00C034F2" w:rsidRPr="00ED5528" w:rsidRDefault="00C034F2" w:rsidP="00ED5528">
            <w:pPr>
              <w:spacing w:after="0"/>
              <w:jc w:val="center"/>
              <w:rPr>
                <w:rFonts w:ascii="Arial Narrow" w:hAnsi="Arial Narrow"/>
                <w:sz w:val="20"/>
                <w:szCs w:val="20"/>
              </w:rPr>
            </w:pPr>
          </w:p>
        </w:tc>
        <w:tc>
          <w:tcPr>
            <w:tcW w:w="450" w:type="dxa"/>
            <w:vAlign w:val="center"/>
          </w:tcPr>
          <w:p w14:paraId="3150047A" w14:textId="77777777" w:rsidR="00C034F2" w:rsidRPr="00ED5528" w:rsidRDefault="00C034F2" w:rsidP="00ED5528">
            <w:pPr>
              <w:spacing w:after="0"/>
              <w:jc w:val="center"/>
              <w:rPr>
                <w:rFonts w:ascii="Arial Narrow" w:hAnsi="Arial Narrow"/>
                <w:sz w:val="20"/>
                <w:szCs w:val="20"/>
              </w:rPr>
            </w:pPr>
          </w:p>
        </w:tc>
        <w:tc>
          <w:tcPr>
            <w:tcW w:w="540" w:type="dxa"/>
            <w:vAlign w:val="center"/>
          </w:tcPr>
          <w:p w14:paraId="65C89B8D" w14:textId="77777777" w:rsidR="00C034F2" w:rsidRPr="00ED5528" w:rsidRDefault="00C034F2" w:rsidP="00ED5528">
            <w:pPr>
              <w:spacing w:after="0"/>
              <w:jc w:val="center"/>
              <w:rPr>
                <w:rFonts w:ascii="Arial Narrow" w:hAnsi="Arial Narrow"/>
                <w:sz w:val="20"/>
                <w:szCs w:val="20"/>
              </w:rPr>
            </w:pPr>
          </w:p>
        </w:tc>
        <w:tc>
          <w:tcPr>
            <w:tcW w:w="470" w:type="dxa"/>
            <w:vAlign w:val="center"/>
          </w:tcPr>
          <w:p w14:paraId="5C046B41" w14:textId="77777777" w:rsidR="00C034F2" w:rsidRPr="00ED5528" w:rsidRDefault="00C034F2" w:rsidP="00ED5528">
            <w:pPr>
              <w:spacing w:after="0"/>
              <w:jc w:val="center"/>
              <w:rPr>
                <w:rFonts w:ascii="Arial Narrow" w:hAnsi="Arial Narrow"/>
                <w:sz w:val="20"/>
                <w:szCs w:val="20"/>
              </w:rPr>
            </w:pPr>
          </w:p>
        </w:tc>
        <w:tc>
          <w:tcPr>
            <w:tcW w:w="2810" w:type="dxa"/>
          </w:tcPr>
          <w:p w14:paraId="30938032" w14:textId="77777777" w:rsidR="00C034F2" w:rsidRPr="00ED5528" w:rsidRDefault="00C034F2" w:rsidP="00ED5528">
            <w:pPr>
              <w:spacing w:after="0"/>
              <w:jc w:val="center"/>
              <w:rPr>
                <w:rFonts w:ascii="Arial Narrow" w:hAnsi="Arial Narrow"/>
                <w:sz w:val="20"/>
                <w:szCs w:val="20"/>
              </w:rPr>
            </w:pPr>
          </w:p>
        </w:tc>
      </w:tr>
      <w:tr w:rsidR="003D39D6" w:rsidRPr="00677EB2" w14:paraId="447CA0A7" w14:textId="77777777" w:rsidTr="003D39D6">
        <w:trPr>
          <w:cantSplit/>
          <w:trHeight w:val="225"/>
        </w:trPr>
        <w:tc>
          <w:tcPr>
            <w:tcW w:w="7285" w:type="dxa"/>
          </w:tcPr>
          <w:p w14:paraId="7C5DF7BC" w14:textId="77777777" w:rsidR="003D39D6" w:rsidRPr="00ED5528" w:rsidRDefault="003D39D6" w:rsidP="00ED5528">
            <w:pPr>
              <w:spacing w:after="0"/>
              <w:jc w:val="both"/>
              <w:rPr>
                <w:rFonts w:ascii="Arial Narrow" w:hAnsi="Arial Narrow"/>
                <w:sz w:val="20"/>
                <w:szCs w:val="20"/>
              </w:rPr>
            </w:pPr>
            <w:r w:rsidRPr="00ED5528">
              <w:rPr>
                <w:rFonts w:ascii="Arial Narrow" w:hAnsi="Arial Narrow"/>
                <w:sz w:val="20"/>
                <w:szCs w:val="20"/>
              </w:rPr>
              <w:t>Security assessment in Panyijar and Pariang counties</w:t>
            </w:r>
          </w:p>
        </w:tc>
        <w:tc>
          <w:tcPr>
            <w:tcW w:w="450" w:type="dxa"/>
            <w:shd w:val="clear" w:color="auto" w:fill="auto"/>
            <w:vAlign w:val="center"/>
          </w:tcPr>
          <w:p w14:paraId="3BF5E63A" w14:textId="77777777" w:rsidR="003D39D6" w:rsidRPr="00ED5528" w:rsidRDefault="003D39D6" w:rsidP="00ED5528">
            <w:pPr>
              <w:spacing w:after="0"/>
              <w:jc w:val="center"/>
              <w:rPr>
                <w:rFonts w:ascii="Arial Narrow" w:hAnsi="Arial Narrow"/>
                <w:sz w:val="20"/>
                <w:szCs w:val="20"/>
              </w:rPr>
            </w:pPr>
          </w:p>
        </w:tc>
        <w:tc>
          <w:tcPr>
            <w:tcW w:w="450" w:type="dxa"/>
            <w:vAlign w:val="center"/>
          </w:tcPr>
          <w:p w14:paraId="638E0D85" w14:textId="77777777" w:rsidR="003D39D6" w:rsidRPr="00ED5528" w:rsidRDefault="003D39D6" w:rsidP="00ED5528">
            <w:pPr>
              <w:spacing w:after="0"/>
              <w:jc w:val="center"/>
              <w:rPr>
                <w:rFonts w:ascii="Arial Narrow" w:hAnsi="Arial Narrow"/>
                <w:sz w:val="20"/>
                <w:szCs w:val="20"/>
              </w:rPr>
            </w:pPr>
          </w:p>
        </w:tc>
        <w:tc>
          <w:tcPr>
            <w:tcW w:w="450" w:type="dxa"/>
            <w:vAlign w:val="center"/>
          </w:tcPr>
          <w:p w14:paraId="5BA987F9" w14:textId="77777777" w:rsidR="003D39D6" w:rsidRPr="00ED5528" w:rsidRDefault="003D39D6" w:rsidP="00ED5528">
            <w:pPr>
              <w:spacing w:after="0"/>
              <w:jc w:val="center"/>
              <w:rPr>
                <w:rFonts w:ascii="Arial Narrow" w:hAnsi="Arial Narrow"/>
                <w:sz w:val="20"/>
                <w:szCs w:val="20"/>
              </w:rPr>
            </w:pPr>
          </w:p>
        </w:tc>
        <w:tc>
          <w:tcPr>
            <w:tcW w:w="450" w:type="dxa"/>
            <w:vAlign w:val="center"/>
          </w:tcPr>
          <w:p w14:paraId="11D24170" w14:textId="77777777" w:rsidR="003D39D6" w:rsidRPr="00ED5528" w:rsidRDefault="003D39D6" w:rsidP="00ED5528">
            <w:pPr>
              <w:spacing w:after="0"/>
              <w:jc w:val="center"/>
              <w:rPr>
                <w:rFonts w:ascii="Arial Narrow" w:hAnsi="Arial Narrow"/>
                <w:sz w:val="20"/>
                <w:szCs w:val="20"/>
              </w:rPr>
            </w:pPr>
          </w:p>
        </w:tc>
        <w:tc>
          <w:tcPr>
            <w:tcW w:w="450" w:type="dxa"/>
            <w:vAlign w:val="center"/>
          </w:tcPr>
          <w:p w14:paraId="4A252155" w14:textId="77777777" w:rsidR="003D39D6" w:rsidRPr="00ED5528" w:rsidRDefault="003D39D6" w:rsidP="00ED5528">
            <w:pPr>
              <w:spacing w:after="0"/>
              <w:jc w:val="center"/>
              <w:rPr>
                <w:rFonts w:ascii="Arial Narrow" w:hAnsi="Arial Narrow"/>
                <w:sz w:val="20"/>
                <w:szCs w:val="20"/>
              </w:rPr>
            </w:pPr>
            <w:r w:rsidRPr="00ED5528">
              <w:rPr>
                <w:rFonts w:ascii="Arial Narrow" w:hAnsi="Arial Narrow"/>
                <w:noProof/>
                <w:sz w:val="20"/>
                <w:szCs w:val="20"/>
                <w:lang w:val="en-US"/>
              </w:rPr>
              <w:drawing>
                <wp:inline distT="0" distB="0" distL="0" distR="0" wp14:anchorId="01BB1FDB" wp14:editId="02C1B8C1">
                  <wp:extent cx="76200" cy="20320"/>
                  <wp:effectExtent l="0" t="0" r="0" b="0"/>
                  <wp:docPr id="255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56"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6200" cy="20320"/>
                          </a:xfrm>
                          <a:prstGeom prst="rect">
                            <a:avLst/>
                          </a:prstGeom>
                          <a:noFill/>
                          <a:ln>
                            <a:noFill/>
                          </a:ln>
                          <a:extLst/>
                        </pic:spPr>
                      </pic:pic>
                    </a:graphicData>
                  </a:graphic>
                </wp:inline>
              </w:drawing>
            </w:r>
          </w:p>
        </w:tc>
        <w:tc>
          <w:tcPr>
            <w:tcW w:w="450" w:type="dxa"/>
            <w:vAlign w:val="center"/>
          </w:tcPr>
          <w:p w14:paraId="0D7C83D6" w14:textId="77777777" w:rsidR="003D39D6" w:rsidRPr="00ED5528" w:rsidRDefault="003D39D6" w:rsidP="00ED5528">
            <w:pPr>
              <w:spacing w:after="0"/>
              <w:jc w:val="center"/>
              <w:rPr>
                <w:rFonts w:ascii="Arial Narrow" w:hAnsi="Arial Narrow"/>
                <w:sz w:val="20"/>
                <w:szCs w:val="20"/>
              </w:rPr>
            </w:pPr>
          </w:p>
        </w:tc>
        <w:tc>
          <w:tcPr>
            <w:tcW w:w="450" w:type="dxa"/>
            <w:vAlign w:val="center"/>
          </w:tcPr>
          <w:p w14:paraId="7CDA66EE" w14:textId="77777777" w:rsidR="003D39D6" w:rsidRPr="00ED5528" w:rsidRDefault="003D39D6" w:rsidP="00ED5528">
            <w:pPr>
              <w:spacing w:after="0"/>
              <w:jc w:val="center"/>
              <w:rPr>
                <w:rFonts w:ascii="Arial Narrow" w:hAnsi="Arial Narrow"/>
                <w:sz w:val="20"/>
                <w:szCs w:val="20"/>
              </w:rPr>
            </w:pPr>
          </w:p>
        </w:tc>
        <w:tc>
          <w:tcPr>
            <w:tcW w:w="450" w:type="dxa"/>
            <w:vAlign w:val="center"/>
          </w:tcPr>
          <w:p w14:paraId="61ABAF85" w14:textId="77777777" w:rsidR="003D39D6" w:rsidRPr="00ED5528" w:rsidRDefault="003D39D6" w:rsidP="00ED5528">
            <w:pPr>
              <w:spacing w:after="0"/>
              <w:jc w:val="center"/>
              <w:rPr>
                <w:rFonts w:ascii="Arial Narrow" w:hAnsi="Arial Narrow"/>
                <w:sz w:val="20"/>
                <w:szCs w:val="20"/>
              </w:rPr>
            </w:pPr>
          </w:p>
        </w:tc>
        <w:tc>
          <w:tcPr>
            <w:tcW w:w="450" w:type="dxa"/>
            <w:vAlign w:val="center"/>
          </w:tcPr>
          <w:p w14:paraId="12797349" w14:textId="77777777" w:rsidR="003D39D6" w:rsidRPr="00ED5528" w:rsidRDefault="003D39D6" w:rsidP="00ED5528">
            <w:pPr>
              <w:spacing w:after="0"/>
              <w:jc w:val="center"/>
              <w:rPr>
                <w:rFonts w:ascii="Arial Narrow" w:hAnsi="Arial Narrow"/>
                <w:sz w:val="20"/>
                <w:szCs w:val="20"/>
              </w:rPr>
            </w:pPr>
          </w:p>
        </w:tc>
        <w:tc>
          <w:tcPr>
            <w:tcW w:w="450" w:type="dxa"/>
            <w:vAlign w:val="center"/>
          </w:tcPr>
          <w:p w14:paraId="5848758F" w14:textId="77777777" w:rsidR="003D39D6" w:rsidRPr="00ED5528" w:rsidRDefault="003D39D6" w:rsidP="00ED5528">
            <w:pPr>
              <w:spacing w:after="0"/>
              <w:jc w:val="center"/>
              <w:rPr>
                <w:rFonts w:ascii="Arial Narrow" w:hAnsi="Arial Narrow"/>
                <w:sz w:val="20"/>
                <w:szCs w:val="20"/>
              </w:rPr>
            </w:pPr>
          </w:p>
        </w:tc>
        <w:tc>
          <w:tcPr>
            <w:tcW w:w="540" w:type="dxa"/>
            <w:vAlign w:val="center"/>
          </w:tcPr>
          <w:p w14:paraId="6ED2D812" w14:textId="77777777" w:rsidR="003D39D6" w:rsidRPr="00ED5528" w:rsidRDefault="003D39D6" w:rsidP="00ED5528">
            <w:pPr>
              <w:spacing w:after="0"/>
              <w:jc w:val="center"/>
              <w:rPr>
                <w:rFonts w:ascii="Arial Narrow" w:hAnsi="Arial Narrow"/>
                <w:sz w:val="20"/>
                <w:szCs w:val="20"/>
              </w:rPr>
            </w:pPr>
          </w:p>
        </w:tc>
        <w:tc>
          <w:tcPr>
            <w:tcW w:w="470" w:type="dxa"/>
            <w:vAlign w:val="center"/>
          </w:tcPr>
          <w:p w14:paraId="29B824AD" w14:textId="77777777" w:rsidR="003D39D6" w:rsidRPr="00ED5528" w:rsidRDefault="003D39D6" w:rsidP="00ED5528">
            <w:pPr>
              <w:spacing w:after="0"/>
              <w:jc w:val="center"/>
              <w:rPr>
                <w:rFonts w:ascii="Arial Narrow" w:hAnsi="Arial Narrow"/>
                <w:sz w:val="20"/>
                <w:szCs w:val="20"/>
              </w:rPr>
            </w:pPr>
          </w:p>
        </w:tc>
        <w:tc>
          <w:tcPr>
            <w:tcW w:w="2810" w:type="dxa"/>
          </w:tcPr>
          <w:p w14:paraId="1863B753" w14:textId="77777777" w:rsidR="003D39D6" w:rsidRPr="00ED5528" w:rsidRDefault="003D39D6" w:rsidP="00ED5528">
            <w:pPr>
              <w:spacing w:after="0"/>
              <w:jc w:val="center"/>
              <w:rPr>
                <w:rFonts w:ascii="Arial Narrow" w:hAnsi="Arial Narrow"/>
                <w:sz w:val="20"/>
                <w:szCs w:val="20"/>
              </w:rPr>
            </w:pPr>
          </w:p>
        </w:tc>
      </w:tr>
      <w:tr w:rsidR="003D39D6" w:rsidRPr="00677EB2" w14:paraId="3D5C2784" w14:textId="77777777" w:rsidTr="00125654">
        <w:trPr>
          <w:cantSplit/>
          <w:trHeight w:val="270"/>
        </w:trPr>
        <w:tc>
          <w:tcPr>
            <w:tcW w:w="7285" w:type="dxa"/>
          </w:tcPr>
          <w:p w14:paraId="7C2BF4AA" w14:textId="77777777" w:rsidR="003D39D6" w:rsidRPr="00ED5528" w:rsidRDefault="003D39D6" w:rsidP="00ED5528">
            <w:pPr>
              <w:spacing w:after="0"/>
              <w:jc w:val="both"/>
              <w:rPr>
                <w:rFonts w:ascii="Arial Narrow" w:hAnsi="Arial Narrow"/>
                <w:sz w:val="20"/>
                <w:szCs w:val="20"/>
              </w:rPr>
            </w:pPr>
            <w:r w:rsidRPr="00ED5528">
              <w:rPr>
                <w:rFonts w:ascii="Arial Narrow" w:hAnsi="Arial Narrow"/>
                <w:sz w:val="20"/>
                <w:szCs w:val="20"/>
              </w:rPr>
              <w:t>Engagement of community leaders to re-introduce program</w:t>
            </w:r>
          </w:p>
        </w:tc>
        <w:tc>
          <w:tcPr>
            <w:tcW w:w="450" w:type="dxa"/>
            <w:shd w:val="clear" w:color="auto" w:fill="auto"/>
            <w:vAlign w:val="center"/>
          </w:tcPr>
          <w:p w14:paraId="3D562155" w14:textId="77777777" w:rsidR="003D39D6" w:rsidRPr="00ED5528" w:rsidRDefault="003D39D6" w:rsidP="00ED5528">
            <w:pPr>
              <w:spacing w:after="0"/>
              <w:jc w:val="center"/>
              <w:rPr>
                <w:rFonts w:ascii="Arial Narrow" w:hAnsi="Arial Narrow"/>
                <w:sz w:val="20"/>
                <w:szCs w:val="20"/>
              </w:rPr>
            </w:pPr>
          </w:p>
        </w:tc>
        <w:tc>
          <w:tcPr>
            <w:tcW w:w="450" w:type="dxa"/>
            <w:shd w:val="clear" w:color="auto" w:fill="C9C9C9" w:themeFill="accent3" w:themeFillTint="99"/>
            <w:vAlign w:val="center"/>
          </w:tcPr>
          <w:p w14:paraId="2C499239" w14:textId="77777777" w:rsidR="003D39D6" w:rsidRPr="00ED5528" w:rsidRDefault="003D39D6" w:rsidP="00ED5528">
            <w:pPr>
              <w:spacing w:after="0"/>
              <w:jc w:val="center"/>
              <w:rPr>
                <w:rFonts w:ascii="Arial Narrow" w:hAnsi="Arial Narrow"/>
                <w:sz w:val="20"/>
                <w:szCs w:val="20"/>
              </w:rPr>
            </w:pPr>
            <w:r w:rsidRPr="00ED5528">
              <w:rPr>
                <w:rFonts w:ascii="Arial Narrow" w:hAnsi="Arial Narrow"/>
                <w:sz w:val="20"/>
                <w:szCs w:val="20"/>
              </w:rPr>
              <w:t>X</w:t>
            </w:r>
          </w:p>
        </w:tc>
        <w:tc>
          <w:tcPr>
            <w:tcW w:w="450" w:type="dxa"/>
            <w:shd w:val="clear" w:color="auto" w:fill="C9C9C9" w:themeFill="accent3" w:themeFillTint="99"/>
            <w:vAlign w:val="center"/>
          </w:tcPr>
          <w:p w14:paraId="1D7B4E1B" w14:textId="77777777" w:rsidR="003D39D6" w:rsidRPr="00ED5528" w:rsidRDefault="003D39D6" w:rsidP="00ED5528">
            <w:pPr>
              <w:spacing w:after="0"/>
              <w:jc w:val="center"/>
              <w:rPr>
                <w:rFonts w:ascii="Arial Narrow" w:hAnsi="Arial Narrow"/>
                <w:sz w:val="20"/>
                <w:szCs w:val="20"/>
              </w:rPr>
            </w:pPr>
            <w:r w:rsidRPr="00ED5528">
              <w:rPr>
                <w:rFonts w:ascii="Arial Narrow" w:hAnsi="Arial Narrow"/>
                <w:sz w:val="20"/>
                <w:szCs w:val="20"/>
              </w:rPr>
              <w:t>X</w:t>
            </w:r>
          </w:p>
        </w:tc>
        <w:tc>
          <w:tcPr>
            <w:tcW w:w="450" w:type="dxa"/>
            <w:shd w:val="clear" w:color="auto" w:fill="C9C9C9" w:themeFill="accent3" w:themeFillTint="99"/>
            <w:vAlign w:val="center"/>
          </w:tcPr>
          <w:p w14:paraId="1E701A88" w14:textId="77777777" w:rsidR="003D39D6" w:rsidRPr="00ED5528" w:rsidRDefault="003D39D6" w:rsidP="00ED5528">
            <w:pPr>
              <w:spacing w:after="0"/>
              <w:jc w:val="center"/>
              <w:rPr>
                <w:rFonts w:ascii="Arial Narrow" w:hAnsi="Arial Narrow"/>
                <w:sz w:val="20"/>
                <w:szCs w:val="20"/>
              </w:rPr>
            </w:pPr>
            <w:r w:rsidRPr="00ED5528">
              <w:rPr>
                <w:rFonts w:ascii="Arial Narrow" w:hAnsi="Arial Narrow"/>
                <w:sz w:val="20"/>
                <w:szCs w:val="20"/>
              </w:rPr>
              <w:t>X</w:t>
            </w:r>
          </w:p>
        </w:tc>
        <w:tc>
          <w:tcPr>
            <w:tcW w:w="450" w:type="dxa"/>
            <w:vAlign w:val="center"/>
          </w:tcPr>
          <w:p w14:paraId="4DB69A23" w14:textId="77777777" w:rsidR="003D39D6" w:rsidRPr="00ED5528" w:rsidRDefault="003D39D6" w:rsidP="00ED5528">
            <w:pPr>
              <w:spacing w:after="0"/>
              <w:jc w:val="center"/>
              <w:rPr>
                <w:rFonts w:ascii="Arial Narrow" w:hAnsi="Arial Narrow"/>
                <w:sz w:val="20"/>
                <w:szCs w:val="20"/>
              </w:rPr>
            </w:pPr>
          </w:p>
        </w:tc>
        <w:tc>
          <w:tcPr>
            <w:tcW w:w="450" w:type="dxa"/>
            <w:vAlign w:val="center"/>
          </w:tcPr>
          <w:p w14:paraId="71441C89" w14:textId="77777777" w:rsidR="003D39D6" w:rsidRPr="00ED5528" w:rsidRDefault="003D39D6" w:rsidP="00ED5528">
            <w:pPr>
              <w:spacing w:after="0"/>
              <w:jc w:val="center"/>
              <w:rPr>
                <w:rFonts w:ascii="Arial Narrow" w:hAnsi="Arial Narrow"/>
                <w:sz w:val="20"/>
                <w:szCs w:val="20"/>
              </w:rPr>
            </w:pPr>
          </w:p>
        </w:tc>
        <w:tc>
          <w:tcPr>
            <w:tcW w:w="450" w:type="dxa"/>
            <w:vAlign w:val="center"/>
          </w:tcPr>
          <w:p w14:paraId="5D079C38" w14:textId="77777777" w:rsidR="003D39D6" w:rsidRPr="00ED5528" w:rsidRDefault="003D39D6" w:rsidP="00ED5528">
            <w:pPr>
              <w:spacing w:after="0"/>
              <w:jc w:val="center"/>
              <w:rPr>
                <w:rFonts w:ascii="Arial Narrow" w:hAnsi="Arial Narrow"/>
                <w:sz w:val="20"/>
                <w:szCs w:val="20"/>
              </w:rPr>
            </w:pPr>
          </w:p>
        </w:tc>
        <w:tc>
          <w:tcPr>
            <w:tcW w:w="450" w:type="dxa"/>
            <w:vAlign w:val="center"/>
          </w:tcPr>
          <w:p w14:paraId="0800F247" w14:textId="77777777" w:rsidR="003D39D6" w:rsidRPr="00ED5528" w:rsidRDefault="003D39D6" w:rsidP="00ED5528">
            <w:pPr>
              <w:spacing w:after="0"/>
              <w:jc w:val="center"/>
              <w:rPr>
                <w:rFonts w:ascii="Arial Narrow" w:hAnsi="Arial Narrow"/>
                <w:sz w:val="20"/>
                <w:szCs w:val="20"/>
              </w:rPr>
            </w:pPr>
          </w:p>
        </w:tc>
        <w:tc>
          <w:tcPr>
            <w:tcW w:w="450" w:type="dxa"/>
            <w:vAlign w:val="center"/>
          </w:tcPr>
          <w:p w14:paraId="275B50C8" w14:textId="77777777" w:rsidR="003D39D6" w:rsidRPr="00ED5528" w:rsidRDefault="003D39D6" w:rsidP="00ED5528">
            <w:pPr>
              <w:spacing w:after="0"/>
              <w:jc w:val="center"/>
              <w:rPr>
                <w:rFonts w:ascii="Arial Narrow" w:hAnsi="Arial Narrow"/>
                <w:sz w:val="20"/>
                <w:szCs w:val="20"/>
              </w:rPr>
            </w:pPr>
          </w:p>
        </w:tc>
        <w:tc>
          <w:tcPr>
            <w:tcW w:w="450" w:type="dxa"/>
            <w:vAlign w:val="center"/>
          </w:tcPr>
          <w:p w14:paraId="7536CAF7" w14:textId="77777777" w:rsidR="003D39D6" w:rsidRPr="00ED5528" w:rsidRDefault="003D39D6" w:rsidP="00ED5528">
            <w:pPr>
              <w:spacing w:after="0"/>
              <w:jc w:val="center"/>
              <w:rPr>
                <w:rFonts w:ascii="Arial Narrow" w:hAnsi="Arial Narrow"/>
                <w:sz w:val="20"/>
                <w:szCs w:val="20"/>
              </w:rPr>
            </w:pPr>
          </w:p>
        </w:tc>
        <w:tc>
          <w:tcPr>
            <w:tcW w:w="540" w:type="dxa"/>
            <w:vAlign w:val="center"/>
          </w:tcPr>
          <w:p w14:paraId="52155C6B" w14:textId="77777777" w:rsidR="003D39D6" w:rsidRPr="00ED5528" w:rsidRDefault="003D39D6" w:rsidP="00ED5528">
            <w:pPr>
              <w:spacing w:after="0"/>
              <w:jc w:val="center"/>
              <w:rPr>
                <w:rFonts w:ascii="Arial Narrow" w:hAnsi="Arial Narrow"/>
                <w:sz w:val="20"/>
                <w:szCs w:val="20"/>
              </w:rPr>
            </w:pPr>
          </w:p>
        </w:tc>
        <w:tc>
          <w:tcPr>
            <w:tcW w:w="470" w:type="dxa"/>
            <w:vAlign w:val="center"/>
          </w:tcPr>
          <w:p w14:paraId="188743EC" w14:textId="77777777" w:rsidR="003D39D6" w:rsidRPr="00ED5528" w:rsidRDefault="003D39D6" w:rsidP="00ED5528">
            <w:pPr>
              <w:spacing w:after="0"/>
              <w:jc w:val="center"/>
              <w:rPr>
                <w:rFonts w:ascii="Arial Narrow" w:hAnsi="Arial Narrow"/>
                <w:sz w:val="20"/>
                <w:szCs w:val="20"/>
              </w:rPr>
            </w:pPr>
          </w:p>
        </w:tc>
        <w:tc>
          <w:tcPr>
            <w:tcW w:w="2810" w:type="dxa"/>
          </w:tcPr>
          <w:p w14:paraId="1845806A" w14:textId="77777777" w:rsidR="003D39D6" w:rsidRPr="00ED5528" w:rsidRDefault="003D39D6" w:rsidP="00ED5528">
            <w:pPr>
              <w:spacing w:after="0"/>
              <w:rPr>
                <w:rFonts w:ascii="Arial Narrow" w:hAnsi="Arial Narrow"/>
                <w:sz w:val="20"/>
                <w:szCs w:val="20"/>
              </w:rPr>
            </w:pPr>
            <w:r w:rsidRPr="00ED5528">
              <w:rPr>
                <w:rFonts w:ascii="Arial Narrow" w:hAnsi="Arial Narrow"/>
                <w:sz w:val="20"/>
                <w:szCs w:val="20"/>
              </w:rPr>
              <w:t>IRC</w:t>
            </w:r>
          </w:p>
        </w:tc>
      </w:tr>
      <w:tr w:rsidR="003D39D6" w:rsidRPr="00677EB2" w14:paraId="2DD865C2" w14:textId="77777777" w:rsidTr="00125654">
        <w:trPr>
          <w:cantSplit/>
          <w:trHeight w:val="252"/>
        </w:trPr>
        <w:tc>
          <w:tcPr>
            <w:tcW w:w="7285" w:type="dxa"/>
          </w:tcPr>
          <w:p w14:paraId="1364D7F6" w14:textId="77777777" w:rsidR="003D39D6" w:rsidRPr="00ED5528" w:rsidRDefault="003D39D6" w:rsidP="00ED5528">
            <w:pPr>
              <w:spacing w:after="0"/>
              <w:jc w:val="both"/>
              <w:rPr>
                <w:rFonts w:ascii="Arial Narrow" w:hAnsi="Arial Narrow"/>
                <w:sz w:val="20"/>
                <w:szCs w:val="20"/>
              </w:rPr>
            </w:pPr>
            <w:r w:rsidRPr="00ED5528">
              <w:rPr>
                <w:rFonts w:ascii="Arial Narrow" w:hAnsi="Arial Narrow"/>
                <w:sz w:val="20"/>
                <w:szCs w:val="20"/>
              </w:rPr>
              <w:t>Beneficiary targeting activities with community leaders</w:t>
            </w:r>
          </w:p>
        </w:tc>
        <w:tc>
          <w:tcPr>
            <w:tcW w:w="450" w:type="dxa"/>
            <w:shd w:val="clear" w:color="auto" w:fill="auto"/>
            <w:vAlign w:val="center"/>
          </w:tcPr>
          <w:p w14:paraId="1EBDA627" w14:textId="77777777" w:rsidR="003D39D6" w:rsidRPr="00ED5528" w:rsidRDefault="003D39D6" w:rsidP="00ED5528">
            <w:pPr>
              <w:spacing w:after="0"/>
              <w:jc w:val="center"/>
              <w:rPr>
                <w:rFonts w:ascii="Arial Narrow" w:hAnsi="Arial Narrow"/>
                <w:sz w:val="20"/>
                <w:szCs w:val="20"/>
              </w:rPr>
            </w:pPr>
          </w:p>
        </w:tc>
        <w:tc>
          <w:tcPr>
            <w:tcW w:w="450" w:type="dxa"/>
            <w:shd w:val="clear" w:color="auto" w:fill="C9C9C9" w:themeFill="accent3" w:themeFillTint="99"/>
            <w:vAlign w:val="center"/>
          </w:tcPr>
          <w:p w14:paraId="6C9BD8F8" w14:textId="77777777" w:rsidR="003D39D6" w:rsidRPr="00ED5528" w:rsidRDefault="003D39D6" w:rsidP="00ED5528">
            <w:pPr>
              <w:spacing w:after="0"/>
              <w:jc w:val="center"/>
              <w:rPr>
                <w:rFonts w:ascii="Arial Narrow" w:hAnsi="Arial Narrow"/>
                <w:sz w:val="20"/>
                <w:szCs w:val="20"/>
              </w:rPr>
            </w:pPr>
            <w:r w:rsidRPr="00ED5528">
              <w:rPr>
                <w:rFonts w:ascii="Arial Narrow" w:hAnsi="Arial Narrow"/>
                <w:sz w:val="20"/>
                <w:szCs w:val="20"/>
              </w:rPr>
              <w:t>X</w:t>
            </w:r>
          </w:p>
        </w:tc>
        <w:tc>
          <w:tcPr>
            <w:tcW w:w="450" w:type="dxa"/>
            <w:shd w:val="clear" w:color="auto" w:fill="C9C9C9" w:themeFill="accent3" w:themeFillTint="99"/>
            <w:vAlign w:val="center"/>
          </w:tcPr>
          <w:p w14:paraId="31DF81C7" w14:textId="77777777" w:rsidR="003D39D6" w:rsidRPr="00ED5528" w:rsidRDefault="003D39D6" w:rsidP="00ED5528">
            <w:pPr>
              <w:spacing w:after="0"/>
              <w:jc w:val="center"/>
              <w:rPr>
                <w:rFonts w:ascii="Arial Narrow" w:hAnsi="Arial Narrow"/>
                <w:sz w:val="20"/>
                <w:szCs w:val="20"/>
              </w:rPr>
            </w:pPr>
            <w:r w:rsidRPr="00ED5528">
              <w:rPr>
                <w:rFonts w:ascii="Arial Narrow" w:hAnsi="Arial Narrow"/>
                <w:sz w:val="20"/>
                <w:szCs w:val="20"/>
              </w:rPr>
              <w:t>X</w:t>
            </w:r>
          </w:p>
        </w:tc>
        <w:tc>
          <w:tcPr>
            <w:tcW w:w="450" w:type="dxa"/>
            <w:vAlign w:val="center"/>
          </w:tcPr>
          <w:p w14:paraId="6682877B" w14:textId="77777777" w:rsidR="003D39D6" w:rsidRPr="00ED5528" w:rsidRDefault="003D39D6" w:rsidP="00ED5528">
            <w:pPr>
              <w:spacing w:after="0"/>
              <w:jc w:val="center"/>
              <w:rPr>
                <w:rFonts w:ascii="Arial Narrow" w:hAnsi="Arial Narrow"/>
                <w:sz w:val="20"/>
                <w:szCs w:val="20"/>
              </w:rPr>
            </w:pPr>
          </w:p>
        </w:tc>
        <w:tc>
          <w:tcPr>
            <w:tcW w:w="450" w:type="dxa"/>
            <w:vAlign w:val="center"/>
          </w:tcPr>
          <w:p w14:paraId="389471DF" w14:textId="77777777" w:rsidR="003D39D6" w:rsidRPr="00ED5528" w:rsidRDefault="003D39D6" w:rsidP="00ED5528">
            <w:pPr>
              <w:spacing w:after="0"/>
              <w:jc w:val="center"/>
              <w:rPr>
                <w:rFonts w:ascii="Arial Narrow" w:hAnsi="Arial Narrow"/>
                <w:sz w:val="20"/>
                <w:szCs w:val="20"/>
              </w:rPr>
            </w:pPr>
          </w:p>
        </w:tc>
        <w:tc>
          <w:tcPr>
            <w:tcW w:w="450" w:type="dxa"/>
            <w:vAlign w:val="center"/>
          </w:tcPr>
          <w:p w14:paraId="31E138FA" w14:textId="77777777" w:rsidR="003D39D6" w:rsidRPr="00ED5528" w:rsidRDefault="003D39D6" w:rsidP="00ED5528">
            <w:pPr>
              <w:spacing w:after="0"/>
              <w:jc w:val="center"/>
              <w:rPr>
                <w:rFonts w:ascii="Arial Narrow" w:hAnsi="Arial Narrow"/>
                <w:sz w:val="20"/>
                <w:szCs w:val="20"/>
              </w:rPr>
            </w:pPr>
          </w:p>
        </w:tc>
        <w:tc>
          <w:tcPr>
            <w:tcW w:w="450" w:type="dxa"/>
            <w:vAlign w:val="center"/>
          </w:tcPr>
          <w:p w14:paraId="285394CE" w14:textId="77777777" w:rsidR="003D39D6" w:rsidRPr="00ED5528" w:rsidRDefault="003D39D6" w:rsidP="00ED5528">
            <w:pPr>
              <w:spacing w:after="0"/>
              <w:jc w:val="center"/>
              <w:rPr>
                <w:rFonts w:ascii="Arial Narrow" w:hAnsi="Arial Narrow"/>
                <w:sz w:val="20"/>
                <w:szCs w:val="20"/>
              </w:rPr>
            </w:pPr>
          </w:p>
        </w:tc>
        <w:tc>
          <w:tcPr>
            <w:tcW w:w="450" w:type="dxa"/>
            <w:vAlign w:val="center"/>
          </w:tcPr>
          <w:p w14:paraId="29806F57" w14:textId="77777777" w:rsidR="003D39D6" w:rsidRPr="00ED5528" w:rsidRDefault="003D39D6" w:rsidP="00ED5528">
            <w:pPr>
              <w:spacing w:after="0"/>
              <w:jc w:val="center"/>
              <w:rPr>
                <w:rFonts w:ascii="Arial Narrow" w:hAnsi="Arial Narrow"/>
                <w:sz w:val="20"/>
                <w:szCs w:val="20"/>
              </w:rPr>
            </w:pPr>
          </w:p>
        </w:tc>
        <w:tc>
          <w:tcPr>
            <w:tcW w:w="450" w:type="dxa"/>
            <w:vAlign w:val="center"/>
          </w:tcPr>
          <w:p w14:paraId="3F3C218A" w14:textId="77777777" w:rsidR="003D39D6" w:rsidRPr="00ED5528" w:rsidRDefault="003D39D6" w:rsidP="00ED5528">
            <w:pPr>
              <w:spacing w:after="0"/>
              <w:jc w:val="center"/>
              <w:rPr>
                <w:rFonts w:ascii="Arial Narrow" w:hAnsi="Arial Narrow"/>
                <w:sz w:val="20"/>
                <w:szCs w:val="20"/>
              </w:rPr>
            </w:pPr>
          </w:p>
        </w:tc>
        <w:tc>
          <w:tcPr>
            <w:tcW w:w="450" w:type="dxa"/>
            <w:vAlign w:val="center"/>
          </w:tcPr>
          <w:p w14:paraId="00DF892C" w14:textId="77777777" w:rsidR="003D39D6" w:rsidRPr="00ED5528" w:rsidRDefault="003D39D6" w:rsidP="00ED5528">
            <w:pPr>
              <w:spacing w:after="0"/>
              <w:jc w:val="center"/>
              <w:rPr>
                <w:rFonts w:ascii="Arial Narrow" w:hAnsi="Arial Narrow"/>
                <w:sz w:val="20"/>
                <w:szCs w:val="20"/>
              </w:rPr>
            </w:pPr>
          </w:p>
        </w:tc>
        <w:tc>
          <w:tcPr>
            <w:tcW w:w="540" w:type="dxa"/>
            <w:vAlign w:val="center"/>
          </w:tcPr>
          <w:p w14:paraId="1A9E0EE4" w14:textId="77777777" w:rsidR="003D39D6" w:rsidRPr="00ED5528" w:rsidRDefault="003D39D6" w:rsidP="00ED5528">
            <w:pPr>
              <w:spacing w:after="0"/>
              <w:jc w:val="center"/>
              <w:rPr>
                <w:rFonts w:ascii="Arial Narrow" w:hAnsi="Arial Narrow"/>
                <w:sz w:val="20"/>
                <w:szCs w:val="20"/>
              </w:rPr>
            </w:pPr>
          </w:p>
        </w:tc>
        <w:tc>
          <w:tcPr>
            <w:tcW w:w="470" w:type="dxa"/>
            <w:vAlign w:val="center"/>
          </w:tcPr>
          <w:p w14:paraId="3CADF342" w14:textId="77777777" w:rsidR="003D39D6" w:rsidRPr="00ED5528" w:rsidRDefault="003D39D6" w:rsidP="00ED5528">
            <w:pPr>
              <w:spacing w:after="0"/>
              <w:jc w:val="center"/>
              <w:rPr>
                <w:rFonts w:ascii="Arial Narrow" w:hAnsi="Arial Narrow"/>
                <w:sz w:val="20"/>
                <w:szCs w:val="20"/>
              </w:rPr>
            </w:pPr>
          </w:p>
        </w:tc>
        <w:tc>
          <w:tcPr>
            <w:tcW w:w="2810" w:type="dxa"/>
          </w:tcPr>
          <w:p w14:paraId="7859F351" w14:textId="77777777" w:rsidR="003D39D6" w:rsidRPr="00ED5528" w:rsidRDefault="003D39D6" w:rsidP="00ED5528">
            <w:pPr>
              <w:spacing w:after="0"/>
              <w:jc w:val="center"/>
              <w:rPr>
                <w:rFonts w:ascii="Arial Narrow" w:hAnsi="Arial Narrow"/>
                <w:sz w:val="20"/>
                <w:szCs w:val="20"/>
              </w:rPr>
            </w:pPr>
            <w:r w:rsidRPr="00ED5528">
              <w:rPr>
                <w:rFonts w:ascii="Arial Narrow" w:hAnsi="Arial Narrow"/>
                <w:sz w:val="20"/>
                <w:szCs w:val="20"/>
              </w:rPr>
              <w:t>IRC, UNIDO</w:t>
            </w:r>
          </w:p>
        </w:tc>
      </w:tr>
      <w:tr w:rsidR="00A42060" w:rsidRPr="00677EB2" w14:paraId="22C768C5" w14:textId="77777777" w:rsidTr="00125654">
        <w:trPr>
          <w:cantSplit/>
          <w:trHeight w:val="320"/>
        </w:trPr>
        <w:tc>
          <w:tcPr>
            <w:tcW w:w="7285" w:type="dxa"/>
            <w:vAlign w:val="bottom"/>
          </w:tcPr>
          <w:p w14:paraId="61C49CB7" w14:textId="77777777" w:rsidR="00A42060" w:rsidRPr="00125654" w:rsidRDefault="00125654" w:rsidP="00ED5528">
            <w:pPr>
              <w:spacing w:after="0"/>
              <w:rPr>
                <w:rFonts w:ascii="Arial Narrow" w:hAnsi="Arial Narrow"/>
                <w:b/>
                <w:sz w:val="20"/>
                <w:szCs w:val="20"/>
              </w:rPr>
            </w:pPr>
            <w:r w:rsidRPr="00125654">
              <w:rPr>
                <w:rFonts w:ascii="Arial Narrow" w:hAnsi="Arial Narrow"/>
                <w:b/>
                <w:sz w:val="20"/>
                <w:szCs w:val="20"/>
              </w:rPr>
              <w:t>Result 1: Increased household food availability through improved agricultural productivity and storage</w:t>
            </w:r>
          </w:p>
        </w:tc>
        <w:tc>
          <w:tcPr>
            <w:tcW w:w="450" w:type="dxa"/>
            <w:shd w:val="clear" w:color="auto" w:fill="auto"/>
            <w:vAlign w:val="center"/>
          </w:tcPr>
          <w:p w14:paraId="4EBCFF22" w14:textId="77777777" w:rsidR="00A42060" w:rsidRPr="00ED5528" w:rsidRDefault="00A42060" w:rsidP="00ED5528">
            <w:pPr>
              <w:spacing w:after="0"/>
              <w:jc w:val="center"/>
              <w:rPr>
                <w:rFonts w:ascii="Arial Narrow" w:hAnsi="Arial Narrow"/>
                <w:sz w:val="20"/>
                <w:szCs w:val="20"/>
              </w:rPr>
            </w:pPr>
          </w:p>
        </w:tc>
        <w:tc>
          <w:tcPr>
            <w:tcW w:w="450" w:type="dxa"/>
            <w:shd w:val="clear" w:color="auto" w:fill="auto"/>
            <w:vAlign w:val="center"/>
          </w:tcPr>
          <w:p w14:paraId="43948F59" w14:textId="77777777" w:rsidR="00A42060" w:rsidRPr="00ED5528" w:rsidRDefault="00A42060" w:rsidP="00ED5528">
            <w:pPr>
              <w:spacing w:after="0"/>
              <w:jc w:val="center"/>
              <w:rPr>
                <w:rFonts w:ascii="Arial Narrow" w:hAnsi="Arial Narrow"/>
                <w:sz w:val="20"/>
                <w:szCs w:val="20"/>
              </w:rPr>
            </w:pPr>
          </w:p>
        </w:tc>
        <w:tc>
          <w:tcPr>
            <w:tcW w:w="450" w:type="dxa"/>
            <w:shd w:val="clear" w:color="auto" w:fill="auto"/>
            <w:vAlign w:val="center"/>
          </w:tcPr>
          <w:p w14:paraId="354C1490" w14:textId="77777777" w:rsidR="00A42060" w:rsidRPr="00ED5528" w:rsidRDefault="00A42060" w:rsidP="00ED5528">
            <w:pPr>
              <w:spacing w:after="0"/>
              <w:jc w:val="center"/>
              <w:rPr>
                <w:rFonts w:ascii="Arial Narrow" w:hAnsi="Arial Narrow"/>
                <w:sz w:val="20"/>
                <w:szCs w:val="20"/>
              </w:rPr>
            </w:pPr>
          </w:p>
        </w:tc>
        <w:tc>
          <w:tcPr>
            <w:tcW w:w="450" w:type="dxa"/>
            <w:shd w:val="clear" w:color="auto" w:fill="auto"/>
            <w:vAlign w:val="center"/>
          </w:tcPr>
          <w:p w14:paraId="42BD99E0" w14:textId="77777777" w:rsidR="00A42060" w:rsidRPr="00ED5528" w:rsidRDefault="00A42060" w:rsidP="00ED5528">
            <w:pPr>
              <w:spacing w:after="0"/>
              <w:jc w:val="center"/>
              <w:rPr>
                <w:rFonts w:ascii="Arial Narrow" w:hAnsi="Arial Narrow"/>
                <w:sz w:val="20"/>
                <w:szCs w:val="20"/>
              </w:rPr>
            </w:pPr>
          </w:p>
        </w:tc>
        <w:tc>
          <w:tcPr>
            <w:tcW w:w="450" w:type="dxa"/>
            <w:shd w:val="clear" w:color="auto" w:fill="auto"/>
            <w:vAlign w:val="center"/>
          </w:tcPr>
          <w:p w14:paraId="7EC4FDBD" w14:textId="77777777" w:rsidR="00A42060" w:rsidRPr="00ED5528" w:rsidRDefault="00A42060" w:rsidP="00ED5528">
            <w:pPr>
              <w:spacing w:after="0"/>
              <w:jc w:val="center"/>
              <w:rPr>
                <w:rFonts w:ascii="Arial Narrow" w:hAnsi="Arial Narrow"/>
                <w:sz w:val="20"/>
                <w:szCs w:val="20"/>
              </w:rPr>
            </w:pPr>
          </w:p>
        </w:tc>
        <w:tc>
          <w:tcPr>
            <w:tcW w:w="450" w:type="dxa"/>
            <w:vAlign w:val="center"/>
          </w:tcPr>
          <w:p w14:paraId="664733EB" w14:textId="77777777" w:rsidR="00A42060" w:rsidRPr="00ED5528" w:rsidRDefault="00A42060" w:rsidP="00ED5528">
            <w:pPr>
              <w:spacing w:after="0"/>
              <w:jc w:val="center"/>
              <w:rPr>
                <w:rFonts w:ascii="Arial Narrow" w:hAnsi="Arial Narrow"/>
                <w:sz w:val="20"/>
                <w:szCs w:val="20"/>
              </w:rPr>
            </w:pPr>
          </w:p>
        </w:tc>
        <w:tc>
          <w:tcPr>
            <w:tcW w:w="450" w:type="dxa"/>
            <w:vAlign w:val="center"/>
          </w:tcPr>
          <w:p w14:paraId="549FACBD" w14:textId="77777777" w:rsidR="00A42060" w:rsidRPr="00ED5528" w:rsidRDefault="00A42060" w:rsidP="00ED5528">
            <w:pPr>
              <w:spacing w:after="0"/>
              <w:jc w:val="center"/>
              <w:rPr>
                <w:rFonts w:ascii="Arial Narrow" w:hAnsi="Arial Narrow"/>
                <w:sz w:val="20"/>
                <w:szCs w:val="20"/>
              </w:rPr>
            </w:pPr>
          </w:p>
        </w:tc>
        <w:tc>
          <w:tcPr>
            <w:tcW w:w="450" w:type="dxa"/>
            <w:vAlign w:val="center"/>
          </w:tcPr>
          <w:p w14:paraId="0CB2BDDB" w14:textId="77777777" w:rsidR="00A42060" w:rsidRPr="00ED5528" w:rsidRDefault="00A42060" w:rsidP="00ED5528">
            <w:pPr>
              <w:spacing w:after="0"/>
              <w:jc w:val="center"/>
              <w:rPr>
                <w:rFonts w:ascii="Arial Narrow" w:hAnsi="Arial Narrow"/>
                <w:sz w:val="20"/>
                <w:szCs w:val="20"/>
              </w:rPr>
            </w:pPr>
          </w:p>
        </w:tc>
        <w:tc>
          <w:tcPr>
            <w:tcW w:w="450" w:type="dxa"/>
            <w:vAlign w:val="center"/>
          </w:tcPr>
          <w:p w14:paraId="402A4350" w14:textId="77777777" w:rsidR="00A42060" w:rsidRPr="00ED5528" w:rsidRDefault="00A42060" w:rsidP="00ED5528">
            <w:pPr>
              <w:spacing w:after="0"/>
              <w:jc w:val="center"/>
              <w:rPr>
                <w:rFonts w:ascii="Arial Narrow" w:hAnsi="Arial Narrow"/>
                <w:sz w:val="20"/>
                <w:szCs w:val="20"/>
              </w:rPr>
            </w:pPr>
          </w:p>
        </w:tc>
        <w:tc>
          <w:tcPr>
            <w:tcW w:w="450" w:type="dxa"/>
            <w:vAlign w:val="center"/>
          </w:tcPr>
          <w:p w14:paraId="30653C37" w14:textId="77777777" w:rsidR="00A42060" w:rsidRPr="00ED5528" w:rsidRDefault="00A42060" w:rsidP="00ED5528">
            <w:pPr>
              <w:spacing w:after="0"/>
              <w:jc w:val="center"/>
              <w:rPr>
                <w:rFonts w:ascii="Arial Narrow" w:hAnsi="Arial Narrow"/>
                <w:sz w:val="20"/>
                <w:szCs w:val="20"/>
              </w:rPr>
            </w:pPr>
          </w:p>
        </w:tc>
        <w:tc>
          <w:tcPr>
            <w:tcW w:w="540" w:type="dxa"/>
            <w:vAlign w:val="center"/>
          </w:tcPr>
          <w:p w14:paraId="36C3CFE4" w14:textId="77777777" w:rsidR="00A42060" w:rsidRPr="00ED5528" w:rsidRDefault="00A42060" w:rsidP="00ED5528">
            <w:pPr>
              <w:spacing w:after="0"/>
              <w:jc w:val="center"/>
              <w:rPr>
                <w:rFonts w:ascii="Arial Narrow" w:hAnsi="Arial Narrow"/>
                <w:sz w:val="20"/>
                <w:szCs w:val="20"/>
              </w:rPr>
            </w:pPr>
          </w:p>
        </w:tc>
        <w:tc>
          <w:tcPr>
            <w:tcW w:w="470" w:type="dxa"/>
            <w:vAlign w:val="center"/>
          </w:tcPr>
          <w:p w14:paraId="110B235D" w14:textId="77777777" w:rsidR="00A42060" w:rsidRPr="00ED5528" w:rsidRDefault="00A42060" w:rsidP="00ED5528">
            <w:pPr>
              <w:spacing w:after="0"/>
              <w:jc w:val="center"/>
              <w:rPr>
                <w:rFonts w:ascii="Arial Narrow" w:hAnsi="Arial Narrow"/>
                <w:sz w:val="20"/>
                <w:szCs w:val="20"/>
              </w:rPr>
            </w:pPr>
          </w:p>
        </w:tc>
        <w:tc>
          <w:tcPr>
            <w:tcW w:w="2810" w:type="dxa"/>
          </w:tcPr>
          <w:p w14:paraId="73586FD6" w14:textId="77777777" w:rsidR="00A42060" w:rsidRPr="00ED5528" w:rsidRDefault="00A42060" w:rsidP="00ED5528">
            <w:pPr>
              <w:spacing w:after="0"/>
              <w:jc w:val="center"/>
              <w:rPr>
                <w:rFonts w:ascii="Arial Narrow" w:hAnsi="Arial Narrow"/>
                <w:sz w:val="20"/>
                <w:szCs w:val="20"/>
              </w:rPr>
            </w:pPr>
          </w:p>
        </w:tc>
      </w:tr>
      <w:tr w:rsidR="003D39D6" w:rsidRPr="00677EB2" w14:paraId="5236E86D" w14:textId="77777777" w:rsidTr="00125654">
        <w:trPr>
          <w:cantSplit/>
          <w:trHeight w:val="320"/>
        </w:trPr>
        <w:tc>
          <w:tcPr>
            <w:tcW w:w="7285" w:type="dxa"/>
            <w:vAlign w:val="bottom"/>
          </w:tcPr>
          <w:p w14:paraId="570B0324" w14:textId="77777777" w:rsidR="003D39D6" w:rsidRPr="00ED5528" w:rsidRDefault="003D39D6" w:rsidP="00ED5528">
            <w:pPr>
              <w:spacing w:after="0"/>
              <w:rPr>
                <w:rFonts w:ascii="Arial Narrow" w:hAnsi="Arial Narrow"/>
                <w:sz w:val="20"/>
                <w:szCs w:val="20"/>
              </w:rPr>
            </w:pPr>
            <w:r w:rsidRPr="00ED5528">
              <w:rPr>
                <w:rFonts w:ascii="Arial Narrow" w:hAnsi="Arial Narrow"/>
                <w:sz w:val="20"/>
                <w:szCs w:val="20"/>
              </w:rPr>
              <w:t>Provision of staple seeds (Maize, Sorghum, Sesame, Groundnuts)</w:t>
            </w:r>
          </w:p>
        </w:tc>
        <w:tc>
          <w:tcPr>
            <w:tcW w:w="450" w:type="dxa"/>
            <w:shd w:val="clear" w:color="auto" w:fill="auto"/>
            <w:vAlign w:val="center"/>
          </w:tcPr>
          <w:p w14:paraId="5C84510C" w14:textId="77777777" w:rsidR="003D39D6" w:rsidRPr="00ED5528" w:rsidRDefault="003D39D6" w:rsidP="00ED5528">
            <w:pPr>
              <w:spacing w:after="0"/>
              <w:jc w:val="center"/>
              <w:rPr>
                <w:rFonts w:ascii="Arial Narrow" w:hAnsi="Arial Narrow"/>
                <w:sz w:val="20"/>
                <w:szCs w:val="20"/>
              </w:rPr>
            </w:pPr>
          </w:p>
        </w:tc>
        <w:tc>
          <w:tcPr>
            <w:tcW w:w="450" w:type="dxa"/>
            <w:shd w:val="clear" w:color="auto" w:fill="auto"/>
            <w:vAlign w:val="center"/>
          </w:tcPr>
          <w:p w14:paraId="5B261273" w14:textId="77777777" w:rsidR="003D39D6" w:rsidRPr="00ED5528" w:rsidRDefault="003D39D6" w:rsidP="00ED5528">
            <w:pPr>
              <w:spacing w:after="0"/>
              <w:jc w:val="center"/>
              <w:rPr>
                <w:rFonts w:ascii="Arial Narrow" w:hAnsi="Arial Narrow"/>
                <w:sz w:val="20"/>
                <w:szCs w:val="20"/>
              </w:rPr>
            </w:pPr>
          </w:p>
        </w:tc>
        <w:tc>
          <w:tcPr>
            <w:tcW w:w="450" w:type="dxa"/>
            <w:shd w:val="clear" w:color="auto" w:fill="auto"/>
            <w:vAlign w:val="center"/>
          </w:tcPr>
          <w:p w14:paraId="5E9E9E7E" w14:textId="77777777" w:rsidR="003D39D6" w:rsidRPr="00ED5528" w:rsidRDefault="003D39D6" w:rsidP="00ED5528">
            <w:pPr>
              <w:spacing w:after="0"/>
              <w:jc w:val="center"/>
              <w:rPr>
                <w:rFonts w:ascii="Arial Narrow" w:hAnsi="Arial Narrow"/>
                <w:sz w:val="20"/>
                <w:szCs w:val="20"/>
              </w:rPr>
            </w:pPr>
          </w:p>
        </w:tc>
        <w:tc>
          <w:tcPr>
            <w:tcW w:w="450" w:type="dxa"/>
            <w:shd w:val="clear" w:color="auto" w:fill="C9C9C9" w:themeFill="accent3" w:themeFillTint="99"/>
            <w:vAlign w:val="center"/>
          </w:tcPr>
          <w:p w14:paraId="06332404" w14:textId="77777777" w:rsidR="003D39D6" w:rsidRPr="00ED5528" w:rsidRDefault="003D39D6" w:rsidP="00ED5528">
            <w:pPr>
              <w:spacing w:after="0"/>
              <w:jc w:val="center"/>
              <w:rPr>
                <w:rFonts w:ascii="Arial Narrow" w:hAnsi="Arial Narrow"/>
                <w:sz w:val="20"/>
                <w:szCs w:val="20"/>
              </w:rPr>
            </w:pPr>
            <w:r w:rsidRPr="00ED5528">
              <w:rPr>
                <w:rFonts w:ascii="Arial Narrow" w:hAnsi="Arial Narrow"/>
                <w:sz w:val="20"/>
                <w:szCs w:val="20"/>
              </w:rPr>
              <w:t>X</w:t>
            </w:r>
          </w:p>
        </w:tc>
        <w:tc>
          <w:tcPr>
            <w:tcW w:w="450" w:type="dxa"/>
            <w:shd w:val="clear" w:color="auto" w:fill="C9C9C9" w:themeFill="accent3" w:themeFillTint="99"/>
            <w:vAlign w:val="center"/>
          </w:tcPr>
          <w:p w14:paraId="72F95191" w14:textId="77777777" w:rsidR="003D39D6" w:rsidRPr="00ED5528" w:rsidRDefault="003D39D6" w:rsidP="00ED5528">
            <w:pPr>
              <w:spacing w:after="0"/>
              <w:jc w:val="center"/>
              <w:rPr>
                <w:rFonts w:ascii="Arial Narrow" w:hAnsi="Arial Narrow"/>
                <w:sz w:val="20"/>
                <w:szCs w:val="20"/>
              </w:rPr>
            </w:pPr>
            <w:r w:rsidRPr="00ED5528">
              <w:rPr>
                <w:rFonts w:ascii="Arial Narrow" w:hAnsi="Arial Narrow"/>
                <w:sz w:val="20"/>
                <w:szCs w:val="20"/>
              </w:rPr>
              <w:t>X</w:t>
            </w:r>
          </w:p>
        </w:tc>
        <w:tc>
          <w:tcPr>
            <w:tcW w:w="450" w:type="dxa"/>
            <w:vAlign w:val="center"/>
          </w:tcPr>
          <w:p w14:paraId="61BB16A5" w14:textId="77777777" w:rsidR="003D39D6" w:rsidRPr="00ED5528" w:rsidRDefault="003D39D6" w:rsidP="00ED5528">
            <w:pPr>
              <w:spacing w:after="0"/>
              <w:jc w:val="center"/>
              <w:rPr>
                <w:rFonts w:ascii="Arial Narrow" w:hAnsi="Arial Narrow"/>
                <w:sz w:val="20"/>
                <w:szCs w:val="20"/>
              </w:rPr>
            </w:pPr>
          </w:p>
        </w:tc>
        <w:tc>
          <w:tcPr>
            <w:tcW w:w="450" w:type="dxa"/>
            <w:vAlign w:val="center"/>
          </w:tcPr>
          <w:p w14:paraId="6160923A" w14:textId="77777777" w:rsidR="003D39D6" w:rsidRPr="00ED5528" w:rsidRDefault="003D39D6" w:rsidP="00ED5528">
            <w:pPr>
              <w:spacing w:after="0"/>
              <w:jc w:val="center"/>
              <w:rPr>
                <w:rFonts w:ascii="Arial Narrow" w:hAnsi="Arial Narrow"/>
                <w:sz w:val="20"/>
                <w:szCs w:val="20"/>
              </w:rPr>
            </w:pPr>
          </w:p>
        </w:tc>
        <w:tc>
          <w:tcPr>
            <w:tcW w:w="450" w:type="dxa"/>
            <w:vAlign w:val="center"/>
          </w:tcPr>
          <w:p w14:paraId="50D6B68D" w14:textId="77777777" w:rsidR="003D39D6" w:rsidRPr="00ED5528" w:rsidRDefault="003D39D6" w:rsidP="00ED5528">
            <w:pPr>
              <w:spacing w:after="0"/>
              <w:jc w:val="center"/>
              <w:rPr>
                <w:rFonts w:ascii="Arial Narrow" w:hAnsi="Arial Narrow"/>
                <w:sz w:val="20"/>
                <w:szCs w:val="20"/>
              </w:rPr>
            </w:pPr>
          </w:p>
        </w:tc>
        <w:tc>
          <w:tcPr>
            <w:tcW w:w="450" w:type="dxa"/>
            <w:vAlign w:val="center"/>
          </w:tcPr>
          <w:p w14:paraId="5826263F" w14:textId="77777777" w:rsidR="003D39D6" w:rsidRPr="00ED5528" w:rsidRDefault="003D39D6" w:rsidP="00ED5528">
            <w:pPr>
              <w:spacing w:after="0"/>
              <w:jc w:val="center"/>
              <w:rPr>
                <w:rFonts w:ascii="Arial Narrow" w:hAnsi="Arial Narrow"/>
                <w:sz w:val="20"/>
                <w:szCs w:val="20"/>
              </w:rPr>
            </w:pPr>
          </w:p>
        </w:tc>
        <w:tc>
          <w:tcPr>
            <w:tcW w:w="450" w:type="dxa"/>
            <w:vAlign w:val="center"/>
          </w:tcPr>
          <w:p w14:paraId="4A9635B9" w14:textId="77777777" w:rsidR="003D39D6" w:rsidRPr="00ED5528" w:rsidRDefault="003D39D6" w:rsidP="00ED5528">
            <w:pPr>
              <w:spacing w:after="0"/>
              <w:jc w:val="center"/>
              <w:rPr>
                <w:rFonts w:ascii="Arial Narrow" w:hAnsi="Arial Narrow"/>
                <w:sz w:val="20"/>
                <w:szCs w:val="20"/>
              </w:rPr>
            </w:pPr>
          </w:p>
        </w:tc>
        <w:tc>
          <w:tcPr>
            <w:tcW w:w="540" w:type="dxa"/>
            <w:vAlign w:val="center"/>
          </w:tcPr>
          <w:p w14:paraId="7F97D731" w14:textId="77777777" w:rsidR="003D39D6" w:rsidRPr="00ED5528" w:rsidRDefault="003D39D6" w:rsidP="00ED5528">
            <w:pPr>
              <w:spacing w:after="0"/>
              <w:jc w:val="center"/>
              <w:rPr>
                <w:rFonts w:ascii="Arial Narrow" w:hAnsi="Arial Narrow"/>
                <w:sz w:val="20"/>
                <w:szCs w:val="20"/>
              </w:rPr>
            </w:pPr>
          </w:p>
        </w:tc>
        <w:tc>
          <w:tcPr>
            <w:tcW w:w="470" w:type="dxa"/>
            <w:vAlign w:val="center"/>
          </w:tcPr>
          <w:p w14:paraId="7F275C99" w14:textId="77777777" w:rsidR="003D39D6" w:rsidRPr="00ED5528" w:rsidRDefault="003D39D6" w:rsidP="00ED5528">
            <w:pPr>
              <w:spacing w:after="0"/>
              <w:jc w:val="center"/>
              <w:rPr>
                <w:rFonts w:ascii="Arial Narrow" w:hAnsi="Arial Narrow"/>
                <w:sz w:val="20"/>
                <w:szCs w:val="20"/>
              </w:rPr>
            </w:pPr>
          </w:p>
        </w:tc>
        <w:tc>
          <w:tcPr>
            <w:tcW w:w="2810" w:type="dxa"/>
          </w:tcPr>
          <w:p w14:paraId="241845B5" w14:textId="77777777" w:rsidR="003D39D6" w:rsidRPr="00ED5528" w:rsidRDefault="003D39D6" w:rsidP="00ED5528">
            <w:pPr>
              <w:spacing w:after="0"/>
              <w:jc w:val="center"/>
              <w:rPr>
                <w:rFonts w:ascii="Arial Narrow" w:hAnsi="Arial Narrow"/>
                <w:sz w:val="20"/>
                <w:szCs w:val="20"/>
              </w:rPr>
            </w:pPr>
            <w:r w:rsidRPr="00ED5528">
              <w:rPr>
                <w:rFonts w:ascii="Arial Narrow" w:hAnsi="Arial Narrow"/>
                <w:sz w:val="20"/>
                <w:szCs w:val="20"/>
              </w:rPr>
              <w:t>IRC, UNIDO</w:t>
            </w:r>
          </w:p>
        </w:tc>
      </w:tr>
      <w:tr w:rsidR="003D39D6" w:rsidRPr="00677EB2" w14:paraId="4974FBEE" w14:textId="77777777" w:rsidTr="00125654">
        <w:trPr>
          <w:cantSplit/>
          <w:trHeight w:val="320"/>
        </w:trPr>
        <w:tc>
          <w:tcPr>
            <w:tcW w:w="7285" w:type="dxa"/>
            <w:vAlign w:val="bottom"/>
          </w:tcPr>
          <w:p w14:paraId="1F7F75DE" w14:textId="77777777" w:rsidR="003D39D6" w:rsidRPr="00ED5528" w:rsidRDefault="003D39D6" w:rsidP="00ED5528">
            <w:pPr>
              <w:spacing w:after="0"/>
              <w:rPr>
                <w:rFonts w:ascii="Arial Narrow" w:hAnsi="Arial Narrow"/>
                <w:sz w:val="20"/>
                <w:szCs w:val="20"/>
              </w:rPr>
            </w:pPr>
            <w:r w:rsidRPr="00ED5528">
              <w:rPr>
                <w:rFonts w:ascii="Arial Narrow" w:hAnsi="Arial Narrow"/>
                <w:sz w:val="20"/>
                <w:szCs w:val="20"/>
              </w:rPr>
              <w:t>Provision of Farming tools (Sickles, Folk/Hoe, Panga, Watering Cans)</w:t>
            </w:r>
          </w:p>
        </w:tc>
        <w:tc>
          <w:tcPr>
            <w:tcW w:w="450" w:type="dxa"/>
            <w:shd w:val="clear" w:color="auto" w:fill="auto"/>
            <w:vAlign w:val="center"/>
          </w:tcPr>
          <w:p w14:paraId="77D97812" w14:textId="77777777" w:rsidR="003D39D6" w:rsidRPr="00ED5528" w:rsidRDefault="003D39D6" w:rsidP="00ED5528">
            <w:pPr>
              <w:spacing w:after="0"/>
              <w:jc w:val="center"/>
              <w:rPr>
                <w:rFonts w:ascii="Arial Narrow" w:hAnsi="Arial Narrow"/>
                <w:sz w:val="20"/>
                <w:szCs w:val="20"/>
              </w:rPr>
            </w:pPr>
          </w:p>
        </w:tc>
        <w:tc>
          <w:tcPr>
            <w:tcW w:w="450" w:type="dxa"/>
            <w:shd w:val="clear" w:color="auto" w:fill="auto"/>
            <w:vAlign w:val="center"/>
          </w:tcPr>
          <w:p w14:paraId="6CE0541B" w14:textId="77777777" w:rsidR="003D39D6" w:rsidRPr="00ED5528" w:rsidRDefault="003D39D6" w:rsidP="00ED5528">
            <w:pPr>
              <w:spacing w:after="0"/>
              <w:jc w:val="center"/>
              <w:rPr>
                <w:rFonts w:ascii="Arial Narrow" w:hAnsi="Arial Narrow"/>
                <w:sz w:val="20"/>
                <w:szCs w:val="20"/>
              </w:rPr>
            </w:pPr>
          </w:p>
        </w:tc>
        <w:tc>
          <w:tcPr>
            <w:tcW w:w="450" w:type="dxa"/>
            <w:shd w:val="clear" w:color="auto" w:fill="auto"/>
            <w:vAlign w:val="center"/>
          </w:tcPr>
          <w:p w14:paraId="75077C87" w14:textId="77777777" w:rsidR="003D39D6" w:rsidRPr="00ED5528" w:rsidRDefault="003D39D6" w:rsidP="00ED5528">
            <w:pPr>
              <w:spacing w:after="0"/>
              <w:jc w:val="center"/>
              <w:rPr>
                <w:rFonts w:ascii="Arial Narrow" w:hAnsi="Arial Narrow"/>
                <w:sz w:val="20"/>
                <w:szCs w:val="20"/>
              </w:rPr>
            </w:pPr>
          </w:p>
        </w:tc>
        <w:tc>
          <w:tcPr>
            <w:tcW w:w="450" w:type="dxa"/>
            <w:shd w:val="clear" w:color="auto" w:fill="C9C9C9" w:themeFill="accent3" w:themeFillTint="99"/>
            <w:vAlign w:val="center"/>
          </w:tcPr>
          <w:p w14:paraId="3B413676" w14:textId="77777777" w:rsidR="003D39D6" w:rsidRPr="00ED5528" w:rsidRDefault="003D39D6" w:rsidP="00ED5528">
            <w:pPr>
              <w:spacing w:after="0"/>
              <w:jc w:val="center"/>
              <w:rPr>
                <w:rFonts w:ascii="Arial Narrow" w:hAnsi="Arial Narrow"/>
                <w:sz w:val="20"/>
                <w:szCs w:val="20"/>
              </w:rPr>
            </w:pPr>
            <w:r w:rsidRPr="00ED5528">
              <w:rPr>
                <w:rFonts w:ascii="Arial Narrow" w:hAnsi="Arial Narrow"/>
                <w:sz w:val="20"/>
                <w:szCs w:val="20"/>
              </w:rPr>
              <w:t>X</w:t>
            </w:r>
          </w:p>
        </w:tc>
        <w:tc>
          <w:tcPr>
            <w:tcW w:w="450" w:type="dxa"/>
            <w:shd w:val="clear" w:color="auto" w:fill="C9C9C9" w:themeFill="accent3" w:themeFillTint="99"/>
            <w:vAlign w:val="center"/>
          </w:tcPr>
          <w:p w14:paraId="4FD32A9A" w14:textId="77777777" w:rsidR="003D39D6" w:rsidRPr="00ED5528" w:rsidRDefault="003D39D6" w:rsidP="00ED5528">
            <w:pPr>
              <w:spacing w:after="0"/>
              <w:jc w:val="center"/>
              <w:rPr>
                <w:rFonts w:ascii="Arial Narrow" w:hAnsi="Arial Narrow"/>
                <w:sz w:val="20"/>
                <w:szCs w:val="20"/>
              </w:rPr>
            </w:pPr>
            <w:r w:rsidRPr="00ED5528">
              <w:rPr>
                <w:rFonts w:ascii="Arial Narrow" w:hAnsi="Arial Narrow"/>
                <w:sz w:val="20"/>
                <w:szCs w:val="20"/>
              </w:rPr>
              <w:t>X</w:t>
            </w:r>
          </w:p>
        </w:tc>
        <w:tc>
          <w:tcPr>
            <w:tcW w:w="450" w:type="dxa"/>
            <w:vAlign w:val="center"/>
          </w:tcPr>
          <w:p w14:paraId="731638B3" w14:textId="77777777" w:rsidR="003D39D6" w:rsidRPr="00ED5528" w:rsidRDefault="003D39D6" w:rsidP="00ED5528">
            <w:pPr>
              <w:spacing w:after="0"/>
              <w:jc w:val="center"/>
              <w:rPr>
                <w:rFonts w:ascii="Arial Narrow" w:hAnsi="Arial Narrow"/>
                <w:sz w:val="20"/>
                <w:szCs w:val="20"/>
              </w:rPr>
            </w:pPr>
          </w:p>
        </w:tc>
        <w:tc>
          <w:tcPr>
            <w:tcW w:w="450" w:type="dxa"/>
            <w:vAlign w:val="center"/>
          </w:tcPr>
          <w:p w14:paraId="368A144D" w14:textId="77777777" w:rsidR="003D39D6" w:rsidRPr="00ED5528" w:rsidRDefault="003D39D6" w:rsidP="00ED5528">
            <w:pPr>
              <w:spacing w:after="0"/>
              <w:jc w:val="center"/>
              <w:rPr>
                <w:rFonts w:ascii="Arial Narrow" w:hAnsi="Arial Narrow"/>
                <w:sz w:val="20"/>
                <w:szCs w:val="20"/>
              </w:rPr>
            </w:pPr>
          </w:p>
        </w:tc>
        <w:tc>
          <w:tcPr>
            <w:tcW w:w="450" w:type="dxa"/>
            <w:vAlign w:val="center"/>
          </w:tcPr>
          <w:p w14:paraId="6A39AFC0" w14:textId="77777777" w:rsidR="003D39D6" w:rsidRPr="00ED5528" w:rsidRDefault="003D39D6" w:rsidP="00ED5528">
            <w:pPr>
              <w:spacing w:after="0"/>
              <w:jc w:val="center"/>
              <w:rPr>
                <w:rFonts w:ascii="Arial Narrow" w:hAnsi="Arial Narrow"/>
                <w:sz w:val="20"/>
                <w:szCs w:val="20"/>
              </w:rPr>
            </w:pPr>
          </w:p>
        </w:tc>
        <w:tc>
          <w:tcPr>
            <w:tcW w:w="450" w:type="dxa"/>
            <w:vAlign w:val="center"/>
          </w:tcPr>
          <w:p w14:paraId="42185A87" w14:textId="77777777" w:rsidR="003D39D6" w:rsidRPr="00ED5528" w:rsidRDefault="003D39D6" w:rsidP="00ED5528">
            <w:pPr>
              <w:spacing w:after="0"/>
              <w:jc w:val="center"/>
              <w:rPr>
                <w:rFonts w:ascii="Arial Narrow" w:hAnsi="Arial Narrow"/>
                <w:sz w:val="20"/>
                <w:szCs w:val="20"/>
              </w:rPr>
            </w:pPr>
          </w:p>
        </w:tc>
        <w:tc>
          <w:tcPr>
            <w:tcW w:w="450" w:type="dxa"/>
            <w:vAlign w:val="center"/>
          </w:tcPr>
          <w:p w14:paraId="3B55B799" w14:textId="77777777" w:rsidR="003D39D6" w:rsidRPr="00ED5528" w:rsidRDefault="003D39D6" w:rsidP="00ED5528">
            <w:pPr>
              <w:spacing w:after="0"/>
              <w:jc w:val="center"/>
              <w:rPr>
                <w:rFonts w:ascii="Arial Narrow" w:hAnsi="Arial Narrow"/>
                <w:sz w:val="20"/>
                <w:szCs w:val="20"/>
              </w:rPr>
            </w:pPr>
          </w:p>
        </w:tc>
        <w:tc>
          <w:tcPr>
            <w:tcW w:w="540" w:type="dxa"/>
            <w:vAlign w:val="center"/>
          </w:tcPr>
          <w:p w14:paraId="62713827" w14:textId="77777777" w:rsidR="003D39D6" w:rsidRPr="00ED5528" w:rsidRDefault="003D39D6" w:rsidP="00ED5528">
            <w:pPr>
              <w:spacing w:after="0"/>
              <w:jc w:val="center"/>
              <w:rPr>
                <w:rFonts w:ascii="Arial Narrow" w:hAnsi="Arial Narrow"/>
                <w:sz w:val="20"/>
                <w:szCs w:val="20"/>
              </w:rPr>
            </w:pPr>
          </w:p>
        </w:tc>
        <w:tc>
          <w:tcPr>
            <w:tcW w:w="470" w:type="dxa"/>
            <w:vAlign w:val="center"/>
          </w:tcPr>
          <w:p w14:paraId="2C842CA0" w14:textId="77777777" w:rsidR="003D39D6" w:rsidRPr="00ED5528" w:rsidRDefault="003D39D6" w:rsidP="00ED5528">
            <w:pPr>
              <w:spacing w:after="0"/>
              <w:jc w:val="center"/>
              <w:rPr>
                <w:rFonts w:ascii="Arial Narrow" w:hAnsi="Arial Narrow"/>
                <w:sz w:val="20"/>
                <w:szCs w:val="20"/>
              </w:rPr>
            </w:pPr>
          </w:p>
        </w:tc>
        <w:tc>
          <w:tcPr>
            <w:tcW w:w="2810" w:type="dxa"/>
          </w:tcPr>
          <w:p w14:paraId="65B0C4A6" w14:textId="77777777" w:rsidR="003D39D6" w:rsidRPr="00ED5528" w:rsidRDefault="003D39D6" w:rsidP="00ED5528">
            <w:pPr>
              <w:spacing w:after="0"/>
              <w:jc w:val="center"/>
              <w:rPr>
                <w:rFonts w:ascii="Arial Narrow" w:hAnsi="Arial Narrow"/>
                <w:sz w:val="20"/>
                <w:szCs w:val="20"/>
              </w:rPr>
            </w:pPr>
            <w:r w:rsidRPr="00ED5528">
              <w:rPr>
                <w:rFonts w:ascii="Arial Narrow" w:hAnsi="Arial Narrow"/>
                <w:sz w:val="20"/>
                <w:szCs w:val="20"/>
              </w:rPr>
              <w:t>IRC, UNIDO</w:t>
            </w:r>
          </w:p>
        </w:tc>
      </w:tr>
      <w:tr w:rsidR="003D39D6" w:rsidRPr="00677EB2" w14:paraId="1133B785" w14:textId="77777777" w:rsidTr="00125654">
        <w:trPr>
          <w:cantSplit/>
          <w:trHeight w:val="234"/>
        </w:trPr>
        <w:tc>
          <w:tcPr>
            <w:tcW w:w="7285" w:type="dxa"/>
            <w:vAlign w:val="bottom"/>
          </w:tcPr>
          <w:p w14:paraId="27F1BB52" w14:textId="77777777" w:rsidR="003D39D6" w:rsidRPr="00ED5528" w:rsidRDefault="003D39D6" w:rsidP="00ED5528">
            <w:pPr>
              <w:spacing w:after="0"/>
              <w:rPr>
                <w:rFonts w:ascii="Arial Narrow" w:hAnsi="Arial Narrow"/>
                <w:sz w:val="20"/>
                <w:szCs w:val="20"/>
              </w:rPr>
            </w:pPr>
            <w:r w:rsidRPr="00ED5528">
              <w:rPr>
                <w:rFonts w:ascii="Arial Narrow" w:hAnsi="Arial Narrow"/>
                <w:sz w:val="20"/>
                <w:szCs w:val="20"/>
              </w:rPr>
              <w:t>Provision of Fishing tools (Rods, Line, Bait)</w:t>
            </w:r>
          </w:p>
        </w:tc>
        <w:tc>
          <w:tcPr>
            <w:tcW w:w="450" w:type="dxa"/>
            <w:shd w:val="clear" w:color="auto" w:fill="auto"/>
            <w:vAlign w:val="center"/>
          </w:tcPr>
          <w:p w14:paraId="7FABF4CE" w14:textId="77777777" w:rsidR="003D39D6" w:rsidRPr="00ED5528" w:rsidRDefault="003D39D6" w:rsidP="00ED5528">
            <w:pPr>
              <w:spacing w:after="0"/>
              <w:jc w:val="center"/>
              <w:rPr>
                <w:rFonts w:ascii="Arial Narrow" w:hAnsi="Arial Narrow"/>
                <w:sz w:val="20"/>
                <w:szCs w:val="20"/>
              </w:rPr>
            </w:pPr>
          </w:p>
        </w:tc>
        <w:tc>
          <w:tcPr>
            <w:tcW w:w="450" w:type="dxa"/>
            <w:shd w:val="clear" w:color="auto" w:fill="auto"/>
            <w:vAlign w:val="center"/>
          </w:tcPr>
          <w:p w14:paraId="02DB6FA3" w14:textId="77777777" w:rsidR="003D39D6" w:rsidRPr="00ED5528" w:rsidRDefault="003D39D6" w:rsidP="00ED5528">
            <w:pPr>
              <w:spacing w:after="0"/>
              <w:jc w:val="center"/>
              <w:rPr>
                <w:rFonts w:ascii="Arial Narrow" w:hAnsi="Arial Narrow"/>
                <w:sz w:val="20"/>
                <w:szCs w:val="20"/>
              </w:rPr>
            </w:pPr>
          </w:p>
        </w:tc>
        <w:tc>
          <w:tcPr>
            <w:tcW w:w="450" w:type="dxa"/>
            <w:shd w:val="clear" w:color="auto" w:fill="auto"/>
            <w:vAlign w:val="center"/>
          </w:tcPr>
          <w:p w14:paraId="375669CD" w14:textId="77777777" w:rsidR="003D39D6" w:rsidRPr="00ED5528" w:rsidRDefault="003D39D6" w:rsidP="00ED5528">
            <w:pPr>
              <w:spacing w:after="0"/>
              <w:jc w:val="center"/>
              <w:rPr>
                <w:rFonts w:ascii="Arial Narrow" w:hAnsi="Arial Narrow"/>
                <w:sz w:val="20"/>
                <w:szCs w:val="20"/>
              </w:rPr>
            </w:pPr>
          </w:p>
        </w:tc>
        <w:tc>
          <w:tcPr>
            <w:tcW w:w="450" w:type="dxa"/>
            <w:shd w:val="clear" w:color="auto" w:fill="auto"/>
            <w:vAlign w:val="center"/>
          </w:tcPr>
          <w:p w14:paraId="0925B00D" w14:textId="77777777" w:rsidR="003D39D6" w:rsidRPr="00ED5528" w:rsidRDefault="003D39D6" w:rsidP="00ED5528">
            <w:pPr>
              <w:spacing w:after="0"/>
              <w:jc w:val="center"/>
              <w:rPr>
                <w:rFonts w:ascii="Arial Narrow" w:hAnsi="Arial Narrow"/>
                <w:sz w:val="20"/>
                <w:szCs w:val="20"/>
              </w:rPr>
            </w:pPr>
          </w:p>
        </w:tc>
        <w:tc>
          <w:tcPr>
            <w:tcW w:w="450" w:type="dxa"/>
            <w:shd w:val="clear" w:color="auto" w:fill="auto"/>
            <w:vAlign w:val="center"/>
          </w:tcPr>
          <w:p w14:paraId="05DF8D49" w14:textId="77777777" w:rsidR="003D39D6" w:rsidRPr="00ED5528" w:rsidRDefault="003D39D6" w:rsidP="00ED5528">
            <w:pPr>
              <w:spacing w:after="0"/>
              <w:jc w:val="center"/>
              <w:rPr>
                <w:rFonts w:ascii="Arial Narrow" w:hAnsi="Arial Narrow"/>
                <w:sz w:val="20"/>
                <w:szCs w:val="20"/>
              </w:rPr>
            </w:pPr>
          </w:p>
        </w:tc>
        <w:tc>
          <w:tcPr>
            <w:tcW w:w="450" w:type="dxa"/>
            <w:shd w:val="clear" w:color="auto" w:fill="C9C9C9" w:themeFill="accent3" w:themeFillTint="99"/>
            <w:vAlign w:val="center"/>
          </w:tcPr>
          <w:p w14:paraId="6C3BE396" w14:textId="77777777" w:rsidR="003D39D6" w:rsidRPr="00ED5528" w:rsidRDefault="003D39D6" w:rsidP="00ED5528">
            <w:pPr>
              <w:spacing w:after="0"/>
              <w:jc w:val="center"/>
              <w:rPr>
                <w:rFonts w:ascii="Arial Narrow" w:hAnsi="Arial Narrow"/>
                <w:sz w:val="20"/>
                <w:szCs w:val="20"/>
              </w:rPr>
            </w:pPr>
            <w:r w:rsidRPr="00ED5528">
              <w:rPr>
                <w:rFonts w:ascii="Arial Narrow" w:hAnsi="Arial Narrow"/>
                <w:sz w:val="20"/>
                <w:szCs w:val="20"/>
              </w:rPr>
              <w:t>X</w:t>
            </w:r>
          </w:p>
        </w:tc>
        <w:tc>
          <w:tcPr>
            <w:tcW w:w="450" w:type="dxa"/>
            <w:shd w:val="clear" w:color="auto" w:fill="C9C9C9" w:themeFill="accent3" w:themeFillTint="99"/>
            <w:vAlign w:val="center"/>
          </w:tcPr>
          <w:p w14:paraId="5096E8ED" w14:textId="77777777" w:rsidR="003D39D6" w:rsidRPr="00ED5528" w:rsidRDefault="003D39D6" w:rsidP="00ED5528">
            <w:pPr>
              <w:spacing w:after="0"/>
              <w:jc w:val="center"/>
              <w:rPr>
                <w:rFonts w:ascii="Arial Narrow" w:hAnsi="Arial Narrow"/>
                <w:sz w:val="20"/>
                <w:szCs w:val="20"/>
              </w:rPr>
            </w:pPr>
            <w:r w:rsidRPr="00ED5528">
              <w:rPr>
                <w:rFonts w:ascii="Arial Narrow" w:hAnsi="Arial Narrow"/>
                <w:sz w:val="20"/>
                <w:szCs w:val="20"/>
              </w:rPr>
              <w:t>X</w:t>
            </w:r>
          </w:p>
        </w:tc>
        <w:tc>
          <w:tcPr>
            <w:tcW w:w="450" w:type="dxa"/>
            <w:shd w:val="clear" w:color="auto" w:fill="auto"/>
            <w:vAlign w:val="center"/>
          </w:tcPr>
          <w:p w14:paraId="4872BA9E" w14:textId="77777777" w:rsidR="003D39D6" w:rsidRPr="00ED5528" w:rsidRDefault="003D39D6" w:rsidP="00ED5528">
            <w:pPr>
              <w:spacing w:after="0"/>
              <w:jc w:val="center"/>
              <w:rPr>
                <w:rFonts w:ascii="Arial Narrow" w:hAnsi="Arial Narrow"/>
                <w:sz w:val="20"/>
                <w:szCs w:val="20"/>
              </w:rPr>
            </w:pPr>
          </w:p>
        </w:tc>
        <w:tc>
          <w:tcPr>
            <w:tcW w:w="450" w:type="dxa"/>
            <w:shd w:val="clear" w:color="auto" w:fill="auto"/>
            <w:vAlign w:val="center"/>
          </w:tcPr>
          <w:p w14:paraId="746E162A" w14:textId="77777777" w:rsidR="003D39D6" w:rsidRPr="00ED5528" w:rsidRDefault="003D39D6" w:rsidP="00ED5528">
            <w:pPr>
              <w:spacing w:after="0"/>
              <w:jc w:val="center"/>
              <w:rPr>
                <w:rFonts w:ascii="Arial Narrow" w:hAnsi="Arial Narrow"/>
                <w:sz w:val="20"/>
                <w:szCs w:val="20"/>
              </w:rPr>
            </w:pPr>
          </w:p>
        </w:tc>
        <w:tc>
          <w:tcPr>
            <w:tcW w:w="450" w:type="dxa"/>
            <w:shd w:val="clear" w:color="auto" w:fill="auto"/>
            <w:vAlign w:val="center"/>
          </w:tcPr>
          <w:p w14:paraId="3E553023" w14:textId="77777777" w:rsidR="003D39D6" w:rsidRPr="00ED5528" w:rsidRDefault="003D39D6" w:rsidP="00ED5528">
            <w:pPr>
              <w:spacing w:after="0"/>
              <w:jc w:val="center"/>
              <w:rPr>
                <w:rFonts w:ascii="Arial Narrow" w:hAnsi="Arial Narrow"/>
                <w:sz w:val="20"/>
                <w:szCs w:val="20"/>
              </w:rPr>
            </w:pPr>
          </w:p>
        </w:tc>
        <w:tc>
          <w:tcPr>
            <w:tcW w:w="540" w:type="dxa"/>
            <w:shd w:val="clear" w:color="auto" w:fill="auto"/>
            <w:vAlign w:val="center"/>
          </w:tcPr>
          <w:p w14:paraId="65247153" w14:textId="77777777" w:rsidR="003D39D6" w:rsidRPr="00ED5528" w:rsidRDefault="003D39D6" w:rsidP="00ED5528">
            <w:pPr>
              <w:spacing w:after="0"/>
              <w:jc w:val="center"/>
              <w:rPr>
                <w:rFonts w:ascii="Arial Narrow" w:hAnsi="Arial Narrow"/>
                <w:sz w:val="20"/>
                <w:szCs w:val="20"/>
              </w:rPr>
            </w:pPr>
          </w:p>
        </w:tc>
        <w:tc>
          <w:tcPr>
            <w:tcW w:w="470" w:type="dxa"/>
            <w:shd w:val="clear" w:color="auto" w:fill="auto"/>
            <w:vAlign w:val="center"/>
          </w:tcPr>
          <w:p w14:paraId="421C6959" w14:textId="77777777" w:rsidR="003D39D6" w:rsidRPr="00ED5528" w:rsidRDefault="003D39D6" w:rsidP="00ED5528">
            <w:pPr>
              <w:spacing w:after="0"/>
              <w:jc w:val="center"/>
              <w:rPr>
                <w:rFonts w:ascii="Arial Narrow" w:hAnsi="Arial Narrow"/>
                <w:sz w:val="20"/>
                <w:szCs w:val="20"/>
              </w:rPr>
            </w:pPr>
          </w:p>
        </w:tc>
        <w:tc>
          <w:tcPr>
            <w:tcW w:w="2810" w:type="dxa"/>
          </w:tcPr>
          <w:p w14:paraId="57026042" w14:textId="77777777" w:rsidR="003D39D6" w:rsidRPr="00ED5528" w:rsidRDefault="003D39D6" w:rsidP="00ED5528">
            <w:pPr>
              <w:spacing w:after="0"/>
              <w:jc w:val="center"/>
              <w:rPr>
                <w:rFonts w:ascii="Arial Narrow" w:hAnsi="Arial Narrow"/>
                <w:sz w:val="20"/>
                <w:szCs w:val="20"/>
              </w:rPr>
            </w:pPr>
            <w:r w:rsidRPr="00ED5528">
              <w:rPr>
                <w:rFonts w:ascii="Arial Narrow" w:hAnsi="Arial Narrow"/>
                <w:sz w:val="20"/>
                <w:szCs w:val="20"/>
              </w:rPr>
              <w:t>IRC, UNIDO</w:t>
            </w:r>
          </w:p>
        </w:tc>
      </w:tr>
      <w:tr w:rsidR="003D39D6" w:rsidRPr="00677EB2" w14:paraId="2DD8E523" w14:textId="77777777" w:rsidTr="003D39D6">
        <w:trPr>
          <w:cantSplit/>
          <w:trHeight w:val="171"/>
        </w:trPr>
        <w:tc>
          <w:tcPr>
            <w:tcW w:w="7285" w:type="dxa"/>
            <w:vAlign w:val="bottom"/>
          </w:tcPr>
          <w:p w14:paraId="0814203E" w14:textId="77777777" w:rsidR="003D39D6" w:rsidRPr="00ED5528" w:rsidRDefault="003D39D6" w:rsidP="00ED5528">
            <w:pPr>
              <w:spacing w:after="0"/>
              <w:rPr>
                <w:rFonts w:ascii="Arial Narrow" w:hAnsi="Arial Narrow"/>
                <w:sz w:val="20"/>
                <w:szCs w:val="20"/>
              </w:rPr>
            </w:pPr>
            <w:r w:rsidRPr="00ED5528">
              <w:rPr>
                <w:rFonts w:ascii="Arial Narrow" w:hAnsi="Arial Narrow"/>
                <w:sz w:val="20"/>
                <w:szCs w:val="20"/>
              </w:rPr>
              <w:t xml:space="preserve">Support and conduct seed fairs ,seed vouchers </w:t>
            </w:r>
          </w:p>
        </w:tc>
        <w:tc>
          <w:tcPr>
            <w:tcW w:w="450" w:type="dxa"/>
            <w:shd w:val="clear" w:color="auto" w:fill="auto"/>
            <w:vAlign w:val="center"/>
          </w:tcPr>
          <w:p w14:paraId="0725A379" w14:textId="77777777" w:rsidR="003D39D6" w:rsidRPr="00ED5528" w:rsidRDefault="003D39D6" w:rsidP="00ED5528">
            <w:pPr>
              <w:spacing w:after="0"/>
              <w:jc w:val="center"/>
              <w:rPr>
                <w:rFonts w:ascii="Arial Narrow" w:hAnsi="Arial Narrow"/>
                <w:sz w:val="20"/>
                <w:szCs w:val="20"/>
              </w:rPr>
            </w:pPr>
          </w:p>
        </w:tc>
        <w:tc>
          <w:tcPr>
            <w:tcW w:w="450" w:type="dxa"/>
            <w:shd w:val="clear" w:color="auto" w:fill="auto"/>
            <w:vAlign w:val="center"/>
          </w:tcPr>
          <w:p w14:paraId="49FD0E3B" w14:textId="77777777" w:rsidR="003D39D6" w:rsidRPr="00ED5528" w:rsidRDefault="003D39D6" w:rsidP="00ED5528">
            <w:pPr>
              <w:spacing w:after="0"/>
              <w:jc w:val="center"/>
              <w:rPr>
                <w:rFonts w:ascii="Arial Narrow" w:hAnsi="Arial Narrow"/>
                <w:sz w:val="20"/>
                <w:szCs w:val="20"/>
              </w:rPr>
            </w:pPr>
          </w:p>
        </w:tc>
        <w:tc>
          <w:tcPr>
            <w:tcW w:w="450" w:type="dxa"/>
            <w:shd w:val="clear" w:color="auto" w:fill="auto"/>
            <w:vAlign w:val="center"/>
          </w:tcPr>
          <w:p w14:paraId="0C17CCE5" w14:textId="77777777" w:rsidR="003D39D6" w:rsidRPr="00ED5528" w:rsidRDefault="003D39D6" w:rsidP="00ED5528">
            <w:pPr>
              <w:spacing w:after="0"/>
              <w:jc w:val="center"/>
              <w:rPr>
                <w:rFonts w:ascii="Arial Narrow" w:hAnsi="Arial Narrow"/>
                <w:sz w:val="20"/>
                <w:szCs w:val="20"/>
              </w:rPr>
            </w:pPr>
          </w:p>
        </w:tc>
        <w:tc>
          <w:tcPr>
            <w:tcW w:w="450" w:type="dxa"/>
            <w:shd w:val="clear" w:color="auto" w:fill="auto"/>
            <w:vAlign w:val="center"/>
          </w:tcPr>
          <w:p w14:paraId="081C3068" w14:textId="77777777" w:rsidR="003D39D6" w:rsidRPr="00ED5528" w:rsidRDefault="003D39D6" w:rsidP="00ED5528">
            <w:pPr>
              <w:spacing w:after="0"/>
              <w:jc w:val="center"/>
              <w:rPr>
                <w:rFonts w:ascii="Arial Narrow" w:hAnsi="Arial Narrow"/>
                <w:sz w:val="20"/>
                <w:szCs w:val="20"/>
              </w:rPr>
            </w:pPr>
          </w:p>
        </w:tc>
        <w:tc>
          <w:tcPr>
            <w:tcW w:w="450" w:type="dxa"/>
            <w:shd w:val="clear" w:color="auto" w:fill="auto"/>
            <w:vAlign w:val="center"/>
          </w:tcPr>
          <w:p w14:paraId="3C79B6A3" w14:textId="77777777" w:rsidR="003D39D6" w:rsidRPr="00ED5528" w:rsidRDefault="003D39D6" w:rsidP="00ED5528">
            <w:pPr>
              <w:spacing w:after="0"/>
              <w:jc w:val="center"/>
              <w:rPr>
                <w:rFonts w:ascii="Arial Narrow" w:hAnsi="Arial Narrow"/>
                <w:sz w:val="20"/>
                <w:szCs w:val="20"/>
              </w:rPr>
            </w:pPr>
          </w:p>
        </w:tc>
        <w:tc>
          <w:tcPr>
            <w:tcW w:w="450" w:type="dxa"/>
            <w:shd w:val="clear" w:color="auto" w:fill="auto"/>
            <w:vAlign w:val="center"/>
          </w:tcPr>
          <w:p w14:paraId="24604F2D" w14:textId="77777777" w:rsidR="003D39D6" w:rsidRPr="00ED5528" w:rsidRDefault="003D39D6" w:rsidP="00ED5528">
            <w:pPr>
              <w:spacing w:after="0"/>
              <w:jc w:val="center"/>
              <w:rPr>
                <w:rFonts w:ascii="Arial Narrow" w:hAnsi="Arial Narrow"/>
                <w:sz w:val="20"/>
                <w:szCs w:val="20"/>
              </w:rPr>
            </w:pPr>
          </w:p>
        </w:tc>
        <w:tc>
          <w:tcPr>
            <w:tcW w:w="450" w:type="dxa"/>
            <w:shd w:val="clear" w:color="auto" w:fill="auto"/>
            <w:vAlign w:val="center"/>
          </w:tcPr>
          <w:p w14:paraId="1DCA4186" w14:textId="77777777" w:rsidR="003D39D6" w:rsidRPr="00ED5528" w:rsidRDefault="003D39D6" w:rsidP="00ED5528">
            <w:pPr>
              <w:spacing w:after="0"/>
              <w:jc w:val="center"/>
              <w:rPr>
                <w:rFonts w:ascii="Arial Narrow" w:hAnsi="Arial Narrow"/>
                <w:sz w:val="20"/>
                <w:szCs w:val="20"/>
              </w:rPr>
            </w:pPr>
          </w:p>
        </w:tc>
        <w:tc>
          <w:tcPr>
            <w:tcW w:w="450" w:type="dxa"/>
            <w:shd w:val="clear" w:color="auto" w:fill="auto"/>
            <w:vAlign w:val="center"/>
          </w:tcPr>
          <w:p w14:paraId="734072CA" w14:textId="77777777" w:rsidR="003D39D6" w:rsidRPr="00ED5528" w:rsidRDefault="003D39D6" w:rsidP="00ED5528">
            <w:pPr>
              <w:spacing w:after="0"/>
              <w:jc w:val="center"/>
              <w:rPr>
                <w:rFonts w:ascii="Arial Narrow" w:hAnsi="Arial Narrow"/>
                <w:sz w:val="20"/>
                <w:szCs w:val="20"/>
              </w:rPr>
            </w:pPr>
          </w:p>
        </w:tc>
        <w:tc>
          <w:tcPr>
            <w:tcW w:w="450" w:type="dxa"/>
            <w:shd w:val="clear" w:color="auto" w:fill="auto"/>
            <w:vAlign w:val="center"/>
          </w:tcPr>
          <w:p w14:paraId="0A80A9AB" w14:textId="77777777" w:rsidR="003D39D6" w:rsidRPr="00ED5528" w:rsidRDefault="003D39D6" w:rsidP="00ED5528">
            <w:pPr>
              <w:spacing w:after="0"/>
              <w:jc w:val="center"/>
              <w:rPr>
                <w:rFonts w:ascii="Arial Narrow" w:hAnsi="Arial Narrow"/>
                <w:sz w:val="20"/>
                <w:szCs w:val="20"/>
              </w:rPr>
            </w:pPr>
          </w:p>
        </w:tc>
        <w:tc>
          <w:tcPr>
            <w:tcW w:w="450" w:type="dxa"/>
            <w:shd w:val="clear" w:color="auto" w:fill="auto"/>
            <w:vAlign w:val="center"/>
          </w:tcPr>
          <w:p w14:paraId="04F9C962" w14:textId="77777777" w:rsidR="003D39D6" w:rsidRPr="00ED5528" w:rsidRDefault="003D39D6" w:rsidP="00ED5528">
            <w:pPr>
              <w:spacing w:after="0"/>
              <w:jc w:val="center"/>
              <w:rPr>
                <w:rFonts w:ascii="Arial Narrow" w:hAnsi="Arial Narrow"/>
                <w:sz w:val="20"/>
                <w:szCs w:val="20"/>
              </w:rPr>
            </w:pPr>
          </w:p>
        </w:tc>
        <w:tc>
          <w:tcPr>
            <w:tcW w:w="540" w:type="dxa"/>
            <w:shd w:val="clear" w:color="auto" w:fill="auto"/>
            <w:vAlign w:val="center"/>
          </w:tcPr>
          <w:p w14:paraId="7DAF7A48" w14:textId="77777777" w:rsidR="003D39D6" w:rsidRPr="00ED5528" w:rsidRDefault="003D39D6" w:rsidP="00ED5528">
            <w:pPr>
              <w:spacing w:after="0"/>
              <w:jc w:val="center"/>
              <w:rPr>
                <w:rFonts w:ascii="Arial Narrow" w:hAnsi="Arial Narrow"/>
                <w:sz w:val="20"/>
                <w:szCs w:val="20"/>
              </w:rPr>
            </w:pPr>
          </w:p>
        </w:tc>
        <w:tc>
          <w:tcPr>
            <w:tcW w:w="470" w:type="dxa"/>
            <w:shd w:val="clear" w:color="auto" w:fill="auto"/>
            <w:vAlign w:val="center"/>
          </w:tcPr>
          <w:p w14:paraId="4FF31983" w14:textId="77777777" w:rsidR="003D39D6" w:rsidRPr="00ED5528" w:rsidRDefault="003D39D6" w:rsidP="00ED5528">
            <w:pPr>
              <w:spacing w:after="0"/>
              <w:jc w:val="center"/>
              <w:rPr>
                <w:rFonts w:ascii="Arial Narrow" w:hAnsi="Arial Narrow"/>
                <w:sz w:val="20"/>
                <w:szCs w:val="20"/>
              </w:rPr>
            </w:pPr>
          </w:p>
        </w:tc>
        <w:tc>
          <w:tcPr>
            <w:tcW w:w="2810" w:type="dxa"/>
          </w:tcPr>
          <w:p w14:paraId="3C268C15" w14:textId="77777777" w:rsidR="003D39D6" w:rsidRPr="00ED5528" w:rsidRDefault="003D39D6" w:rsidP="00ED5528">
            <w:pPr>
              <w:spacing w:after="0"/>
              <w:jc w:val="center"/>
              <w:rPr>
                <w:rFonts w:ascii="Arial Narrow" w:hAnsi="Arial Narrow"/>
                <w:sz w:val="20"/>
                <w:szCs w:val="20"/>
              </w:rPr>
            </w:pPr>
            <w:r w:rsidRPr="00ED5528">
              <w:rPr>
                <w:rFonts w:ascii="Arial Narrow" w:hAnsi="Arial Narrow"/>
                <w:sz w:val="20"/>
                <w:szCs w:val="20"/>
              </w:rPr>
              <w:t>IRC</w:t>
            </w:r>
          </w:p>
        </w:tc>
      </w:tr>
      <w:tr w:rsidR="003D39D6" w:rsidRPr="00677EB2" w14:paraId="55CCD7F1" w14:textId="77777777" w:rsidTr="002D5749">
        <w:trPr>
          <w:cantSplit/>
          <w:trHeight w:val="162"/>
        </w:trPr>
        <w:tc>
          <w:tcPr>
            <w:tcW w:w="7285" w:type="dxa"/>
            <w:vAlign w:val="bottom"/>
          </w:tcPr>
          <w:p w14:paraId="74DB2B94" w14:textId="77777777" w:rsidR="003D39D6" w:rsidRPr="00ED5528" w:rsidRDefault="003D39D6" w:rsidP="00ED5528">
            <w:pPr>
              <w:spacing w:after="0"/>
              <w:rPr>
                <w:rFonts w:ascii="Arial Narrow" w:hAnsi="Arial Narrow"/>
                <w:sz w:val="20"/>
                <w:szCs w:val="20"/>
              </w:rPr>
            </w:pPr>
            <w:r w:rsidRPr="00ED5528">
              <w:rPr>
                <w:rFonts w:ascii="Arial Narrow" w:hAnsi="Arial Narrow"/>
                <w:sz w:val="20"/>
                <w:szCs w:val="20"/>
              </w:rPr>
              <w:t xml:space="preserve">Formation of  Farmer Producer Groups </w:t>
            </w:r>
          </w:p>
        </w:tc>
        <w:tc>
          <w:tcPr>
            <w:tcW w:w="450" w:type="dxa"/>
            <w:shd w:val="clear" w:color="auto" w:fill="auto"/>
            <w:vAlign w:val="center"/>
          </w:tcPr>
          <w:p w14:paraId="1723D1FE" w14:textId="77777777" w:rsidR="003D39D6" w:rsidRPr="00ED5528" w:rsidRDefault="003D39D6" w:rsidP="00ED5528">
            <w:pPr>
              <w:spacing w:after="0"/>
              <w:jc w:val="center"/>
              <w:rPr>
                <w:rFonts w:ascii="Arial Narrow" w:hAnsi="Arial Narrow"/>
                <w:sz w:val="20"/>
                <w:szCs w:val="20"/>
              </w:rPr>
            </w:pPr>
          </w:p>
        </w:tc>
        <w:tc>
          <w:tcPr>
            <w:tcW w:w="450" w:type="dxa"/>
            <w:shd w:val="clear" w:color="auto" w:fill="auto"/>
            <w:vAlign w:val="center"/>
          </w:tcPr>
          <w:p w14:paraId="543BAF40" w14:textId="77777777" w:rsidR="003D39D6" w:rsidRPr="00ED5528" w:rsidRDefault="003D39D6" w:rsidP="00ED5528">
            <w:pPr>
              <w:spacing w:after="0"/>
              <w:jc w:val="center"/>
              <w:rPr>
                <w:rFonts w:ascii="Arial Narrow" w:hAnsi="Arial Narrow"/>
                <w:sz w:val="20"/>
                <w:szCs w:val="20"/>
              </w:rPr>
            </w:pPr>
          </w:p>
        </w:tc>
        <w:tc>
          <w:tcPr>
            <w:tcW w:w="450" w:type="dxa"/>
            <w:shd w:val="clear" w:color="auto" w:fill="auto"/>
            <w:vAlign w:val="center"/>
          </w:tcPr>
          <w:p w14:paraId="10BF0A03" w14:textId="77777777" w:rsidR="003D39D6" w:rsidRPr="00ED5528" w:rsidRDefault="003D39D6" w:rsidP="00ED5528">
            <w:pPr>
              <w:spacing w:after="0"/>
              <w:jc w:val="center"/>
              <w:rPr>
                <w:rFonts w:ascii="Arial Narrow" w:hAnsi="Arial Narrow"/>
                <w:sz w:val="20"/>
                <w:szCs w:val="20"/>
              </w:rPr>
            </w:pPr>
          </w:p>
        </w:tc>
        <w:tc>
          <w:tcPr>
            <w:tcW w:w="450" w:type="dxa"/>
            <w:shd w:val="clear" w:color="auto" w:fill="C9C9C9" w:themeFill="accent3" w:themeFillTint="99"/>
            <w:vAlign w:val="center"/>
          </w:tcPr>
          <w:p w14:paraId="0BEFCDD0" w14:textId="77777777" w:rsidR="003D39D6" w:rsidRPr="00ED5528" w:rsidRDefault="003D39D6" w:rsidP="00ED5528">
            <w:pPr>
              <w:spacing w:after="0"/>
              <w:jc w:val="center"/>
              <w:rPr>
                <w:rFonts w:ascii="Arial Narrow" w:hAnsi="Arial Narrow"/>
                <w:sz w:val="20"/>
                <w:szCs w:val="20"/>
              </w:rPr>
            </w:pPr>
            <w:r w:rsidRPr="00ED5528">
              <w:rPr>
                <w:rFonts w:ascii="Arial Narrow" w:hAnsi="Arial Narrow"/>
                <w:sz w:val="20"/>
                <w:szCs w:val="20"/>
              </w:rPr>
              <w:t>X</w:t>
            </w:r>
          </w:p>
        </w:tc>
        <w:tc>
          <w:tcPr>
            <w:tcW w:w="450" w:type="dxa"/>
            <w:shd w:val="clear" w:color="auto" w:fill="auto"/>
            <w:vAlign w:val="center"/>
          </w:tcPr>
          <w:p w14:paraId="09B76B4C" w14:textId="77777777" w:rsidR="003D39D6" w:rsidRPr="00ED5528" w:rsidRDefault="003D39D6" w:rsidP="00ED5528">
            <w:pPr>
              <w:spacing w:after="0"/>
              <w:jc w:val="center"/>
              <w:rPr>
                <w:rFonts w:ascii="Arial Narrow" w:hAnsi="Arial Narrow"/>
                <w:sz w:val="20"/>
                <w:szCs w:val="20"/>
              </w:rPr>
            </w:pPr>
          </w:p>
        </w:tc>
        <w:tc>
          <w:tcPr>
            <w:tcW w:w="450" w:type="dxa"/>
            <w:shd w:val="clear" w:color="auto" w:fill="auto"/>
            <w:vAlign w:val="center"/>
          </w:tcPr>
          <w:p w14:paraId="5C9C0811" w14:textId="77777777" w:rsidR="003D39D6" w:rsidRPr="00ED5528" w:rsidRDefault="003D39D6" w:rsidP="00ED5528">
            <w:pPr>
              <w:spacing w:after="0"/>
              <w:jc w:val="center"/>
              <w:rPr>
                <w:rFonts w:ascii="Arial Narrow" w:hAnsi="Arial Narrow"/>
                <w:sz w:val="20"/>
                <w:szCs w:val="20"/>
              </w:rPr>
            </w:pPr>
          </w:p>
        </w:tc>
        <w:tc>
          <w:tcPr>
            <w:tcW w:w="450" w:type="dxa"/>
            <w:shd w:val="clear" w:color="auto" w:fill="auto"/>
            <w:vAlign w:val="center"/>
          </w:tcPr>
          <w:p w14:paraId="68EE5CA0" w14:textId="77777777" w:rsidR="003D39D6" w:rsidRPr="00ED5528" w:rsidRDefault="003D39D6" w:rsidP="00ED5528">
            <w:pPr>
              <w:spacing w:after="0"/>
              <w:jc w:val="center"/>
              <w:rPr>
                <w:rFonts w:ascii="Arial Narrow" w:hAnsi="Arial Narrow"/>
                <w:sz w:val="20"/>
                <w:szCs w:val="20"/>
              </w:rPr>
            </w:pPr>
          </w:p>
        </w:tc>
        <w:tc>
          <w:tcPr>
            <w:tcW w:w="450" w:type="dxa"/>
            <w:shd w:val="clear" w:color="auto" w:fill="auto"/>
            <w:vAlign w:val="center"/>
          </w:tcPr>
          <w:p w14:paraId="1B6447E9" w14:textId="77777777" w:rsidR="003D39D6" w:rsidRPr="00ED5528" w:rsidRDefault="003D39D6" w:rsidP="00ED5528">
            <w:pPr>
              <w:spacing w:after="0"/>
              <w:jc w:val="center"/>
              <w:rPr>
                <w:rFonts w:ascii="Arial Narrow" w:hAnsi="Arial Narrow"/>
                <w:sz w:val="20"/>
                <w:szCs w:val="20"/>
              </w:rPr>
            </w:pPr>
          </w:p>
        </w:tc>
        <w:tc>
          <w:tcPr>
            <w:tcW w:w="450" w:type="dxa"/>
            <w:shd w:val="clear" w:color="auto" w:fill="auto"/>
            <w:vAlign w:val="center"/>
          </w:tcPr>
          <w:p w14:paraId="71276AB1" w14:textId="77777777" w:rsidR="003D39D6" w:rsidRPr="00ED5528" w:rsidRDefault="003D39D6" w:rsidP="00ED5528">
            <w:pPr>
              <w:spacing w:after="0"/>
              <w:jc w:val="center"/>
              <w:rPr>
                <w:rFonts w:ascii="Arial Narrow" w:hAnsi="Arial Narrow"/>
                <w:sz w:val="20"/>
                <w:szCs w:val="20"/>
              </w:rPr>
            </w:pPr>
          </w:p>
        </w:tc>
        <w:tc>
          <w:tcPr>
            <w:tcW w:w="450" w:type="dxa"/>
            <w:shd w:val="clear" w:color="auto" w:fill="auto"/>
            <w:vAlign w:val="center"/>
          </w:tcPr>
          <w:p w14:paraId="1034F939" w14:textId="77777777" w:rsidR="003D39D6" w:rsidRPr="00ED5528" w:rsidRDefault="003D39D6" w:rsidP="00ED5528">
            <w:pPr>
              <w:spacing w:after="0"/>
              <w:jc w:val="center"/>
              <w:rPr>
                <w:rFonts w:ascii="Arial Narrow" w:hAnsi="Arial Narrow"/>
                <w:sz w:val="20"/>
                <w:szCs w:val="20"/>
              </w:rPr>
            </w:pPr>
          </w:p>
        </w:tc>
        <w:tc>
          <w:tcPr>
            <w:tcW w:w="540" w:type="dxa"/>
            <w:shd w:val="clear" w:color="auto" w:fill="auto"/>
            <w:vAlign w:val="center"/>
          </w:tcPr>
          <w:p w14:paraId="5B49A8FE" w14:textId="77777777" w:rsidR="003D39D6" w:rsidRPr="00ED5528" w:rsidRDefault="003D39D6" w:rsidP="00ED5528">
            <w:pPr>
              <w:spacing w:after="0"/>
              <w:jc w:val="center"/>
              <w:rPr>
                <w:rFonts w:ascii="Arial Narrow" w:hAnsi="Arial Narrow"/>
                <w:sz w:val="20"/>
                <w:szCs w:val="20"/>
              </w:rPr>
            </w:pPr>
          </w:p>
        </w:tc>
        <w:tc>
          <w:tcPr>
            <w:tcW w:w="470" w:type="dxa"/>
            <w:shd w:val="clear" w:color="auto" w:fill="auto"/>
            <w:vAlign w:val="center"/>
          </w:tcPr>
          <w:p w14:paraId="33E4F556" w14:textId="77777777" w:rsidR="003D39D6" w:rsidRPr="00ED5528" w:rsidRDefault="003D39D6" w:rsidP="00ED5528">
            <w:pPr>
              <w:spacing w:after="0"/>
              <w:jc w:val="center"/>
              <w:rPr>
                <w:rFonts w:ascii="Arial Narrow" w:hAnsi="Arial Narrow"/>
                <w:sz w:val="20"/>
                <w:szCs w:val="20"/>
              </w:rPr>
            </w:pPr>
          </w:p>
        </w:tc>
        <w:tc>
          <w:tcPr>
            <w:tcW w:w="2810" w:type="dxa"/>
          </w:tcPr>
          <w:p w14:paraId="71A4AEA5" w14:textId="77777777" w:rsidR="003D39D6" w:rsidRPr="00ED5528" w:rsidRDefault="003D39D6" w:rsidP="00ED5528">
            <w:pPr>
              <w:spacing w:after="0"/>
              <w:jc w:val="center"/>
              <w:rPr>
                <w:rFonts w:ascii="Arial Narrow" w:hAnsi="Arial Narrow"/>
                <w:sz w:val="20"/>
                <w:szCs w:val="20"/>
              </w:rPr>
            </w:pPr>
            <w:r w:rsidRPr="00ED5528">
              <w:rPr>
                <w:rFonts w:ascii="Arial Narrow" w:hAnsi="Arial Narrow"/>
                <w:sz w:val="20"/>
                <w:szCs w:val="20"/>
              </w:rPr>
              <w:t>IRC, UNIDO</w:t>
            </w:r>
          </w:p>
        </w:tc>
      </w:tr>
      <w:tr w:rsidR="003D39D6" w:rsidRPr="00677EB2" w14:paraId="4D5B2B02" w14:textId="77777777" w:rsidTr="002D5749">
        <w:trPr>
          <w:cantSplit/>
          <w:trHeight w:val="333"/>
        </w:trPr>
        <w:tc>
          <w:tcPr>
            <w:tcW w:w="7285" w:type="dxa"/>
            <w:vAlign w:val="bottom"/>
          </w:tcPr>
          <w:p w14:paraId="2E8516E3" w14:textId="77777777" w:rsidR="003D39D6" w:rsidRPr="00ED5528" w:rsidRDefault="003D39D6" w:rsidP="00ED5528">
            <w:pPr>
              <w:spacing w:after="0"/>
              <w:rPr>
                <w:rFonts w:ascii="Arial Narrow" w:hAnsi="Arial Narrow"/>
                <w:sz w:val="20"/>
                <w:szCs w:val="20"/>
              </w:rPr>
            </w:pPr>
            <w:r w:rsidRPr="00ED5528">
              <w:rPr>
                <w:rFonts w:ascii="Arial Narrow" w:hAnsi="Arial Narrow"/>
                <w:sz w:val="20"/>
                <w:szCs w:val="20"/>
              </w:rPr>
              <w:t>Training of Farmer Producer Groups on best agricultural practices</w:t>
            </w:r>
          </w:p>
        </w:tc>
        <w:tc>
          <w:tcPr>
            <w:tcW w:w="450" w:type="dxa"/>
            <w:shd w:val="clear" w:color="auto" w:fill="auto"/>
            <w:vAlign w:val="center"/>
          </w:tcPr>
          <w:p w14:paraId="42CBD03E" w14:textId="77777777" w:rsidR="003D39D6" w:rsidRPr="00ED5528" w:rsidRDefault="003D39D6" w:rsidP="00ED5528">
            <w:pPr>
              <w:spacing w:after="0"/>
              <w:jc w:val="center"/>
              <w:rPr>
                <w:rFonts w:ascii="Arial Narrow" w:hAnsi="Arial Narrow"/>
                <w:sz w:val="20"/>
                <w:szCs w:val="20"/>
              </w:rPr>
            </w:pPr>
          </w:p>
        </w:tc>
        <w:tc>
          <w:tcPr>
            <w:tcW w:w="450" w:type="dxa"/>
            <w:shd w:val="clear" w:color="auto" w:fill="auto"/>
            <w:vAlign w:val="center"/>
          </w:tcPr>
          <w:p w14:paraId="2000A2D5" w14:textId="77777777" w:rsidR="003D39D6" w:rsidRPr="00ED5528" w:rsidRDefault="003D39D6" w:rsidP="00ED5528">
            <w:pPr>
              <w:spacing w:after="0"/>
              <w:jc w:val="center"/>
              <w:rPr>
                <w:rFonts w:ascii="Arial Narrow" w:hAnsi="Arial Narrow"/>
                <w:sz w:val="20"/>
                <w:szCs w:val="20"/>
              </w:rPr>
            </w:pPr>
          </w:p>
        </w:tc>
        <w:tc>
          <w:tcPr>
            <w:tcW w:w="450" w:type="dxa"/>
            <w:shd w:val="clear" w:color="auto" w:fill="auto"/>
            <w:vAlign w:val="center"/>
          </w:tcPr>
          <w:p w14:paraId="537383B8" w14:textId="77777777" w:rsidR="003D39D6" w:rsidRPr="00ED5528" w:rsidRDefault="003D39D6" w:rsidP="00ED5528">
            <w:pPr>
              <w:spacing w:after="0"/>
              <w:jc w:val="center"/>
              <w:rPr>
                <w:rFonts w:ascii="Arial Narrow" w:hAnsi="Arial Narrow"/>
                <w:sz w:val="20"/>
                <w:szCs w:val="20"/>
              </w:rPr>
            </w:pPr>
          </w:p>
        </w:tc>
        <w:tc>
          <w:tcPr>
            <w:tcW w:w="450" w:type="dxa"/>
            <w:shd w:val="clear" w:color="auto" w:fill="auto"/>
            <w:vAlign w:val="center"/>
          </w:tcPr>
          <w:p w14:paraId="1191087B" w14:textId="77777777" w:rsidR="003D39D6" w:rsidRPr="00ED5528" w:rsidRDefault="003D39D6" w:rsidP="00ED5528">
            <w:pPr>
              <w:spacing w:after="0"/>
              <w:jc w:val="center"/>
              <w:rPr>
                <w:rFonts w:ascii="Arial Narrow" w:hAnsi="Arial Narrow"/>
                <w:sz w:val="20"/>
                <w:szCs w:val="20"/>
              </w:rPr>
            </w:pPr>
          </w:p>
        </w:tc>
        <w:tc>
          <w:tcPr>
            <w:tcW w:w="450" w:type="dxa"/>
            <w:shd w:val="clear" w:color="auto" w:fill="C9C9C9" w:themeFill="accent3" w:themeFillTint="99"/>
            <w:vAlign w:val="center"/>
          </w:tcPr>
          <w:p w14:paraId="03FF19F9" w14:textId="77777777" w:rsidR="003D39D6" w:rsidRPr="00ED5528" w:rsidRDefault="003D39D6" w:rsidP="00ED5528">
            <w:pPr>
              <w:spacing w:after="0"/>
              <w:jc w:val="center"/>
              <w:rPr>
                <w:rFonts w:ascii="Arial Narrow" w:hAnsi="Arial Narrow"/>
                <w:sz w:val="20"/>
                <w:szCs w:val="20"/>
              </w:rPr>
            </w:pPr>
            <w:r w:rsidRPr="00ED5528">
              <w:rPr>
                <w:rFonts w:ascii="Arial Narrow" w:hAnsi="Arial Narrow"/>
                <w:sz w:val="20"/>
                <w:szCs w:val="20"/>
              </w:rPr>
              <w:t>X</w:t>
            </w:r>
          </w:p>
        </w:tc>
        <w:tc>
          <w:tcPr>
            <w:tcW w:w="450" w:type="dxa"/>
            <w:shd w:val="clear" w:color="auto" w:fill="C9C9C9" w:themeFill="accent3" w:themeFillTint="99"/>
            <w:vAlign w:val="center"/>
          </w:tcPr>
          <w:p w14:paraId="6C941D47" w14:textId="77777777" w:rsidR="003D39D6" w:rsidRPr="00ED5528" w:rsidRDefault="003D39D6" w:rsidP="00ED5528">
            <w:pPr>
              <w:spacing w:after="0"/>
              <w:jc w:val="center"/>
              <w:rPr>
                <w:rFonts w:ascii="Arial Narrow" w:hAnsi="Arial Narrow"/>
                <w:sz w:val="20"/>
                <w:szCs w:val="20"/>
              </w:rPr>
            </w:pPr>
            <w:r w:rsidRPr="00ED5528">
              <w:rPr>
                <w:rFonts w:ascii="Arial Narrow" w:hAnsi="Arial Narrow"/>
                <w:sz w:val="20"/>
                <w:szCs w:val="20"/>
              </w:rPr>
              <w:t>X</w:t>
            </w:r>
          </w:p>
        </w:tc>
        <w:tc>
          <w:tcPr>
            <w:tcW w:w="450" w:type="dxa"/>
            <w:shd w:val="clear" w:color="auto" w:fill="C9C9C9" w:themeFill="accent3" w:themeFillTint="99"/>
            <w:vAlign w:val="center"/>
          </w:tcPr>
          <w:p w14:paraId="09341300" w14:textId="77777777" w:rsidR="003D39D6" w:rsidRPr="00ED5528" w:rsidRDefault="003D39D6" w:rsidP="00ED5528">
            <w:pPr>
              <w:spacing w:after="0"/>
              <w:jc w:val="center"/>
              <w:rPr>
                <w:rFonts w:ascii="Arial Narrow" w:hAnsi="Arial Narrow"/>
                <w:sz w:val="20"/>
                <w:szCs w:val="20"/>
              </w:rPr>
            </w:pPr>
            <w:r w:rsidRPr="00ED5528">
              <w:rPr>
                <w:rFonts w:ascii="Arial Narrow" w:hAnsi="Arial Narrow"/>
                <w:sz w:val="20"/>
                <w:szCs w:val="20"/>
              </w:rPr>
              <w:t>X</w:t>
            </w:r>
          </w:p>
        </w:tc>
        <w:tc>
          <w:tcPr>
            <w:tcW w:w="450" w:type="dxa"/>
            <w:shd w:val="clear" w:color="auto" w:fill="auto"/>
            <w:vAlign w:val="center"/>
          </w:tcPr>
          <w:p w14:paraId="2DC99130" w14:textId="77777777" w:rsidR="003D39D6" w:rsidRPr="00ED5528" w:rsidRDefault="003D39D6" w:rsidP="00ED5528">
            <w:pPr>
              <w:spacing w:after="0"/>
              <w:jc w:val="center"/>
              <w:rPr>
                <w:rFonts w:ascii="Arial Narrow" w:hAnsi="Arial Narrow"/>
                <w:sz w:val="20"/>
                <w:szCs w:val="20"/>
              </w:rPr>
            </w:pPr>
          </w:p>
        </w:tc>
        <w:tc>
          <w:tcPr>
            <w:tcW w:w="450" w:type="dxa"/>
            <w:shd w:val="clear" w:color="auto" w:fill="C9C9C9" w:themeFill="accent3" w:themeFillTint="99"/>
            <w:vAlign w:val="center"/>
          </w:tcPr>
          <w:p w14:paraId="28D39C08" w14:textId="77777777" w:rsidR="003D39D6" w:rsidRPr="00ED5528" w:rsidRDefault="003D39D6" w:rsidP="00ED5528">
            <w:pPr>
              <w:spacing w:after="0"/>
              <w:jc w:val="center"/>
              <w:rPr>
                <w:rFonts w:ascii="Arial Narrow" w:hAnsi="Arial Narrow"/>
                <w:sz w:val="20"/>
                <w:szCs w:val="20"/>
              </w:rPr>
            </w:pPr>
            <w:r w:rsidRPr="00ED5528">
              <w:rPr>
                <w:rFonts w:ascii="Arial Narrow" w:hAnsi="Arial Narrow"/>
                <w:sz w:val="20"/>
                <w:szCs w:val="20"/>
              </w:rPr>
              <w:t>X</w:t>
            </w:r>
          </w:p>
        </w:tc>
        <w:tc>
          <w:tcPr>
            <w:tcW w:w="450" w:type="dxa"/>
            <w:shd w:val="clear" w:color="auto" w:fill="auto"/>
            <w:vAlign w:val="center"/>
          </w:tcPr>
          <w:p w14:paraId="59159E38" w14:textId="77777777" w:rsidR="003D39D6" w:rsidRPr="00ED5528" w:rsidRDefault="003D39D6" w:rsidP="00ED5528">
            <w:pPr>
              <w:spacing w:after="0"/>
              <w:jc w:val="center"/>
              <w:rPr>
                <w:rFonts w:ascii="Arial Narrow" w:hAnsi="Arial Narrow"/>
                <w:sz w:val="20"/>
                <w:szCs w:val="20"/>
              </w:rPr>
            </w:pPr>
          </w:p>
        </w:tc>
        <w:tc>
          <w:tcPr>
            <w:tcW w:w="540" w:type="dxa"/>
            <w:shd w:val="clear" w:color="auto" w:fill="auto"/>
            <w:vAlign w:val="center"/>
          </w:tcPr>
          <w:p w14:paraId="2D63B6D7" w14:textId="77777777" w:rsidR="003D39D6" w:rsidRPr="00ED5528" w:rsidRDefault="003D39D6" w:rsidP="00ED5528">
            <w:pPr>
              <w:spacing w:after="0"/>
              <w:jc w:val="center"/>
              <w:rPr>
                <w:rFonts w:ascii="Arial Narrow" w:hAnsi="Arial Narrow"/>
                <w:sz w:val="20"/>
                <w:szCs w:val="20"/>
              </w:rPr>
            </w:pPr>
          </w:p>
        </w:tc>
        <w:tc>
          <w:tcPr>
            <w:tcW w:w="470" w:type="dxa"/>
            <w:shd w:val="clear" w:color="auto" w:fill="auto"/>
            <w:vAlign w:val="center"/>
          </w:tcPr>
          <w:p w14:paraId="656A308B" w14:textId="77777777" w:rsidR="003D39D6" w:rsidRPr="00ED5528" w:rsidRDefault="003D39D6" w:rsidP="00ED5528">
            <w:pPr>
              <w:spacing w:after="0"/>
              <w:jc w:val="center"/>
              <w:rPr>
                <w:rFonts w:ascii="Arial Narrow" w:hAnsi="Arial Narrow"/>
                <w:sz w:val="20"/>
                <w:szCs w:val="20"/>
              </w:rPr>
            </w:pPr>
          </w:p>
        </w:tc>
        <w:tc>
          <w:tcPr>
            <w:tcW w:w="2810" w:type="dxa"/>
          </w:tcPr>
          <w:p w14:paraId="35D5278D" w14:textId="77777777" w:rsidR="003D39D6" w:rsidRPr="00ED5528" w:rsidRDefault="003D39D6" w:rsidP="00ED5528">
            <w:pPr>
              <w:spacing w:after="0"/>
              <w:jc w:val="center"/>
              <w:rPr>
                <w:rFonts w:ascii="Arial Narrow" w:hAnsi="Arial Narrow"/>
                <w:sz w:val="20"/>
                <w:szCs w:val="20"/>
              </w:rPr>
            </w:pPr>
            <w:r w:rsidRPr="00ED5528">
              <w:rPr>
                <w:rFonts w:ascii="Arial Narrow" w:hAnsi="Arial Narrow"/>
                <w:sz w:val="20"/>
                <w:szCs w:val="20"/>
              </w:rPr>
              <w:t>IRC, UNIDO</w:t>
            </w:r>
          </w:p>
        </w:tc>
      </w:tr>
      <w:tr w:rsidR="003D39D6" w:rsidRPr="00677EB2" w14:paraId="63EA943F" w14:textId="77777777" w:rsidTr="002D5749">
        <w:trPr>
          <w:cantSplit/>
          <w:trHeight w:val="225"/>
        </w:trPr>
        <w:tc>
          <w:tcPr>
            <w:tcW w:w="7285" w:type="dxa"/>
            <w:vAlign w:val="bottom"/>
          </w:tcPr>
          <w:p w14:paraId="3D8DBCF3" w14:textId="77777777" w:rsidR="003D39D6" w:rsidRPr="00ED5528" w:rsidRDefault="003D39D6" w:rsidP="00ED5528">
            <w:pPr>
              <w:spacing w:after="0"/>
              <w:rPr>
                <w:rFonts w:ascii="Arial Narrow" w:hAnsi="Arial Narrow"/>
                <w:sz w:val="20"/>
                <w:szCs w:val="20"/>
              </w:rPr>
            </w:pPr>
            <w:r w:rsidRPr="00ED5528">
              <w:rPr>
                <w:rFonts w:ascii="Arial Narrow" w:hAnsi="Arial Narrow"/>
                <w:sz w:val="20"/>
                <w:szCs w:val="20"/>
              </w:rPr>
              <w:t>Formation of Seed Producer Groups</w:t>
            </w:r>
          </w:p>
        </w:tc>
        <w:tc>
          <w:tcPr>
            <w:tcW w:w="450" w:type="dxa"/>
            <w:shd w:val="clear" w:color="auto" w:fill="auto"/>
            <w:vAlign w:val="center"/>
          </w:tcPr>
          <w:p w14:paraId="01968C39" w14:textId="77777777" w:rsidR="003D39D6" w:rsidRPr="00ED5528" w:rsidRDefault="003D39D6" w:rsidP="00ED5528">
            <w:pPr>
              <w:spacing w:after="0"/>
              <w:jc w:val="center"/>
              <w:rPr>
                <w:rFonts w:ascii="Arial Narrow" w:hAnsi="Arial Narrow"/>
                <w:sz w:val="20"/>
                <w:szCs w:val="20"/>
              </w:rPr>
            </w:pPr>
          </w:p>
        </w:tc>
        <w:tc>
          <w:tcPr>
            <w:tcW w:w="450" w:type="dxa"/>
            <w:shd w:val="clear" w:color="auto" w:fill="auto"/>
            <w:vAlign w:val="center"/>
          </w:tcPr>
          <w:p w14:paraId="078E274D" w14:textId="77777777" w:rsidR="003D39D6" w:rsidRPr="00ED5528" w:rsidRDefault="003D39D6" w:rsidP="00ED5528">
            <w:pPr>
              <w:spacing w:after="0"/>
              <w:jc w:val="center"/>
              <w:rPr>
                <w:rFonts w:ascii="Arial Narrow" w:hAnsi="Arial Narrow"/>
                <w:sz w:val="20"/>
                <w:szCs w:val="20"/>
              </w:rPr>
            </w:pPr>
          </w:p>
        </w:tc>
        <w:tc>
          <w:tcPr>
            <w:tcW w:w="450" w:type="dxa"/>
            <w:shd w:val="clear" w:color="auto" w:fill="auto"/>
            <w:vAlign w:val="center"/>
          </w:tcPr>
          <w:p w14:paraId="7386581D" w14:textId="77777777" w:rsidR="003D39D6" w:rsidRPr="00ED5528" w:rsidRDefault="003D39D6" w:rsidP="00ED5528">
            <w:pPr>
              <w:spacing w:after="0"/>
              <w:jc w:val="center"/>
              <w:rPr>
                <w:rFonts w:ascii="Arial Narrow" w:hAnsi="Arial Narrow"/>
                <w:sz w:val="20"/>
                <w:szCs w:val="20"/>
              </w:rPr>
            </w:pPr>
          </w:p>
        </w:tc>
        <w:tc>
          <w:tcPr>
            <w:tcW w:w="450" w:type="dxa"/>
            <w:shd w:val="clear" w:color="auto" w:fill="C9C9C9" w:themeFill="accent3" w:themeFillTint="99"/>
            <w:vAlign w:val="center"/>
          </w:tcPr>
          <w:p w14:paraId="03EF3D26" w14:textId="77777777" w:rsidR="003D39D6" w:rsidRPr="00ED5528" w:rsidRDefault="003D39D6" w:rsidP="00ED5528">
            <w:pPr>
              <w:spacing w:after="0"/>
              <w:jc w:val="center"/>
              <w:rPr>
                <w:rFonts w:ascii="Arial Narrow" w:hAnsi="Arial Narrow"/>
                <w:sz w:val="20"/>
                <w:szCs w:val="20"/>
              </w:rPr>
            </w:pPr>
            <w:r w:rsidRPr="00ED5528">
              <w:rPr>
                <w:rFonts w:ascii="Arial Narrow" w:hAnsi="Arial Narrow"/>
                <w:sz w:val="20"/>
                <w:szCs w:val="20"/>
              </w:rPr>
              <w:t>X</w:t>
            </w:r>
          </w:p>
        </w:tc>
        <w:tc>
          <w:tcPr>
            <w:tcW w:w="450" w:type="dxa"/>
            <w:shd w:val="clear" w:color="auto" w:fill="auto"/>
            <w:vAlign w:val="center"/>
          </w:tcPr>
          <w:p w14:paraId="0C098631" w14:textId="77777777" w:rsidR="003D39D6" w:rsidRPr="00ED5528" w:rsidRDefault="003D39D6" w:rsidP="00ED5528">
            <w:pPr>
              <w:spacing w:after="0"/>
              <w:jc w:val="center"/>
              <w:rPr>
                <w:rFonts w:ascii="Arial Narrow" w:hAnsi="Arial Narrow"/>
                <w:sz w:val="20"/>
                <w:szCs w:val="20"/>
              </w:rPr>
            </w:pPr>
          </w:p>
        </w:tc>
        <w:tc>
          <w:tcPr>
            <w:tcW w:w="450" w:type="dxa"/>
            <w:shd w:val="clear" w:color="auto" w:fill="auto"/>
            <w:vAlign w:val="center"/>
          </w:tcPr>
          <w:p w14:paraId="646DBFCB" w14:textId="77777777" w:rsidR="003D39D6" w:rsidRPr="00ED5528" w:rsidRDefault="003D39D6" w:rsidP="00ED5528">
            <w:pPr>
              <w:spacing w:after="0"/>
              <w:jc w:val="center"/>
              <w:rPr>
                <w:rFonts w:ascii="Arial Narrow" w:hAnsi="Arial Narrow"/>
                <w:sz w:val="20"/>
                <w:szCs w:val="20"/>
              </w:rPr>
            </w:pPr>
          </w:p>
        </w:tc>
        <w:tc>
          <w:tcPr>
            <w:tcW w:w="450" w:type="dxa"/>
            <w:shd w:val="clear" w:color="auto" w:fill="auto"/>
            <w:vAlign w:val="center"/>
          </w:tcPr>
          <w:p w14:paraId="6163BF36" w14:textId="77777777" w:rsidR="003D39D6" w:rsidRPr="00ED5528" w:rsidRDefault="003D39D6" w:rsidP="00ED5528">
            <w:pPr>
              <w:spacing w:after="0"/>
              <w:jc w:val="center"/>
              <w:rPr>
                <w:rFonts w:ascii="Arial Narrow" w:hAnsi="Arial Narrow"/>
                <w:sz w:val="20"/>
                <w:szCs w:val="20"/>
              </w:rPr>
            </w:pPr>
          </w:p>
        </w:tc>
        <w:tc>
          <w:tcPr>
            <w:tcW w:w="450" w:type="dxa"/>
            <w:shd w:val="clear" w:color="auto" w:fill="auto"/>
            <w:vAlign w:val="center"/>
          </w:tcPr>
          <w:p w14:paraId="4AAB6D1B" w14:textId="77777777" w:rsidR="003D39D6" w:rsidRPr="00ED5528" w:rsidRDefault="003D39D6" w:rsidP="00ED5528">
            <w:pPr>
              <w:spacing w:after="0"/>
              <w:jc w:val="center"/>
              <w:rPr>
                <w:rFonts w:ascii="Arial Narrow" w:hAnsi="Arial Narrow"/>
                <w:sz w:val="20"/>
                <w:szCs w:val="20"/>
              </w:rPr>
            </w:pPr>
          </w:p>
        </w:tc>
        <w:tc>
          <w:tcPr>
            <w:tcW w:w="450" w:type="dxa"/>
            <w:shd w:val="clear" w:color="auto" w:fill="auto"/>
            <w:vAlign w:val="center"/>
          </w:tcPr>
          <w:p w14:paraId="2D8593A1" w14:textId="77777777" w:rsidR="003D39D6" w:rsidRPr="00ED5528" w:rsidRDefault="003D39D6" w:rsidP="00ED5528">
            <w:pPr>
              <w:spacing w:after="0"/>
              <w:jc w:val="center"/>
              <w:rPr>
                <w:rFonts w:ascii="Arial Narrow" w:hAnsi="Arial Narrow"/>
                <w:sz w:val="20"/>
                <w:szCs w:val="20"/>
              </w:rPr>
            </w:pPr>
          </w:p>
        </w:tc>
        <w:tc>
          <w:tcPr>
            <w:tcW w:w="450" w:type="dxa"/>
            <w:shd w:val="clear" w:color="auto" w:fill="auto"/>
            <w:vAlign w:val="center"/>
          </w:tcPr>
          <w:p w14:paraId="787D53C3" w14:textId="77777777" w:rsidR="003D39D6" w:rsidRPr="00ED5528" w:rsidRDefault="003D39D6" w:rsidP="00ED5528">
            <w:pPr>
              <w:spacing w:after="0"/>
              <w:jc w:val="center"/>
              <w:rPr>
                <w:rFonts w:ascii="Arial Narrow" w:hAnsi="Arial Narrow"/>
                <w:sz w:val="20"/>
                <w:szCs w:val="20"/>
              </w:rPr>
            </w:pPr>
          </w:p>
        </w:tc>
        <w:tc>
          <w:tcPr>
            <w:tcW w:w="540" w:type="dxa"/>
            <w:shd w:val="clear" w:color="auto" w:fill="auto"/>
            <w:vAlign w:val="center"/>
          </w:tcPr>
          <w:p w14:paraId="7B035C98" w14:textId="77777777" w:rsidR="003D39D6" w:rsidRPr="00ED5528" w:rsidRDefault="003D39D6" w:rsidP="00ED5528">
            <w:pPr>
              <w:spacing w:after="0"/>
              <w:jc w:val="center"/>
              <w:rPr>
                <w:rFonts w:ascii="Arial Narrow" w:hAnsi="Arial Narrow"/>
                <w:sz w:val="20"/>
                <w:szCs w:val="20"/>
              </w:rPr>
            </w:pPr>
          </w:p>
        </w:tc>
        <w:tc>
          <w:tcPr>
            <w:tcW w:w="470" w:type="dxa"/>
            <w:shd w:val="clear" w:color="auto" w:fill="auto"/>
            <w:vAlign w:val="center"/>
          </w:tcPr>
          <w:p w14:paraId="4B041DB1" w14:textId="77777777" w:rsidR="003D39D6" w:rsidRPr="00ED5528" w:rsidRDefault="003D39D6" w:rsidP="00ED5528">
            <w:pPr>
              <w:spacing w:after="0"/>
              <w:jc w:val="center"/>
              <w:rPr>
                <w:rFonts w:ascii="Arial Narrow" w:hAnsi="Arial Narrow"/>
                <w:sz w:val="20"/>
                <w:szCs w:val="20"/>
              </w:rPr>
            </w:pPr>
          </w:p>
        </w:tc>
        <w:tc>
          <w:tcPr>
            <w:tcW w:w="2810" w:type="dxa"/>
          </w:tcPr>
          <w:p w14:paraId="77F3ED7C" w14:textId="77777777" w:rsidR="003D39D6" w:rsidRPr="00ED5528" w:rsidRDefault="003D39D6" w:rsidP="00ED5528">
            <w:pPr>
              <w:spacing w:after="0"/>
              <w:jc w:val="center"/>
              <w:rPr>
                <w:rFonts w:ascii="Arial Narrow" w:hAnsi="Arial Narrow"/>
                <w:sz w:val="20"/>
                <w:szCs w:val="20"/>
              </w:rPr>
            </w:pPr>
            <w:r w:rsidRPr="00ED5528">
              <w:rPr>
                <w:rFonts w:ascii="Arial Narrow" w:hAnsi="Arial Narrow"/>
                <w:sz w:val="20"/>
                <w:szCs w:val="20"/>
              </w:rPr>
              <w:t>IRC, UNIDO</w:t>
            </w:r>
          </w:p>
        </w:tc>
      </w:tr>
      <w:tr w:rsidR="003D39D6" w:rsidRPr="00677EB2" w14:paraId="7610A999" w14:textId="77777777" w:rsidTr="002D5749">
        <w:trPr>
          <w:cantSplit/>
          <w:trHeight w:val="171"/>
        </w:trPr>
        <w:tc>
          <w:tcPr>
            <w:tcW w:w="7285" w:type="dxa"/>
            <w:vAlign w:val="bottom"/>
          </w:tcPr>
          <w:p w14:paraId="39462BCC" w14:textId="77777777" w:rsidR="003D39D6" w:rsidRPr="00ED5528" w:rsidRDefault="003D39D6" w:rsidP="00ED5528">
            <w:pPr>
              <w:spacing w:after="0"/>
              <w:rPr>
                <w:rFonts w:ascii="Arial Narrow" w:hAnsi="Arial Narrow"/>
                <w:sz w:val="20"/>
                <w:szCs w:val="20"/>
              </w:rPr>
            </w:pPr>
            <w:r w:rsidRPr="00ED5528">
              <w:rPr>
                <w:rFonts w:ascii="Arial Narrow" w:hAnsi="Arial Narrow"/>
                <w:sz w:val="20"/>
                <w:szCs w:val="20"/>
              </w:rPr>
              <w:t>Establish Farmer Field Schools</w:t>
            </w:r>
          </w:p>
        </w:tc>
        <w:tc>
          <w:tcPr>
            <w:tcW w:w="450" w:type="dxa"/>
            <w:shd w:val="clear" w:color="auto" w:fill="auto"/>
            <w:vAlign w:val="center"/>
          </w:tcPr>
          <w:p w14:paraId="540B1510" w14:textId="77777777" w:rsidR="003D39D6" w:rsidRPr="00ED5528" w:rsidRDefault="003D39D6" w:rsidP="00ED5528">
            <w:pPr>
              <w:spacing w:after="0"/>
              <w:jc w:val="center"/>
              <w:rPr>
                <w:rFonts w:ascii="Arial Narrow" w:hAnsi="Arial Narrow"/>
                <w:sz w:val="20"/>
                <w:szCs w:val="20"/>
              </w:rPr>
            </w:pPr>
          </w:p>
        </w:tc>
        <w:tc>
          <w:tcPr>
            <w:tcW w:w="450" w:type="dxa"/>
            <w:shd w:val="clear" w:color="auto" w:fill="auto"/>
            <w:vAlign w:val="center"/>
          </w:tcPr>
          <w:p w14:paraId="4833EC7D" w14:textId="77777777" w:rsidR="003D39D6" w:rsidRPr="00ED5528" w:rsidRDefault="003D39D6" w:rsidP="00ED5528">
            <w:pPr>
              <w:spacing w:after="0"/>
              <w:jc w:val="center"/>
              <w:rPr>
                <w:rFonts w:ascii="Arial Narrow" w:hAnsi="Arial Narrow"/>
                <w:sz w:val="20"/>
                <w:szCs w:val="20"/>
              </w:rPr>
            </w:pPr>
          </w:p>
        </w:tc>
        <w:tc>
          <w:tcPr>
            <w:tcW w:w="450" w:type="dxa"/>
            <w:shd w:val="clear" w:color="auto" w:fill="auto"/>
            <w:vAlign w:val="center"/>
          </w:tcPr>
          <w:p w14:paraId="0B0463E9" w14:textId="77777777" w:rsidR="003D39D6" w:rsidRPr="00ED5528" w:rsidRDefault="003D39D6" w:rsidP="00ED5528">
            <w:pPr>
              <w:spacing w:after="0"/>
              <w:jc w:val="center"/>
              <w:rPr>
                <w:rFonts w:ascii="Arial Narrow" w:hAnsi="Arial Narrow"/>
                <w:sz w:val="20"/>
                <w:szCs w:val="20"/>
              </w:rPr>
            </w:pPr>
          </w:p>
        </w:tc>
        <w:tc>
          <w:tcPr>
            <w:tcW w:w="450" w:type="dxa"/>
            <w:shd w:val="clear" w:color="auto" w:fill="auto"/>
            <w:vAlign w:val="center"/>
          </w:tcPr>
          <w:p w14:paraId="427995B8" w14:textId="77777777" w:rsidR="003D39D6" w:rsidRPr="00ED5528" w:rsidRDefault="003D39D6" w:rsidP="00ED5528">
            <w:pPr>
              <w:spacing w:after="0"/>
              <w:jc w:val="center"/>
              <w:rPr>
                <w:rFonts w:ascii="Arial Narrow" w:hAnsi="Arial Narrow"/>
                <w:sz w:val="20"/>
                <w:szCs w:val="20"/>
              </w:rPr>
            </w:pPr>
          </w:p>
        </w:tc>
        <w:tc>
          <w:tcPr>
            <w:tcW w:w="450" w:type="dxa"/>
            <w:shd w:val="clear" w:color="auto" w:fill="C9C9C9" w:themeFill="accent3" w:themeFillTint="99"/>
            <w:vAlign w:val="center"/>
          </w:tcPr>
          <w:p w14:paraId="4D7196E6" w14:textId="77777777" w:rsidR="003D39D6" w:rsidRPr="00ED5528" w:rsidRDefault="003D39D6" w:rsidP="00ED5528">
            <w:pPr>
              <w:spacing w:after="0"/>
              <w:jc w:val="center"/>
              <w:rPr>
                <w:rFonts w:ascii="Arial Narrow" w:hAnsi="Arial Narrow"/>
                <w:sz w:val="20"/>
                <w:szCs w:val="20"/>
              </w:rPr>
            </w:pPr>
            <w:r w:rsidRPr="00ED5528">
              <w:rPr>
                <w:rFonts w:ascii="Arial Narrow" w:hAnsi="Arial Narrow"/>
                <w:sz w:val="20"/>
                <w:szCs w:val="20"/>
              </w:rPr>
              <w:t>X</w:t>
            </w:r>
          </w:p>
        </w:tc>
        <w:tc>
          <w:tcPr>
            <w:tcW w:w="450" w:type="dxa"/>
            <w:shd w:val="clear" w:color="auto" w:fill="C9C9C9" w:themeFill="accent3" w:themeFillTint="99"/>
            <w:vAlign w:val="center"/>
          </w:tcPr>
          <w:p w14:paraId="19B6D457" w14:textId="77777777" w:rsidR="003D39D6" w:rsidRPr="00ED5528" w:rsidRDefault="003D39D6" w:rsidP="00ED5528">
            <w:pPr>
              <w:spacing w:after="0"/>
              <w:jc w:val="center"/>
              <w:rPr>
                <w:rFonts w:ascii="Arial Narrow" w:hAnsi="Arial Narrow"/>
                <w:sz w:val="20"/>
                <w:szCs w:val="20"/>
              </w:rPr>
            </w:pPr>
            <w:r w:rsidRPr="00ED5528">
              <w:rPr>
                <w:rFonts w:ascii="Arial Narrow" w:hAnsi="Arial Narrow"/>
                <w:sz w:val="20"/>
                <w:szCs w:val="20"/>
              </w:rPr>
              <w:t>X</w:t>
            </w:r>
          </w:p>
        </w:tc>
        <w:tc>
          <w:tcPr>
            <w:tcW w:w="450" w:type="dxa"/>
            <w:shd w:val="clear" w:color="auto" w:fill="C9C9C9" w:themeFill="accent3" w:themeFillTint="99"/>
            <w:vAlign w:val="center"/>
          </w:tcPr>
          <w:p w14:paraId="15FCDED5" w14:textId="77777777" w:rsidR="003D39D6" w:rsidRPr="00ED5528" w:rsidRDefault="003D39D6" w:rsidP="00ED5528">
            <w:pPr>
              <w:spacing w:after="0"/>
              <w:jc w:val="center"/>
              <w:rPr>
                <w:rFonts w:ascii="Arial Narrow" w:hAnsi="Arial Narrow"/>
                <w:sz w:val="20"/>
                <w:szCs w:val="20"/>
              </w:rPr>
            </w:pPr>
            <w:r w:rsidRPr="00ED5528">
              <w:rPr>
                <w:rFonts w:ascii="Arial Narrow" w:hAnsi="Arial Narrow"/>
                <w:sz w:val="20"/>
                <w:szCs w:val="20"/>
              </w:rPr>
              <w:t>X</w:t>
            </w:r>
          </w:p>
        </w:tc>
        <w:tc>
          <w:tcPr>
            <w:tcW w:w="450" w:type="dxa"/>
            <w:shd w:val="clear" w:color="auto" w:fill="auto"/>
            <w:vAlign w:val="center"/>
          </w:tcPr>
          <w:p w14:paraId="20FD40F6" w14:textId="77777777" w:rsidR="003D39D6" w:rsidRPr="00ED5528" w:rsidRDefault="003D39D6" w:rsidP="00ED5528">
            <w:pPr>
              <w:spacing w:after="0"/>
              <w:jc w:val="center"/>
              <w:rPr>
                <w:rFonts w:ascii="Arial Narrow" w:hAnsi="Arial Narrow"/>
                <w:sz w:val="20"/>
                <w:szCs w:val="20"/>
              </w:rPr>
            </w:pPr>
          </w:p>
        </w:tc>
        <w:tc>
          <w:tcPr>
            <w:tcW w:w="450" w:type="dxa"/>
            <w:shd w:val="clear" w:color="auto" w:fill="auto"/>
            <w:vAlign w:val="center"/>
          </w:tcPr>
          <w:p w14:paraId="2EB1DDF5" w14:textId="77777777" w:rsidR="003D39D6" w:rsidRPr="00ED5528" w:rsidRDefault="003D39D6" w:rsidP="00ED5528">
            <w:pPr>
              <w:spacing w:after="0"/>
              <w:jc w:val="center"/>
              <w:rPr>
                <w:rFonts w:ascii="Arial Narrow" w:hAnsi="Arial Narrow"/>
                <w:sz w:val="20"/>
                <w:szCs w:val="20"/>
              </w:rPr>
            </w:pPr>
          </w:p>
        </w:tc>
        <w:tc>
          <w:tcPr>
            <w:tcW w:w="450" w:type="dxa"/>
            <w:shd w:val="clear" w:color="auto" w:fill="auto"/>
            <w:vAlign w:val="center"/>
          </w:tcPr>
          <w:p w14:paraId="789CC981" w14:textId="77777777" w:rsidR="003D39D6" w:rsidRPr="00ED5528" w:rsidRDefault="003D39D6" w:rsidP="00ED5528">
            <w:pPr>
              <w:spacing w:after="0"/>
              <w:jc w:val="center"/>
              <w:rPr>
                <w:rFonts w:ascii="Arial Narrow" w:hAnsi="Arial Narrow"/>
                <w:sz w:val="20"/>
                <w:szCs w:val="20"/>
              </w:rPr>
            </w:pPr>
          </w:p>
        </w:tc>
        <w:tc>
          <w:tcPr>
            <w:tcW w:w="540" w:type="dxa"/>
            <w:shd w:val="clear" w:color="auto" w:fill="auto"/>
            <w:vAlign w:val="center"/>
          </w:tcPr>
          <w:p w14:paraId="31EB6156" w14:textId="77777777" w:rsidR="003D39D6" w:rsidRPr="00ED5528" w:rsidRDefault="003D39D6" w:rsidP="00ED5528">
            <w:pPr>
              <w:spacing w:after="0"/>
              <w:jc w:val="center"/>
              <w:rPr>
                <w:rFonts w:ascii="Arial Narrow" w:hAnsi="Arial Narrow"/>
                <w:sz w:val="20"/>
                <w:szCs w:val="20"/>
              </w:rPr>
            </w:pPr>
          </w:p>
        </w:tc>
        <w:tc>
          <w:tcPr>
            <w:tcW w:w="470" w:type="dxa"/>
            <w:shd w:val="clear" w:color="auto" w:fill="auto"/>
            <w:vAlign w:val="center"/>
          </w:tcPr>
          <w:p w14:paraId="2E01E34E" w14:textId="77777777" w:rsidR="003D39D6" w:rsidRPr="00ED5528" w:rsidRDefault="003D39D6" w:rsidP="00ED5528">
            <w:pPr>
              <w:spacing w:after="0"/>
              <w:jc w:val="center"/>
              <w:rPr>
                <w:rFonts w:ascii="Arial Narrow" w:hAnsi="Arial Narrow"/>
                <w:sz w:val="20"/>
                <w:szCs w:val="20"/>
              </w:rPr>
            </w:pPr>
          </w:p>
        </w:tc>
        <w:tc>
          <w:tcPr>
            <w:tcW w:w="2810" w:type="dxa"/>
          </w:tcPr>
          <w:p w14:paraId="1979F09E" w14:textId="77777777" w:rsidR="003D39D6" w:rsidRPr="00ED5528" w:rsidRDefault="003D39D6" w:rsidP="00ED5528">
            <w:pPr>
              <w:spacing w:after="0"/>
              <w:jc w:val="center"/>
              <w:rPr>
                <w:rFonts w:ascii="Arial Narrow" w:hAnsi="Arial Narrow"/>
                <w:sz w:val="20"/>
                <w:szCs w:val="20"/>
              </w:rPr>
            </w:pPr>
            <w:r w:rsidRPr="00ED5528">
              <w:rPr>
                <w:rFonts w:ascii="Arial Narrow" w:hAnsi="Arial Narrow"/>
                <w:sz w:val="20"/>
                <w:szCs w:val="20"/>
              </w:rPr>
              <w:t>IRC, UNIDO</w:t>
            </w:r>
          </w:p>
        </w:tc>
      </w:tr>
      <w:tr w:rsidR="003D39D6" w:rsidRPr="00677EB2" w14:paraId="15311F01" w14:textId="77777777" w:rsidTr="002D5749">
        <w:trPr>
          <w:cantSplit/>
          <w:trHeight w:val="234"/>
        </w:trPr>
        <w:tc>
          <w:tcPr>
            <w:tcW w:w="7285" w:type="dxa"/>
            <w:vAlign w:val="bottom"/>
          </w:tcPr>
          <w:p w14:paraId="7847485E" w14:textId="77777777" w:rsidR="003D39D6" w:rsidRPr="00ED5528" w:rsidRDefault="003D39D6" w:rsidP="00ED5528">
            <w:pPr>
              <w:spacing w:after="0"/>
              <w:rPr>
                <w:rFonts w:ascii="Arial Narrow" w:hAnsi="Arial Narrow"/>
                <w:sz w:val="20"/>
                <w:szCs w:val="20"/>
              </w:rPr>
            </w:pPr>
            <w:r w:rsidRPr="00ED5528">
              <w:rPr>
                <w:rFonts w:ascii="Arial Narrow" w:hAnsi="Arial Narrow"/>
                <w:sz w:val="20"/>
                <w:szCs w:val="20"/>
              </w:rPr>
              <w:t>Establish Fisherfolk Field  Schools</w:t>
            </w:r>
          </w:p>
        </w:tc>
        <w:tc>
          <w:tcPr>
            <w:tcW w:w="450" w:type="dxa"/>
            <w:shd w:val="clear" w:color="auto" w:fill="auto"/>
            <w:vAlign w:val="center"/>
          </w:tcPr>
          <w:p w14:paraId="61B02CAA" w14:textId="77777777" w:rsidR="003D39D6" w:rsidRPr="00ED5528" w:rsidRDefault="003D39D6" w:rsidP="00ED5528">
            <w:pPr>
              <w:spacing w:after="0"/>
              <w:jc w:val="center"/>
              <w:rPr>
                <w:rFonts w:ascii="Arial Narrow" w:hAnsi="Arial Narrow"/>
                <w:sz w:val="20"/>
                <w:szCs w:val="20"/>
              </w:rPr>
            </w:pPr>
          </w:p>
        </w:tc>
        <w:tc>
          <w:tcPr>
            <w:tcW w:w="450" w:type="dxa"/>
            <w:shd w:val="clear" w:color="auto" w:fill="auto"/>
            <w:vAlign w:val="center"/>
          </w:tcPr>
          <w:p w14:paraId="3EAE72F7" w14:textId="77777777" w:rsidR="003D39D6" w:rsidRPr="00ED5528" w:rsidRDefault="003D39D6" w:rsidP="00ED5528">
            <w:pPr>
              <w:spacing w:after="0"/>
              <w:jc w:val="center"/>
              <w:rPr>
                <w:rFonts w:ascii="Arial Narrow" w:hAnsi="Arial Narrow"/>
                <w:sz w:val="20"/>
                <w:szCs w:val="20"/>
              </w:rPr>
            </w:pPr>
          </w:p>
        </w:tc>
        <w:tc>
          <w:tcPr>
            <w:tcW w:w="450" w:type="dxa"/>
            <w:shd w:val="clear" w:color="auto" w:fill="auto"/>
            <w:vAlign w:val="center"/>
          </w:tcPr>
          <w:p w14:paraId="457D3536" w14:textId="77777777" w:rsidR="003D39D6" w:rsidRPr="00ED5528" w:rsidRDefault="003D39D6" w:rsidP="00ED5528">
            <w:pPr>
              <w:spacing w:after="0"/>
              <w:jc w:val="center"/>
              <w:rPr>
                <w:rFonts w:ascii="Arial Narrow" w:hAnsi="Arial Narrow"/>
                <w:sz w:val="20"/>
                <w:szCs w:val="20"/>
              </w:rPr>
            </w:pPr>
          </w:p>
        </w:tc>
        <w:tc>
          <w:tcPr>
            <w:tcW w:w="450" w:type="dxa"/>
            <w:shd w:val="clear" w:color="auto" w:fill="auto"/>
            <w:vAlign w:val="center"/>
          </w:tcPr>
          <w:p w14:paraId="6F6F3D65" w14:textId="77777777" w:rsidR="003D39D6" w:rsidRPr="00ED5528" w:rsidRDefault="003D39D6" w:rsidP="00ED5528">
            <w:pPr>
              <w:spacing w:after="0"/>
              <w:jc w:val="center"/>
              <w:rPr>
                <w:rFonts w:ascii="Arial Narrow" w:hAnsi="Arial Narrow"/>
                <w:sz w:val="20"/>
                <w:szCs w:val="20"/>
              </w:rPr>
            </w:pPr>
          </w:p>
        </w:tc>
        <w:tc>
          <w:tcPr>
            <w:tcW w:w="450" w:type="dxa"/>
            <w:shd w:val="clear" w:color="auto" w:fill="C9C9C9" w:themeFill="accent3" w:themeFillTint="99"/>
            <w:vAlign w:val="center"/>
          </w:tcPr>
          <w:p w14:paraId="1993314C" w14:textId="77777777" w:rsidR="003D39D6" w:rsidRPr="00ED5528" w:rsidRDefault="003D39D6" w:rsidP="00ED5528">
            <w:pPr>
              <w:spacing w:after="0"/>
              <w:jc w:val="center"/>
              <w:rPr>
                <w:rFonts w:ascii="Arial Narrow" w:hAnsi="Arial Narrow"/>
                <w:sz w:val="20"/>
                <w:szCs w:val="20"/>
              </w:rPr>
            </w:pPr>
            <w:r w:rsidRPr="00ED5528">
              <w:rPr>
                <w:rFonts w:ascii="Arial Narrow" w:hAnsi="Arial Narrow"/>
                <w:sz w:val="20"/>
                <w:szCs w:val="20"/>
              </w:rPr>
              <w:t>X</w:t>
            </w:r>
          </w:p>
        </w:tc>
        <w:tc>
          <w:tcPr>
            <w:tcW w:w="450" w:type="dxa"/>
            <w:shd w:val="clear" w:color="auto" w:fill="auto"/>
            <w:vAlign w:val="center"/>
          </w:tcPr>
          <w:p w14:paraId="3ED6EFC6" w14:textId="77777777" w:rsidR="003D39D6" w:rsidRPr="00ED5528" w:rsidRDefault="003D39D6" w:rsidP="00ED5528">
            <w:pPr>
              <w:spacing w:after="0"/>
              <w:jc w:val="center"/>
              <w:rPr>
                <w:rFonts w:ascii="Arial Narrow" w:hAnsi="Arial Narrow"/>
                <w:sz w:val="20"/>
                <w:szCs w:val="20"/>
              </w:rPr>
            </w:pPr>
          </w:p>
        </w:tc>
        <w:tc>
          <w:tcPr>
            <w:tcW w:w="450" w:type="dxa"/>
            <w:shd w:val="clear" w:color="auto" w:fill="auto"/>
            <w:vAlign w:val="center"/>
          </w:tcPr>
          <w:p w14:paraId="56B95D7D" w14:textId="77777777" w:rsidR="003D39D6" w:rsidRPr="00ED5528" w:rsidRDefault="003D39D6" w:rsidP="00ED5528">
            <w:pPr>
              <w:spacing w:after="0"/>
              <w:jc w:val="center"/>
              <w:rPr>
                <w:rFonts w:ascii="Arial Narrow" w:hAnsi="Arial Narrow"/>
                <w:sz w:val="20"/>
                <w:szCs w:val="20"/>
              </w:rPr>
            </w:pPr>
          </w:p>
        </w:tc>
        <w:tc>
          <w:tcPr>
            <w:tcW w:w="450" w:type="dxa"/>
            <w:shd w:val="clear" w:color="auto" w:fill="auto"/>
            <w:vAlign w:val="center"/>
          </w:tcPr>
          <w:p w14:paraId="20446718" w14:textId="77777777" w:rsidR="003D39D6" w:rsidRPr="00ED5528" w:rsidRDefault="003D39D6" w:rsidP="00ED5528">
            <w:pPr>
              <w:spacing w:after="0"/>
              <w:jc w:val="center"/>
              <w:rPr>
                <w:rFonts w:ascii="Arial Narrow" w:hAnsi="Arial Narrow"/>
                <w:sz w:val="20"/>
                <w:szCs w:val="20"/>
              </w:rPr>
            </w:pPr>
          </w:p>
        </w:tc>
        <w:tc>
          <w:tcPr>
            <w:tcW w:w="450" w:type="dxa"/>
            <w:shd w:val="clear" w:color="auto" w:fill="auto"/>
            <w:vAlign w:val="center"/>
          </w:tcPr>
          <w:p w14:paraId="7B33BFA8" w14:textId="77777777" w:rsidR="003D39D6" w:rsidRPr="00ED5528" w:rsidRDefault="003D39D6" w:rsidP="00ED5528">
            <w:pPr>
              <w:spacing w:after="0"/>
              <w:jc w:val="center"/>
              <w:rPr>
                <w:rFonts w:ascii="Arial Narrow" w:hAnsi="Arial Narrow"/>
                <w:sz w:val="20"/>
                <w:szCs w:val="20"/>
              </w:rPr>
            </w:pPr>
          </w:p>
        </w:tc>
        <w:tc>
          <w:tcPr>
            <w:tcW w:w="450" w:type="dxa"/>
            <w:shd w:val="clear" w:color="auto" w:fill="auto"/>
            <w:vAlign w:val="center"/>
          </w:tcPr>
          <w:p w14:paraId="0B4C9C3A" w14:textId="77777777" w:rsidR="003D39D6" w:rsidRPr="00ED5528" w:rsidRDefault="003D39D6" w:rsidP="00ED5528">
            <w:pPr>
              <w:spacing w:after="0"/>
              <w:jc w:val="center"/>
              <w:rPr>
                <w:rFonts w:ascii="Arial Narrow" w:hAnsi="Arial Narrow"/>
                <w:sz w:val="20"/>
                <w:szCs w:val="20"/>
              </w:rPr>
            </w:pPr>
          </w:p>
        </w:tc>
        <w:tc>
          <w:tcPr>
            <w:tcW w:w="540" w:type="dxa"/>
            <w:shd w:val="clear" w:color="auto" w:fill="auto"/>
            <w:vAlign w:val="center"/>
          </w:tcPr>
          <w:p w14:paraId="15120ADB" w14:textId="77777777" w:rsidR="003D39D6" w:rsidRPr="00ED5528" w:rsidRDefault="003D39D6" w:rsidP="00ED5528">
            <w:pPr>
              <w:spacing w:after="0"/>
              <w:jc w:val="center"/>
              <w:rPr>
                <w:rFonts w:ascii="Arial Narrow" w:hAnsi="Arial Narrow"/>
                <w:sz w:val="20"/>
                <w:szCs w:val="20"/>
              </w:rPr>
            </w:pPr>
          </w:p>
        </w:tc>
        <w:tc>
          <w:tcPr>
            <w:tcW w:w="470" w:type="dxa"/>
            <w:shd w:val="clear" w:color="auto" w:fill="auto"/>
            <w:vAlign w:val="center"/>
          </w:tcPr>
          <w:p w14:paraId="7037265B" w14:textId="77777777" w:rsidR="003D39D6" w:rsidRPr="00ED5528" w:rsidRDefault="003D39D6" w:rsidP="00ED5528">
            <w:pPr>
              <w:spacing w:after="0"/>
              <w:jc w:val="center"/>
              <w:rPr>
                <w:rFonts w:ascii="Arial Narrow" w:hAnsi="Arial Narrow"/>
                <w:sz w:val="20"/>
                <w:szCs w:val="20"/>
              </w:rPr>
            </w:pPr>
          </w:p>
        </w:tc>
        <w:tc>
          <w:tcPr>
            <w:tcW w:w="2810" w:type="dxa"/>
          </w:tcPr>
          <w:p w14:paraId="0EC7771C" w14:textId="77777777" w:rsidR="003D39D6" w:rsidRPr="00ED5528" w:rsidRDefault="003D39D6" w:rsidP="00ED5528">
            <w:pPr>
              <w:spacing w:after="0"/>
              <w:jc w:val="center"/>
              <w:rPr>
                <w:rFonts w:ascii="Arial Narrow" w:hAnsi="Arial Narrow"/>
                <w:sz w:val="20"/>
                <w:szCs w:val="20"/>
              </w:rPr>
            </w:pPr>
          </w:p>
        </w:tc>
      </w:tr>
      <w:tr w:rsidR="003D39D6" w:rsidRPr="00677EB2" w14:paraId="319B8E3B" w14:textId="77777777" w:rsidTr="002D5749">
        <w:trPr>
          <w:cantSplit/>
          <w:trHeight w:val="347"/>
        </w:trPr>
        <w:tc>
          <w:tcPr>
            <w:tcW w:w="7285" w:type="dxa"/>
            <w:vAlign w:val="bottom"/>
          </w:tcPr>
          <w:p w14:paraId="187F14D3" w14:textId="77777777" w:rsidR="003D39D6" w:rsidRPr="00ED5528" w:rsidRDefault="003D39D6" w:rsidP="00ED5528">
            <w:pPr>
              <w:spacing w:after="0"/>
              <w:rPr>
                <w:rFonts w:ascii="Arial Narrow" w:hAnsi="Arial Narrow"/>
                <w:sz w:val="20"/>
                <w:szCs w:val="20"/>
              </w:rPr>
            </w:pPr>
            <w:r w:rsidRPr="00ED5528">
              <w:rPr>
                <w:rFonts w:ascii="Arial Narrow" w:hAnsi="Arial Narrow"/>
                <w:sz w:val="20"/>
                <w:szCs w:val="20"/>
              </w:rPr>
              <w:t>Training of Community Extension Workers/Government Extension Workers (5 days)</w:t>
            </w:r>
          </w:p>
        </w:tc>
        <w:tc>
          <w:tcPr>
            <w:tcW w:w="450" w:type="dxa"/>
            <w:shd w:val="clear" w:color="auto" w:fill="C9C9C9" w:themeFill="accent3" w:themeFillTint="99"/>
            <w:vAlign w:val="center"/>
          </w:tcPr>
          <w:p w14:paraId="5E4EA39D" w14:textId="77777777" w:rsidR="003D39D6" w:rsidRPr="00ED5528" w:rsidRDefault="003D39D6" w:rsidP="00ED5528">
            <w:pPr>
              <w:spacing w:after="0"/>
              <w:jc w:val="center"/>
              <w:rPr>
                <w:rFonts w:ascii="Arial Narrow" w:hAnsi="Arial Narrow"/>
                <w:sz w:val="20"/>
                <w:szCs w:val="20"/>
              </w:rPr>
            </w:pPr>
            <w:r w:rsidRPr="00ED5528">
              <w:rPr>
                <w:rFonts w:ascii="Arial Narrow" w:hAnsi="Arial Narrow"/>
                <w:sz w:val="20"/>
                <w:szCs w:val="20"/>
              </w:rPr>
              <w:t>X</w:t>
            </w:r>
          </w:p>
        </w:tc>
        <w:tc>
          <w:tcPr>
            <w:tcW w:w="450" w:type="dxa"/>
            <w:shd w:val="clear" w:color="auto" w:fill="auto"/>
            <w:vAlign w:val="center"/>
          </w:tcPr>
          <w:p w14:paraId="09E7AA63" w14:textId="77777777" w:rsidR="003D39D6" w:rsidRPr="00ED5528" w:rsidRDefault="003D39D6" w:rsidP="00ED5528">
            <w:pPr>
              <w:spacing w:after="0"/>
              <w:jc w:val="center"/>
              <w:rPr>
                <w:rFonts w:ascii="Arial Narrow" w:hAnsi="Arial Narrow"/>
                <w:sz w:val="20"/>
                <w:szCs w:val="20"/>
              </w:rPr>
            </w:pPr>
          </w:p>
        </w:tc>
        <w:tc>
          <w:tcPr>
            <w:tcW w:w="450" w:type="dxa"/>
            <w:shd w:val="clear" w:color="auto" w:fill="auto"/>
            <w:vAlign w:val="center"/>
          </w:tcPr>
          <w:p w14:paraId="17803E1B" w14:textId="77777777" w:rsidR="003D39D6" w:rsidRPr="00ED5528" w:rsidRDefault="003D39D6" w:rsidP="00ED5528">
            <w:pPr>
              <w:spacing w:after="0"/>
              <w:jc w:val="center"/>
              <w:rPr>
                <w:rFonts w:ascii="Arial Narrow" w:hAnsi="Arial Narrow"/>
                <w:sz w:val="20"/>
                <w:szCs w:val="20"/>
              </w:rPr>
            </w:pPr>
          </w:p>
        </w:tc>
        <w:tc>
          <w:tcPr>
            <w:tcW w:w="450" w:type="dxa"/>
            <w:shd w:val="clear" w:color="auto" w:fill="auto"/>
            <w:vAlign w:val="center"/>
          </w:tcPr>
          <w:p w14:paraId="2DDB56BE" w14:textId="77777777" w:rsidR="003D39D6" w:rsidRPr="00ED5528" w:rsidRDefault="003D39D6" w:rsidP="00ED5528">
            <w:pPr>
              <w:spacing w:after="0"/>
              <w:jc w:val="center"/>
              <w:rPr>
                <w:rFonts w:ascii="Arial Narrow" w:hAnsi="Arial Narrow"/>
                <w:sz w:val="20"/>
                <w:szCs w:val="20"/>
              </w:rPr>
            </w:pPr>
          </w:p>
        </w:tc>
        <w:tc>
          <w:tcPr>
            <w:tcW w:w="450" w:type="dxa"/>
            <w:shd w:val="clear" w:color="auto" w:fill="auto"/>
            <w:vAlign w:val="center"/>
          </w:tcPr>
          <w:p w14:paraId="529B950F" w14:textId="77777777" w:rsidR="003D39D6" w:rsidRPr="00ED5528" w:rsidRDefault="003D39D6" w:rsidP="00ED5528">
            <w:pPr>
              <w:spacing w:after="0"/>
              <w:jc w:val="center"/>
              <w:rPr>
                <w:rFonts w:ascii="Arial Narrow" w:hAnsi="Arial Narrow"/>
                <w:sz w:val="20"/>
                <w:szCs w:val="20"/>
              </w:rPr>
            </w:pPr>
          </w:p>
        </w:tc>
        <w:tc>
          <w:tcPr>
            <w:tcW w:w="450" w:type="dxa"/>
            <w:shd w:val="clear" w:color="auto" w:fill="C9C9C9" w:themeFill="accent3" w:themeFillTint="99"/>
            <w:vAlign w:val="center"/>
          </w:tcPr>
          <w:p w14:paraId="35B238B7" w14:textId="77777777" w:rsidR="003D39D6" w:rsidRPr="00ED5528" w:rsidRDefault="003D39D6" w:rsidP="00ED5528">
            <w:pPr>
              <w:spacing w:after="0"/>
              <w:jc w:val="center"/>
              <w:rPr>
                <w:rFonts w:ascii="Arial Narrow" w:hAnsi="Arial Narrow"/>
                <w:sz w:val="20"/>
                <w:szCs w:val="20"/>
              </w:rPr>
            </w:pPr>
            <w:r w:rsidRPr="00ED5528">
              <w:rPr>
                <w:rFonts w:ascii="Arial Narrow" w:hAnsi="Arial Narrow"/>
                <w:sz w:val="20"/>
                <w:szCs w:val="20"/>
              </w:rPr>
              <w:t>X</w:t>
            </w:r>
          </w:p>
        </w:tc>
        <w:tc>
          <w:tcPr>
            <w:tcW w:w="450" w:type="dxa"/>
            <w:shd w:val="clear" w:color="auto" w:fill="auto"/>
            <w:vAlign w:val="center"/>
          </w:tcPr>
          <w:p w14:paraId="11369D46" w14:textId="77777777" w:rsidR="003D39D6" w:rsidRPr="00ED5528" w:rsidRDefault="003D39D6" w:rsidP="00ED5528">
            <w:pPr>
              <w:spacing w:after="0"/>
              <w:jc w:val="center"/>
              <w:rPr>
                <w:rFonts w:ascii="Arial Narrow" w:hAnsi="Arial Narrow"/>
                <w:sz w:val="20"/>
                <w:szCs w:val="20"/>
              </w:rPr>
            </w:pPr>
          </w:p>
        </w:tc>
        <w:tc>
          <w:tcPr>
            <w:tcW w:w="450" w:type="dxa"/>
            <w:shd w:val="clear" w:color="auto" w:fill="auto"/>
            <w:vAlign w:val="center"/>
          </w:tcPr>
          <w:p w14:paraId="773C4345" w14:textId="77777777" w:rsidR="003D39D6" w:rsidRPr="00ED5528" w:rsidRDefault="003D39D6" w:rsidP="00ED5528">
            <w:pPr>
              <w:spacing w:after="0"/>
              <w:jc w:val="center"/>
              <w:rPr>
                <w:rFonts w:ascii="Arial Narrow" w:hAnsi="Arial Narrow"/>
                <w:sz w:val="20"/>
                <w:szCs w:val="20"/>
              </w:rPr>
            </w:pPr>
          </w:p>
        </w:tc>
        <w:tc>
          <w:tcPr>
            <w:tcW w:w="450" w:type="dxa"/>
            <w:shd w:val="clear" w:color="auto" w:fill="auto"/>
            <w:vAlign w:val="center"/>
          </w:tcPr>
          <w:p w14:paraId="5DED9AC9" w14:textId="77777777" w:rsidR="003D39D6" w:rsidRPr="00ED5528" w:rsidRDefault="003D39D6" w:rsidP="00ED5528">
            <w:pPr>
              <w:spacing w:after="0"/>
              <w:jc w:val="center"/>
              <w:rPr>
                <w:rFonts w:ascii="Arial Narrow" w:hAnsi="Arial Narrow"/>
                <w:sz w:val="20"/>
                <w:szCs w:val="20"/>
              </w:rPr>
            </w:pPr>
          </w:p>
        </w:tc>
        <w:tc>
          <w:tcPr>
            <w:tcW w:w="450" w:type="dxa"/>
            <w:shd w:val="clear" w:color="auto" w:fill="auto"/>
            <w:vAlign w:val="center"/>
          </w:tcPr>
          <w:p w14:paraId="7F58006F" w14:textId="77777777" w:rsidR="003D39D6" w:rsidRPr="00ED5528" w:rsidRDefault="003D39D6" w:rsidP="00ED5528">
            <w:pPr>
              <w:spacing w:after="0"/>
              <w:jc w:val="center"/>
              <w:rPr>
                <w:rFonts w:ascii="Arial Narrow" w:hAnsi="Arial Narrow"/>
                <w:sz w:val="20"/>
                <w:szCs w:val="20"/>
              </w:rPr>
            </w:pPr>
          </w:p>
        </w:tc>
        <w:tc>
          <w:tcPr>
            <w:tcW w:w="540" w:type="dxa"/>
            <w:shd w:val="clear" w:color="auto" w:fill="auto"/>
            <w:vAlign w:val="center"/>
          </w:tcPr>
          <w:p w14:paraId="6E15A658" w14:textId="77777777" w:rsidR="003D39D6" w:rsidRPr="00ED5528" w:rsidRDefault="003D39D6" w:rsidP="00ED5528">
            <w:pPr>
              <w:spacing w:after="0"/>
              <w:jc w:val="center"/>
              <w:rPr>
                <w:rFonts w:ascii="Arial Narrow" w:hAnsi="Arial Narrow"/>
                <w:sz w:val="20"/>
                <w:szCs w:val="20"/>
              </w:rPr>
            </w:pPr>
          </w:p>
        </w:tc>
        <w:tc>
          <w:tcPr>
            <w:tcW w:w="470" w:type="dxa"/>
            <w:shd w:val="clear" w:color="auto" w:fill="auto"/>
            <w:vAlign w:val="center"/>
          </w:tcPr>
          <w:p w14:paraId="4F9B8045" w14:textId="77777777" w:rsidR="003D39D6" w:rsidRPr="00ED5528" w:rsidRDefault="003D39D6" w:rsidP="00ED5528">
            <w:pPr>
              <w:spacing w:after="0"/>
              <w:jc w:val="center"/>
              <w:rPr>
                <w:rFonts w:ascii="Arial Narrow" w:hAnsi="Arial Narrow"/>
                <w:sz w:val="20"/>
                <w:szCs w:val="20"/>
              </w:rPr>
            </w:pPr>
          </w:p>
        </w:tc>
        <w:tc>
          <w:tcPr>
            <w:tcW w:w="2810" w:type="dxa"/>
          </w:tcPr>
          <w:p w14:paraId="1B94AC1D" w14:textId="77777777" w:rsidR="003D39D6" w:rsidRPr="00ED5528" w:rsidRDefault="003D39D6" w:rsidP="00ED5528">
            <w:pPr>
              <w:spacing w:after="0"/>
              <w:jc w:val="center"/>
              <w:rPr>
                <w:rFonts w:ascii="Arial Narrow" w:hAnsi="Arial Narrow"/>
                <w:sz w:val="20"/>
                <w:szCs w:val="20"/>
              </w:rPr>
            </w:pPr>
            <w:r w:rsidRPr="00ED5528">
              <w:rPr>
                <w:rFonts w:ascii="Arial Narrow" w:hAnsi="Arial Narrow"/>
                <w:sz w:val="20"/>
                <w:szCs w:val="20"/>
              </w:rPr>
              <w:t>IRC</w:t>
            </w:r>
          </w:p>
        </w:tc>
      </w:tr>
      <w:tr w:rsidR="003D39D6" w:rsidRPr="00677EB2" w14:paraId="0968EB07" w14:textId="77777777" w:rsidTr="003D39D6">
        <w:trPr>
          <w:cantSplit/>
          <w:trHeight w:val="351"/>
        </w:trPr>
        <w:tc>
          <w:tcPr>
            <w:tcW w:w="7285" w:type="dxa"/>
          </w:tcPr>
          <w:p w14:paraId="37AC4207" w14:textId="77777777" w:rsidR="003D39D6" w:rsidRPr="00ED5528" w:rsidRDefault="003D39D6" w:rsidP="00ED5528">
            <w:pPr>
              <w:spacing w:after="0"/>
              <w:rPr>
                <w:rFonts w:ascii="Arial Narrow" w:hAnsi="Arial Narrow"/>
                <w:sz w:val="20"/>
                <w:szCs w:val="20"/>
              </w:rPr>
            </w:pPr>
            <w:r w:rsidRPr="00ED5528">
              <w:rPr>
                <w:rFonts w:ascii="Arial Narrow" w:hAnsi="Arial Narrow"/>
                <w:sz w:val="20"/>
                <w:szCs w:val="20"/>
              </w:rPr>
              <w:t>Supply kits for Extension Workers (Rain Coats, Gumboots, Umbrellas)</w:t>
            </w:r>
          </w:p>
        </w:tc>
        <w:tc>
          <w:tcPr>
            <w:tcW w:w="450" w:type="dxa"/>
            <w:shd w:val="clear" w:color="auto" w:fill="auto"/>
            <w:vAlign w:val="center"/>
          </w:tcPr>
          <w:p w14:paraId="666DE327" w14:textId="77777777" w:rsidR="003D39D6" w:rsidRPr="00ED5528" w:rsidRDefault="003D39D6" w:rsidP="00ED5528">
            <w:pPr>
              <w:spacing w:after="0"/>
              <w:jc w:val="center"/>
              <w:rPr>
                <w:rFonts w:ascii="Arial Narrow" w:hAnsi="Arial Narrow"/>
                <w:sz w:val="20"/>
                <w:szCs w:val="20"/>
              </w:rPr>
            </w:pPr>
          </w:p>
        </w:tc>
        <w:tc>
          <w:tcPr>
            <w:tcW w:w="450" w:type="dxa"/>
            <w:shd w:val="clear" w:color="auto" w:fill="auto"/>
            <w:vAlign w:val="center"/>
          </w:tcPr>
          <w:p w14:paraId="20B03C7E" w14:textId="77777777" w:rsidR="003D39D6" w:rsidRPr="00ED5528" w:rsidRDefault="003D39D6" w:rsidP="00ED5528">
            <w:pPr>
              <w:spacing w:after="0"/>
              <w:jc w:val="center"/>
              <w:rPr>
                <w:rFonts w:ascii="Arial Narrow" w:hAnsi="Arial Narrow"/>
                <w:sz w:val="20"/>
                <w:szCs w:val="20"/>
              </w:rPr>
            </w:pPr>
          </w:p>
        </w:tc>
        <w:tc>
          <w:tcPr>
            <w:tcW w:w="450" w:type="dxa"/>
            <w:shd w:val="clear" w:color="auto" w:fill="auto"/>
            <w:vAlign w:val="center"/>
          </w:tcPr>
          <w:p w14:paraId="240D61C7" w14:textId="77777777" w:rsidR="003D39D6" w:rsidRPr="00ED5528" w:rsidRDefault="003D39D6" w:rsidP="00ED5528">
            <w:pPr>
              <w:spacing w:after="0"/>
              <w:jc w:val="center"/>
              <w:rPr>
                <w:rFonts w:ascii="Arial Narrow" w:hAnsi="Arial Narrow"/>
                <w:sz w:val="20"/>
                <w:szCs w:val="20"/>
              </w:rPr>
            </w:pPr>
          </w:p>
        </w:tc>
        <w:tc>
          <w:tcPr>
            <w:tcW w:w="450" w:type="dxa"/>
            <w:shd w:val="clear" w:color="auto" w:fill="auto"/>
            <w:vAlign w:val="center"/>
          </w:tcPr>
          <w:p w14:paraId="306CC505" w14:textId="77777777" w:rsidR="003D39D6" w:rsidRPr="00ED5528" w:rsidRDefault="003D39D6" w:rsidP="00ED5528">
            <w:pPr>
              <w:spacing w:after="0"/>
              <w:jc w:val="center"/>
              <w:rPr>
                <w:rFonts w:ascii="Arial Narrow" w:hAnsi="Arial Narrow"/>
                <w:sz w:val="20"/>
                <w:szCs w:val="20"/>
              </w:rPr>
            </w:pPr>
          </w:p>
        </w:tc>
        <w:tc>
          <w:tcPr>
            <w:tcW w:w="450" w:type="dxa"/>
            <w:shd w:val="clear" w:color="auto" w:fill="auto"/>
            <w:vAlign w:val="center"/>
          </w:tcPr>
          <w:p w14:paraId="57CF0D5B" w14:textId="77777777" w:rsidR="003D39D6" w:rsidRPr="00ED5528" w:rsidRDefault="003D39D6" w:rsidP="00ED5528">
            <w:pPr>
              <w:spacing w:after="0"/>
              <w:jc w:val="center"/>
              <w:rPr>
                <w:rFonts w:ascii="Arial Narrow" w:hAnsi="Arial Narrow"/>
                <w:sz w:val="20"/>
                <w:szCs w:val="20"/>
              </w:rPr>
            </w:pPr>
          </w:p>
        </w:tc>
        <w:tc>
          <w:tcPr>
            <w:tcW w:w="450" w:type="dxa"/>
            <w:shd w:val="clear" w:color="auto" w:fill="auto"/>
            <w:vAlign w:val="center"/>
          </w:tcPr>
          <w:p w14:paraId="3D405345" w14:textId="77777777" w:rsidR="003D39D6" w:rsidRPr="00ED5528" w:rsidRDefault="003D39D6" w:rsidP="00ED5528">
            <w:pPr>
              <w:spacing w:after="0"/>
              <w:jc w:val="center"/>
              <w:rPr>
                <w:rFonts w:ascii="Arial Narrow" w:hAnsi="Arial Narrow"/>
                <w:sz w:val="20"/>
                <w:szCs w:val="20"/>
              </w:rPr>
            </w:pPr>
          </w:p>
        </w:tc>
        <w:tc>
          <w:tcPr>
            <w:tcW w:w="450" w:type="dxa"/>
            <w:shd w:val="clear" w:color="auto" w:fill="auto"/>
            <w:vAlign w:val="center"/>
          </w:tcPr>
          <w:p w14:paraId="67C75787" w14:textId="77777777" w:rsidR="003D39D6" w:rsidRPr="00ED5528" w:rsidRDefault="003D39D6" w:rsidP="00ED5528">
            <w:pPr>
              <w:spacing w:after="0"/>
              <w:jc w:val="center"/>
              <w:rPr>
                <w:rFonts w:ascii="Arial Narrow" w:hAnsi="Arial Narrow"/>
                <w:sz w:val="20"/>
                <w:szCs w:val="20"/>
              </w:rPr>
            </w:pPr>
          </w:p>
        </w:tc>
        <w:tc>
          <w:tcPr>
            <w:tcW w:w="450" w:type="dxa"/>
            <w:shd w:val="clear" w:color="auto" w:fill="auto"/>
            <w:vAlign w:val="center"/>
          </w:tcPr>
          <w:p w14:paraId="6575D199" w14:textId="77777777" w:rsidR="003D39D6" w:rsidRPr="00ED5528" w:rsidRDefault="003D39D6" w:rsidP="00ED5528">
            <w:pPr>
              <w:spacing w:after="0"/>
              <w:jc w:val="center"/>
              <w:rPr>
                <w:rFonts w:ascii="Arial Narrow" w:hAnsi="Arial Narrow"/>
                <w:sz w:val="20"/>
                <w:szCs w:val="20"/>
              </w:rPr>
            </w:pPr>
          </w:p>
        </w:tc>
        <w:tc>
          <w:tcPr>
            <w:tcW w:w="450" w:type="dxa"/>
            <w:shd w:val="clear" w:color="auto" w:fill="auto"/>
            <w:vAlign w:val="center"/>
          </w:tcPr>
          <w:p w14:paraId="73F6C893" w14:textId="77777777" w:rsidR="003D39D6" w:rsidRPr="00ED5528" w:rsidRDefault="003D39D6" w:rsidP="00ED5528">
            <w:pPr>
              <w:spacing w:after="0"/>
              <w:jc w:val="center"/>
              <w:rPr>
                <w:rFonts w:ascii="Arial Narrow" w:hAnsi="Arial Narrow"/>
                <w:sz w:val="20"/>
                <w:szCs w:val="20"/>
              </w:rPr>
            </w:pPr>
          </w:p>
        </w:tc>
        <w:tc>
          <w:tcPr>
            <w:tcW w:w="450" w:type="dxa"/>
            <w:shd w:val="clear" w:color="auto" w:fill="auto"/>
            <w:vAlign w:val="center"/>
          </w:tcPr>
          <w:p w14:paraId="5D79A21E" w14:textId="77777777" w:rsidR="003D39D6" w:rsidRPr="00ED5528" w:rsidRDefault="003D39D6" w:rsidP="00ED5528">
            <w:pPr>
              <w:spacing w:after="0"/>
              <w:jc w:val="center"/>
              <w:rPr>
                <w:rFonts w:ascii="Arial Narrow" w:hAnsi="Arial Narrow"/>
                <w:sz w:val="20"/>
                <w:szCs w:val="20"/>
              </w:rPr>
            </w:pPr>
          </w:p>
        </w:tc>
        <w:tc>
          <w:tcPr>
            <w:tcW w:w="540" w:type="dxa"/>
            <w:shd w:val="clear" w:color="auto" w:fill="auto"/>
            <w:vAlign w:val="center"/>
          </w:tcPr>
          <w:p w14:paraId="1E4D3656" w14:textId="77777777" w:rsidR="003D39D6" w:rsidRPr="00ED5528" w:rsidRDefault="003D39D6" w:rsidP="00ED5528">
            <w:pPr>
              <w:spacing w:after="0"/>
              <w:jc w:val="center"/>
              <w:rPr>
                <w:rFonts w:ascii="Arial Narrow" w:hAnsi="Arial Narrow"/>
                <w:sz w:val="20"/>
                <w:szCs w:val="20"/>
              </w:rPr>
            </w:pPr>
          </w:p>
        </w:tc>
        <w:tc>
          <w:tcPr>
            <w:tcW w:w="470" w:type="dxa"/>
            <w:shd w:val="clear" w:color="auto" w:fill="auto"/>
            <w:vAlign w:val="center"/>
          </w:tcPr>
          <w:p w14:paraId="132A4821" w14:textId="77777777" w:rsidR="003D39D6" w:rsidRPr="00ED5528" w:rsidRDefault="003D39D6" w:rsidP="00ED5528">
            <w:pPr>
              <w:spacing w:after="0"/>
              <w:jc w:val="center"/>
              <w:rPr>
                <w:rFonts w:ascii="Arial Narrow" w:hAnsi="Arial Narrow"/>
                <w:sz w:val="20"/>
                <w:szCs w:val="20"/>
              </w:rPr>
            </w:pPr>
          </w:p>
        </w:tc>
        <w:tc>
          <w:tcPr>
            <w:tcW w:w="2810" w:type="dxa"/>
          </w:tcPr>
          <w:p w14:paraId="581DC705" w14:textId="77777777" w:rsidR="003D39D6" w:rsidRPr="00ED5528" w:rsidRDefault="003D39D6" w:rsidP="00ED5528">
            <w:pPr>
              <w:spacing w:after="0"/>
              <w:jc w:val="center"/>
              <w:rPr>
                <w:rFonts w:ascii="Arial Narrow" w:hAnsi="Arial Narrow"/>
                <w:sz w:val="20"/>
                <w:szCs w:val="20"/>
              </w:rPr>
            </w:pPr>
            <w:r w:rsidRPr="00ED5528">
              <w:rPr>
                <w:rFonts w:ascii="Arial Narrow" w:hAnsi="Arial Narrow"/>
                <w:sz w:val="20"/>
                <w:szCs w:val="20"/>
              </w:rPr>
              <w:t>IRC</w:t>
            </w:r>
          </w:p>
        </w:tc>
      </w:tr>
      <w:tr w:rsidR="003D39D6" w:rsidRPr="00677EB2" w14:paraId="1C88CF11" w14:textId="77777777" w:rsidTr="002D5749">
        <w:trPr>
          <w:cantSplit/>
          <w:trHeight w:val="347"/>
        </w:trPr>
        <w:tc>
          <w:tcPr>
            <w:tcW w:w="7285" w:type="dxa"/>
            <w:vAlign w:val="bottom"/>
          </w:tcPr>
          <w:p w14:paraId="190D27B7" w14:textId="77777777" w:rsidR="003D39D6" w:rsidRPr="00ED5528" w:rsidRDefault="003D39D6" w:rsidP="00ED5528">
            <w:pPr>
              <w:spacing w:after="0"/>
              <w:rPr>
                <w:rFonts w:ascii="Arial Narrow" w:hAnsi="Arial Narrow"/>
                <w:sz w:val="20"/>
                <w:szCs w:val="20"/>
              </w:rPr>
            </w:pPr>
            <w:r w:rsidRPr="00ED5528">
              <w:rPr>
                <w:rFonts w:ascii="Arial Narrow" w:hAnsi="Arial Narrow"/>
                <w:sz w:val="20"/>
                <w:szCs w:val="20"/>
              </w:rPr>
              <w:t>Establish Farmer Training  and Demonstration Centres (Fencing, demonstration inputs)</w:t>
            </w:r>
          </w:p>
        </w:tc>
        <w:tc>
          <w:tcPr>
            <w:tcW w:w="450" w:type="dxa"/>
            <w:shd w:val="clear" w:color="auto" w:fill="C9C9C9" w:themeFill="accent3" w:themeFillTint="99"/>
            <w:vAlign w:val="center"/>
          </w:tcPr>
          <w:p w14:paraId="28B9457D" w14:textId="77777777" w:rsidR="003D39D6" w:rsidRPr="00ED5528" w:rsidRDefault="003D39D6" w:rsidP="00ED5528">
            <w:pPr>
              <w:spacing w:after="0"/>
              <w:jc w:val="center"/>
              <w:rPr>
                <w:rFonts w:ascii="Arial Narrow" w:hAnsi="Arial Narrow"/>
                <w:sz w:val="20"/>
                <w:szCs w:val="20"/>
              </w:rPr>
            </w:pPr>
            <w:r w:rsidRPr="00ED5528">
              <w:rPr>
                <w:rFonts w:ascii="Arial Narrow" w:hAnsi="Arial Narrow"/>
                <w:sz w:val="20"/>
                <w:szCs w:val="20"/>
              </w:rPr>
              <w:t>X</w:t>
            </w:r>
          </w:p>
        </w:tc>
        <w:tc>
          <w:tcPr>
            <w:tcW w:w="450" w:type="dxa"/>
            <w:shd w:val="clear" w:color="auto" w:fill="C9C9C9" w:themeFill="accent3" w:themeFillTint="99"/>
            <w:vAlign w:val="center"/>
          </w:tcPr>
          <w:p w14:paraId="66AB941D" w14:textId="77777777" w:rsidR="003D39D6" w:rsidRPr="00ED5528" w:rsidRDefault="003D39D6" w:rsidP="00ED5528">
            <w:pPr>
              <w:spacing w:after="0"/>
              <w:jc w:val="center"/>
              <w:rPr>
                <w:rFonts w:ascii="Arial Narrow" w:hAnsi="Arial Narrow"/>
                <w:sz w:val="20"/>
                <w:szCs w:val="20"/>
              </w:rPr>
            </w:pPr>
            <w:r w:rsidRPr="00ED5528">
              <w:rPr>
                <w:rFonts w:ascii="Arial Narrow" w:hAnsi="Arial Narrow"/>
                <w:sz w:val="20"/>
                <w:szCs w:val="20"/>
              </w:rPr>
              <w:t>X</w:t>
            </w:r>
          </w:p>
        </w:tc>
        <w:tc>
          <w:tcPr>
            <w:tcW w:w="450" w:type="dxa"/>
            <w:shd w:val="clear" w:color="auto" w:fill="auto"/>
            <w:vAlign w:val="center"/>
          </w:tcPr>
          <w:p w14:paraId="5F5E1638" w14:textId="77777777" w:rsidR="003D39D6" w:rsidRPr="00ED5528" w:rsidRDefault="003D39D6" w:rsidP="00ED5528">
            <w:pPr>
              <w:spacing w:after="0"/>
              <w:jc w:val="center"/>
              <w:rPr>
                <w:rFonts w:ascii="Arial Narrow" w:hAnsi="Arial Narrow"/>
                <w:sz w:val="20"/>
                <w:szCs w:val="20"/>
              </w:rPr>
            </w:pPr>
          </w:p>
        </w:tc>
        <w:tc>
          <w:tcPr>
            <w:tcW w:w="450" w:type="dxa"/>
            <w:shd w:val="clear" w:color="auto" w:fill="auto"/>
            <w:vAlign w:val="center"/>
          </w:tcPr>
          <w:p w14:paraId="37873B96" w14:textId="77777777" w:rsidR="003D39D6" w:rsidRPr="00ED5528" w:rsidRDefault="003D39D6" w:rsidP="00ED5528">
            <w:pPr>
              <w:spacing w:after="0"/>
              <w:jc w:val="center"/>
              <w:rPr>
                <w:rFonts w:ascii="Arial Narrow" w:hAnsi="Arial Narrow"/>
                <w:sz w:val="20"/>
                <w:szCs w:val="20"/>
              </w:rPr>
            </w:pPr>
          </w:p>
        </w:tc>
        <w:tc>
          <w:tcPr>
            <w:tcW w:w="450" w:type="dxa"/>
            <w:shd w:val="clear" w:color="auto" w:fill="auto"/>
            <w:vAlign w:val="center"/>
          </w:tcPr>
          <w:p w14:paraId="5A05A9C8" w14:textId="77777777" w:rsidR="003D39D6" w:rsidRPr="00ED5528" w:rsidRDefault="003D39D6" w:rsidP="00ED5528">
            <w:pPr>
              <w:spacing w:after="0"/>
              <w:jc w:val="center"/>
              <w:rPr>
                <w:rFonts w:ascii="Arial Narrow" w:hAnsi="Arial Narrow"/>
                <w:sz w:val="20"/>
                <w:szCs w:val="20"/>
              </w:rPr>
            </w:pPr>
          </w:p>
        </w:tc>
        <w:tc>
          <w:tcPr>
            <w:tcW w:w="450" w:type="dxa"/>
            <w:shd w:val="clear" w:color="auto" w:fill="C9C9C9" w:themeFill="accent3" w:themeFillTint="99"/>
            <w:vAlign w:val="center"/>
          </w:tcPr>
          <w:p w14:paraId="264F31A7" w14:textId="77777777" w:rsidR="003D39D6" w:rsidRPr="00ED5528" w:rsidRDefault="003D39D6" w:rsidP="00ED5528">
            <w:pPr>
              <w:spacing w:after="0"/>
              <w:jc w:val="center"/>
              <w:rPr>
                <w:rFonts w:ascii="Arial Narrow" w:hAnsi="Arial Narrow"/>
                <w:sz w:val="20"/>
                <w:szCs w:val="20"/>
              </w:rPr>
            </w:pPr>
            <w:r w:rsidRPr="00ED5528">
              <w:rPr>
                <w:rFonts w:ascii="Arial Narrow" w:hAnsi="Arial Narrow"/>
                <w:sz w:val="20"/>
                <w:szCs w:val="20"/>
              </w:rPr>
              <w:t>X</w:t>
            </w:r>
          </w:p>
        </w:tc>
        <w:tc>
          <w:tcPr>
            <w:tcW w:w="450" w:type="dxa"/>
            <w:shd w:val="clear" w:color="auto" w:fill="C9C9C9" w:themeFill="accent3" w:themeFillTint="99"/>
            <w:vAlign w:val="center"/>
          </w:tcPr>
          <w:p w14:paraId="47309EE5" w14:textId="77777777" w:rsidR="003D39D6" w:rsidRPr="00ED5528" w:rsidRDefault="003D39D6" w:rsidP="00ED5528">
            <w:pPr>
              <w:spacing w:after="0"/>
              <w:jc w:val="center"/>
              <w:rPr>
                <w:rFonts w:ascii="Arial Narrow" w:hAnsi="Arial Narrow"/>
                <w:sz w:val="20"/>
                <w:szCs w:val="20"/>
              </w:rPr>
            </w:pPr>
            <w:r w:rsidRPr="00ED5528">
              <w:rPr>
                <w:rFonts w:ascii="Arial Narrow" w:hAnsi="Arial Narrow"/>
                <w:sz w:val="20"/>
                <w:szCs w:val="20"/>
              </w:rPr>
              <w:t>X</w:t>
            </w:r>
          </w:p>
        </w:tc>
        <w:tc>
          <w:tcPr>
            <w:tcW w:w="450" w:type="dxa"/>
            <w:shd w:val="clear" w:color="auto" w:fill="C9C9C9" w:themeFill="accent3" w:themeFillTint="99"/>
            <w:vAlign w:val="center"/>
          </w:tcPr>
          <w:p w14:paraId="2F4C9F1E" w14:textId="77777777" w:rsidR="003D39D6" w:rsidRPr="00ED5528" w:rsidRDefault="003D39D6" w:rsidP="00ED5528">
            <w:pPr>
              <w:spacing w:after="0"/>
              <w:jc w:val="center"/>
              <w:rPr>
                <w:rFonts w:ascii="Arial Narrow" w:hAnsi="Arial Narrow"/>
                <w:sz w:val="20"/>
                <w:szCs w:val="20"/>
              </w:rPr>
            </w:pPr>
            <w:r w:rsidRPr="00ED5528">
              <w:rPr>
                <w:rFonts w:ascii="Arial Narrow" w:hAnsi="Arial Narrow"/>
                <w:sz w:val="20"/>
                <w:szCs w:val="20"/>
              </w:rPr>
              <w:t>X</w:t>
            </w:r>
          </w:p>
        </w:tc>
        <w:tc>
          <w:tcPr>
            <w:tcW w:w="450" w:type="dxa"/>
            <w:shd w:val="clear" w:color="auto" w:fill="C9C9C9" w:themeFill="accent3" w:themeFillTint="99"/>
            <w:vAlign w:val="center"/>
          </w:tcPr>
          <w:p w14:paraId="29811944" w14:textId="77777777" w:rsidR="003D39D6" w:rsidRPr="00ED5528" w:rsidRDefault="003D39D6" w:rsidP="00ED5528">
            <w:pPr>
              <w:spacing w:after="0"/>
              <w:jc w:val="center"/>
              <w:rPr>
                <w:rFonts w:ascii="Arial Narrow" w:hAnsi="Arial Narrow"/>
                <w:sz w:val="20"/>
                <w:szCs w:val="20"/>
              </w:rPr>
            </w:pPr>
            <w:r w:rsidRPr="00ED5528">
              <w:rPr>
                <w:rFonts w:ascii="Arial Narrow" w:hAnsi="Arial Narrow"/>
                <w:sz w:val="20"/>
                <w:szCs w:val="20"/>
              </w:rPr>
              <w:t>X</w:t>
            </w:r>
          </w:p>
        </w:tc>
        <w:tc>
          <w:tcPr>
            <w:tcW w:w="450" w:type="dxa"/>
            <w:shd w:val="clear" w:color="auto" w:fill="auto"/>
            <w:vAlign w:val="center"/>
          </w:tcPr>
          <w:p w14:paraId="58B31799" w14:textId="77777777" w:rsidR="003D39D6" w:rsidRPr="00ED5528" w:rsidRDefault="003D39D6" w:rsidP="00ED5528">
            <w:pPr>
              <w:spacing w:after="0"/>
              <w:jc w:val="center"/>
              <w:rPr>
                <w:rFonts w:ascii="Arial Narrow" w:hAnsi="Arial Narrow"/>
                <w:sz w:val="20"/>
                <w:szCs w:val="20"/>
              </w:rPr>
            </w:pPr>
          </w:p>
        </w:tc>
        <w:tc>
          <w:tcPr>
            <w:tcW w:w="540" w:type="dxa"/>
            <w:shd w:val="clear" w:color="auto" w:fill="auto"/>
            <w:vAlign w:val="center"/>
          </w:tcPr>
          <w:p w14:paraId="699D36E0" w14:textId="77777777" w:rsidR="003D39D6" w:rsidRPr="00ED5528" w:rsidRDefault="003D39D6" w:rsidP="00ED5528">
            <w:pPr>
              <w:spacing w:after="0"/>
              <w:jc w:val="center"/>
              <w:rPr>
                <w:rFonts w:ascii="Arial Narrow" w:hAnsi="Arial Narrow"/>
                <w:sz w:val="20"/>
                <w:szCs w:val="20"/>
              </w:rPr>
            </w:pPr>
          </w:p>
        </w:tc>
        <w:tc>
          <w:tcPr>
            <w:tcW w:w="470" w:type="dxa"/>
            <w:shd w:val="clear" w:color="auto" w:fill="C9C9C9" w:themeFill="accent3" w:themeFillTint="99"/>
            <w:vAlign w:val="center"/>
          </w:tcPr>
          <w:p w14:paraId="4F4F179A" w14:textId="77777777" w:rsidR="003D39D6" w:rsidRPr="00ED5528" w:rsidRDefault="003D39D6" w:rsidP="00ED5528">
            <w:pPr>
              <w:spacing w:after="0"/>
              <w:jc w:val="center"/>
              <w:rPr>
                <w:rFonts w:ascii="Arial Narrow" w:hAnsi="Arial Narrow"/>
                <w:sz w:val="20"/>
                <w:szCs w:val="20"/>
              </w:rPr>
            </w:pPr>
            <w:r w:rsidRPr="00ED5528">
              <w:rPr>
                <w:rFonts w:ascii="Arial Narrow" w:hAnsi="Arial Narrow"/>
                <w:sz w:val="20"/>
                <w:szCs w:val="20"/>
              </w:rPr>
              <w:t>X</w:t>
            </w:r>
          </w:p>
        </w:tc>
        <w:tc>
          <w:tcPr>
            <w:tcW w:w="2810" w:type="dxa"/>
          </w:tcPr>
          <w:p w14:paraId="28493BD3" w14:textId="77777777" w:rsidR="003D39D6" w:rsidRPr="00ED5528" w:rsidRDefault="003D39D6" w:rsidP="00ED5528">
            <w:pPr>
              <w:spacing w:after="0"/>
              <w:jc w:val="center"/>
              <w:rPr>
                <w:rFonts w:ascii="Arial Narrow" w:hAnsi="Arial Narrow"/>
                <w:sz w:val="20"/>
                <w:szCs w:val="20"/>
              </w:rPr>
            </w:pPr>
            <w:r w:rsidRPr="00ED5528">
              <w:rPr>
                <w:rFonts w:ascii="Arial Narrow" w:hAnsi="Arial Narrow"/>
                <w:sz w:val="20"/>
                <w:szCs w:val="20"/>
              </w:rPr>
              <w:t>IRC, UNIDO</w:t>
            </w:r>
          </w:p>
        </w:tc>
      </w:tr>
      <w:tr w:rsidR="003D39D6" w:rsidRPr="00677EB2" w14:paraId="1AAEB71C" w14:textId="77777777" w:rsidTr="002D5749">
        <w:trPr>
          <w:cantSplit/>
          <w:trHeight w:val="275"/>
        </w:trPr>
        <w:tc>
          <w:tcPr>
            <w:tcW w:w="7285" w:type="dxa"/>
            <w:vAlign w:val="bottom"/>
          </w:tcPr>
          <w:p w14:paraId="477C889B" w14:textId="77777777" w:rsidR="003D39D6" w:rsidRPr="00ED5528" w:rsidRDefault="003D39D6" w:rsidP="00ED5528">
            <w:pPr>
              <w:spacing w:after="0"/>
              <w:rPr>
                <w:rFonts w:ascii="Arial Narrow" w:hAnsi="Arial Narrow"/>
                <w:sz w:val="20"/>
                <w:szCs w:val="20"/>
              </w:rPr>
            </w:pPr>
            <w:r w:rsidRPr="00ED5528">
              <w:rPr>
                <w:rFonts w:ascii="Arial Narrow" w:hAnsi="Arial Narrow"/>
                <w:sz w:val="20"/>
                <w:szCs w:val="20"/>
              </w:rPr>
              <w:t>Training of Seed Producer Groups on seed preservation (2 hour sessions)</w:t>
            </w:r>
          </w:p>
        </w:tc>
        <w:tc>
          <w:tcPr>
            <w:tcW w:w="450" w:type="dxa"/>
            <w:shd w:val="clear" w:color="auto" w:fill="auto"/>
            <w:vAlign w:val="center"/>
          </w:tcPr>
          <w:p w14:paraId="0F917C73" w14:textId="77777777" w:rsidR="003D39D6" w:rsidRPr="00ED5528" w:rsidRDefault="003D39D6" w:rsidP="00ED5528">
            <w:pPr>
              <w:spacing w:after="0"/>
              <w:jc w:val="center"/>
              <w:rPr>
                <w:rFonts w:ascii="Arial Narrow" w:hAnsi="Arial Narrow"/>
                <w:sz w:val="20"/>
                <w:szCs w:val="20"/>
              </w:rPr>
            </w:pPr>
          </w:p>
        </w:tc>
        <w:tc>
          <w:tcPr>
            <w:tcW w:w="450" w:type="dxa"/>
            <w:shd w:val="clear" w:color="auto" w:fill="auto"/>
            <w:vAlign w:val="center"/>
          </w:tcPr>
          <w:p w14:paraId="5B600EF5" w14:textId="77777777" w:rsidR="003D39D6" w:rsidRPr="00ED5528" w:rsidRDefault="003D39D6" w:rsidP="00ED5528">
            <w:pPr>
              <w:spacing w:after="0"/>
              <w:jc w:val="center"/>
              <w:rPr>
                <w:rFonts w:ascii="Arial Narrow" w:hAnsi="Arial Narrow"/>
                <w:sz w:val="20"/>
                <w:szCs w:val="20"/>
              </w:rPr>
            </w:pPr>
          </w:p>
        </w:tc>
        <w:tc>
          <w:tcPr>
            <w:tcW w:w="450" w:type="dxa"/>
            <w:shd w:val="clear" w:color="auto" w:fill="auto"/>
            <w:vAlign w:val="center"/>
          </w:tcPr>
          <w:p w14:paraId="0F2ABC47" w14:textId="77777777" w:rsidR="003D39D6" w:rsidRPr="00ED5528" w:rsidRDefault="003D39D6" w:rsidP="00ED5528">
            <w:pPr>
              <w:spacing w:after="0"/>
              <w:jc w:val="center"/>
              <w:rPr>
                <w:rFonts w:ascii="Arial Narrow" w:hAnsi="Arial Narrow"/>
                <w:sz w:val="20"/>
                <w:szCs w:val="20"/>
              </w:rPr>
            </w:pPr>
          </w:p>
        </w:tc>
        <w:tc>
          <w:tcPr>
            <w:tcW w:w="450" w:type="dxa"/>
            <w:shd w:val="clear" w:color="auto" w:fill="auto"/>
            <w:vAlign w:val="center"/>
          </w:tcPr>
          <w:p w14:paraId="75859927" w14:textId="77777777" w:rsidR="003D39D6" w:rsidRPr="00ED5528" w:rsidRDefault="003D39D6" w:rsidP="00ED5528">
            <w:pPr>
              <w:spacing w:after="0"/>
              <w:jc w:val="center"/>
              <w:rPr>
                <w:rFonts w:ascii="Arial Narrow" w:hAnsi="Arial Narrow"/>
                <w:sz w:val="20"/>
                <w:szCs w:val="20"/>
              </w:rPr>
            </w:pPr>
          </w:p>
        </w:tc>
        <w:tc>
          <w:tcPr>
            <w:tcW w:w="450" w:type="dxa"/>
            <w:shd w:val="clear" w:color="auto" w:fill="auto"/>
            <w:vAlign w:val="center"/>
          </w:tcPr>
          <w:p w14:paraId="21515133" w14:textId="77777777" w:rsidR="003D39D6" w:rsidRPr="00ED5528" w:rsidRDefault="003D39D6" w:rsidP="00ED5528">
            <w:pPr>
              <w:spacing w:after="0"/>
              <w:jc w:val="center"/>
              <w:rPr>
                <w:rFonts w:ascii="Arial Narrow" w:hAnsi="Arial Narrow"/>
                <w:sz w:val="20"/>
                <w:szCs w:val="20"/>
              </w:rPr>
            </w:pPr>
          </w:p>
        </w:tc>
        <w:tc>
          <w:tcPr>
            <w:tcW w:w="450" w:type="dxa"/>
            <w:shd w:val="clear" w:color="auto" w:fill="auto"/>
            <w:vAlign w:val="center"/>
          </w:tcPr>
          <w:p w14:paraId="47A4D7E3" w14:textId="77777777" w:rsidR="003D39D6" w:rsidRPr="00ED5528" w:rsidRDefault="003D39D6" w:rsidP="00ED5528">
            <w:pPr>
              <w:spacing w:after="0"/>
              <w:jc w:val="center"/>
              <w:rPr>
                <w:rFonts w:ascii="Arial Narrow" w:hAnsi="Arial Narrow"/>
                <w:sz w:val="20"/>
                <w:szCs w:val="20"/>
              </w:rPr>
            </w:pPr>
          </w:p>
        </w:tc>
        <w:tc>
          <w:tcPr>
            <w:tcW w:w="450" w:type="dxa"/>
            <w:shd w:val="clear" w:color="auto" w:fill="auto"/>
            <w:vAlign w:val="center"/>
          </w:tcPr>
          <w:p w14:paraId="19FAE873" w14:textId="77777777" w:rsidR="003D39D6" w:rsidRPr="00ED5528" w:rsidRDefault="003D39D6" w:rsidP="00ED5528">
            <w:pPr>
              <w:spacing w:after="0"/>
              <w:jc w:val="center"/>
              <w:rPr>
                <w:rFonts w:ascii="Arial Narrow" w:hAnsi="Arial Narrow"/>
                <w:sz w:val="20"/>
                <w:szCs w:val="20"/>
              </w:rPr>
            </w:pPr>
          </w:p>
        </w:tc>
        <w:tc>
          <w:tcPr>
            <w:tcW w:w="450" w:type="dxa"/>
            <w:shd w:val="clear" w:color="auto" w:fill="auto"/>
            <w:vAlign w:val="center"/>
          </w:tcPr>
          <w:p w14:paraId="49B4341B" w14:textId="77777777" w:rsidR="003D39D6" w:rsidRPr="00ED5528" w:rsidRDefault="003D39D6" w:rsidP="00ED5528">
            <w:pPr>
              <w:spacing w:after="0"/>
              <w:jc w:val="center"/>
              <w:rPr>
                <w:rFonts w:ascii="Arial Narrow" w:hAnsi="Arial Narrow"/>
                <w:sz w:val="20"/>
                <w:szCs w:val="20"/>
              </w:rPr>
            </w:pPr>
          </w:p>
        </w:tc>
        <w:tc>
          <w:tcPr>
            <w:tcW w:w="450" w:type="dxa"/>
            <w:shd w:val="clear" w:color="auto" w:fill="C9C9C9" w:themeFill="accent3" w:themeFillTint="99"/>
            <w:vAlign w:val="center"/>
          </w:tcPr>
          <w:p w14:paraId="213FCFB8" w14:textId="77777777" w:rsidR="003D39D6" w:rsidRPr="00ED5528" w:rsidRDefault="003D39D6" w:rsidP="00ED5528">
            <w:pPr>
              <w:spacing w:after="0"/>
              <w:jc w:val="center"/>
              <w:rPr>
                <w:rFonts w:ascii="Arial Narrow" w:hAnsi="Arial Narrow"/>
                <w:sz w:val="20"/>
                <w:szCs w:val="20"/>
              </w:rPr>
            </w:pPr>
            <w:r w:rsidRPr="00ED5528">
              <w:rPr>
                <w:rFonts w:ascii="Arial Narrow" w:hAnsi="Arial Narrow"/>
                <w:sz w:val="20"/>
                <w:szCs w:val="20"/>
              </w:rPr>
              <w:t>X</w:t>
            </w:r>
          </w:p>
        </w:tc>
        <w:tc>
          <w:tcPr>
            <w:tcW w:w="450" w:type="dxa"/>
            <w:shd w:val="clear" w:color="auto" w:fill="C9C9C9" w:themeFill="accent3" w:themeFillTint="99"/>
            <w:vAlign w:val="center"/>
          </w:tcPr>
          <w:p w14:paraId="28108C81" w14:textId="77777777" w:rsidR="003D39D6" w:rsidRPr="00ED5528" w:rsidRDefault="003D39D6" w:rsidP="00ED5528">
            <w:pPr>
              <w:spacing w:after="0"/>
              <w:jc w:val="center"/>
              <w:rPr>
                <w:rFonts w:ascii="Arial Narrow" w:hAnsi="Arial Narrow"/>
                <w:sz w:val="20"/>
                <w:szCs w:val="20"/>
              </w:rPr>
            </w:pPr>
            <w:r w:rsidRPr="00ED5528">
              <w:rPr>
                <w:rFonts w:ascii="Arial Narrow" w:hAnsi="Arial Narrow"/>
                <w:sz w:val="20"/>
                <w:szCs w:val="20"/>
              </w:rPr>
              <w:t>X</w:t>
            </w:r>
          </w:p>
        </w:tc>
        <w:tc>
          <w:tcPr>
            <w:tcW w:w="540" w:type="dxa"/>
            <w:shd w:val="clear" w:color="auto" w:fill="auto"/>
            <w:vAlign w:val="center"/>
          </w:tcPr>
          <w:p w14:paraId="1DEAEF5B" w14:textId="77777777" w:rsidR="003D39D6" w:rsidRPr="00ED5528" w:rsidRDefault="003D39D6" w:rsidP="00ED5528">
            <w:pPr>
              <w:spacing w:after="0"/>
              <w:jc w:val="center"/>
              <w:rPr>
                <w:rFonts w:ascii="Arial Narrow" w:hAnsi="Arial Narrow"/>
                <w:sz w:val="20"/>
                <w:szCs w:val="20"/>
              </w:rPr>
            </w:pPr>
          </w:p>
        </w:tc>
        <w:tc>
          <w:tcPr>
            <w:tcW w:w="470" w:type="dxa"/>
            <w:shd w:val="clear" w:color="auto" w:fill="auto"/>
            <w:vAlign w:val="center"/>
          </w:tcPr>
          <w:p w14:paraId="58ED3C44" w14:textId="77777777" w:rsidR="003D39D6" w:rsidRPr="00ED5528" w:rsidRDefault="003D39D6" w:rsidP="00ED5528">
            <w:pPr>
              <w:spacing w:after="0"/>
              <w:jc w:val="center"/>
              <w:rPr>
                <w:rFonts w:ascii="Arial Narrow" w:hAnsi="Arial Narrow"/>
                <w:sz w:val="20"/>
                <w:szCs w:val="20"/>
              </w:rPr>
            </w:pPr>
          </w:p>
        </w:tc>
        <w:tc>
          <w:tcPr>
            <w:tcW w:w="2810" w:type="dxa"/>
          </w:tcPr>
          <w:p w14:paraId="202DDE1D" w14:textId="77777777" w:rsidR="003D39D6" w:rsidRPr="00ED5528" w:rsidRDefault="003D39D6" w:rsidP="00ED5528">
            <w:pPr>
              <w:spacing w:after="0"/>
              <w:jc w:val="center"/>
              <w:rPr>
                <w:rFonts w:ascii="Arial Narrow" w:hAnsi="Arial Narrow"/>
                <w:sz w:val="20"/>
                <w:szCs w:val="20"/>
              </w:rPr>
            </w:pPr>
            <w:r w:rsidRPr="00ED5528">
              <w:rPr>
                <w:rFonts w:ascii="Arial Narrow" w:hAnsi="Arial Narrow"/>
                <w:sz w:val="20"/>
                <w:szCs w:val="20"/>
              </w:rPr>
              <w:t>IRC</w:t>
            </w:r>
          </w:p>
        </w:tc>
      </w:tr>
      <w:tr w:rsidR="003D39D6" w:rsidRPr="00677EB2" w14:paraId="6F6D168D" w14:textId="77777777" w:rsidTr="002D5749">
        <w:trPr>
          <w:cantSplit/>
          <w:trHeight w:val="252"/>
        </w:trPr>
        <w:tc>
          <w:tcPr>
            <w:tcW w:w="7285" w:type="dxa"/>
            <w:vAlign w:val="bottom"/>
          </w:tcPr>
          <w:p w14:paraId="3BB365F8" w14:textId="77777777" w:rsidR="003D39D6" w:rsidRPr="00ED5528" w:rsidRDefault="003D39D6" w:rsidP="00ED5528">
            <w:pPr>
              <w:spacing w:after="0"/>
              <w:rPr>
                <w:rFonts w:ascii="Arial Narrow" w:hAnsi="Arial Narrow"/>
                <w:sz w:val="20"/>
                <w:szCs w:val="20"/>
              </w:rPr>
            </w:pPr>
            <w:r w:rsidRPr="00ED5528">
              <w:rPr>
                <w:rFonts w:ascii="Arial Narrow" w:hAnsi="Arial Narrow"/>
                <w:sz w:val="20"/>
                <w:szCs w:val="20"/>
              </w:rPr>
              <w:t>Train FPGs on good storage practices of farm produce</w:t>
            </w:r>
          </w:p>
        </w:tc>
        <w:tc>
          <w:tcPr>
            <w:tcW w:w="450" w:type="dxa"/>
            <w:shd w:val="clear" w:color="auto" w:fill="auto"/>
            <w:vAlign w:val="center"/>
          </w:tcPr>
          <w:p w14:paraId="6C5BA8CB" w14:textId="77777777" w:rsidR="003D39D6" w:rsidRPr="00ED5528" w:rsidRDefault="003D39D6" w:rsidP="00ED5528">
            <w:pPr>
              <w:spacing w:after="0"/>
              <w:jc w:val="center"/>
              <w:rPr>
                <w:rFonts w:ascii="Arial Narrow" w:hAnsi="Arial Narrow"/>
                <w:sz w:val="20"/>
                <w:szCs w:val="20"/>
              </w:rPr>
            </w:pPr>
          </w:p>
        </w:tc>
        <w:tc>
          <w:tcPr>
            <w:tcW w:w="450" w:type="dxa"/>
            <w:shd w:val="clear" w:color="auto" w:fill="auto"/>
            <w:vAlign w:val="center"/>
          </w:tcPr>
          <w:p w14:paraId="13675B73" w14:textId="77777777" w:rsidR="003D39D6" w:rsidRPr="00ED5528" w:rsidRDefault="003D39D6" w:rsidP="00ED5528">
            <w:pPr>
              <w:spacing w:after="0"/>
              <w:jc w:val="center"/>
              <w:rPr>
                <w:rFonts w:ascii="Arial Narrow" w:hAnsi="Arial Narrow"/>
                <w:sz w:val="20"/>
                <w:szCs w:val="20"/>
              </w:rPr>
            </w:pPr>
          </w:p>
        </w:tc>
        <w:tc>
          <w:tcPr>
            <w:tcW w:w="450" w:type="dxa"/>
            <w:shd w:val="clear" w:color="auto" w:fill="auto"/>
            <w:vAlign w:val="center"/>
          </w:tcPr>
          <w:p w14:paraId="7F2C0D3C" w14:textId="77777777" w:rsidR="003D39D6" w:rsidRPr="00ED5528" w:rsidRDefault="003D39D6" w:rsidP="00ED5528">
            <w:pPr>
              <w:spacing w:after="0"/>
              <w:jc w:val="center"/>
              <w:rPr>
                <w:rFonts w:ascii="Arial Narrow" w:hAnsi="Arial Narrow"/>
                <w:sz w:val="20"/>
                <w:szCs w:val="20"/>
              </w:rPr>
            </w:pPr>
          </w:p>
        </w:tc>
        <w:tc>
          <w:tcPr>
            <w:tcW w:w="450" w:type="dxa"/>
            <w:shd w:val="clear" w:color="auto" w:fill="auto"/>
            <w:vAlign w:val="center"/>
          </w:tcPr>
          <w:p w14:paraId="5804BB6B" w14:textId="77777777" w:rsidR="003D39D6" w:rsidRPr="00ED5528" w:rsidRDefault="003D39D6" w:rsidP="00ED5528">
            <w:pPr>
              <w:spacing w:after="0"/>
              <w:jc w:val="center"/>
              <w:rPr>
                <w:rFonts w:ascii="Arial Narrow" w:hAnsi="Arial Narrow"/>
                <w:sz w:val="20"/>
                <w:szCs w:val="20"/>
              </w:rPr>
            </w:pPr>
          </w:p>
        </w:tc>
        <w:tc>
          <w:tcPr>
            <w:tcW w:w="450" w:type="dxa"/>
            <w:shd w:val="clear" w:color="auto" w:fill="auto"/>
            <w:vAlign w:val="center"/>
          </w:tcPr>
          <w:p w14:paraId="4896E531" w14:textId="77777777" w:rsidR="003D39D6" w:rsidRPr="00ED5528" w:rsidRDefault="003D39D6" w:rsidP="00ED5528">
            <w:pPr>
              <w:spacing w:after="0"/>
              <w:jc w:val="center"/>
              <w:rPr>
                <w:rFonts w:ascii="Arial Narrow" w:hAnsi="Arial Narrow"/>
                <w:sz w:val="20"/>
                <w:szCs w:val="20"/>
              </w:rPr>
            </w:pPr>
          </w:p>
        </w:tc>
        <w:tc>
          <w:tcPr>
            <w:tcW w:w="450" w:type="dxa"/>
            <w:shd w:val="clear" w:color="auto" w:fill="auto"/>
            <w:vAlign w:val="center"/>
          </w:tcPr>
          <w:p w14:paraId="5FE3632A" w14:textId="77777777" w:rsidR="003D39D6" w:rsidRPr="00ED5528" w:rsidRDefault="003D39D6" w:rsidP="00ED5528">
            <w:pPr>
              <w:spacing w:after="0"/>
              <w:jc w:val="center"/>
              <w:rPr>
                <w:rFonts w:ascii="Arial Narrow" w:hAnsi="Arial Narrow"/>
                <w:sz w:val="20"/>
                <w:szCs w:val="20"/>
              </w:rPr>
            </w:pPr>
          </w:p>
        </w:tc>
        <w:tc>
          <w:tcPr>
            <w:tcW w:w="450" w:type="dxa"/>
            <w:shd w:val="clear" w:color="auto" w:fill="auto"/>
            <w:vAlign w:val="center"/>
          </w:tcPr>
          <w:p w14:paraId="31601E59" w14:textId="77777777" w:rsidR="003D39D6" w:rsidRPr="00ED5528" w:rsidRDefault="003D39D6" w:rsidP="00ED5528">
            <w:pPr>
              <w:spacing w:after="0"/>
              <w:jc w:val="center"/>
              <w:rPr>
                <w:rFonts w:ascii="Arial Narrow" w:hAnsi="Arial Narrow"/>
                <w:sz w:val="20"/>
                <w:szCs w:val="20"/>
              </w:rPr>
            </w:pPr>
          </w:p>
        </w:tc>
        <w:tc>
          <w:tcPr>
            <w:tcW w:w="450" w:type="dxa"/>
            <w:shd w:val="clear" w:color="auto" w:fill="auto"/>
            <w:vAlign w:val="center"/>
          </w:tcPr>
          <w:p w14:paraId="4F78F8E0" w14:textId="77777777" w:rsidR="003D39D6" w:rsidRPr="00ED5528" w:rsidRDefault="003D39D6" w:rsidP="00ED5528">
            <w:pPr>
              <w:spacing w:after="0"/>
              <w:jc w:val="center"/>
              <w:rPr>
                <w:rFonts w:ascii="Arial Narrow" w:hAnsi="Arial Narrow"/>
                <w:sz w:val="20"/>
                <w:szCs w:val="20"/>
              </w:rPr>
            </w:pPr>
          </w:p>
        </w:tc>
        <w:tc>
          <w:tcPr>
            <w:tcW w:w="450" w:type="dxa"/>
            <w:shd w:val="clear" w:color="auto" w:fill="C9C9C9" w:themeFill="accent3" w:themeFillTint="99"/>
            <w:vAlign w:val="center"/>
          </w:tcPr>
          <w:p w14:paraId="6EF07A38" w14:textId="77777777" w:rsidR="003D39D6" w:rsidRPr="00ED5528" w:rsidRDefault="003D39D6" w:rsidP="00ED5528">
            <w:pPr>
              <w:spacing w:after="0"/>
              <w:jc w:val="center"/>
              <w:rPr>
                <w:rFonts w:ascii="Arial Narrow" w:hAnsi="Arial Narrow"/>
                <w:sz w:val="20"/>
                <w:szCs w:val="20"/>
              </w:rPr>
            </w:pPr>
            <w:r w:rsidRPr="00ED5528">
              <w:rPr>
                <w:rFonts w:ascii="Arial Narrow" w:hAnsi="Arial Narrow"/>
                <w:sz w:val="20"/>
                <w:szCs w:val="20"/>
              </w:rPr>
              <w:t>X</w:t>
            </w:r>
          </w:p>
        </w:tc>
        <w:tc>
          <w:tcPr>
            <w:tcW w:w="450" w:type="dxa"/>
            <w:shd w:val="clear" w:color="auto" w:fill="auto"/>
            <w:vAlign w:val="center"/>
          </w:tcPr>
          <w:p w14:paraId="1A8DB62D" w14:textId="77777777" w:rsidR="003D39D6" w:rsidRPr="00ED5528" w:rsidRDefault="003D39D6" w:rsidP="00ED5528">
            <w:pPr>
              <w:spacing w:after="0"/>
              <w:jc w:val="center"/>
              <w:rPr>
                <w:rFonts w:ascii="Arial Narrow" w:hAnsi="Arial Narrow"/>
                <w:sz w:val="20"/>
                <w:szCs w:val="20"/>
              </w:rPr>
            </w:pPr>
          </w:p>
        </w:tc>
        <w:tc>
          <w:tcPr>
            <w:tcW w:w="540" w:type="dxa"/>
            <w:shd w:val="clear" w:color="auto" w:fill="auto"/>
            <w:vAlign w:val="center"/>
          </w:tcPr>
          <w:p w14:paraId="49928B54" w14:textId="77777777" w:rsidR="003D39D6" w:rsidRPr="00ED5528" w:rsidRDefault="003D39D6" w:rsidP="00ED5528">
            <w:pPr>
              <w:spacing w:after="0"/>
              <w:jc w:val="center"/>
              <w:rPr>
                <w:rFonts w:ascii="Arial Narrow" w:hAnsi="Arial Narrow"/>
                <w:sz w:val="20"/>
                <w:szCs w:val="20"/>
              </w:rPr>
            </w:pPr>
          </w:p>
        </w:tc>
        <w:tc>
          <w:tcPr>
            <w:tcW w:w="470" w:type="dxa"/>
            <w:shd w:val="clear" w:color="auto" w:fill="auto"/>
            <w:vAlign w:val="center"/>
          </w:tcPr>
          <w:p w14:paraId="15F7EB16" w14:textId="77777777" w:rsidR="003D39D6" w:rsidRPr="00ED5528" w:rsidRDefault="003D39D6" w:rsidP="00ED5528">
            <w:pPr>
              <w:spacing w:after="0"/>
              <w:jc w:val="center"/>
              <w:rPr>
                <w:rFonts w:ascii="Arial Narrow" w:hAnsi="Arial Narrow"/>
                <w:sz w:val="20"/>
                <w:szCs w:val="20"/>
              </w:rPr>
            </w:pPr>
          </w:p>
        </w:tc>
        <w:tc>
          <w:tcPr>
            <w:tcW w:w="2810" w:type="dxa"/>
          </w:tcPr>
          <w:p w14:paraId="63026F1A" w14:textId="77777777" w:rsidR="003D39D6" w:rsidRPr="00ED5528" w:rsidRDefault="003D39D6" w:rsidP="00ED5528">
            <w:pPr>
              <w:spacing w:after="0"/>
              <w:jc w:val="center"/>
              <w:rPr>
                <w:rFonts w:ascii="Arial Narrow" w:hAnsi="Arial Narrow"/>
                <w:sz w:val="20"/>
                <w:szCs w:val="20"/>
              </w:rPr>
            </w:pPr>
            <w:r w:rsidRPr="00ED5528">
              <w:rPr>
                <w:rFonts w:ascii="Arial Narrow" w:hAnsi="Arial Narrow"/>
                <w:sz w:val="20"/>
                <w:szCs w:val="20"/>
              </w:rPr>
              <w:t>IRC, UNIDO</w:t>
            </w:r>
          </w:p>
        </w:tc>
      </w:tr>
      <w:tr w:rsidR="003D39D6" w:rsidRPr="00677EB2" w14:paraId="0045799A" w14:textId="77777777" w:rsidTr="002D5749">
        <w:trPr>
          <w:cantSplit/>
          <w:trHeight w:val="261"/>
        </w:trPr>
        <w:tc>
          <w:tcPr>
            <w:tcW w:w="7285" w:type="dxa"/>
            <w:vAlign w:val="bottom"/>
          </w:tcPr>
          <w:p w14:paraId="470724D2" w14:textId="77777777" w:rsidR="003D39D6" w:rsidRPr="00ED5528" w:rsidRDefault="003D39D6" w:rsidP="00ED5528">
            <w:pPr>
              <w:spacing w:after="0"/>
              <w:rPr>
                <w:rFonts w:ascii="Arial Narrow" w:hAnsi="Arial Narrow"/>
                <w:sz w:val="20"/>
                <w:szCs w:val="20"/>
              </w:rPr>
            </w:pPr>
            <w:r w:rsidRPr="00ED5528">
              <w:rPr>
                <w:rFonts w:ascii="Arial Narrow" w:hAnsi="Arial Narrow"/>
                <w:sz w:val="20"/>
                <w:szCs w:val="20"/>
              </w:rPr>
              <w:t xml:space="preserve">Training of farmers on agro-processing </w:t>
            </w:r>
          </w:p>
        </w:tc>
        <w:tc>
          <w:tcPr>
            <w:tcW w:w="450" w:type="dxa"/>
            <w:shd w:val="clear" w:color="auto" w:fill="auto"/>
            <w:vAlign w:val="center"/>
          </w:tcPr>
          <w:p w14:paraId="781C6108" w14:textId="77777777" w:rsidR="003D39D6" w:rsidRPr="00ED5528" w:rsidRDefault="003D39D6" w:rsidP="00ED5528">
            <w:pPr>
              <w:spacing w:after="0"/>
              <w:jc w:val="center"/>
              <w:rPr>
                <w:rFonts w:ascii="Arial Narrow" w:hAnsi="Arial Narrow"/>
                <w:sz w:val="20"/>
                <w:szCs w:val="20"/>
              </w:rPr>
            </w:pPr>
          </w:p>
        </w:tc>
        <w:tc>
          <w:tcPr>
            <w:tcW w:w="450" w:type="dxa"/>
            <w:shd w:val="clear" w:color="auto" w:fill="auto"/>
            <w:vAlign w:val="center"/>
          </w:tcPr>
          <w:p w14:paraId="73C35A74" w14:textId="77777777" w:rsidR="003D39D6" w:rsidRPr="00ED5528" w:rsidRDefault="003D39D6" w:rsidP="00ED5528">
            <w:pPr>
              <w:spacing w:after="0"/>
              <w:jc w:val="center"/>
              <w:rPr>
                <w:rFonts w:ascii="Arial Narrow" w:hAnsi="Arial Narrow"/>
                <w:sz w:val="20"/>
                <w:szCs w:val="20"/>
              </w:rPr>
            </w:pPr>
          </w:p>
        </w:tc>
        <w:tc>
          <w:tcPr>
            <w:tcW w:w="450" w:type="dxa"/>
            <w:shd w:val="clear" w:color="auto" w:fill="auto"/>
            <w:vAlign w:val="center"/>
          </w:tcPr>
          <w:p w14:paraId="2871F95F" w14:textId="77777777" w:rsidR="003D39D6" w:rsidRPr="00ED5528" w:rsidRDefault="003D39D6" w:rsidP="00ED5528">
            <w:pPr>
              <w:spacing w:after="0"/>
              <w:jc w:val="center"/>
              <w:rPr>
                <w:rFonts w:ascii="Arial Narrow" w:hAnsi="Arial Narrow"/>
                <w:sz w:val="20"/>
                <w:szCs w:val="20"/>
              </w:rPr>
            </w:pPr>
          </w:p>
        </w:tc>
        <w:tc>
          <w:tcPr>
            <w:tcW w:w="450" w:type="dxa"/>
            <w:shd w:val="clear" w:color="auto" w:fill="auto"/>
            <w:vAlign w:val="center"/>
          </w:tcPr>
          <w:p w14:paraId="37787446" w14:textId="77777777" w:rsidR="003D39D6" w:rsidRPr="00ED5528" w:rsidRDefault="003D39D6" w:rsidP="00ED5528">
            <w:pPr>
              <w:spacing w:after="0"/>
              <w:jc w:val="center"/>
              <w:rPr>
                <w:rFonts w:ascii="Arial Narrow" w:hAnsi="Arial Narrow"/>
                <w:sz w:val="20"/>
                <w:szCs w:val="20"/>
              </w:rPr>
            </w:pPr>
          </w:p>
        </w:tc>
        <w:tc>
          <w:tcPr>
            <w:tcW w:w="450" w:type="dxa"/>
            <w:shd w:val="clear" w:color="auto" w:fill="auto"/>
            <w:vAlign w:val="center"/>
          </w:tcPr>
          <w:p w14:paraId="23117534" w14:textId="77777777" w:rsidR="003D39D6" w:rsidRPr="00ED5528" w:rsidRDefault="003D39D6" w:rsidP="00ED5528">
            <w:pPr>
              <w:spacing w:after="0"/>
              <w:jc w:val="center"/>
              <w:rPr>
                <w:rFonts w:ascii="Arial Narrow" w:hAnsi="Arial Narrow"/>
                <w:sz w:val="20"/>
                <w:szCs w:val="20"/>
              </w:rPr>
            </w:pPr>
          </w:p>
        </w:tc>
        <w:tc>
          <w:tcPr>
            <w:tcW w:w="450" w:type="dxa"/>
            <w:shd w:val="clear" w:color="auto" w:fill="auto"/>
            <w:vAlign w:val="center"/>
          </w:tcPr>
          <w:p w14:paraId="6FCA0236" w14:textId="77777777" w:rsidR="003D39D6" w:rsidRPr="00ED5528" w:rsidRDefault="003D39D6" w:rsidP="00ED5528">
            <w:pPr>
              <w:spacing w:after="0"/>
              <w:jc w:val="center"/>
              <w:rPr>
                <w:rFonts w:ascii="Arial Narrow" w:hAnsi="Arial Narrow"/>
                <w:sz w:val="20"/>
                <w:szCs w:val="20"/>
              </w:rPr>
            </w:pPr>
          </w:p>
        </w:tc>
        <w:tc>
          <w:tcPr>
            <w:tcW w:w="450" w:type="dxa"/>
            <w:shd w:val="clear" w:color="auto" w:fill="auto"/>
            <w:vAlign w:val="center"/>
          </w:tcPr>
          <w:p w14:paraId="33C3C5E8" w14:textId="77777777" w:rsidR="003D39D6" w:rsidRPr="00ED5528" w:rsidRDefault="003D39D6" w:rsidP="00ED5528">
            <w:pPr>
              <w:spacing w:after="0"/>
              <w:jc w:val="center"/>
              <w:rPr>
                <w:rFonts w:ascii="Arial Narrow" w:hAnsi="Arial Narrow"/>
                <w:sz w:val="20"/>
                <w:szCs w:val="20"/>
              </w:rPr>
            </w:pPr>
          </w:p>
        </w:tc>
        <w:tc>
          <w:tcPr>
            <w:tcW w:w="450" w:type="dxa"/>
            <w:shd w:val="clear" w:color="auto" w:fill="auto"/>
            <w:vAlign w:val="center"/>
          </w:tcPr>
          <w:p w14:paraId="788C2B85" w14:textId="77777777" w:rsidR="003D39D6" w:rsidRPr="00ED5528" w:rsidRDefault="003D39D6" w:rsidP="00ED5528">
            <w:pPr>
              <w:spacing w:after="0"/>
              <w:jc w:val="center"/>
              <w:rPr>
                <w:rFonts w:ascii="Arial Narrow" w:hAnsi="Arial Narrow"/>
                <w:sz w:val="20"/>
                <w:szCs w:val="20"/>
              </w:rPr>
            </w:pPr>
          </w:p>
        </w:tc>
        <w:tc>
          <w:tcPr>
            <w:tcW w:w="450" w:type="dxa"/>
            <w:shd w:val="clear" w:color="auto" w:fill="auto"/>
            <w:vAlign w:val="center"/>
          </w:tcPr>
          <w:p w14:paraId="346E9024" w14:textId="77777777" w:rsidR="003D39D6" w:rsidRPr="00ED5528" w:rsidRDefault="003D39D6" w:rsidP="00ED5528">
            <w:pPr>
              <w:spacing w:after="0"/>
              <w:jc w:val="center"/>
              <w:rPr>
                <w:rFonts w:ascii="Arial Narrow" w:hAnsi="Arial Narrow"/>
                <w:sz w:val="20"/>
                <w:szCs w:val="20"/>
              </w:rPr>
            </w:pPr>
          </w:p>
        </w:tc>
        <w:tc>
          <w:tcPr>
            <w:tcW w:w="450" w:type="dxa"/>
            <w:shd w:val="clear" w:color="auto" w:fill="C9C9C9" w:themeFill="accent3" w:themeFillTint="99"/>
            <w:vAlign w:val="center"/>
          </w:tcPr>
          <w:p w14:paraId="109C949D" w14:textId="77777777" w:rsidR="003D39D6" w:rsidRPr="00ED5528" w:rsidRDefault="003D39D6" w:rsidP="00ED5528">
            <w:pPr>
              <w:spacing w:after="0"/>
              <w:jc w:val="center"/>
              <w:rPr>
                <w:rFonts w:ascii="Arial Narrow" w:hAnsi="Arial Narrow"/>
                <w:sz w:val="20"/>
                <w:szCs w:val="20"/>
              </w:rPr>
            </w:pPr>
            <w:r w:rsidRPr="00ED5528">
              <w:rPr>
                <w:rFonts w:ascii="Arial Narrow" w:hAnsi="Arial Narrow"/>
                <w:sz w:val="20"/>
                <w:szCs w:val="20"/>
              </w:rPr>
              <w:t>X</w:t>
            </w:r>
          </w:p>
        </w:tc>
        <w:tc>
          <w:tcPr>
            <w:tcW w:w="540" w:type="dxa"/>
            <w:shd w:val="clear" w:color="auto" w:fill="auto"/>
            <w:vAlign w:val="center"/>
          </w:tcPr>
          <w:p w14:paraId="61FE1536" w14:textId="77777777" w:rsidR="003D39D6" w:rsidRPr="00ED5528" w:rsidRDefault="003D39D6" w:rsidP="00ED5528">
            <w:pPr>
              <w:spacing w:after="0"/>
              <w:jc w:val="center"/>
              <w:rPr>
                <w:rFonts w:ascii="Arial Narrow" w:hAnsi="Arial Narrow"/>
                <w:sz w:val="20"/>
                <w:szCs w:val="20"/>
              </w:rPr>
            </w:pPr>
          </w:p>
        </w:tc>
        <w:tc>
          <w:tcPr>
            <w:tcW w:w="470" w:type="dxa"/>
            <w:shd w:val="clear" w:color="auto" w:fill="auto"/>
            <w:vAlign w:val="center"/>
          </w:tcPr>
          <w:p w14:paraId="6B80B213" w14:textId="77777777" w:rsidR="003D39D6" w:rsidRPr="00ED5528" w:rsidRDefault="003D39D6" w:rsidP="00ED5528">
            <w:pPr>
              <w:spacing w:after="0"/>
              <w:jc w:val="center"/>
              <w:rPr>
                <w:rFonts w:ascii="Arial Narrow" w:hAnsi="Arial Narrow"/>
                <w:sz w:val="20"/>
                <w:szCs w:val="20"/>
              </w:rPr>
            </w:pPr>
          </w:p>
        </w:tc>
        <w:tc>
          <w:tcPr>
            <w:tcW w:w="2810" w:type="dxa"/>
          </w:tcPr>
          <w:p w14:paraId="433C6D9A" w14:textId="77777777" w:rsidR="003D39D6" w:rsidRPr="00ED5528" w:rsidRDefault="003D39D6" w:rsidP="00ED5528">
            <w:pPr>
              <w:spacing w:after="0"/>
              <w:jc w:val="center"/>
              <w:rPr>
                <w:rFonts w:ascii="Arial Narrow" w:hAnsi="Arial Narrow"/>
                <w:sz w:val="20"/>
                <w:szCs w:val="20"/>
              </w:rPr>
            </w:pPr>
            <w:r w:rsidRPr="00ED5528">
              <w:rPr>
                <w:rFonts w:ascii="Arial Narrow" w:hAnsi="Arial Narrow"/>
                <w:sz w:val="20"/>
                <w:szCs w:val="20"/>
              </w:rPr>
              <w:t>IRC, UNIDO</w:t>
            </w:r>
          </w:p>
        </w:tc>
      </w:tr>
      <w:tr w:rsidR="003D39D6" w:rsidRPr="00677EB2" w14:paraId="1BE75135" w14:textId="77777777" w:rsidTr="002D5749">
        <w:trPr>
          <w:cantSplit/>
          <w:trHeight w:val="261"/>
        </w:trPr>
        <w:tc>
          <w:tcPr>
            <w:tcW w:w="7285" w:type="dxa"/>
            <w:vAlign w:val="bottom"/>
          </w:tcPr>
          <w:p w14:paraId="0456B575" w14:textId="77777777" w:rsidR="003D39D6" w:rsidRPr="00ED5528" w:rsidRDefault="003D39D6" w:rsidP="00ED5528">
            <w:pPr>
              <w:spacing w:after="0"/>
              <w:rPr>
                <w:rFonts w:ascii="Arial Narrow" w:hAnsi="Arial Narrow"/>
                <w:sz w:val="20"/>
                <w:szCs w:val="20"/>
              </w:rPr>
            </w:pPr>
            <w:r w:rsidRPr="00ED5528">
              <w:rPr>
                <w:rFonts w:ascii="Arial Narrow" w:hAnsi="Arial Narrow"/>
                <w:sz w:val="20"/>
                <w:szCs w:val="20"/>
              </w:rPr>
              <w:t>Construction support for storage facilities for farmer producer groups</w:t>
            </w:r>
          </w:p>
        </w:tc>
        <w:tc>
          <w:tcPr>
            <w:tcW w:w="450" w:type="dxa"/>
            <w:shd w:val="clear" w:color="auto" w:fill="auto"/>
            <w:vAlign w:val="center"/>
          </w:tcPr>
          <w:p w14:paraId="0D7BF8F0" w14:textId="77777777" w:rsidR="003D39D6" w:rsidRPr="00ED5528" w:rsidRDefault="003D39D6" w:rsidP="00ED5528">
            <w:pPr>
              <w:spacing w:after="0"/>
              <w:jc w:val="center"/>
              <w:rPr>
                <w:rFonts w:ascii="Arial Narrow" w:hAnsi="Arial Narrow"/>
                <w:sz w:val="20"/>
                <w:szCs w:val="20"/>
              </w:rPr>
            </w:pPr>
          </w:p>
        </w:tc>
        <w:tc>
          <w:tcPr>
            <w:tcW w:w="450" w:type="dxa"/>
            <w:shd w:val="clear" w:color="auto" w:fill="auto"/>
            <w:vAlign w:val="center"/>
          </w:tcPr>
          <w:p w14:paraId="6809D036" w14:textId="77777777" w:rsidR="003D39D6" w:rsidRPr="00ED5528" w:rsidRDefault="003D39D6" w:rsidP="00ED5528">
            <w:pPr>
              <w:spacing w:after="0"/>
              <w:jc w:val="center"/>
              <w:rPr>
                <w:rFonts w:ascii="Arial Narrow" w:hAnsi="Arial Narrow"/>
                <w:sz w:val="20"/>
                <w:szCs w:val="20"/>
              </w:rPr>
            </w:pPr>
          </w:p>
        </w:tc>
        <w:tc>
          <w:tcPr>
            <w:tcW w:w="450" w:type="dxa"/>
            <w:shd w:val="clear" w:color="auto" w:fill="C9C9C9" w:themeFill="accent3" w:themeFillTint="99"/>
            <w:vAlign w:val="center"/>
          </w:tcPr>
          <w:p w14:paraId="5B85840A" w14:textId="77777777" w:rsidR="003D39D6" w:rsidRPr="00ED5528" w:rsidRDefault="003D39D6" w:rsidP="00ED5528">
            <w:pPr>
              <w:spacing w:after="0"/>
              <w:jc w:val="center"/>
              <w:rPr>
                <w:rFonts w:ascii="Arial Narrow" w:hAnsi="Arial Narrow"/>
                <w:sz w:val="20"/>
                <w:szCs w:val="20"/>
              </w:rPr>
            </w:pPr>
            <w:r w:rsidRPr="00ED5528">
              <w:rPr>
                <w:rFonts w:ascii="Arial Narrow" w:hAnsi="Arial Narrow"/>
                <w:sz w:val="20"/>
                <w:szCs w:val="20"/>
              </w:rPr>
              <w:t>X</w:t>
            </w:r>
          </w:p>
        </w:tc>
        <w:tc>
          <w:tcPr>
            <w:tcW w:w="450" w:type="dxa"/>
            <w:shd w:val="clear" w:color="auto" w:fill="C9C9C9" w:themeFill="accent3" w:themeFillTint="99"/>
            <w:vAlign w:val="center"/>
          </w:tcPr>
          <w:p w14:paraId="2C2762AE" w14:textId="77777777" w:rsidR="003D39D6" w:rsidRPr="00ED5528" w:rsidRDefault="003D39D6" w:rsidP="00ED5528">
            <w:pPr>
              <w:spacing w:after="0"/>
              <w:jc w:val="center"/>
              <w:rPr>
                <w:rFonts w:ascii="Arial Narrow" w:hAnsi="Arial Narrow"/>
                <w:sz w:val="20"/>
                <w:szCs w:val="20"/>
              </w:rPr>
            </w:pPr>
            <w:r w:rsidRPr="00ED5528">
              <w:rPr>
                <w:rFonts w:ascii="Arial Narrow" w:hAnsi="Arial Narrow"/>
                <w:sz w:val="20"/>
                <w:szCs w:val="20"/>
              </w:rPr>
              <w:t>X</w:t>
            </w:r>
          </w:p>
        </w:tc>
        <w:tc>
          <w:tcPr>
            <w:tcW w:w="450" w:type="dxa"/>
            <w:shd w:val="clear" w:color="auto" w:fill="C9C9C9" w:themeFill="accent3" w:themeFillTint="99"/>
            <w:vAlign w:val="center"/>
          </w:tcPr>
          <w:p w14:paraId="7E016807" w14:textId="77777777" w:rsidR="003D39D6" w:rsidRPr="00ED5528" w:rsidRDefault="003D39D6" w:rsidP="00ED5528">
            <w:pPr>
              <w:spacing w:after="0"/>
              <w:jc w:val="center"/>
              <w:rPr>
                <w:rFonts w:ascii="Arial Narrow" w:hAnsi="Arial Narrow"/>
                <w:sz w:val="20"/>
                <w:szCs w:val="20"/>
              </w:rPr>
            </w:pPr>
            <w:r w:rsidRPr="00ED5528">
              <w:rPr>
                <w:rFonts w:ascii="Arial Narrow" w:hAnsi="Arial Narrow"/>
                <w:sz w:val="20"/>
                <w:szCs w:val="20"/>
              </w:rPr>
              <w:t>X</w:t>
            </w:r>
          </w:p>
        </w:tc>
        <w:tc>
          <w:tcPr>
            <w:tcW w:w="450" w:type="dxa"/>
            <w:shd w:val="clear" w:color="auto" w:fill="auto"/>
            <w:vAlign w:val="center"/>
          </w:tcPr>
          <w:p w14:paraId="1700C4F0" w14:textId="77777777" w:rsidR="003D39D6" w:rsidRPr="00ED5528" w:rsidRDefault="003D39D6" w:rsidP="00ED5528">
            <w:pPr>
              <w:spacing w:after="0"/>
              <w:jc w:val="center"/>
              <w:rPr>
                <w:rFonts w:ascii="Arial Narrow" w:hAnsi="Arial Narrow"/>
                <w:sz w:val="20"/>
                <w:szCs w:val="20"/>
              </w:rPr>
            </w:pPr>
          </w:p>
        </w:tc>
        <w:tc>
          <w:tcPr>
            <w:tcW w:w="450" w:type="dxa"/>
            <w:shd w:val="clear" w:color="auto" w:fill="auto"/>
            <w:vAlign w:val="center"/>
          </w:tcPr>
          <w:p w14:paraId="138FF059" w14:textId="77777777" w:rsidR="003D39D6" w:rsidRPr="00ED5528" w:rsidRDefault="003D39D6" w:rsidP="00ED5528">
            <w:pPr>
              <w:spacing w:after="0"/>
              <w:jc w:val="center"/>
              <w:rPr>
                <w:rFonts w:ascii="Arial Narrow" w:hAnsi="Arial Narrow"/>
                <w:sz w:val="20"/>
                <w:szCs w:val="20"/>
              </w:rPr>
            </w:pPr>
          </w:p>
        </w:tc>
        <w:tc>
          <w:tcPr>
            <w:tcW w:w="450" w:type="dxa"/>
            <w:shd w:val="clear" w:color="auto" w:fill="auto"/>
            <w:vAlign w:val="center"/>
          </w:tcPr>
          <w:p w14:paraId="140452E9" w14:textId="77777777" w:rsidR="003D39D6" w:rsidRPr="00ED5528" w:rsidRDefault="003D39D6" w:rsidP="00ED5528">
            <w:pPr>
              <w:spacing w:after="0"/>
              <w:jc w:val="center"/>
              <w:rPr>
                <w:rFonts w:ascii="Arial Narrow" w:hAnsi="Arial Narrow"/>
                <w:sz w:val="20"/>
                <w:szCs w:val="20"/>
              </w:rPr>
            </w:pPr>
          </w:p>
        </w:tc>
        <w:tc>
          <w:tcPr>
            <w:tcW w:w="450" w:type="dxa"/>
            <w:shd w:val="clear" w:color="auto" w:fill="auto"/>
            <w:vAlign w:val="center"/>
          </w:tcPr>
          <w:p w14:paraId="04ED808D" w14:textId="77777777" w:rsidR="003D39D6" w:rsidRPr="00ED5528" w:rsidRDefault="003D39D6" w:rsidP="00ED5528">
            <w:pPr>
              <w:spacing w:after="0"/>
              <w:jc w:val="center"/>
              <w:rPr>
                <w:rFonts w:ascii="Arial Narrow" w:hAnsi="Arial Narrow"/>
                <w:sz w:val="20"/>
                <w:szCs w:val="20"/>
              </w:rPr>
            </w:pPr>
          </w:p>
        </w:tc>
        <w:tc>
          <w:tcPr>
            <w:tcW w:w="450" w:type="dxa"/>
            <w:shd w:val="clear" w:color="auto" w:fill="auto"/>
            <w:vAlign w:val="center"/>
          </w:tcPr>
          <w:p w14:paraId="266954C6" w14:textId="77777777" w:rsidR="003D39D6" w:rsidRPr="00ED5528" w:rsidRDefault="003D39D6" w:rsidP="00ED5528">
            <w:pPr>
              <w:spacing w:after="0"/>
              <w:jc w:val="center"/>
              <w:rPr>
                <w:rFonts w:ascii="Arial Narrow" w:hAnsi="Arial Narrow"/>
                <w:sz w:val="20"/>
                <w:szCs w:val="20"/>
              </w:rPr>
            </w:pPr>
          </w:p>
        </w:tc>
        <w:tc>
          <w:tcPr>
            <w:tcW w:w="540" w:type="dxa"/>
            <w:shd w:val="clear" w:color="auto" w:fill="auto"/>
            <w:vAlign w:val="center"/>
          </w:tcPr>
          <w:p w14:paraId="31E60892" w14:textId="77777777" w:rsidR="003D39D6" w:rsidRPr="00ED5528" w:rsidRDefault="003D39D6" w:rsidP="00ED5528">
            <w:pPr>
              <w:spacing w:after="0"/>
              <w:jc w:val="center"/>
              <w:rPr>
                <w:rFonts w:ascii="Arial Narrow" w:hAnsi="Arial Narrow"/>
                <w:sz w:val="20"/>
                <w:szCs w:val="20"/>
              </w:rPr>
            </w:pPr>
          </w:p>
        </w:tc>
        <w:tc>
          <w:tcPr>
            <w:tcW w:w="470" w:type="dxa"/>
            <w:shd w:val="clear" w:color="auto" w:fill="auto"/>
            <w:vAlign w:val="center"/>
          </w:tcPr>
          <w:p w14:paraId="60E39E4E" w14:textId="77777777" w:rsidR="003D39D6" w:rsidRPr="00ED5528" w:rsidRDefault="003D39D6" w:rsidP="00ED5528">
            <w:pPr>
              <w:spacing w:after="0"/>
              <w:jc w:val="center"/>
              <w:rPr>
                <w:rFonts w:ascii="Arial Narrow" w:hAnsi="Arial Narrow"/>
                <w:sz w:val="20"/>
                <w:szCs w:val="20"/>
              </w:rPr>
            </w:pPr>
          </w:p>
        </w:tc>
        <w:tc>
          <w:tcPr>
            <w:tcW w:w="2810" w:type="dxa"/>
          </w:tcPr>
          <w:p w14:paraId="173D0B4D" w14:textId="77777777" w:rsidR="003D39D6" w:rsidRPr="00ED5528" w:rsidRDefault="003D39D6" w:rsidP="00ED5528">
            <w:pPr>
              <w:spacing w:after="0"/>
              <w:jc w:val="center"/>
              <w:rPr>
                <w:rFonts w:ascii="Arial Narrow" w:hAnsi="Arial Narrow"/>
                <w:sz w:val="20"/>
                <w:szCs w:val="20"/>
              </w:rPr>
            </w:pPr>
            <w:r w:rsidRPr="00ED5528">
              <w:rPr>
                <w:rFonts w:ascii="Arial Narrow" w:hAnsi="Arial Narrow"/>
                <w:sz w:val="20"/>
                <w:szCs w:val="20"/>
              </w:rPr>
              <w:t>IRC, UNIDO</w:t>
            </w:r>
          </w:p>
        </w:tc>
      </w:tr>
      <w:tr w:rsidR="003D39D6" w:rsidRPr="00677EB2" w14:paraId="730A445A" w14:textId="77777777" w:rsidTr="002D5749">
        <w:trPr>
          <w:cantSplit/>
          <w:trHeight w:val="261"/>
        </w:trPr>
        <w:tc>
          <w:tcPr>
            <w:tcW w:w="7285" w:type="dxa"/>
            <w:vAlign w:val="bottom"/>
          </w:tcPr>
          <w:p w14:paraId="142315A1" w14:textId="77777777" w:rsidR="003D39D6" w:rsidRPr="00ED5528" w:rsidRDefault="003D39D6" w:rsidP="00ED5528">
            <w:pPr>
              <w:spacing w:after="0"/>
              <w:rPr>
                <w:rFonts w:ascii="Arial Narrow" w:hAnsi="Arial Narrow"/>
                <w:sz w:val="20"/>
                <w:szCs w:val="20"/>
              </w:rPr>
            </w:pPr>
            <w:r w:rsidRPr="00ED5528">
              <w:rPr>
                <w:rFonts w:ascii="Arial Narrow" w:hAnsi="Arial Narrow"/>
                <w:sz w:val="20"/>
                <w:szCs w:val="20"/>
              </w:rPr>
              <w:t>Containers and dryers for food storage</w:t>
            </w:r>
          </w:p>
        </w:tc>
        <w:tc>
          <w:tcPr>
            <w:tcW w:w="450" w:type="dxa"/>
            <w:shd w:val="clear" w:color="auto" w:fill="auto"/>
            <w:vAlign w:val="center"/>
          </w:tcPr>
          <w:p w14:paraId="21017DE2" w14:textId="77777777" w:rsidR="003D39D6" w:rsidRPr="00ED5528" w:rsidRDefault="003D39D6" w:rsidP="00ED5528">
            <w:pPr>
              <w:spacing w:after="0"/>
              <w:jc w:val="center"/>
              <w:rPr>
                <w:rFonts w:ascii="Arial Narrow" w:hAnsi="Arial Narrow"/>
                <w:sz w:val="20"/>
                <w:szCs w:val="20"/>
              </w:rPr>
            </w:pPr>
          </w:p>
        </w:tc>
        <w:tc>
          <w:tcPr>
            <w:tcW w:w="450" w:type="dxa"/>
            <w:shd w:val="clear" w:color="auto" w:fill="auto"/>
            <w:vAlign w:val="center"/>
          </w:tcPr>
          <w:p w14:paraId="51470A03" w14:textId="77777777" w:rsidR="003D39D6" w:rsidRPr="00ED5528" w:rsidRDefault="003D39D6" w:rsidP="00ED5528">
            <w:pPr>
              <w:spacing w:after="0"/>
              <w:jc w:val="center"/>
              <w:rPr>
                <w:rFonts w:ascii="Arial Narrow" w:hAnsi="Arial Narrow"/>
                <w:sz w:val="20"/>
                <w:szCs w:val="20"/>
              </w:rPr>
            </w:pPr>
          </w:p>
        </w:tc>
        <w:tc>
          <w:tcPr>
            <w:tcW w:w="450" w:type="dxa"/>
            <w:shd w:val="clear" w:color="auto" w:fill="auto"/>
            <w:vAlign w:val="center"/>
          </w:tcPr>
          <w:p w14:paraId="2D57F6CC" w14:textId="77777777" w:rsidR="003D39D6" w:rsidRPr="00ED5528" w:rsidRDefault="003D39D6" w:rsidP="00ED5528">
            <w:pPr>
              <w:spacing w:after="0"/>
              <w:jc w:val="center"/>
              <w:rPr>
                <w:rFonts w:ascii="Arial Narrow" w:hAnsi="Arial Narrow"/>
                <w:sz w:val="20"/>
                <w:szCs w:val="20"/>
              </w:rPr>
            </w:pPr>
          </w:p>
        </w:tc>
        <w:tc>
          <w:tcPr>
            <w:tcW w:w="450" w:type="dxa"/>
            <w:shd w:val="clear" w:color="auto" w:fill="auto"/>
            <w:vAlign w:val="center"/>
          </w:tcPr>
          <w:p w14:paraId="22A3C48E" w14:textId="77777777" w:rsidR="003D39D6" w:rsidRPr="00ED5528" w:rsidRDefault="003D39D6" w:rsidP="00ED5528">
            <w:pPr>
              <w:spacing w:after="0"/>
              <w:jc w:val="center"/>
              <w:rPr>
                <w:rFonts w:ascii="Arial Narrow" w:hAnsi="Arial Narrow"/>
                <w:sz w:val="20"/>
                <w:szCs w:val="20"/>
              </w:rPr>
            </w:pPr>
          </w:p>
        </w:tc>
        <w:tc>
          <w:tcPr>
            <w:tcW w:w="450" w:type="dxa"/>
            <w:shd w:val="clear" w:color="auto" w:fill="auto"/>
            <w:vAlign w:val="center"/>
          </w:tcPr>
          <w:p w14:paraId="7FB84A42" w14:textId="77777777" w:rsidR="003D39D6" w:rsidRPr="00ED5528" w:rsidRDefault="003D39D6" w:rsidP="00ED5528">
            <w:pPr>
              <w:spacing w:after="0"/>
              <w:jc w:val="center"/>
              <w:rPr>
                <w:rFonts w:ascii="Arial Narrow" w:hAnsi="Arial Narrow"/>
                <w:sz w:val="20"/>
                <w:szCs w:val="20"/>
              </w:rPr>
            </w:pPr>
          </w:p>
        </w:tc>
        <w:tc>
          <w:tcPr>
            <w:tcW w:w="450" w:type="dxa"/>
            <w:shd w:val="clear" w:color="auto" w:fill="auto"/>
            <w:vAlign w:val="center"/>
          </w:tcPr>
          <w:p w14:paraId="5C05BB8A" w14:textId="77777777" w:rsidR="003D39D6" w:rsidRPr="00ED5528" w:rsidRDefault="003D39D6" w:rsidP="00ED5528">
            <w:pPr>
              <w:spacing w:after="0"/>
              <w:jc w:val="center"/>
              <w:rPr>
                <w:rFonts w:ascii="Arial Narrow" w:hAnsi="Arial Narrow"/>
                <w:sz w:val="20"/>
                <w:szCs w:val="20"/>
              </w:rPr>
            </w:pPr>
          </w:p>
        </w:tc>
        <w:tc>
          <w:tcPr>
            <w:tcW w:w="450" w:type="dxa"/>
            <w:shd w:val="clear" w:color="auto" w:fill="auto"/>
            <w:vAlign w:val="center"/>
          </w:tcPr>
          <w:p w14:paraId="62F876D2" w14:textId="77777777" w:rsidR="003D39D6" w:rsidRPr="00ED5528" w:rsidRDefault="003D39D6" w:rsidP="00ED5528">
            <w:pPr>
              <w:spacing w:after="0"/>
              <w:jc w:val="center"/>
              <w:rPr>
                <w:rFonts w:ascii="Arial Narrow" w:hAnsi="Arial Narrow"/>
                <w:sz w:val="20"/>
                <w:szCs w:val="20"/>
              </w:rPr>
            </w:pPr>
          </w:p>
        </w:tc>
        <w:tc>
          <w:tcPr>
            <w:tcW w:w="450" w:type="dxa"/>
            <w:shd w:val="clear" w:color="auto" w:fill="C9C9C9" w:themeFill="accent3" w:themeFillTint="99"/>
            <w:vAlign w:val="center"/>
          </w:tcPr>
          <w:p w14:paraId="70F34063" w14:textId="77777777" w:rsidR="003D39D6" w:rsidRPr="00ED5528" w:rsidRDefault="003D39D6" w:rsidP="00ED5528">
            <w:pPr>
              <w:spacing w:after="0"/>
              <w:jc w:val="center"/>
              <w:rPr>
                <w:rFonts w:ascii="Arial Narrow" w:hAnsi="Arial Narrow"/>
                <w:sz w:val="20"/>
                <w:szCs w:val="20"/>
              </w:rPr>
            </w:pPr>
            <w:r w:rsidRPr="00ED5528">
              <w:rPr>
                <w:rFonts w:ascii="Arial Narrow" w:hAnsi="Arial Narrow"/>
                <w:sz w:val="20"/>
                <w:szCs w:val="20"/>
              </w:rPr>
              <w:t>X</w:t>
            </w:r>
          </w:p>
        </w:tc>
        <w:tc>
          <w:tcPr>
            <w:tcW w:w="450" w:type="dxa"/>
            <w:shd w:val="clear" w:color="auto" w:fill="C9C9C9" w:themeFill="accent3" w:themeFillTint="99"/>
            <w:vAlign w:val="center"/>
          </w:tcPr>
          <w:p w14:paraId="3EF9F799" w14:textId="77777777" w:rsidR="003D39D6" w:rsidRPr="00ED5528" w:rsidRDefault="003D39D6" w:rsidP="00ED5528">
            <w:pPr>
              <w:spacing w:after="0"/>
              <w:jc w:val="center"/>
              <w:rPr>
                <w:rFonts w:ascii="Arial Narrow" w:hAnsi="Arial Narrow"/>
                <w:sz w:val="20"/>
                <w:szCs w:val="20"/>
              </w:rPr>
            </w:pPr>
            <w:r w:rsidRPr="00ED5528">
              <w:rPr>
                <w:rFonts w:ascii="Arial Narrow" w:hAnsi="Arial Narrow"/>
                <w:sz w:val="20"/>
                <w:szCs w:val="20"/>
              </w:rPr>
              <w:t>X</w:t>
            </w:r>
          </w:p>
        </w:tc>
        <w:tc>
          <w:tcPr>
            <w:tcW w:w="450" w:type="dxa"/>
            <w:shd w:val="clear" w:color="auto" w:fill="C9C9C9" w:themeFill="accent3" w:themeFillTint="99"/>
            <w:vAlign w:val="center"/>
          </w:tcPr>
          <w:p w14:paraId="169C7623" w14:textId="77777777" w:rsidR="003D39D6" w:rsidRPr="00ED5528" w:rsidRDefault="003D39D6" w:rsidP="00ED5528">
            <w:pPr>
              <w:spacing w:after="0"/>
              <w:jc w:val="center"/>
              <w:rPr>
                <w:rFonts w:ascii="Arial Narrow" w:hAnsi="Arial Narrow"/>
                <w:sz w:val="20"/>
                <w:szCs w:val="20"/>
              </w:rPr>
            </w:pPr>
            <w:r w:rsidRPr="00ED5528">
              <w:rPr>
                <w:rFonts w:ascii="Arial Narrow" w:hAnsi="Arial Narrow"/>
                <w:sz w:val="20"/>
                <w:szCs w:val="20"/>
              </w:rPr>
              <w:t>X</w:t>
            </w:r>
          </w:p>
        </w:tc>
        <w:tc>
          <w:tcPr>
            <w:tcW w:w="540" w:type="dxa"/>
            <w:shd w:val="clear" w:color="auto" w:fill="C9C9C9" w:themeFill="accent3" w:themeFillTint="99"/>
            <w:vAlign w:val="center"/>
          </w:tcPr>
          <w:p w14:paraId="0B6CD01F" w14:textId="77777777" w:rsidR="003D39D6" w:rsidRPr="00ED5528" w:rsidRDefault="003D39D6" w:rsidP="00ED5528">
            <w:pPr>
              <w:spacing w:after="0"/>
              <w:jc w:val="center"/>
              <w:rPr>
                <w:rFonts w:ascii="Arial Narrow" w:hAnsi="Arial Narrow"/>
                <w:sz w:val="20"/>
                <w:szCs w:val="20"/>
              </w:rPr>
            </w:pPr>
            <w:r w:rsidRPr="00ED5528">
              <w:rPr>
                <w:rFonts w:ascii="Arial Narrow" w:hAnsi="Arial Narrow"/>
                <w:sz w:val="20"/>
                <w:szCs w:val="20"/>
              </w:rPr>
              <w:t>X</w:t>
            </w:r>
          </w:p>
        </w:tc>
        <w:tc>
          <w:tcPr>
            <w:tcW w:w="470" w:type="dxa"/>
            <w:shd w:val="clear" w:color="auto" w:fill="auto"/>
            <w:vAlign w:val="center"/>
          </w:tcPr>
          <w:p w14:paraId="6878D99A" w14:textId="77777777" w:rsidR="003D39D6" w:rsidRPr="00ED5528" w:rsidRDefault="003D39D6" w:rsidP="00ED5528">
            <w:pPr>
              <w:spacing w:after="0"/>
              <w:jc w:val="center"/>
              <w:rPr>
                <w:rFonts w:ascii="Arial Narrow" w:hAnsi="Arial Narrow"/>
                <w:sz w:val="20"/>
                <w:szCs w:val="20"/>
              </w:rPr>
            </w:pPr>
          </w:p>
        </w:tc>
        <w:tc>
          <w:tcPr>
            <w:tcW w:w="2810" w:type="dxa"/>
          </w:tcPr>
          <w:p w14:paraId="7F40C674" w14:textId="77777777" w:rsidR="003D39D6" w:rsidRPr="00ED5528" w:rsidRDefault="003D39D6" w:rsidP="00ED5528">
            <w:pPr>
              <w:spacing w:after="0"/>
              <w:jc w:val="center"/>
              <w:rPr>
                <w:rFonts w:ascii="Arial Narrow" w:hAnsi="Arial Narrow"/>
                <w:sz w:val="20"/>
                <w:szCs w:val="20"/>
              </w:rPr>
            </w:pPr>
            <w:r w:rsidRPr="00ED5528">
              <w:rPr>
                <w:rFonts w:ascii="Arial Narrow" w:hAnsi="Arial Narrow"/>
                <w:sz w:val="20"/>
                <w:szCs w:val="20"/>
              </w:rPr>
              <w:t>IRC</w:t>
            </w:r>
          </w:p>
        </w:tc>
      </w:tr>
      <w:tr w:rsidR="003D39D6" w:rsidRPr="00677EB2" w14:paraId="1B556A6C" w14:textId="77777777" w:rsidTr="002D5749">
        <w:trPr>
          <w:cantSplit/>
          <w:trHeight w:val="252"/>
        </w:trPr>
        <w:tc>
          <w:tcPr>
            <w:tcW w:w="7285" w:type="dxa"/>
            <w:vAlign w:val="bottom"/>
          </w:tcPr>
          <w:p w14:paraId="6BED2668" w14:textId="77777777" w:rsidR="003D39D6" w:rsidRPr="00ED5528" w:rsidRDefault="003D39D6" w:rsidP="00ED5528">
            <w:pPr>
              <w:spacing w:after="0"/>
              <w:rPr>
                <w:rFonts w:ascii="Arial Narrow" w:hAnsi="Arial Narrow"/>
                <w:sz w:val="20"/>
                <w:szCs w:val="20"/>
              </w:rPr>
            </w:pPr>
            <w:r w:rsidRPr="00ED5528">
              <w:rPr>
                <w:rFonts w:ascii="Arial Narrow" w:hAnsi="Arial Narrow"/>
                <w:sz w:val="20"/>
                <w:szCs w:val="20"/>
              </w:rPr>
              <w:t>Training on fish processing, preservation, and utilization</w:t>
            </w:r>
          </w:p>
        </w:tc>
        <w:tc>
          <w:tcPr>
            <w:tcW w:w="450" w:type="dxa"/>
            <w:shd w:val="clear" w:color="auto" w:fill="auto"/>
            <w:vAlign w:val="center"/>
          </w:tcPr>
          <w:p w14:paraId="03E74B69" w14:textId="77777777" w:rsidR="003D39D6" w:rsidRPr="00ED5528" w:rsidRDefault="003D39D6" w:rsidP="00ED5528">
            <w:pPr>
              <w:spacing w:after="0"/>
              <w:jc w:val="center"/>
              <w:rPr>
                <w:rFonts w:ascii="Arial Narrow" w:hAnsi="Arial Narrow"/>
                <w:sz w:val="20"/>
                <w:szCs w:val="20"/>
              </w:rPr>
            </w:pPr>
          </w:p>
        </w:tc>
        <w:tc>
          <w:tcPr>
            <w:tcW w:w="450" w:type="dxa"/>
            <w:shd w:val="clear" w:color="auto" w:fill="auto"/>
            <w:vAlign w:val="center"/>
          </w:tcPr>
          <w:p w14:paraId="5B44B6B6" w14:textId="77777777" w:rsidR="003D39D6" w:rsidRPr="00ED5528" w:rsidRDefault="003D39D6" w:rsidP="00ED5528">
            <w:pPr>
              <w:spacing w:after="0"/>
              <w:jc w:val="center"/>
              <w:rPr>
                <w:rFonts w:ascii="Arial Narrow" w:hAnsi="Arial Narrow"/>
                <w:sz w:val="20"/>
                <w:szCs w:val="20"/>
              </w:rPr>
            </w:pPr>
          </w:p>
        </w:tc>
        <w:tc>
          <w:tcPr>
            <w:tcW w:w="450" w:type="dxa"/>
            <w:shd w:val="clear" w:color="auto" w:fill="auto"/>
            <w:vAlign w:val="center"/>
          </w:tcPr>
          <w:p w14:paraId="76224D77" w14:textId="77777777" w:rsidR="003D39D6" w:rsidRPr="00ED5528" w:rsidRDefault="003D39D6" w:rsidP="00ED5528">
            <w:pPr>
              <w:spacing w:after="0"/>
              <w:jc w:val="center"/>
              <w:rPr>
                <w:rFonts w:ascii="Arial Narrow" w:hAnsi="Arial Narrow"/>
                <w:sz w:val="20"/>
                <w:szCs w:val="20"/>
              </w:rPr>
            </w:pPr>
          </w:p>
        </w:tc>
        <w:tc>
          <w:tcPr>
            <w:tcW w:w="450" w:type="dxa"/>
            <w:shd w:val="clear" w:color="auto" w:fill="auto"/>
            <w:vAlign w:val="center"/>
          </w:tcPr>
          <w:p w14:paraId="1D02B6E8" w14:textId="77777777" w:rsidR="003D39D6" w:rsidRPr="00ED5528" w:rsidRDefault="003D39D6" w:rsidP="00ED5528">
            <w:pPr>
              <w:spacing w:after="0"/>
              <w:jc w:val="center"/>
              <w:rPr>
                <w:rFonts w:ascii="Arial Narrow" w:hAnsi="Arial Narrow"/>
                <w:sz w:val="20"/>
                <w:szCs w:val="20"/>
              </w:rPr>
            </w:pPr>
          </w:p>
        </w:tc>
        <w:tc>
          <w:tcPr>
            <w:tcW w:w="450" w:type="dxa"/>
            <w:shd w:val="clear" w:color="auto" w:fill="auto"/>
            <w:vAlign w:val="center"/>
          </w:tcPr>
          <w:p w14:paraId="0C2FB2AF" w14:textId="77777777" w:rsidR="003D39D6" w:rsidRPr="00ED5528" w:rsidRDefault="003D39D6" w:rsidP="00ED5528">
            <w:pPr>
              <w:spacing w:after="0"/>
              <w:jc w:val="center"/>
              <w:rPr>
                <w:rFonts w:ascii="Arial Narrow" w:hAnsi="Arial Narrow"/>
                <w:sz w:val="20"/>
                <w:szCs w:val="20"/>
              </w:rPr>
            </w:pPr>
          </w:p>
        </w:tc>
        <w:tc>
          <w:tcPr>
            <w:tcW w:w="450" w:type="dxa"/>
            <w:shd w:val="clear" w:color="auto" w:fill="C9C9C9" w:themeFill="accent3" w:themeFillTint="99"/>
            <w:vAlign w:val="center"/>
          </w:tcPr>
          <w:p w14:paraId="1CE6933B" w14:textId="77777777" w:rsidR="003D39D6" w:rsidRPr="00ED5528" w:rsidRDefault="003D39D6" w:rsidP="00ED5528">
            <w:pPr>
              <w:spacing w:after="0"/>
              <w:jc w:val="center"/>
              <w:rPr>
                <w:rFonts w:ascii="Arial Narrow" w:hAnsi="Arial Narrow"/>
                <w:sz w:val="20"/>
                <w:szCs w:val="20"/>
              </w:rPr>
            </w:pPr>
            <w:r w:rsidRPr="00ED5528">
              <w:rPr>
                <w:rFonts w:ascii="Arial Narrow" w:hAnsi="Arial Narrow"/>
                <w:sz w:val="20"/>
                <w:szCs w:val="20"/>
              </w:rPr>
              <w:t>X</w:t>
            </w:r>
          </w:p>
        </w:tc>
        <w:tc>
          <w:tcPr>
            <w:tcW w:w="450" w:type="dxa"/>
            <w:shd w:val="clear" w:color="auto" w:fill="C9C9C9" w:themeFill="accent3" w:themeFillTint="99"/>
            <w:vAlign w:val="center"/>
          </w:tcPr>
          <w:p w14:paraId="54AB05FD" w14:textId="77777777" w:rsidR="003D39D6" w:rsidRPr="00ED5528" w:rsidRDefault="003D39D6" w:rsidP="00ED5528">
            <w:pPr>
              <w:spacing w:after="0"/>
              <w:jc w:val="center"/>
              <w:rPr>
                <w:rFonts w:ascii="Arial Narrow" w:hAnsi="Arial Narrow"/>
                <w:sz w:val="20"/>
                <w:szCs w:val="20"/>
              </w:rPr>
            </w:pPr>
            <w:r w:rsidRPr="00ED5528">
              <w:rPr>
                <w:rFonts w:ascii="Arial Narrow" w:hAnsi="Arial Narrow"/>
                <w:sz w:val="20"/>
                <w:szCs w:val="20"/>
              </w:rPr>
              <w:t>X</w:t>
            </w:r>
          </w:p>
        </w:tc>
        <w:tc>
          <w:tcPr>
            <w:tcW w:w="450" w:type="dxa"/>
            <w:shd w:val="clear" w:color="auto" w:fill="C9C9C9" w:themeFill="accent3" w:themeFillTint="99"/>
            <w:vAlign w:val="center"/>
          </w:tcPr>
          <w:p w14:paraId="4011A6A8" w14:textId="77777777" w:rsidR="003D39D6" w:rsidRPr="00ED5528" w:rsidRDefault="003D39D6" w:rsidP="00ED5528">
            <w:pPr>
              <w:spacing w:after="0"/>
              <w:jc w:val="center"/>
              <w:rPr>
                <w:rFonts w:ascii="Arial Narrow" w:hAnsi="Arial Narrow"/>
                <w:sz w:val="20"/>
                <w:szCs w:val="20"/>
              </w:rPr>
            </w:pPr>
            <w:r w:rsidRPr="00ED5528">
              <w:rPr>
                <w:rFonts w:ascii="Arial Narrow" w:hAnsi="Arial Narrow"/>
                <w:sz w:val="20"/>
                <w:szCs w:val="20"/>
              </w:rPr>
              <w:t>X</w:t>
            </w:r>
          </w:p>
        </w:tc>
        <w:tc>
          <w:tcPr>
            <w:tcW w:w="450" w:type="dxa"/>
            <w:shd w:val="clear" w:color="auto" w:fill="auto"/>
            <w:vAlign w:val="center"/>
          </w:tcPr>
          <w:p w14:paraId="00335C84" w14:textId="77777777" w:rsidR="003D39D6" w:rsidRPr="00ED5528" w:rsidRDefault="003D39D6" w:rsidP="00ED5528">
            <w:pPr>
              <w:spacing w:after="0"/>
              <w:jc w:val="center"/>
              <w:rPr>
                <w:rFonts w:ascii="Arial Narrow" w:hAnsi="Arial Narrow"/>
                <w:sz w:val="20"/>
                <w:szCs w:val="20"/>
              </w:rPr>
            </w:pPr>
          </w:p>
        </w:tc>
        <w:tc>
          <w:tcPr>
            <w:tcW w:w="450" w:type="dxa"/>
            <w:shd w:val="clear" w:color="auto" w:fill="auto"/>
            <w:vAlign w:val="center"/>
          </w:tcPr>
          <w:p w14:paraId="4D70F37E" w14:textId="77777777" w:rsidR="003D39D6" w:rsidRPr="00ED5528" w:rsidRDefault="003D39D6" w:rsidP="00ED5528">
            <w:pPr>
              <w:spacing w:after="0"/>
              <w:jc w:val="center"/>
              <w:rPr>
                <w:rFonts w:ascii="Arial Narrow" w:hAnsi="Arial Narrow"/>
                <w:sz w:val="20"/>
                <w:szCs w:val="20"/>
              </w:rPr>
            </w:pPr>
          </w:p>
        </w:tc>
        <w:tc>
          <w:tcPr>
            <w:tcW w:w="540" w:type="dxa"/>
            <w:shd w:val="clear" w:color="auto" w:fill="auto"/>
            <w:vAlign w:val="center"/>
          </w:tcPr>
          <w:p w14:paraId="013A03D1" w14:textId="77777777" w:rsidR="003D39D6" w:rsidRPr="00ED5528" w:rsidRDefault="003D39D6" w:rsidP="00ED5528">
            <w:pPr>
              <w:spacing w:after="0"/>
              <w:jc w:val="center"/>
              <w:rPr>
                <w:rFonts w:ascii="Arial Narrow" w:hAnsi="Arial Narrow"/>
                <w:sz w:val="20"/>
                <w:szCs w:val="20"/>
              </w:rPr>
            </w:pPr>
          </w:p>
        </w:tc>
        <w:tc>
          <w:tcPr>
            <w:tcW w:w="470" w:type="dxa"/>
            <w:shd w:val="clear" w:color="auto" w:fill="auto"/>
            <w:vAlign w:val="center"/>
          </w:tcPr>
          <w:p w14:paraId="29B11F07" w14:textId="77777777" w:rsidR="003D39D6" w:rsidRPr="00ED5528" w:rsidRDefault="003D39D6" w:rsidP="00ED5528">
            <w:pPr>
              <w:spacing w:after="0"/>
              <w:jc w:val="center"/>
              <w:rPr>
                <w:rFonts w:ascii="Arial Narrow" w:hAnsi="Arial Narrow"/>
                <w:sz w:val="20"/>
                <w:szCs w:val="20"/>
              </w:rPr>
            </w:pPr>
          </w:p>
        </w:tc>
        <w:tc>
          <w:tcPr>
            <w:tcW w:w="2810" w:type="dxa"/>
          </w:tcPr>
          <w:p w14:paraId="0B000891" w14:textId="77777777" w:rsidR="003D39D6" w:rsidRPr="00ED5528" w:rsidRDefault="003D39D6" w:rsidP="00ED5528">
            <w:pPr>
              <w:spacing w:after="0"/>
              <w:jc w:val="center"/>
              <w:rPr>
                <w:rFonts w:ascii="Arial Narrow" w:hAnsi="Arial Narrow"/>
                <w:sz w:val="20"/>
                <w:szCs w:val="20"/>
              </w:rPr>
            </w:pPr>
            <w:r w:rsidRPr="00ED5528">
              <w:rPr>
                <w:rFonts w:ascii="Arial Narrow" w:hAnsi="Arial Narrow"/>
                <w:sz w:val="20"/>
                <w:szCs w:val="20"/>
              </w:rPr>
              <w:t>IRC, UNIDO</w:t>
            </w:r>
          </w:p>
        </w:tc>
      </w:tr>
      <w:tr w:rsidR="003D39D6" w:rsidRPr="00677EB2" w14:paraId="274D9F1D" w14:textId="77777777" w:rsidTr="002D5749">
        <w:trPr>
          <w:cantSplit/>
          <w:trHeight w:val="261"/>
        </w:trPr>
        <w:tc>
          <w:tcPr>
            <w:tcW w:w="7285" w:type="dxa"/>
            <w:vAlign w:val="bottom"/>
          </w:tcPr>
          <w:p w14:paraId="36E074DC" w14:textId="77777777" w:rsidR="003D39D6" w:rsidRPr="00ED5528" w:rsidRDefault="003D39D6" w:rsidP="00ED5528">
            <w:pPr>
              <w:spacing w:after="0"/>
              <w:rPr>
                <w:rFonts w:ascii="Arial Narrow" w:hAnsi="Arial Narrow"/>
                <w:sz w:val="20"/>
                <w:szCs w:val="20"/>
              </w:rPr>
            </w:pPr>
            <w:r w:rsidRPr="00ED5528">
              <w:rPr>
                <w:rFonts w:ascii="Arial Narrow" w:hAnsi="Arial Narrow"/>
                <w:sz w:val="20"/>
                <w:szCs w:val="20"/>
              </w:rPr>
              <w:t>Market linkage between (producers, suppliers and consumers</w:t>
            </w:r>
          </w:p>
        </w:tc>
        <w:tc>
          <w:tcPr>
            <w:tcW w:w="450" w:type="dxa"/>
            <w:shd w:val="clear" w:color="auto" w:fill="auto"/>
            <w:vAlign w:val="center"/>
          </w:tcPr>
          <w:p w14:paraId="5BEFDFEB" w14:textId="77777777" w:rsidR="003D39D6" w:rsidRPr="00ED5528" w:rsidRDefault="003D39D6" w:rsidP="00ED5528">
            <w:pPr>
              <w:spacing w:after="0"/>
              <w:jc w:val="center"/>
              <w:rPr>
                <w:rFonts w:ascii="Arial Narrow" w:hAnsi="Arial Narrow"/>
                <w:sz w:val="20"/>
                <w:szCs w:val="20"/>
              </w:rPr>
            </w:pPr>
          </w:p>
        </w:tc>
        <w:tc>
          <w:tcPr>
            <w:tcW w:w="450" w:type="dxa"/>
            <w:shd w:val="clear" w:color="auto" w:fill="auto"/>
            <w:vAlign w:val="center"/>
          </w:tcPr>
          <w:p w14:paraId="1C6E212D" w14:textId="77777777" w:rsidR="003D39D6" w:rsidRPr="00ED5528" w:rsidRDefault="003D39D6" w:rsidP="00ED5528">
            <w:pPr>
              <w:spacing w:after="0"/>
              <w:jc w:val="center"/>
              <w:rPr>
                <w:rFonts w:ascii="Arial Narrow" w:hAnsi="Arial Narrow"/>
                <w:sz w:val="20"/>
                <w:szCs w:val="20"/>
              </w:rPr>
            </w:pPr>
          </w:p>
        </w:tc>
        <w:tc>
          <w:tcPr>
            <w:tcW w:w="450" w:type="dxa"/>
            <w:shd w:val="clear" w:color="auto" w:fill="C9C9C9" w:themeFill="accent3" w:themeFillTint="99"/>
            <w:vAlign w:val="center"/>
          </w:tcPr>
          <w:p w14:paraId="47FB76EA" w14:textId="77777777" w:rsidR="003D39D6" w:rsidRPr="00ED5528" w:rsidRDefault="003D39D6" w:rsidP="00ED5528">
            <w:pPr>
              <w:spacing w:after="0"/>
              <w:jc w:val="center"/>
              <w:rPr>
                <w:rFonts w:ascii="Arial Narrow" w:hAnsi="Arial Narrow"/>
                <w:sz w:val="20"/>
                <w:szCs w:val="20"/>
              </w:rPr>
            </w:pPr>
            <w:r w:rsidRPr="00ED5528">
              <w:rPr>
                <w:rFonts w:ascii="Arial Narrow" w:hAnsi="Arial Narrow"/>
                <w:sz w:val="20"/>
                <w:szCs w:val="20"/>
              </w:rPr>
              <w:t>X</w:t>
            </w:r>
          </w:p>
        </w:tc>
        <w:tc>
          <w:tcPr>
            <w:tcW w:w="450" w:type="dxa"/>
            <w:shd w:val="clear" w:color="auto" w:fill="auto"/>
            <w:vAlign w:val="center"/>
          </w:tcPr>
          <w:p w14:paraId="150DD85C" w14:textId="77777777" w:rsidR="003D39D6" w:rsidRPr="00ED5528" w:rsidRDefault="003D39D6" w:rsidP="00ED5528">
            <w:pPr>
              <w:spacing w:after="0"/>
              <w:jc w:val="center"/>
              <w:rPr>
                <w:rFonts w:ascii="Arial Narrow" w:hAnsi="Arial Narrow"/>
                <w:sz w:val="20"/>
                <w:szCs w:val="20"/>
              </w:rPr>
            </w:pPr>
          </w:p>
        </w:tc>
        <w:tc>
          <w:tcPr>
            <w:tcW w:w="450" w:type="dxa"/>
            <w:shd w:val="clear" w:color="auto" w:fill="auto"/>
            <w:vAlign w:val="center"/>
          </w:tcPr>
          <w:p w14:paraId="4F3203BC" w14:textId="77777777" w:rsidR="003D39D6" w:rsidRPr="00ED5528" w:rsidRDefault="003D39D6" w:rsidP="00ED5528">
            <w:pPr>
              <w:spacing w:after="0"/>
              <w:jc w:val="center"/>
              <w:rPr>
                <w:rFonts w:ascii="Arial Narrow" w:hAnsi="Arial Narrow"/>
                <w:sz w:val="20"/>
                <w:szCs w:val="20"/>
              </w:rPr>
            </w:pPr>
          </w:p>
        </w:tc>
        <w:tc>
          <w:tcPr>
            <w:tcW w:w="450" w:type="dxa"/>
            <w:shd w:val="clear" w:color="auto" w:fill="auto"/>
            <w:vAlign w:val="center"/>
          </w:tcPr>
          <w:p w14:paraId="4CC6139F" w14:textId="77777777" w:rsidR="003D39D6" w:rsidRPr="00ED5528" w:rsidRDefault="003D39D6" w:rsidP="00ED5528">
            <w:pPr>
              <w:spacing w:after="0"/>
              <w:jc w:val="center"/>
              <w:rPr>
                <w:rFonts w:ascii="Arial Narrow" w:hAnsi="Arial Narrow"/>
                <w:sz w:val="20"/>
                <w:szCs w:val="20"/>
              </w:rPr>
            </w:pPr>
          </w:p>
        </w:tc>
        <w:tc>
          <w:tcPr>
            <w:tcW w:w="450" w:type="dxa"/>
            <w:shd w:val="clear" w:color="auto" w:fill="auto"/>
            <w:vAlign w:val="center"/>
          </w:tcPr>
          <w:p w14:paraId="65EB89CF" w14:textId="77777777" w:rsidR="003D39D6" w:rsidRPr="00ED5528" w:rsidRDefault="003D39D6" w:rsidP="00ED5528">
            <w:pPr>
              <w:spacing w:after="0"/>
              <w:jc w:val="center"/>
              <w:rPr>
                <w:rFonts w:ascii="Arial Narrow" w:hAnsi="Arial Narrow"/>
                <w:sz w:val="20"/>
                <w:szCs w:val="20"/>
              </w:rPr>
            </w:pPr>
          </w:p>
        </w:tc>
        <w:tc>
          <w:tcPr>
            <w:tcW w:w="450" w:type="dxa"/>
            <w:shd w:val="clear" w:color="auto" w:fill="auto"/>
            <w:vAlign w:val="center"/>
          </w:tcPr>
          <w:p w14:paraId="1812BC3E" w14:textId="77777777" w:rsidR="003D39D6" w:rsidRPr="00ED5528" w:rsidRDefault="003D39D6" w:rsidP="00ED5528">
            <w:pPr>
              <w:spacing w:after="0"/>
              <w:jc w:val="center"/>
              <w:rPr>
                <w:rFonts w:ascii="Arial Narrow" w:hAnsi="Arial Narrow"/>
                <w:sz w:val="20"/>
                <w:szCs w:val="20"/>
              </w:rPr>
            </w:pPr>
          </w:p>
        </w:tc>
        <w:tc>
          <w:tcPr>
            <w:tcW w:w="450" w:type="dxa"/>
            <w:shd w:val="clear" w:color="auto" w:fill="auto"/>
            <w:vAlign w:val="center"/>
          </w:tcPr>
          <w:p w14:paraId="21CC5B89" w14:textId="77777777" w:rsidR="003D39D6" w:rsidRPr="00ED5528" w:rsidRDefault="003D39D6" w:rsidP="00ED5528">
            <w:pPr>
              <w:spacing w:after="0"/>
              <w:jc w:val="center"/>
              <w:rPr>
                <w:rFonts w:ascii="Arial Narrow" w:hAnsi="Arial Narrow"/>
                <w:sz w:val="20"/>
                <w:szCs w:val="20"/>
              </w:rPr>
            </w:pPr>
          </w:p>
        </w:tc>
        <w:tc>
          <w:tcPr>
            <w:tcW w:w="450" w:type="dxa"/>
            <w:shd w:val="clear" w:color="auto" w:fill="auto"/>
            <w:vAlign w:val="center"/>
          </w:tcPr>
          <w:p w14:paraId="37E05569" w14:textId="77777777" w:rsidR="003D39D6" w:rsidRPr="00ED5528" w:rsidRDefault="003D39D6" w:rsidP="00ED5528">
            <w:pPr>
              <w:spacing w:after="0"/>
              <w:jc w:val="center"/>
              <w:rPr>
                <w:rFonts w:ascii="Arial Narrow" w:hAnsi="Arial Narrow"/>
                <w:sz w:val="20"/>
                <w:szCs w:val="20"/>
              </w:rPr>
            </w:pPr>
          </w:p>
        </w:tc>
        <w:tc>
          <w:tcPr>
            <w:tcW w:w="540" w:type="dxa"/>
            <w:shd w:val="clear" w:color="auto" w:fill="C9C9C9" w:themeFill="accent3" w:themeFillTint="99"/>
            <w:vAlign w:val="center"/>
          </w:tcPr>
          <w:p w14:paraId="3439714A" w14:textId="77777777" w:rsidR="003D39D6" w:rsidRPr="00ED5528" w:rsidRDefault="003D39D6" w:rsidP="00ED5528">
            <w:pPr>
              <w:spacing w:after="0"/>
              <w:jc w:val="center"/>
              <w:rPr>
                <w:rFonts w:ascii="Arial Narrow" w:hAnsi="Arial Narrow"/>
                <w:sz w:val="20"/>
                <w:szCs w:val="20"/>
              </w:rPr>
            </w:pPr>
            <w:r w:rsidRPr="00ED5528">
              <w:rPr>
                <w:rFonts w:ascii="Arial Narrow" w:hAnsi="Arial Narrow"/>
                <w:sz w:val="20"/>
                <w:szCs w:val="20"/>
              </w:rPr>
              <w:t>X</w:t>
            </w:r>
          </w:p>
        </w:tc>
        <w:tc>
          <w:tcPr>
            <w:tcW w:w="470" w:type="dxa"/>
            <w:shd w:val="clear" w:color="auto" w:fill="auto"/>
            <w:vAlign w:val="center"/>
          </w:tcPr>
          <w:p w14:paraId="1ABBFD0D" w14:textId="77777777" w:rsidR="003D39D6" w:rsidRPr="00ED5528" w:rsidRDefault="003D39D6" w:rsidP="00ED5528">
            <w:pPr>
              <w:spacing w:after="0"/>
              <w:jc w:val="center"/>
              <w:rPr>
                <w:rFonts w:ascii="Arial Narrow" w:hAnsi="Arial Narrow"/>
                <w:sz w:val="20"/>
                <w:szCs w:val="20"/>
              </w:rPr>
            </w:pPr>
          </w:p>
        </w:tc>
        <w:tc>
          <w:tcPr>
            <w:tcW w:w="2810" w:type="dxa"/>
          </w:tcPr>
          <w:p w14:paraId="38E7950B" w14:textId="77777777" w:rsidR="003D39D6" w:rsidRPr="00ED5528" w:rsidRDefault="003D39D6" w:rsidP="00ED5528">
            <w:pPr>
              <w:spacing w:after="0"/>
              <w:jc w:val="center"/>
              <w:rPr>
                <w:rFonts w:ascii="Arial Narrow" w:hAnsi="Arial Narrow"/>
                <w:sz w:val="20"/>
                <w:szCs w:val="20"/>
              </w:rPr>
            </w:pPr>
            <w:r w:rsidRPr="00ED5528">
              <w:rPr>
                <w:rFonts w:ascii="Arial Narrow" w:hAnsi="Arial Narrow"/>
                <w:sz w:val="20"/>
                <w:szCs w:val="20"/>
              </w:rPr>
              <w:t>IRC</w:t>
            </w:r>
          </w:p>
        </w:tc>
      </w:tr>
      <w:tr w:rsidR="00125654" w:rsidRPr="00677EB2" w14:paraId="542D38BC" w14:textId="77777777" w:rsidTr="003D39D6">
        <w:trPr>
          <w:cantSplit/>
          <w:trHeight w:val="279"/>
        </w:trPr>
        <w:tc>
          <w:tcPr>
            <w:tcW w:w="7285" w:type="dxa"/>
            <w:vAlign w:val="bottom"/>
          </w:tcPr>
          <w:p w14:paraId="67DDE663" w14:textId="77777777" w:rsidR="00125654" w:rsidRPr="00125654" w:rsidRDefault="00125654" w:rsidP="00ED5528">
            <w:pPr>
              <w:spacing w:after="0"/>
              <w:rPr>
                <w:rFonts w:ascii="Arial Narrow" w:hAnsi="Arial Narrow"/>
                <w:b/>
                <w:sz w:val="20"/>
                <w:szCs w:val="20"/>
              </w:rPr>
            </w:pPr>
            <w:r w:rsidRPr="00125654">
              <w:rPr>
                <w:rFonts w:ascii="Arial Narrow" w:hAnsi="Arial Narrow"/>
                <w:b/>
                <w:sz w:val="20"/>
                <w:szCs w:val="20"/>
              </w:rPr>
              <w:t>Result 2: Increased household income through enhanced access to market systems and financial services</w:t>
            </w:r>
          </w:p>
        </w:tc>
        <w:tc>
          <w:tcPr>
            <w:tcW w:w="450" w:type="dxa"/>
            <w:shd w:val="clear" w:color="auto" w:fill="auto"/>
            <w:vAlign w:val="center"/>
          </w:tcPr>
          <w:p w14:paraId="46DC4F69" w14:textId="77777777" w:rsidR="00125654" w:rsidRPr="00ED5528" w:rsidRDefault="00125654" w:rsidP="00ED5528">
            <w:pPr>
              <w:spacing w:after="0"/>
              <w:jc w:val="center"/>
              <w:rPr>
                <w:rFonts w:ascii="Arial Narrow" w:hAnsi="Arial Narrow"/>
                <w:sz w:val="20"/>
                <w:szCs w:val="20"/>
              </w:rPr>
            </w:pPr>
          </w:p>
        </w:tc>
        <w:tc>
          <w:tcPr>
            <w:tcW w:w="450" w:type="dxa"/>
            <w:shd w:val="clear" w:color="auto" w:fill="auto"/>
            <w:vAlign w:val="center"/>
          </w:tcPr>
          <w:p w14:paraId="0CDF5B1F" w14:textId="77777777" w:rsidR="00125654" w:rsidRPr="00ED5528" w:rsidRDefault="00125654" w:rsidP="00ED5528">
            <w:pPr>
              <w:spacing w:after="0"/>
              <w:jc w:val="center"/>
              <w:rPr>
                <w:rFonts w:ascii="Arial Narrow" w:hAnsi="Arial Narrow"/>
                <w:sz w:val="20"/>
                <w:szCs w:val="20"/>
              </w:rPr>
            </w:pPr>
          </w:p>
        </w:tc>
        <w:tc>
          <w:tcPr>
            <w:tcW w:w="450" w:type="dxa"/>
            <w:vAlign w:val="center"/>
          </w:tcPr>
          <w:p w14:paraId="6FB75DEB" w14:textId="77777777" w:rsidR="00125654" w:rsidRPr="00ED5528" w:rsidRDefault="00125654" w:rsidP="00ED5528">
            <w:pPr>
              <w:spacing w:after="0"/>
              <w:jc w:val="center"/>
              <w:rPr>
                <w:rFonts w:ascii="Arial Narrow" w:hAnsi="Arial Narrow"/>
                <w:sz w:val="20"/>
                <w:szCs w:val="20"/>
              </w:rPr>
            </w:pPr>
          </w:p>
        </w:tc>
        <w:tc>
          <w:tcPr>
            <w:tcW w:w="450" w:type="dxa"/>
            <w:vAlign w:val="center"/>
          </w:tcPr>
          <w:p w14:paraId="689B0046" w14:textId="77777777" w:rsidR="00125654" w:rsidRPr="00ED5528" w:rsidRDefault="00125654" w:rsidP="00ED5528">
            <w:pPr>
              <w:spacing w:after="0"/>
              <w:jc w:val="center"/>
              <w:rPr>
                <w:rFonts w:ascii="Arial Narrow" w:hAnsi="Arial Narrow"/>
                <w:sz w:val="20"/>
                <w:szCs w:val="20"/>
              </w:rPr>
            </w:pPr>
          </w:p>
        </w:tc>
        <w:tc>
          <w:tcPr>
            <w:tcW w:w="450" w:type="dxa"/>
            <w:vAlign w:val="center"/>
          </w:tcPr>
          <w:p w14:paraId="1D6659AB" w14:textId="77777777" w:rsidR="00125654" w:rsidRPr="00ED5528" w:rsidRDefault="00125654" w:rsidP="00ED5528">
            <w:pPr>
              <w:spacing w:after="0"/>
              <w:jc w:val="center"/>
              <w:rPr>
                <w:rFonts w:ascii="Arial Narrow" w:hAnsi="Arial Narrow"/>
                <w:sz w:val="20"/>
                <w:szCs w:val="20"/>
              </w:rPr>
            </w:pPr>
          </w:p>
        </w:tc>
        <w:tc>
          <w:tcPr>
            <w:tcW w:w="450" w:type="dxa"/>
            <w:vAlign w:val="center"/>
          </w:tcPr>
          <w:p w14:paraId="7A8ABF99" w14:textId="77777777" w:rsidR="00125654" w:rsidRPr="00ED5528" w:rsidRDefault="00125654" w:rsidP="00ED5528">
            <w:pPr>
              <w:spacing w:after="0"/>
              <w:jc w:val="center"/>
              <w:rPr>
                <w:rFonts w:ascii="Arial Narrow" w:hAnsi="Arial Narrow"/>
                <w:sz w:val="20"/>
                <w:szCs w:val="20"/>
              </w:rPr>
            </w:pPr>
          </w:p>
        </w:tc>
        <w:tc>
          <w:tcPr>
            <w:tcW w:w="450" w:type="dxa"/>
            <w:vAlign w:val="center"/>
          </w:tcPr>
          <w:p w14:paraId="37E53F8D" w14:textId="77777777" w:rsidR="00125654" w:rsidRPr="00ED5528" w:rsidRDefault="00125654" w:rsidP="00ED5528">
            <w:pPr>
              <w:spacing w:after="0"/>
              <w:jc w:val="center"/>
              <w:rPr>
                <w:rFonts w:ascii="Arial Narrow" w:hAnsi="Arial Narrow"/>
                <w:sz w:val="20"/>
                <w:szCs w:val="20"/>
              </w:rPr>
            </w:pPr>
          </w:p>
        </w:tc>
        <w:tc>
          <w:tcPr>
            <w:tcW w:w="450" w:type="dxa"/>
            <w:vAlign w:val="center"/>
          </w:tcPr>
          <w:p w14:paraId="70C3DE82" w14:textId="77777777" w:rsidR="00125654" w:rsidRPr="00ED5528" w:rsidRDefault="00125654" w:rsidP="00ED5528">
            <w:pPr>
              <w:spacing w:after="0"/>
              <w:jc w:val="center"/>
              <w:rPr>
                <w:rFonts w:ascii="Arial Narrow" w:hAnsi="Arial Narrow"/>
                <w:sz w:val="20"/>
                <w:szCs w:val="20"/>
              </w:rPr>
            </w:pPr>
          </w:p>
        </w:tc>
        <w:tc>
          <w:tcPr>
            <w:tcW w:w="450" w:type="dxa"/>
            <w:vAlign w:val="center"/>
          </w:tcPr>
          <w:p w14:paraId="253C1CB6" w14:textId="77777777" w:rsidR="00125654" w:rsidRPr="00ED5528" w:rsidRDefault="00125654" w:rsidP="00ED5528">
            <w:pPr>
              <w:spacing w:after="0"/>
              <w:jc w:val="center"/>
              <w:rPr>
                <w:rFonts w:ascii="Arial Narrow" w:hAnsi="Arial Narrow"/>
                <w:sz w:val="20"/>
                <w:szCs w:val="20"/>
              </w:rPr>
            </w:pPr>
          </w:p>
        </w:tc>
        <w:tc>
          <w:tcPr>
            <w:tcW w:w="450" w:type="dxa"/>
            <w:vAlign w:val="center"/>
          </w:tcPr>
          <w:p w14:paraId="0E2632C9" w14:textId="77777777" w:rsidR="00125654" w:rsidRPr="00ED5528" w:rsidRDefault="00125654" w:rsidP="00ED5528">
            <w:pPr>
              <w:spacing w:after="0"/>
              <w:jc w:val="center"/>
              <w:rPr>
                <w:rFonts w:ascii="Arial Narrow" w:hAnsi="Arial Narrow"/>
                <w:sz w:val="20"/>
                <w:szCs w:val="20"/>
              </w:rPr>
            </w:pPr>
          </w:p>
        </w:tc>
        <w:tc>
          <w:tcPr>
            <w:tcW w:w="540" w:type="dxa"/>
            <w:vAlign w:val="center"/>
          </w:tcPr>
          <w:p w14:paraId="6A76F321" w14:textId="77777777" w:rsidR="00125654" w:rsidRPr="00ED5528" w:rsidRDefault="00125654" w:rsidP="00ED5528">
            <w:pPr>
              <w:spacing w:after="0"/>
              <w:jc w:val="center"/>
              <w:rPr>
                <w:rFonts w:ascii="Arial Narrow" w:hAnsi="Arial Narrow"/>
                <w:sz w:val="20"/>
                <w:szCs w:val="20"/>
              </w:rPr>
            </w:pPr>
          </w:p>
        </w:tc>
        <w:tc>
          <w:tcPr>
            <w:tcW w:w="470" w:type="dxa"/>
            <w:vAlign w:val="center"/>
          </w:tcPr>
          <w:p w14:paraId="705A15F9" w14:textId="77777777" w:rsidR="00125654" w:rsidRPr="00ED5528" w:rsidRDefault="00125654" w:rsidP="00ED5528">
            <w:pPr>
              <w:spacing w:after="0"/>
              <w:jc w:val="center"/>
              <w:rPr>
                <w:rFonts w:ascii="Arial Narrow" w:hAnsi="Arial Narrow"/>
                <w:sz w:val="20"/>
                <w:szCs w:val="20"/>
              </w:rPr>
            </w:pPr>
          </w:p>
        </w:tc>
        <w:tc>
          <w:tcPr>
            <w:tcW w:w="2810" w:type="dxa"/>
          </w:tcPr>
          <w:p w14:paraId="4B09DB41" w14:textId="77777777" w:rsidR="00125654" w:rsidRPr="00ED5528" w:rsidRDefault="00125654" w:rsidP="00ED5528">
            <w:pPr>
              <w:spacing w:after="0"/>
              <w:jc w:val="center"/>
              <w:rPr>
                <w:rFonts w:ascii="Arial Narrow" w:hAnsi="Arial Narrow"/>
                <w:sz w:val="20"/>
                <w:szCs w:val="20"/>
              </w:rPr>
            </w:pPr>
          </w:p>
        </w:tc>
      </w:tr>
      <w:tr w:rsidR="003D39D6" w:rsidRPr="00677EB2" w14:paraId="0094E3E7" w14:textId="77777777" w:rsidTr="003D39D6">
        <w:trPr>
          <w:cantSplit/>
          <w:trHeight w:val="279"/>
        </w:trPr>
        <w:tc>
          <w:tcPr>
            <w:tcW w:w="7285" w:type="dxa"/>
            <w:vAlign w:val="bottom"/>
          </w:tcPr>
          <w:p w14:paraId="65E66241" w14:textId="77777777" w:rsidR="003D39D6" w:rsidRPr="00ED5528" w:rsidRDefault="003D39D6" w:rsidP="00ED5528">
            <w:pPr>
              <w:spacing w:after="0"/>
              <w:rPr>
                <w:rFonts w:ascii="Arial Narrow" w:hAnsi="Arial Narrow"/>
                <w:sz w:val="20"/>
                <w:szCs w:val="20"/>
              </w:rPr>
            </w:pPr>
            <w:r w:rsidRPr="00ED5528">
              <w:rPr>
                <w:rFonts w:ascii="Arial Narrow" w:hAnsi="Arial Narrow"/>
                <w:sz w:val="20"/>
                <w:szCs w:val="20"/>
              </w:rPr>
              <w:lastRenderedPageBreak/>
              <w:t>Support the formation of organised farming association, consisting of farmer producer groups and marketing groups</w:t>
            </w:r>
          </w:p>
        </w:tc>
        <w:tc>
          <w:tcPr>
            <w:tcW w:w="450" w:type="dxa"/>
            <w:shd w:val="clear" w:color="auto" w:fill="auto"/>
            <w:vAlign w:val="center"/>
          </w:tcPr>
          <w:p w14:paraId="52544F46" w14:textId="77777777" w:rsidR="003D39D6" w:rsidRPr="00ED5528" w:rsidRDefault="003D39D6" w:rsidP="00ED5528">
            <w:pPr>
              <w:spacing w:after="0"/>
              <w:jc w:val="center"/>
              <w:rPr>
                <w:rFonts w:ascii="Arial Narrow" w:hAnsi="Arial Narrow"/>
                <w:sz w:val="20"/>
                <w:szCs w:val="20"/>
              </w:rPr>
            </w:pPr>
          </w:p>
        </w:tc>
        <w:tc>
          <w:tcPr>
            <w:tcW w:w="450" w:type="dxa"/>
            <w:shd w:val="clear" w:color="auto" w:fill="auto"/>
            <w:vAlign w:val="center"/>
          </w:tcPr>
          <w:p w14:paraId="07720D58" w14:textId="77777777" w:rsidR="003D39D6" w:rsidRPr="00ED5528" w:rsidRDefault="003D39D6" w:rsidP="00ED5528">
            <w:pPr>
              <w:spacing w:after="0"/>
              <w:jc w:val="center"/>
              <w:rPr>
                <w:rFonts w:ascii="Arial Narrow" w:hAnsi="Arial Narrow"/>
                <w:sz w:val="20"/>
                <w:szCs w:val="20"/>
              </w:rPr>
            </w:pPr>
          </w:p>
        </w:tc>
        <w:tc>
          <w:tcPr>
            <w:tcW w:w="450" w:type="dxa"/>
            <w:vAlign w:val="center"/>
          </w:tcPr>
          <w:p w14:paraId="3D76A570" w14:textId="77777777" w:rsidR="003D39D6" w:rsidRPr="00ED5528" w:rsidRDefault="003D39D6" w:rsidP="00ED5528">
            <w:pPr>
              <w:spacing w:after="0"/>
              <w:jc w:val="center"/>
              <w:rPr>
                <w:rFonts w:ascii="Arial Narrow" w:hAnsi="Arial Narrow"/>
                <w:sz w:val="20"/>
                <w:szCs w:val="20"/>
              </w:rPr>
            </w:pPr>
          </w:p>
        </w:tc>
        <w:tc>
          <w:tcPr>
            <w:tcW w:w="450" w:type="dxa"/>
            <w:vAlign w:val="center"/>
          </w:tcPr>
          <w:p w14:paraId="0BB58392" w14:textId="77777777" w:rsidR="003D39D6" w:rsidRPr="00ED5528" w:rsidRDefault="003D39D6" w:rsidP="00ED5528">
            <w:pPr>
              <w:spacing w:after="0"/>
              <w:jc w:val="center"/>
              <w:rPr>
                <w:rFonts w:ascii="Arial Narrow" w:hAnsi="Arial Narrow"/>
                <w:sz w:val="20"/>
                <w:szCs w:val="20"/>
              </w:rPr>
            </w:pPr>
          </w:p>
        </w:tc>
        <w:tc>
          <w:tcPr>
            <w:tcW w:w="450" w:type="dxa"/>
            <w:vAlign w:val="center"/>
          </w:tcPr>
          <w:p w14:paraId="4D852F43" w14:textId="77777777" w:rsidR="003D39D6" w:rsidRPr="00ED5528" w:rsidRDefault="003D39D6" w:rsidP="00ED5528">
            <w:pPr>
              <w:spacing w:after="0"/>
              <w:jc w:val="center"/>
              <w:rPr>
                <w:rFonts w:ascii="Arial Narrow" w:hAnsi="Arial Narrow"/>
                <w:sz w:val="20"/>
                <w:szCs w:val="20"/>
              </w:rPr>
            </w:pPr>
          </w:p>
        </w:tc>
        <w:tc>
          <w:tcPr>
            <w:tcW w:w="450" w:type="dxa"/>
            <w:vAlign w:val="center"/>
          </w:tcPr>
          <w:p w14:paraId="0972F22A" w14:textId="77777777" w:rsidR="003D39D6" w:rsidRPr="00ED5528" w:rsidRDefault="003D39D6" w:rsidP="00ED5528">
            <w:pPr>
              <w:spacing w:after="0"/>
              <w:jc w:val="center"/>
              <w:rPr>
                <w:rFonts w:ascii="Arial Narrow" w:hAnsi="Arial Narrow"/>
                <w:sz w:val="20"/>
                <w:szCs w:val="20"/>
              </w:rPr>
            </w:pPr>
          </w:p>
        </w:tc>
        <w:tc>
          <w:tcPr>
            <w:tcW w:w="450" w:type="dxa"/>
            <w:vAlign w:val="center"/>
          </w:tcPr>
          <w:p w14:paraId="19C0DA0D" w14:textId="77777777" w:rsidR="003D39D6" w:rsidRPr="00ED5528" w:rsidRDefault="003D39D6" w:rsidP="00ED5528">
            <w:pPr>
              <w:spacing w:after="0"/>
              <w:jc w:val="center"/>
              <w:rPr>
                <w:rFonts w:ascii="Arial Narrow" w:hAnsi="Arial Narrow"/>
                <w:sz w:val="20"/>
                <w:szCs w:val="20"/>
              </w:rPr>
            </w:pPr>
          </w:p>
        </w:tc>
        <w:tc>
          <w:tcPr>
            <w:tcW w:w="450" w:type="dxa"/>
            <w:vAlign w:val="center"/>
          </w:tcPr>
          <w:p w14:paraId="1679DF52" w14:textId="77777777" w:rsidR="003D39D6" w:rsidRPr="00ED5528" w:rsidRDefault="003D39D6" w:rsidP="00ED5528">
            <w:pPr>
              <w:spacing w:after="0"/>
              <w:jc w:val="center"/>
              <w:rPr>
                <w:rFonts w:ascii="Arial Narrow" w:hAnsi="Arial Narrow"/>
                <w:sz w:val="20"/>
                <w:szCs w:val="20"/>
              </w:rPr>
            </w:pPr>
          </w:p>
        </w:tc>
        <w:tc>
          <w:tcPr>
            <w:tcW w:w="450" w:type="dxa"/>
            <w:vAlign w:val="center"/>
          </w:tcPr>
          <w:p w14:paraId="5C7901E9" w14:textId="77777777" w:rsidR="003D39D6" w:rsidRPr="00ED5528" w:rsidRDefault="003D39D6" w:rsidP="00ED5528">
            <w:pPr>
              <w:spacing w:after="0"/>
              <w:jc w:val="center"/>
              <w:rPr>
                <w:rFonts w:ascii="Arial Narrow" w:hAnsi="Arial Narrow"/>
                <w:sz w:val="20"/>
                <w:szCs w:val="20"/>
              </w:rPr>
            </w:pPr>
          </w:p>
        </w:tc>
        <w:tc>
          <w:tcPr>
            <w:tcW w:w="450" w:type="dxa"/>
            <w:vAlign w:val="center"/>
          </w:tcPr>
          <w:p w14:paraId="294B3F88" w14:textId="77777777" w:rsidR="003D39D6" w:rsidRPr="00ED5528" w:rsidRDefault="003D39D6" w:rsidP="00ED5528">
            <w:pPr>
              <w:spacing w:after="0"/>
              <w:jc w:val="center"/>
              <w:rPr>
                <w:rFonts w:ascii="Arial Narrow" w:hAnsi="Arial Narrow"/>
                <w:sz w:val="20"/>
                <w:szCs w:val="20"/>
              </w:rPr>
            </w:pPr>
          </w:p>
        </w:tc>
        <w:tc>
          <w:tcPr>
            <w:tcW w:w="540" w:type="dxa"/>
            <w:vAlign w:val="center"/>
          </w:tcPr>
          <w:p w14:paraId="46D10FDC" w14:textId="77777777" w:rsidR="003D39D6" w:rsidRPr="00ED5528" w:rsidRDefault="003D39D6" w:rsidP="00ED5528">
            <w:pPr>
              <w:spacing w:after="0"/>
              <w:jc w:val="center"/>
              <w:rPr>
                <w:rFonts w:ascii="Arial Narrow" w:hAnsi="Arial Narrow"/>
                <w:sz w:val="20"/>
                <w:szCs w:val="20"/>
              </w:rPr>
            </w:pPr>
          </w:p>
        </w:tc>
        <w:tc>
          <w:tcPr>
            <w:tcW w:w="470" w:type="dxa"/>
            <w:vAlign w:val="center"/>
          </w:tcPr>
          <w:p w14:paraId="5D5A4163" w14:textId="77777777" w:rsidR="003D39D6" w:rsidRPr="00ED5528" w:rsidRDefault="003D39D6" w:rsidP="00ED5528">
            <w:pPr>
              <w:spacing w:after="0"/>
              <w:jc w:val="center"/>
              <w:rPr>
                <w:rFonts w:ascii="Arial Narrow" w:hAnsi="Arial Narrow"/>
                <w:sz w:val="20"/>
                <w:szCs w:val="20"/>
              </w:rPr>
            </w:pPr>
          </w:p>
        </w:tc>
        <w:tc>
          <w:tcPr>
            <w:tcW w:w="2810" w:type="dxa"/>
          </w:tcPr>
          <w:p w14:paraId="6A8B6454" w14:textId="77777777" w:rsidR="003D39D6" w:rsidRPr="00ED5528" w:rsidRDefault="003D39D6" w:rsidP="00ED5528">
            <w:pPr>
              <w:spacing w:after="0"/>
              <w:jc w:val="center"/>
              <w:rPr>
                <w:rFonts w:ascii="Arial Narrow" w:hAnsi="Arial Narrow"/>
                <w:sz w:val="20"/>
                <w:szCs w:val="20"/>
              </w:rPr>
            </w:pPr>
            <w:r w:rsidRPr="00ED5528">
              <w:rPr>
                <w:rFonts w:ascii="Arial Narrow" w:hAnsi="Arial Narrow"/>
                <w:sz w:val="20"/>
                <w:szCs w:val="20"/>
              </w:rPr>
              <w:t>IRC</w:t>
            </w:r>
          </w:p>
        </w:tc>
      </w:tr>
      <w:tr w:rsidR="003D39D6" w:rsidRPr="00677EB2" w14:paraId="414B72B9" w14:textId="77777777" w:rsidTr="00F13F94">
        <w:trPr>
          <w:cantSplit/>
          <w:trHeight w:val="261"/>
        </w:trPr>
        <w:tc>
          <w:tcPr>
            <w:tcW w:w="7285" w:type="dxa"/>
            <w:vAlign w:val="bottom"/>
          </w:tcPr>
          <w:p w14:paraId="6AF7D248" w14:textId="77777777" w:rsidR="003D39D6" w:rsidRPr="00ED5528" w:rsidRDefault="003D39D6" w:rsidP="00ED5528">
            <w:pPr>
              <w:spacing w:after="0"/>
              <w:rPr>
                <w:rFonts w:ascii="Arial Narrow" w:hAnsi="Arial Narrow"/>
                <w:sz w:val="20"/>
                <w:szCs w:val="20"/>
              </w:rPr>
            </w:pPr>
            <w:r w:rsidRPr="00ED5528">
              <w:rPr>
                <w:rFonts w:ascii="Arial Narrow" w:hAnsi="Arial Narrow"/>
                <w:sz w:val="20"/>
                <w:szCs w:val="20"/>
              </w:rPr>
              <w:t xml:space="preserve">Support value addition on cereals and other crops (e.g. grinding and repacking of sorghum) </w:t>
            </w:r>
          </w:p>
        </w:tc>
        <w:tc>
          <w:tcPr>
            <w:tcW w:w="450" w:type="dxa"/>
            <w:shd w:val="clear" w:color="auto" w:fill="C9C9C9" w:themeFill="accent3" w:themeFillTint="99"/>
            <w:vAlign w:val="center"/>
          </w:tcPr>
          <w:p w14:paraId="404B0B4B" w14:textId="77777777" w:rsidR="003D39D6" w:rsidRPr="00ED5528" w:rsidRDefault="003D39D6" w:rsidP="00ED5528">
            <w:pPr>
              <w:spacing w:after="0"/>
              <w:jc w:val="center"/>
              <w:rPr>
                <w:rFonts w:ascii="Arial Narrow" w:hAnsi="Arial Narrow"/>
                <w:sz w:val="20"/>
                <w:szCs w:val="20"/>
              </w:rPr>
            </w:pPr>
            <w:r w:rsidRPr="00ED5528">
              <w:rPr>
                <w:rFonts w:ascii="Arial Narrow" w:hAnsi="Arial Narrow"/>
                <w:sz w:val="20"/>
                <w:szCs w:val="20"/>
              </w:rPr>
              <w:t>X</w:t>
            </w:r>
          </w:p>
        </w:tc>
        <w:tc>
          <w:tcPr>
            <w:tcW w:w="450" w:type="dxa"/>
            <w:shd w:val="clear" w:color="auto" w:fill="auto"/>
            <w:vAlign w:val="center"/>
          </w:tcPr>
          <w:p w14:paraId="19FD1A49" w14:textId="77777777" w:rsidR="003D39D6" w:rsidRPr="00ED5528" w:rsidRDefault="003D39D6" w:rsidP="00ED5528">
            <w:pPr>
              <w:spacing w:after="0"/>
              <w:jc w:val="center"/>
              <w:rPr>
                <w:rFonts w:ascii="Arial Narrow" w:hAnsi="Arial Narrow"/>
                <w:sz w:val="20"/>
                <w:szCs w:val="20"/>
              </w:rPr>
            </w:pPr>
          </w:p>
        </w:tc>
        <w:tc>
          <w:tcPr>
            <w:tcW w:w="450" w:type="dxa"/>
            <w:shd w:val="clear" w:color="auto" w:fill="auto"/>
            <w:vAlign w:val="center"/>
          </w:tcPr>
          <w:p w14:paraId="1DE6146D" w14:textId="77777777" w:rsidR="003D39D6" w:rsidRPr="00ED5528" w:rsidRDefault="003D39D6" w:rsidP="00ED5528">
            <w:pPr>
              <w:spacing w:after="0"/>
              <w:jc w:val="center"/>
              <w:rPr>
                <w:rFonts w:ascii="Arial Narrow" w:hAnsi="Arial Narrow"/>
                <w:sz w:val="20"/>
                <w:szCs w:val="20"/>
              </w:rPr>
            </w:pPr>
          </w:p>
        </w:tc>
        <w:tc>
          <w:tcPr>
            <w:tcW w:w="450" w:type="dxa"/>
            <w:shd w:val="clear" w:color="auto" w:fill="auto"/>
            <w:vAlign w:val="center"/>
          </w:tcPr>
          <w:p w14:paraId="1EAA4C07" w14:textId="77777777" w:rsidR="003D39D6" w:rsidRPr="00ED5528" w:rsidRDefault="003D39D6" w:rsidP="00ED5528">
            <w:pPr>
              <w:spacing w:after="0"/>
              <w:jc w:val="center"/>
              <w:rPr>
                <w:rFonts w:ascii="Arial Narrow" w:hAnsi="Arial Narrow"/>
                <w:sz w:val="20"/>
                <w:szCs w:val="20"/>
              </w:rPr>
            </w:pPr>
          </w:p>
        </w:tc>
        <w:tc>
          <w:tcPr>
            <w:tcW w:w="450" w:type="dxa"/>
            <w:shd w:val="clear" w:color="auto" w:fill="auto"/>
            <w:vAlign w:val="center"/>
          </w:tcPr>
          <w:p w14:paraId="06336563" w14:textId="77777777" w:rsidR="003D39D6" w:rsidRPr="00ED5528" w:rsidRDefault="003D39D6" w:rsidP="00ED5528">
            <w:pPr>
              <w:spacing w:after="0"/>
              <w:jc w:val="center"/>
              <w:rPr>
                <w:rFonts w:ascii="Arial Narrow" w:hAnsi="Arial Narrow"/>
                <w:sz w:val="20"/>
                <w:szCs w:val="20"/>
              </w:rPr>
            </w:pPr>
          </w:p>
        </w:tc>
        <w:tc>
          <w:tcPr>
            <w:tcW w:w="450" w:type="dxa"/>
            <w:shd w:val="clear" w:color="auto" w:fill="auto"/>
            <w:vAlign w:val="center"/>
          </w:tcPr>
          <w:p w14:paraId="7CC54D52" w14:textId="77777777" w:rsidR="003D39D6" w:rsidRPr="00ED5528" w:rsidRDefault="003D39D6" w:rsidP="00ED5528">
            <w:pPr>
              <w:spacing w:after="0"/>
              <w:jc w:val="center"/>
              <w:rPr>
                <w:rFonts w:ascii="Arial Narrow" w:hAnsi="Arial Narrow"/>
                <w:sz w:val="20"/>
                <w:szCs w:val="20"/>
              </w:rPr>
            </w:pPr>
          </w:p>
        </w:tc>
        <w:tc>
          <w:tcPr>
            <w:tcW w:w="450" w:type="dxa"/>
            <w:shd w:val="clear" w:color="auto" w:fill="auto"/>
            <w:vAlign w:val="center"/>
          </w:tcPr>
          <w:p w14:paraId="38343222" w14:textId="77777777" w:rsidR="003D39D6" w:rsidRPr="00ED5528" w:rsidRDefault="003D39D6" w:rsidP="00ED5528">
            <w:pPr>
              <w:spacing w:after="0"/>
              <w:jc w:val="center"/>
              <w:rPr>
                <w:rFonts w:ascii="Arial Narrow" w:hAnsi="Arial Narrow"/>
                <w:sz w:val="20"/>
                <w:szCs w:val="20"/>
              </w:rPr>
            </w:pPr>
          </w:p>
        </w:tc>
        <w:tc>
          <w:tcPr>
            <w:tcW w:w="450" w:type="dxa"/>
            <w:shd w:val="clear" w:color="auto" w:fill="auto"/>
            <w:vAlign w:val="center"/>
          </w:tcPr>
          <w:p w14:paraId="45741932" w14:textId="77777777" w:rsidR="003D39D6" w:rsidRPr="00ED5528" w:rsidRDefault="003D39D6" w:rsidP="00ED5528">
            <w:pPr>
              <w:spacing w:after="0"/>
              <w:jc w:val="center"/>
              <w:rPr>
                <w:rFonts w:ascii="Arial Narrow" w:hAnsi="Arial Narrow"/>
                <w:sz w:val="20"/>
                <w:szCs w:val="20"/>
              </w:rPr>
            </w:pPr>
          </w:p>
        </w:tc>
        <w:tc>
          <w:tcPr>
            <w:tcW w:w="450" w:type="dxa"/>
            <w:shd w:val="clear" w:color="auto" w:fill="auto"/>
            <w:vAlign w:val="center"/>
          </w:tcPr>
          <w:p w14:paraId="11F75AA6" w14:textId="77777777" w:rsidR="003D39D6" w:rsidRPr="00ED5528" w:rsidRDefault="003D39D6" w:rsidP="00ED5528">
            <w:pPr>
              <w:spacing w:after="0"/>
              <w:jc w:val="center"/>
              <w:rPr>
                <w:rFonts w:ascii="Arial Narrow" w:hAnsi="Arial Narrow"/>
                <w:sz w:val="20"/>
                <w:szCs w:val="20"/>
              </w:rPr>
            </w:pPr>
          </w:p>
        </w:tc>
        <w:tc>
          <w:tcPr>
            <w:tcW w:w="450" w:type="dxa"/>
            <w:shd w:val="clear" w:color="auto" w:fill="auto"/>
            <w:vAlign w:val="center"/>
          </w:tcPr>
          <w:p w14:paraId="595D50B8" w14:textId="77777777" w:rsidR="003D39D6" w:rsidRPr="00ED5528" w:rsidRDefault="003D39D6" w:rsidP="00ED5528">
            <w:pPr>
              <w:spacing w:after="0"/>
              <w:jc w:val="center"/>
              <w:rPr>
                <w:rFonts w:ascii="Arial Narrow" w:hAnsi="Arial Narrow"/>
                <w:sz w:val="20"/>
                <w:szCs w:val="20"/>
              </w:rPr>
            </w:pPr>
          </w:p>
        </w:tc>
        <w:tc>
          <w:tcPr>
            <w:tcW w:w="540" w:type="dxa"/>
            <w:shd w:val="clear" w:color="auto" w:fill="auto"/>
            <w:vAlign w:val="center"/>
          </w:tcPr>
          <w:p w14:paraId="6BEE8872" w14:textId="77777777" w:rsidR="003D39D6" w:rsidRPr="00ED5528" w:rsidRDefault="003D39D6" w:rsidP="00ED5528">
            <w:pPr>
              <w:spacing w:after="0"/>
              <w:jc w:val="center"/>
              <w:rPr>
                <w:rFonts w:ascii="Arial Narrow" w:hAnsi="Arial Narrow"/>
                <w:sz w:val="20"/>
                <w:szCs w:val="20"/>
              </w:rPr>
            </w:pPr>
          </w:p>
        </w:tc>
        <w:tc>
          <w:tcPr>
            <w:tcW w:w="470" w:type="dxa"/>
            <w:shd w:val="clear" w:color="auto" w:fill="C9C9C9" w:themeFill="accent3" w:themeFillTint="99"/>
            <w:vAlign w:val="center"/>
          </w:tcPr>
          <w:p w14:paraId="38F562F1" w14:textId="77777777" w:rsidR="003D39D6" w:rsidRPr="00ED5528" w:rsidRDefault="003D39D6" w:rsidP="00ED5528">
            <w:pPr>
              <w:spacing w:after="0"/>
              <w:jc w:val="center"/>
              <w:rPr>
                <w:rFonts w:ascii="Arial Narrow" w:hAnsi="Arial Narrow"/>
                <w:sz w:val="20"/>
                <w:szCs w:val="20"/>
              </w:rPr>
            </w:pPr>
            <w:r w:rsidRPr="00ED5528">
              <w:rPr>
                <w:rFonts w:ascii="Arial Narrow" w:hAnsi="Arial Narrow"/>
                <w:sz w:val="20"/>
                <w:szCs w:val="20"/>
              </w:rPr>
              <w:t>X</w:t>
            </w:r>
          </w:p>
        </w:tc>
        <w:tc>
          <w:tcPr>
            <w:tcW w:w="2810" w:type="dxa"/>
          </w:tcPr>
          <w:p w14:paraId="38E19630" w14:textId="77777777" w:rsidR="003D39D6" w:rsidRPr="00ED5528" w:rsidRDefault="003D39D6" w:rsidP="00ED5528">
            <w:pPr>
              <w:spacing w:after="0"/>
              <w:jc w:val="center"/>
              <w:rPr>
                <w:rFonts w:ascii="Arial Narrow" w:hAnsi="Arial Narrow"/>
                <w:sz w:val="20"/>
                <w:szCs w:val="20"/>
              </w:rPr>
            </w:pPr>
            <w:r w:rsidRPr="00ED5528">
              <w:rPr>
                <w:rFonts w:ascii="Arial Narrow" w:hAnsi="Arial Narrow"/>
                <w:sz w:val="20"/>
                <w:szCs w:val="20"/>
              </w:rPr>
              <w:t>IRC, UNIDO</w:t>
            </w:r>
          </w:p>
        </w:tc>
      </w:tr>
      <w:tr w:rsidR="003D39D6" w:rsidRPr="00677EB2" w14:paraId="7F49B01A" w14:textId="77777777" w:rsidTr="00F13F94">
        <w:trPr>
          <w:cantSplit/>
          <w:trHeight w:val="261"/>
        </w:trPr>
        <w:tc>
          <w:tcPr>
            <w:tcW w:w="7285" w:type="dxa"/>
          </w:tcPr>
          <w:p w14:paraId="067D0165" w14:textId="77777777" w:rsidR="003D39D6" w:rsidRPr="00ED5528" w:rsidRDefault="003D39D6" w:rsidP="00ED5528">
            <w:pPr>
              <w:spacing w:after="0"/>
              <w:rPr>
                <w:rFonts w:ascii="Arial Narrow" w:hAnsi="Arial Narrow"/>
                <w:sz w:val="20"/>
                <w:szCs w:val="20"/>
              </w:rPr>
            </w:pPr>
            <w:r w:rsidRPr="00ED5528">
              <w:rPr>
                <w:rFonts w:ascii="Arial Narrow" w:hAnsi="Arial Narrow"/>
                <w:sz w:val="20"/>
                <w:szCs w:val="20"/>
              </w:rPr>
              <w:t>Establish Fisheries Management Associations</w:t>
            </w:r>
          </w:p>
        </w:tc>
        <w:tc>
          <w:tcPr>
            <w:tcW w:w="450" w:type="dxa"/>
            <w:shd w:val="clear" w:color="auto" w:fill="C9C9C9" w:themeFill="accent3" w:themeFillTint="99"/>
            <w:vAlign w:val="center"/>
          </w:tcPr>
          <w:p w14:paraId="04AB3F89" w14:textId="77777777" w:rsidR="003D39D6" w:rsidRPr="00ED5528" w:rsidRDefault="003D39D6" w:rsidP="00ED5528">
            <w:pPr>
              <w:spacing w:after="0"/>
              <w:jc w:val="center"/>
              <w:rPr>
                <w:rFonts w:ascii="Arial Narrow" w:hAnsi="Arial Narrow"/>
                <w:sz w:val="20"/>
                <w:szCs w:val="20"/>
              </w:rPr>
            </w:pPr>
            <w:r w:rsidRPr="00ED5528">
              <w:rPr>
                <w:rFonts w:ascii="Arial Narrow" w:hAnsi="Arial Narrow"/>
                <w:sz w:val="20"/>
                <w:szCs w:val="20"/>
              </w:rPr>
              <w:t>X</w:t>
            </w:r>
          </w:p>
        </w:tc>
        <w:tc>
          <w:tcPr>
            <w:tcW w:w="450" w:type="dxa"/>
            <w:shd w:val="clear" w:color="auto" w:fill="auto"/>
            <w:vAlign w:val="center"/>
          </w:tcPr>
          <w:p w14:paraId="38B114F4" w14:textId="77777777" w:rsidR="003D39D6" w:rsidRPr="00ED5528" w:rsidRDefault="003D39D6" w:rsidP="00ED5528">
            <w:pPr>
              <w:spacing w:after="0"/>
              <w:jc w:val="center"/>
              <w:rPr>
                <w:rFonts w:ascii="Arial Narrow" w:hAnsi="Arial Narrow"/>
                <w:sz w:val="20"/>
                <w:szCs w:val="20"/>
              </w:rPr>
            </w:pPr>
          </w:p>
        </w:tc>
        <w:tc>
          <w:tcPr>
            <w:tcW w:w="450" w:type="dxa"/>
            <w:shd w:val="clear" w:color="auto" w:fill="auto"/>
            <w:vAlign w:val="center"/>
          </w:tcPr>
          <w:p w14:paraId="7C7DB897" w14:textId="77777777" w:rsidR="003D39D6" w:rsidRPr="00ED5528" w:rsidRDefault="003D39D6" w:rsidP="00ED5528">
            <w:pPr>
              <w:spacing w:after="0"/>
              <w:jc w:val="center"/>
              <w:rPr>
                <w:rFonts w:ascii="Arial Narrow" w:hAnsi="Arial Narrow"/>
                <w:sz w:val="20"/>
                <w:szCs w:val="20"/>
              </w:rPr>
            </w:pPr>
          </w:p>
        </w:tc>
        <w:tc>
          <w:tcPr>
            <w:tcW w:w="450" w:type="dxa"/>
            <w:shd w:val="clear" w:color="auto" w:fill="auto"/>
            <w:vAlign w:val="center"/>
          </w:tcPr>
          <w:p w14:paraId="7E1F84E5" w14:textId="77777777" w:rsidR="003D39D6" w:rsidRPr="00ED5528" w:rsidRDefault="003D39D6" w:rsidP="00ED5528">
            <w:pPr>
              <w:spacing w:after="0"/>
              <w:jc w:val="center"/>
              <w:rPr>
                <w:rFonts w:ascii="Arial Narrow" w:hAnsi="Arial Narrow"/>
                <w:sz w:val="20"/>
                <w:szCs w:val="20"/>
              </w:rPr>
            </w:pPr>
          </w:p>
        </w:tc>
        <w:tc>
          <w:tcPr>
            <w:tcW w:w="450" w:type="dxa"/>
            <w:shd w:val="clear" w:color="auto" w:fill="auto"/>
            <w:vAlign w:val="center"/>
          </w:tcPr>
          <w:p w14:paraId="1A3A31C4" w14:textId="77777777" w:rsidR="003D39D6" w:rsidRPr="00ED5528" w:rsidRDefault="003D39D6" w:rsidP="00ED5528">
            <w:pPr>
              <w:spacing w:after="0"/>
              <w:jc w:val="center"/>
              <w:rPr>
                <w:rFonts w:ascii="Arial Narrow" w:hAnsi="Arial Narrow"/>
                <w:sz w:val="20"/>
                <w:szCs w:val="20"/>
              </w:rPr>
            </w:pPr>
          </w:p>
        </w:tc>
        <w:tc>
          <w:tcPr>
            <w:tcW w:w="450" w:type="dxa"/>
            <w:shd w:val="clear" w:color="auto" w:fill="auto"/>
            <w:vAlign w:val="center"/>
          </w:tcPr>
          <w:p w14:paraId="4593E752" w14:textId="77777777" w:rsidR="003D39D6" w:rsidRPr="00ED5528" w:rsidRDefault="003D39D6" w:rsidP="00ED5528">
            <w:pPr>
              <w:spacing w:after="0"/>
              <w:jc w:val="center"/>
              <w:rPr>
                <w:rFonts w:ascii="Arial Narrow" w:hAnsi="Arial Narrow"/>
                <w:sz w:val="20"/>
                <w:szCs w:val="20"/>
              </w:rPr>
            </w:pPr>
          </w:p>
        </w:tc>
        <w:tc>
          <w:tcPr>
            <w:tcW w:w="450" w:type="dxa"/>
            <w:shd w:val="clear" w:color="auto" w:fill="auto"/>
            <w:vAlign w:val="center"/>
          </w:tcPr>
          <w:p w14:paraId="561E1AB1" w14:textId="77777777" w:rsidR="003D39D6" w:rsidRPr="00ED5528" w:rsidRDefault="003D39D6" w:rsidP="00ED5528">
            <w:pPr>
              <w:spacing w:after="0"/>
              <w:jc w:val="center"/>
              <w:rPr>
                <w:rFonts w:ascii="Arial Narrow" w:hAnsi="Arial Narrow"/>
                <w:sz w:val="20"/>
                <w:szCs w:val="20"/>
              </w:rPr>
            </w:pPr>
          </w:p>
        </w:tc>
        <w:tc>
          <w:tcPr>
            <w:tcW w:w="450" w:type="dxa"/>
            <w:shd w:val="clear" w:color="auto" w:fill="auto"/>
            <w:vAlign w:val="center"/>
          </w:tcPr>
          <w:p w14:paraId="5BF2D356" w14:textId="77777777" w:rsidR="003D39D6" w:rsidRPr="00ED5528" w:rsidRDefault="003D39D6" w:rsidP="00ED5528">
            <w:pPr>
              <w:spacing w:after="0"/>
              <w:jc w:val="center"/>
              <w:rPr>
                <w:rFonts w:ascii="Arial Narrow" w:hAnsi="Arial Narrow"/>
                <w:sz w:val="20"/>
                <w:szCs w:val="20"/>
              </w:rPr>
            </w:pPr>
          </w:p>
        </w:tc>
        <w:tc>
          <w:tcPr>
            <w:tcW w:w="450" w:type="dxa"/>
            <w:shd w:val="clear" w:color="auto" w:fill="auto"/>
            <w:vAlign w:val="center"/>
          </w:tcPr>
          <w:p w14:paraId="0DA27EAF" w14:textId="77777777" w:rsidR="003D39D6" w:rsidRPr="00ED5528" w:rsidRDefault="003D39D6" w:rsidP="00ED5528">
            <w:pPr>
              <w:spacing w:after="0"/>
              <w:jc w:val="center"/>
              <w:rPr>
                <w:rFonts w:ascii="Arial Narrow" w:hAnsi="Arial Narrow"/>
                <w:sz w:val="20"/>
                <w:szCs w:val="20"/>
              </w:rPr>
            </w:pPr>
          </w:p>
        </w:tc>
        <w:tc>
          <w:tcPr>
            <w:tcW w:w="450" w:type="dxa"/>
            <w:shd w:val="clear" w:color="auto" w:fill="auto"/>
            <w:vAlign w:val="center"/>
          </w:tcPr>
          <w:p w14:paraId="2DE2BD64" w14:textId="77777777" w:rsidR="003D39D6" w:rsidRPr="00ED5528" w:rsidRDefault="003D39D6" w:rsidP="00ED5528">
            <w:pPr>
              <w:spacing w:after="0"/>
              <w:jc w:val="center"/>
              <w:rPr>
                <w:rFonts w:ascii="Arial Narrow" w:hAnsi="Arial Narrow"/>
                <w:sz w:val="20"/>
                <w:szCs w:val="20"/>
              </w:rPr>
            </w:pPr>
          </w:p>
        </w:tc>
        <w:tc>
          <w:tcPr>
            <w:tcW w:w="540" w:type="dxa"/>
            <w:shd w:val="clear" w:color="auto" w:fill="auto"/>
            <w:vAlign w:val="center"/>
          </w:tcPr>
          <w:p w14:paraId="6E88798C" w14:textId="77777777" w:rsidR="003D39D6" w:rsidRPr="00ED5528" w:rsidRDefault="003D39D6" w:rsidP="00ED5528">
            <w:pPr>
              <w:spacing w:after="0"/>
              <w:jc w:val="center"/>
              <w:rPr>
                <w:rFonts w:ascii="Arial Narrow" w:hAnsi="Arial Narrow"/>
                <w:sz w:val="20"/>
                <w:szCs w:val="20"/>
              </w:rPr>
            </w:pPr>
          </w:p>
        </w:tc>
        <w:tc>
          <w:tcPr>
            <w:tcW w:w="470" w:type="dxa"/>
            <w:shd w:val="clear" w:color="auto" w:fill="auto"/>
            <w:vAlign w:val="center"/>
          </w:tcPr>
          <w:p w14:paraId="04ABCFFF" w14:textId="77777777" w:rsidR="003D39D6" w:rsidRPr="00ED5528" w:rsidRDefault="003D39D6" w:rsidP="00ED5528">
            <w:pPr>
              <w:spacing w:after="0"/>
              <w:jc w:val="center"/>
              <w:rPr>
                <w:rFonts w:ascii="Arial Narrow" w:hAnsi="Arial Narrow"/>
                <w:sz w:val="20"/>
                <w:szCs w:val="20"/>
              </w:rPr>
            </w:pPr>
          </w:p>
        </w:tc>
        <w:tc>
          <w:tcPr>
            <w:tcW w:w="2810" w:type="dxa"/>
          </w:tcPr>
          <w:p w14:paraId="4E571EE9" w14:textId="77777777" w:rsidR="003D39D6" w:rsidRPr="00ED5528" w:rsidRDefault="003D39D6" w:rsidP="00ED5528">
            <w:pPr>
              <w:spacing w:after="0"/>
              <w:jc w:val="center"/>
              <w:rPr>
                <w:rFonts w:ascii="Arial Narrow" w:hAnsi="Arial Narrow"/>
                <w:sz w:val="20"/>
                <w:szCs w:val="20"/>
              </w:rPr>
            </w:pPr>
            <w:r w:rsidRPr="00ED5528">
              <w:rPr>
                <w:rFonts w:ascii="Arial Narrow" w:hAnsi="Arial Narrow"/>
                <w:sz w:val="20"/>
                <w:szCs w:val="20"/>
              </w:rPr>
              <w:t>IRC</w:t>
            </w:r>
          </w:p>
        </w:tc>
      </w:tr>
      <w:tr w:rsidR="003D39D6" w:rsidRPr="00677EB2" w14:paraId="595F4086" w14:textId="77777777" w:rsidTr="00F13F94">
        <w:trPr>
          <w:cantSplit/>
          <w:trHeight w:val="441"/>
        </w:trPr>
        <w:tc>
          <w:tcPr>
            <w:tcW w:w="7285" w:type="dxa"/>
            <w:vAlign w:val="bottom"/>
          </w:tcPr>
          <w:p w14:paraId="48F5BF05" w14:textId="77777777" w:rsidR="003D39D6" w:rsidRPr="00ED5528" w:rsidRDefault="003D39D6" w:rsidP="00ED5528">
            <w:pPr>
              <w:spacing w:after="0"/>
              <w:rPr>
                <w:rFonts w:ascii="Arial Narrow" w:hAnsi="Arial Narrow"/>
                <w:sz w:val="20"/>
                <w:szCs w:val="20"/>
              </w:rPr>
            </w:pPr>
            <w:r w:rsidRPr="00ED5528">
              <w:rPr>
                <w:rFonts w:ascii="Arial Narrow" w:hAnsi="Arial Narrow"/>
                <w:sz w:val="20"/>
                <w:szCs w:val="20"/>
              </w:rPr>
              <w:t xml:space="preserve"> Facilitate the farmer, producer and marketing groups to participate in trade fairs and shows</w:t>
            </w:r>
          </w:p>
        </w:tc>
        <w:tc>
          <w:tcPr>
            <w:tcW w:w="450" w:type="dxa"/>
            <w:shd w:val="clear" w:color="auto" w:fill="auto"/>
            <w:vAlign w:val="center"/>
          </w:tcPr>
          <w:p w14:paraId="16ADFA1C" w14:textId="77777777" w:rsidR="003D39D6" w:rsidRPr="00ED5528" w:rsidRDefault="003D39D6" w:rsidP="00ED5528">
            <w:pPr>
              <w:spacing w:after="0"/>
              <w:jc w:val="center"/>
              <w:rPr>
                <w:rFonts w:ascii="Arial Narrow" w:hAnsi="Arial Narrow"/>
                <w:sz w:val="20"/>
                <w:szCs w:val="20"/>
              </w:rPr>
            </w:pPr>
          </w:p>
        </w:tc>
        <w:tc>
          <w:tcPr>
            <w:tcW w:w="450" w:type="dxa"/>
            <w:shd w:val="clear" w:color="auto" w:fill="auto"/>
            <w:vAlign w:val="center"/>
          </w:tcPr>
          <w:p w14:paraId="2B60CF1A" w14:textId="77777777" w:rsidR="003D39D6" w:rsidRPr="00ED5528" w:rsidRDefault="003D39D6" w:rsidP="00ED5528">
            <w:pPr>
              <w:spacing w:after="0"/>
              <w:jc w:val="center"/>
              <w:rPr>
                <w:rFonts w:ascii="Arial Narrow" w:hAnsi="Arial Narrow"/>
                <w:sz w:val="20"/>
                <w:szCs w:val="20"/>
              </w:rPr>
            </w:pPr>
          </w:p>
        </w:tc>
        <w:tc>
          <w:tcPr>
            <w:tcW w:w="450" w:type="dxa"/>
            <w:shd w:val="clear" w:color="auto" w:fill="auto"/>
            <w:vAlign w:val="center"/>
          </w:tcPr>
          <w:p w14:paraId="3BF5E480" w14:textId="77777777" w:rsidR="003D39D6" w:rsidRPr="00ED5528" w:rsidRDefault="003D39D6" w:rsidP="00ED5528">
            <w:pPr>
              <w:spacing w:after="0"/>
              <w:jc w:val="center"/>
              <w:rPr>
                <w:rFonts w:ascii="Arial Narrow" w:hAnsi="Arial Narrow"/>
                <w:sz w:val="20"/>
                <w:szCs w:val="20"/>
              </w:rPr>
            </w:pPr>
          </w:p>
        </w:tc>
        <w:tc>
          <w:tcPr>
            <w:tcW w:w="450" w:type="dxa"/>
            <w:shd w:val="clear" w:color="auto" w:fill="auto"/>
            <w:vAlign w:val="center"/>
          </w:tcPr>
          <w:p w14:paraId="634BC3FC" w14:textId="77777777" w:rsidR="003D39D6" w:rsidRPr="00ED5528" w:rsidRDefault="003D39D6" w:rsidP="00ED5528">
            <w:pPr>
              <w:spacing w:after="0"/>
              <w:jc w:val="center"/>
              <w:rPr>
                <w:rFonts w:ascii="Arial Narrow" w:hAnsi="Arial Narrow"/>
                <w:sz w:val="20"/>
                <w:szCs w:val="20"/>
              </w:rPr>
            </w:pPr>
          </w:p>
        </w:tc>
        <w:tc>
          <w:tcPr>
            <w:tcW w:w="450" w:type="dxa"/>
            <w:shd w:val="clear" w:color="auto" w:fill="auto"/>
            <w:vAlign w:val="center"/>
          </w:tcPr>
          <w:p w14:paraId="6CAA914E" w14:textId="77777777" w:rsidR="003D39D6" w:rsidRPr="00ED5528" w:rsidRDefault="003D39D6" w:rsidP="00ED5528">
            <w:pPr>
              <w:spacing w:after="0"/>
              <w:jc w:val="center"/>
              <w:rPr>
                <w:rFonts w:ascii="Arial Narrow" w:hAnsi="Arial Narrow"/>
                <w:sz w:val="20"/>
                <w:szCs w:val="20"/>
              </w:rPr>
            </w:pPr>
          </w:p>
        </w:tc>
        <w:tc>
          <w:tcPr>
            <w:tcW w:w="450" w:type="dxa"/>
            <w:shd w:val="clear" w:color="auto" w:fill="auto"/>
            <w:vAlign w:val="center"/>
          </w:tcPr>
          <w:p w14:paraId="669559B7" w14:textId="77777777" w:rsidR="003D39D6" w:rsidRPr="00ED5528" w:rsidRDefault="003D39D6" w:rsidP="00ED5528">
            <w:pPr>
              <w:spacing w:after="0"/>
              <w:jc w:val="center"/>
              <w:rPr>
                <w:rFonts w:ascii="Arial Narrow" w:hAnsi="Arial Narrow"/>
                <w:sz w:val="20"/>
                <w:szCs w:val="20"/>
              </w:rPr>
            </w:pPr>
          </w:p>
        </w:tc>
        <w:tc>
          <w:tcPr>
            <w:tcW w:w="450" w:type="dxa"/>
            <w:shd w:val="clear" w:color="auto" w:fill="auto"/>
            <w:vAlign w:val="center"/>
          </w:tcPr>
          <w:p w14:paraId="0A9FAF67" w14:textId="77777777" w:rsidR="003D39D6" w:rsidRPr="00ED5528" w:rsidRDefault="003D39D6" w:rsidP="00ED5528">
            <w:pPr>
              <w:spacing w:after="0"/>
              <w:jc w:val="center"/>
              <w:rPr>
                <w:rFonts w:ascii="Arial Narrow" w:hAnsi="Arial Narrow"/>
                <w:sz w:val="20"/>
                <w:szCs w:val="20"/>
              </w:rPr>
            </w:pPr>
          </w:p>
        </w:tc>
        <w:tc>
          <w:tcPr>
            <w:tcW w:w="450" w:type="dxa"/>
            <w:shd w:val="clear" w:color="auto" w:fill="C9C9C9" w:themeFill="accent3" w:themeFillTint="99"/>
            <w:vAlign w:val="center"/>
          </w:tcPr>
          <w:p w14:paraId="2B18C7CE" w14:textId="77777777" w:rsidR="003D39D6" w:rsidRPr="00ED5528" w:rsidRDefault="003D39D6" w:rsidP="00ED5528">
            <w:pPr>
              <w:spacing w:after="0"/>
              <w:jc w:val="center"/>
              <w:rPr>
                <w:rFonts w:ascii="Arial Narrow" w:hAnsi="Arial Narrow"/>
                <w:sz w:val="20"/>
                <w:szCs w:val="20"/>
              </w:rPr>
            </w:pPr>
            <w:r w:rsidRPr="00ED5528">
              <w:rPr>
                <w:rFonts w:ascii="Arial Narrow" w:hAnsi="Arial Narrow"/>
                <w:sz w:val="20"/>
                <w:szCs w:val="20"/>
              </w:rPr>
              <w:t>X</w:t>
            </w:r>
          </w:p>
        </w:tc>
        <w:tc>
          <w:tcPr>
            <w:tcW w:w="450" w:type="dxa"/>
            <w:shd w:val="clear" w:color="auto" w:fill="auto"/>
            <w:vAlign w:val="center"/>
          </w:tcPr>
          <w:p w14:paraId="70B5E4F4" w14:textId="77777777" w:rsidR="003D39D6" w:rsidRPr="00ED5528" w:rsidRDefault="003D39D6" w:rsidP="00ED5528">
            <w:pPr>
              <w:spacing w:after="0"/>
              <w:jc w:val="center"/>
              <w:rPr>
                <w:rFonts w:ascii="Arial Narrow" w:hAnsi="Arial Narrow"/>
                <w:sz w:val="20"/>
                <w:szCs w:val="20"/>
              </w:rPr>
            </w:pPr>
          </w:p>
        </w:tc>
        <w:tc>
          <w:tcPr>
            <w:tcW w:w="450" w:type="dxa"/>
            <w:shd w:val="clear" w:color="auto" w:fill="auto"/>
            <w:vAlign w:val="center"/>
          </w:tcPr>
          <w:p w14:paraId="0D1D4A8C" w14:textId="77777777" w:rsidR="003D39D6" w:rsidRPr="00ED5528" w:rsidRDefault="003D39D6" w:rsidP="00ED5528">
            <w:pPr>
              <w:spacing w:after="0"/>
              <w:jc w:val="center"/>
              <w:rPr>
                <w:rFonts w:ascii="Arial Narrow" w:hAnsi="Arial Narrow"/>
                <w:sz w:val="20"/>
                <w:szCs w:val="20"/>
              </w:rPr>
            </w:pPr>
          </w:p>
        </w:tc>
        <w:tc>
          <w:tcPr>
            <w:tcW w:w="540" w:type="dxa"/>
            <w:shd w:val="clear" w:color="auto" w:fill="auto"/>
            <w:vAlign w:val="center"/>
          </w:tcPr>
          <w:p w14:paraId="37C19189" w14:textId="77777777" w:rsidR="003D39D6" w:rsidRPr="00ED5528" w:rsidRDefault="003D39D6" w:rsidP="00ED5528">
            <w:pPr>
              <w:spacing w:after="0"/>
              <w:jc w:val="center"/>
              <w:rPr>
                <w:rFonts w:ascii="Arial Narrow" w:hAnsi="Arial Narrow"/>
                <w:sz w:val="20"/>
                <w:szCs w:val="20"/>
              </w:rPr>
            </w:pPr>
          </w:p>
        </w:tc>
        <w:tc>
          <w:tcPr>
            <w:tcW w:w="470" w:type="dxa"/>
            <w:shd w:val="clear" w:color="auto" w:fill="auto"/>
            <w:vAlign w:val="center"/>
          </w:tcPr>
          <w:p w14:paraId="17F902D9" w14:textId="77777777" w:rsidR="003D39D6" w:rsidRPr="00ED5528" w:rsidRDefault="003D39D6" w:rsidP="00ED5528">
            <w:pPr>
              <w:spacing w:after="0"/>
              <w:jc w:val="center"/>
              <w:rPr>
                <w:rFonts w:ascii="Arial Narrow" w:hAnsi="Arial Narrow"/>
                <w:sz w:val="20"/>
                <w:szCs w:val="20"/>
              </w:rPr>
            </w:pPr>
          </w:p>
        </w:tc>
        <w:tc>
          <w:tcPr>
            <w:tcW w:w="2810" w:type="dxa"/>
          </w:tcPr>
          <w:p w14:paraId="46EEFCA6" w14:textId="77777777" w:rsidR="003D39D6" w:rsidRPr="00ED5528" w:rsidRDefault="003D39D6" w:rsidP="00ED5528">
            <w:pPr>
              <w:spacing w:after="0"/>
              <w:jc w:val="center"/>
              <w:rPr>
                <w:rFonts w:ascii="Arial Narrow" w:hAnsi="Arial Narrow"/>
                <w:sz w:val="20"/>
                <w:szCs w:val="20"/>
              </w:rPr>
            </w:pPr>
            <w:r w:rsidRPr="00ED5528">
              <w:rPr>
                <w:rFonts w:ascii="Arial Narrow" w:hAnsi="Arial Narrow"/>
                <w:sz w:val="20"/>
                <w:szCs w:val="20"/>
              </w:rPr>
              <w:t>IRC</w:t>
            </w:r>
          </w:p>
        </w:tc>
      </w:tr>
      <w:tr w:rsidR="003D39D6" w:rsidRPr="00677EB2" w14:paraId="57A4C6E5" w14:textId="77777777" w:rsidTr="00F13F94">
        <w:trPr>
          <w:cantSplit/>
          <w:trHeight w:val="216"/>
        </w:trPr>
        <w:tc>
          <w:tcPr>
            <w:tcW w:w="7285" w:type="dxa"/>
          </w:tcPr>
          <w:p w14:paraId="363B34D0" w14:textId="77777777" w:rsidR="003D39D6" w:rsidRPr="00ED5528" w:rsidRDefault="003D39D6" w:rsidP="00ED5528">
            <w:pPr>
              <w:spacing w:after="0"/>
              <w:rPr>
                <w:rFonts w:ascii="Arial Narrow" w:hAnsi="Arial Narrow"/>
                <w:sz w:val="20"/>
                <w:szCs w:val="20"/>
              </w:rPr>
            </w:pPr>
            <w:r w:rsidRPr="00ED5528">
              <w:rPr>
                <w:rFonts w:ascii="Arial Narrow" w:hAnsi="Arial Narrow"/>
                <w:sz w:val="20"/>
                <w:szCs w:val="20"/>
              </w:rPr>
              <w:t>Collect and  disseminate market information to the community</w:t>
            </w:r>
          </w:p>
        </w:tc>
        <w:tc>
          <w:tcPr>
            <w:tcW w:w="450" w:type="dxa"/>
            <w:shd w:val="clear" w:color="auto" w:fill="C9C9C9" w:themeFill="accent3" w:themeFillTint="99"/>
            <w:vAlign w:val="center"/>
          </w:tcPr>
          <w:p w14:paraId="1865EB21" w14:textId="77777777" w:rsidR="003D39D6" w:rsidRPr="00ED5528" w:rsidRDefault="003D39D6" w:rsidP="00ED5528">
            <w:pPr>
              <w:spacing w:after="0"/>
              <w:jc w:val="center"/>
              <w:rPr>
                <w:rFonts w:ascii="Arial Narrow" w:hAnsi="Arial Narrow"/>
                <w:sz w:val="20"/>
                <w:szCs w:val="20"/>
              </w:rPr>
            </w:pPr>
            <w:r w:rsidRPr="00ED5528">
              <w:rPr>
                <w:rFonts w:ascii="Arial Narrow" w:hAnsi="Arial Narrow"/>
                <w:sz w:val="20"/>
                <w:szCs w:val="20"/>
              </w:rPr>
              <w:t>X</w:t>
            </w:r>
          </w:p>
        </w:tc>
        <w:tc>
          <w:tcPr>
            <w:tcW w:w="450" w:type="dxa"/>
            <w:shd w:val="clear" w:color="auto" w:fill="C9C9C9" w:themeFill="accent3" w:themeFillTint="99"/>
            <w:vAlign w:val="center"/>
          </w:tcPr>
          <w:p w14:paraId="18FA031E" w14:textId="77777777" w:rsidR="003D39D6" w:rsidRPr="00ED5528" w:rsidRDefault="003D39D6" w:rsidP="00ED5528">
            <w:pPr>
              <w:spacing w:after="0"/>
              <w:jc w:val="center"/>
              <w:rPr>
                <w:rFonts w:ascii="Arial Narrow" w:hAnsi="Arial Narrow"/>
                <w:sz w:val="20"/>
                <w:szCs w:val="20"/>
              </w:rPr>
            </w:pPr>
            <w:r w:rsidRPr="00ED5528">
              <w:rPr>
                <w:rFonts w:ascii="Arial Narrow" w:hAnsi="Arial Narrow"/>
                <w:sz w:val="20"/>
                <w:szCs w:val="20"/>
              </w:rPr>
              <w:t>X</w:t>
            </w:r>
          </w:p>
        </w:tc>
        <w:tc>
          <w:tcPr>
            <w:tcW w:w="450" w:type="dxa"/>
            <w:shd w:val="clear" w:color="auto" w:fill="C9C9C9" w:themeFill="accent3" w:themeFillTint="99"/>
            <w:vAlign w:val="center"/>
          </w:tcPr>
          <w:p w14:paraId="4A565D3B" w14:textId="77777777" w:rsidR="003D39D6" w:rsidRPr="00ED5528" w:rsidRDefault="003D39D6" w:rsidP="00ED5528">
            <w:pPr>
              <w:spacing w:after="0"/>
              <w:jc w:val="center"/>
              <w:rPr>
                <w:rFonts w:ascii="Arial Narrow" w:hAnsi="Arial Narrow"/>
                <w:sz w:val="20"/>
                <w:szCs w:val="20"/>
              </w:rPr>
            </w:pPr>
            <w:r w:rsidRPr="00ED5528">
              <w:rPr>
                <w:rFonts w:ascii="Arial Narrow" w:hAnsi="Arial Narrow"/>
                <w:sz w:val="20"/>
                <w:szCs w:val="20"/>
              </w:rPr>
              <w:t>X</w:t>
            </w:r>
          </w:p>
        </w:tc>
        <w:tc>
          <w:tcPr>
            <w:tcW w:w="450" w:type="dxa"/>
            <w:shd w:val="clear" w:color="auto" w:fill="C9C9C9" w:themeFill="accent3" w:themeFillTint="99"/>
            <w:vAlign w:val="center"/>
          </w:tcPr>
          <w:p w14:paraId="6E437746" w14:textId="77777777" w:rsidR="003D39D6" w:rsidRPr="00ED5528" w:rsidRDefault="003D39D6" w:rsidP="00ED5528">
            <w:pPr>
              <w:spacing w:after="0"/>
              <w:jc w:val="center"/>
              <w:rPr>
                <w:rFonts w:ascii="Arial Narrow" w:hAnsi="Arial Narrow"/>
                <w:sz w:val="20"/>
                <w:szCs w:val="20"/>
              </w:rPr>
            </w:pPr>
            <w:r w:rsidRPr="00ED5528">
              <w:rPr>
                <w:rFonts w:ascii="Arial Narrow" w:hAnsi="Arial Narrow"/>
                <w:sz w:val="20"/>
                <w:szCs w:val="20"/>
              </w:rPr>
              <w:t>X</w:t>
            </w:r>
          </w:p>
        </w:tc>
        <w:tc>
          <w:tcPr>
            <w:tcW w:w="450" w:type="dxa"/>
            <w:shd w:val="clear" w:color="auto" w:fill="C9C9C9" w:themeFill="accent3" w:themeFillTint="99"/>
            <w:vAlign w:val="center"/>
          </w:tcPr>
          <w:p w14:paraId="2D43A647" w14:textId="77777777" w:rsidR="003D39D6" w:rsidRPr="00ED5528" w:rsidRDefault="003D39D6" w:rsidP="00ED5528">
            <w:pPr>
              <w:spacing w:after="0"/>
              <w:jc w:val="center"/>
              <w:rPr>
                <w:rFonts w:ascii="Arial Narrow" w:hAnsi="Arial Narrow"/>
                <w:sz w:val="20"/>
                <w:szCs w:val="20"/>
              </w:rPr>
            </w:pPr>
            <w:r w:rsidRPr="00ED5528">
              <w:rPr>
                <w:rFonts w:ascii="Arial Narrow" w:hAnsi="Arial Narrow"/>
                <w:sz w:val="20"/>
                <w:szCs w:val="20"/>
              </w:rPr>
              <w:t>X</w:t>
            </w:r>
          </w:p>
        </w:tc>
        <w:tc>
          <w:tcPr>
            <w:tcW w:w="450" w:type="dxa"/>
            <w:shd w:val="clear" w:color="auto" w:fill="C9C9C9" w:themeFill="accent3" w:themeFillTint="99"/>
            <w:vAlign w:val="center"/>
          </w:tcPr>
          <w:p w14:paraId="174EB05C" w14:textId="77777777" w:rsidR="003D39D6" w:rsidRPr="00ED5528" w:rsidRDefault="003D39D6" w:rsidP="00ED5528">
            <w:pPr>
              <w:spacing w:after="0"/>
              <w:jc w:val="center"/>
              <w:rPr>
                <w:rFonts w:ascii="Arial Narrow" w:hAnsi="Arial Narrow"/>
                <w:sz w:val="20"/>
                <w:szCs w:val="20"/>
              </w:rPr>
            </w:pPr>
            <w:r w:rsidRPr="00ED5528">
              <w:rPr>
                <w:rFonts w:ascii="Arial Narrow" w:hAnsi="Arial Narrow"/>
                <w:sz w:val="20"/>
                <w:szCs w:val="20"/>
              </w:rPr>
              <w:t>X</w:t>
            </w:r>
          </w:p>
        </w:tc>
        <w:tc>
          <w:tcPr>
            <w:tcW w:w="450" w:type="dxa"/>
            <w:shd w:val="clear" w:color="auto" w:fill="C9C9C9" w:themeFill="accent3" w:themeFillTint="99"/>
            <w:vAlign w:val="center"/>
          </w:tcPr>
          <w:p w14:paraId="40D08699" w14:textId="77777777" w:rsidR="003D39D6" w:rsidRPr="00ED5528" w:rsidRDefault="003D39D6" w:rsidP="00ED5528">
            <w:pPr>
              <w:spacing w:after="0"/>
              <w:jc w:val="center"/>
              <w:rPr>
                <w:rFonts w:ascii="Arial Narrow" w:hAnsi="Arial Narrow"/>
                <w:sz w:val="20"/>
                <w:szCs w:val="20"/>
              </w:rPr>
            </w:pPr>
            <w:r w:rsidRPr="00ED5528">
              <w:rPr>
                <w:rFonts w:ascii="Arial Narrow" w:hAnsi="Arial Narrow"/>
                <w:sz w:val="20"/>
                <w:szCs w:val="20"/>
              </w:rPr>
              <w:t>X</w:t>
            </w:r>
          </w:p>
        </w:tc>
        <w:tc>
          <w:tcPr>
            <w:tcW w:w="450" w:type="dxa"/>
            <w:shd w:val="clear" w:color="auto" w:fill="C9C9C9" w:themeFill="accent3" w:themeFillTint="99"/>
            <w:vAlign w:val="center"/>
          </w:tcPr>
          <w:p w14:paraId="1AC878DF" w14:textId="77777777" w:rsidR="003D39D6" w:rsidRPr="00ED5528" w:rsidRDefault="003D39D6" w:rsidP="00ED5528">
            <w:pPr>
              <w:spacing w:after="0"/>
              <w:jc w:val="center"/>
              <w:rPr>
                <w:rFonts w:ascii="Arial Narrow" w:hAnsi="Arial Narrow"/>
                <w:sz w:val="20"/>
                <w:szCs w:val="20"/>
              </w:rPr>
            </w:pPr>
            <w:r w:rsidRPr="00ED5528">
              <w:rPr>
                <w:rFonts w:ascii="Arial Narrow" w:hAnsi="Arial Narrow"/>
                <w:sz w:val="20"/>
                <w:szCs w:val="20"/>
              </w:rPr>
              <w:t>X</w:t>
            </w:r>
          </w:p>
        </w:tc>
        <w:tc>
          <w:tcPr>
            <w:tcW w:w="450" w:type="dxa"/>
            <w:shd w:val="clear" w:color="auto" w:fill="C9C9C9" w:themeFill="accent3" w:themeFillTint="99"/>
            <w:vAlign w:val="center"/>
          </w:tcPr>
          <w:p w14:paraId="17D1BBF6" w14:textId="77777777" w:rsidR="003D39D6" w:rsidRPr="00ED5528" w:rsidRDefault="003D39D6" w:rsidP="00ED5528">
            <w:pPr>
              <w:spacing w:after="0"/>
              <w:jc w:val="center"/>
              <w:rPr>
                <w:rFonts w:ascii="Arial Narrow" w:hAnsi="Arial Narrow"/>
                <w:sz w:val="20"/>
                <w:szCs w:val="20"/>
              </w:rPr>
            </w:pPr>
            <w:r w:rsidRPr="00ED5528">
              <w:rPr>
                <w:rFonts w:ascii="Arial Narrow" w:hAnsi="Arial Narrow"/>
                <w:sz w:val="20"/>
                <w:szCs w:val="20"/>
              </w:rPr>
              <w:t>X</w:t>
            </w:r>
          </w:p>
        </w:tc>
        <w:tc>
          <w:tcPr>
            <w:tcW w:w="450" w:type="dxa"/>
            <w:shd w:val="clear" w:color="auto" w:fill="C9C9C9" w:themeFill="accent3" w:themeFillTint="99"/>
            <w:vAlign w:val="center"/>
          </w:tcPr>
          <w:p w14:paraId="642481A4" w14:textId="77777777" w:rsidR="003D39D6" w:rsidRPr="00ED5528" w:rsidRDefault="003D39D6" w:rsidP="00ED5528">
            <w:pPr>
              <w:spacing w:after="0"/>
              <w:jc w:val="center"/>
              <w:rPr>
                <w:rFonts w:ascii="Arial Narrow" w:hAnsi="Arial Narrow"/>
                <w:sz w:val="20"/>
                <w:szCs w:val="20"/>
              </w:rPr>
            </w:pPr>
            <w:r w:rsidRPr="00ED5528">
              <w:rPr>
                <w:rFonts w:ascii="Arial Narrow" w:hAnsi="Arial Narrow"/>
                <w:sz w:val="20"/>
                <w:szCs w:val="20"/>
              </w:rPr>
              <w:t>X</w:t>
            </w:r>
          </w:p>
        </w:tc>
        <w:tc>
          <w:tcPr>
            <w:tcW w:w="540" w:type="dxa"/>
            <w:shd w:val="clear" w:color="auto" w:fill="C9C9C9" w:themeFill="accent3" w:themeFillTint="99"/>
            <w:vAlign w:val="center"/>
          </w:tcPr>
          <w:p w14:paraId="678E5009" w14:textId="77777777" w:rsidR="003D39D6" w:rsidRPr="00ED5528" w:rsidRDefault="003D39D6" w:rsidP="00ED5528">
            <w:pPr>
              <w:spacing w:after="0"/>
              <w:jc w:val="center"/>
              <w:rPr>
                <w:rFonts w:ascii="Arial Narrow" w:hAnsi="Arial Narrow"/>
                <w:sz w:val="20"/>
                <w:szCs w:val="20"/>
              </w:rPr>
            </w:pPr>
            <w:r w:rsidRPr="00ED5528">
              <w:rPr>
                <w:rFonts w:ascii="Arial Narrow" w:hAnsi="Arial Narrow"/>
                <w:sz w:val="20"/>
                <w:szCs w:val="20"/>
              </w:rPr>
              <w:t>X</w:t>
            </w:r>
          </w:p>
        </w:tc>
        <w:tc>
          <w:tcPr>
            <w:tcW w:w="470" w:type="dxa"/>
            <w:shd w:val="clear" w:color="auto" w:fill="C9C9C9" w:themeFill="accent3" w:themeFillTint="99"/>
            <w:vAlign w:val="center"/>
          </w:tcPr>
          <w:p w14:paraId="59A152D8" w14:textId="77777777" w:rsidR="003D39D6" w:rsidRPr="00ED5528" w:rsidRDefault="003D39D6" w:rsidP="00ED5528">
            <w:pPr>
              <w:spacing w:after="0"/>
              <w:jc w:val="center"/>
              <w:rPr>
                <w:rFonts w:ascii="Arial Narrow" w:hAnsi="Arial Narrow"/>
                <w:sz w:val="20"/>
                <w:szCs w:val="20"/>
              </w:rPr>
            </w:pPr>
            <w:r w:rsidRPr="00ED5528">
              <w:rPr>
                <w:rFonts w:ascii="Arial Narrow" w:hAnsi="Arial Narrow"/>
                <w:sz w:val="20"/>
                <w:szCs w:val="20"/>
              </w:rPr>
              <w:t>X</w:t>
            </w:r>
          </w:p>
        </w:tc>
        <w:tc>
          <w:tcPr>
            <w:tcW w:w="2810" w:type="dxa"/>
          </w:tcPr>
          <w:p w14:paraId="1CF3FFB0" w14:textId="77777777" w:rsidR="003D39D6" w:rsidRPr="00ED5528" w:rsidRDefault="003D39D6" w:rsidP="00ED5528">
            <w:pPr>
              <w:spacing w:after="0"/>
              <w:jc w:val="center"/>
              <w:rPr>
                <w:rFonts w:ascii="Arial Narrow" w:hAnsi="Arial Narrow"/>
                <w:sz w:val="20"/>
                <w:szCs w:val="20"/>
              </w:rPr>
            </w:pPr>
            <w:r w:rsidRPr="00ED5528">
              <w:rPr>
                <w:rFonts w:ascii="Arial Narrow" w:hAnsi="Arial Narrow"/>
                <w:sz w:val="20"/>
                <w:szCs w:val="20"/>
              </w:rPr>
              <w:t>IRC</w:t>
            </w:r>
          </w:p>
        </w:tc>
      </w:tr>
      <w:tr w:rsidR="003D39D6" w:rsidRPr="00677EB2" w14:paraId="52A87AB9" w14:textId="77777777" w:rsidTr="00F13F94">
        <w:trPr>
          <w:cantSplit/>
          <w:trHeight w:val="261"/>
        </w:trPr>
        <w:tc>
          <w:tcPr>
            <w:tcW w:w="7285" w:type="dxa"/>
            <w:vAlign w:val="bottom"/>
          </w:tcPr>
          <w:p w14:paraId="676F35BA" w14:textId="77777777" w:rsidR="003D39D6" w:rsidRPr="00ED5528" w:rsidRDefault="003D39D6" w:rsidP="003D39D6">
            <w:pPr>
              <w:rPr>
                <w:rFonts w:ascii="Arial Narrow" w:hAnsi="Arial Narrow"/>
                <w:sz w:val="20"/>
                <w:szCs w:val="20"/>
              </w:rPr>
            </w:pPr>
            <w:r w:rsidRPr="00ED5528">
              <w:rPr>
                <w:rFonts w:ascii="Arial Narrow" w:hAnsi="Arial Narrow"/>
                <w:sz w:val="20"/>
                <w:szCs w:val="20"/>
              </w:rPr>
              <w:t>Training on marketing skills and value addition</w:t>
            </w:r>
          </w:p>
        </w:tc>
        <w:tc>
          <w:tcPr>
            <w:tcW w:w="450" w:type="dxa"/>
            <w:shd w:val="clear" w:color="auto" w:fill="C9C9C9" w:themeFill="accent3" w:themeFillTint="99"/>
            <w:vAlign w:val="center"/>
          </w:tcPr>
          <w:p w14:paraId="306D080C"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X</w:t>
            </w:r>
          </w:p>
        </w:tc>
        <w:tc>
          <w:tcPr>
            <w:tcW w:w="450" w:type="dxa"/>
            <w:shd w:val="clear" w:color="auto" w:fill="auto"/>
            <w:vAlign w:val="center"/>
          </w:tcPr>
          <w:p w14:paraId="61DA8847" w14:textId="77777777" w:rsidR="003D39D6" w:rsidRPr="00ED5528" w:rsidRDefault="003D39D6" w:rsidP="003D39D6">
            <w:pPr>
              <w:jc w:val="center"/>
              <w:rPr>
                <w:rFonts w:ascii="Arial Narrow" w:hAnsi="Arial Narrow"/>
                <w:sz w:val="20"/>
                <w:szCs w:val="20"/>
              </w:rPr>
            </w:pPr>
          </w:p>
        </w:tc>
        <w:tc>
          <w:tcPr>
            <w:tcW w:w="450" w:type="dxa"/>
            <w:shd w:val="clear" w:color="auto" w:fill="auto"/>
            <w:vAlign w:val="center"/>
          </w:tcPr>
          <w:p w14:paraId="17AAF66B" w14:textId="77777777" w:rsidR="003D39D6" w:rsidRPr="00ED5528" w:rsidRDefault="003D39D6" w:rsidP="003D39D6">
            <w:pPr>
              <w:jc w:val="center"/>
              <w:rPr>
                <w:rFonts w:ascii="Arial Narrow" w:hAnsi="Arial Narrow"/>
                <w:sz w:val="20"/>
                <w:szCs w:val="20"/>
              </w:rPr>
            </w:pPr>
          </w:p>
        </w:tc>
        <w:tc>
          <w:tcPr>
            <w:tcW w:w="450" w:type="dxa"/>
            <w:shd w:val="clear" w:color="auto" w:fill="auto"/>
            <w:vAlign w:val="center"/>
          </w:tcPr>
          <w:p w14:paraId="14BC2C8F" w14:textId="77777777" w:rsidR="003D39D6" w:rsidRPr="00ED5528" w:rsidRDefault="003D39D6" w:rsidP="003D39D6">
            <w:pPr>
              <w:jc w:val="center"/>
              <w:rPr>
                <w:rFonts w:ascii="Arial Narrow" w:hAnsi="Arial Narrow"/>
                <w:sz w:val="20"/>
                <w:szCs w:val="20"/>
              </w:rPr>
            </w:pPr>
          </w:p>
        </w:tc>
        <w:tc>
          <w:tcPr>
            <w:tcW w:w="450" w:type="dxa"/>
            <w:shd w:val="clear" w:color="auto" w:fill="auto"/>
            <w:vAlign w:val="center"/>
          </w:tcPr>
          <w:p w14:paraId="12061A95" w14:textId="77777777" w:rsidR="003D39D6" w:rsidRPr="00ED5528" w:rsidRDefault="003D39D6" w:rsidP="003D39D6">
            <w:pPr>
              <w:jc w:val="center"/>
              <w:rPr>
                <w:rFonts w:ascii="Arial Narrow" w:hAnsi="Arial Narrow"/>
                <w:sz w:val="20"/>
                <w:szCs w:val="20"/>
              </w:rPr>
            </w:pPr>
          </w:p>
        </w:tc>
        <w:tc>
          <w:tcPr>
            <w:tcW w:w="450" w:type="dxa"/>
            <w:shd w:val="clear" w:color="auto" w:fill="auto"/>
            <w:vAlign w:val="center"/>
          </w:tcPr>
          <w:p w14:paraId="0F367530" w14:textId="77777777" w:rsidR="003D39D6" w:rsidRPr="00ED5528" w:rsidRDefault="003D39D6" w:rsidP="003D39D6">
            <w:pPr>
              <w:jc w:val="center"/>
              <w:rPr>
                <w:rFonts w:ascii="Arial Narrow" w:hAnsi="Arial Narrow"/>
                <w:sz w:val="20"/>
                <w:szCs w:val="20"/>
              </w:rPr>
            </w:pPr>
          </w:p>
        </w:tc>
        <w:tc>
          <w:tcPr>
            <w:tcW w:w="450" w:type="dxa"/>
            <w:shd w:val="clear" w:color="auto" w:fill="auto"/>
            <w:vAlign w:val="center"/>
          </w:tcPr>
          <w:p w14:paraId="373A689D" w14:textId="77777777" w:rsidR="003D39D6" w:rsidRPr="00ED5528" w:rsidRDefault="003D39D6" w:rsidP="003D39D6">
            <w:pPr>
              <w:jc w:val="center"/>
              <w:rPr>
                <w:rFonts w:ascii="Arial Narrow" w:hAnsi="Arial Narrow"/>
                <w:sz w:val="20"/>
                <w:szCs w:val="20"/>
              </w:rPr>
            </w:pPr>
          </w:p>
        </w:tc>
        <w:tc>
          <w:tcPr>
            <w:tcW w:w="450" w:type="dxa"/>
            <w:shd w:val="clear" w:color="auto" w:fill="auto"/>
            <w:vAlign w:val="center"/>
          </w:tcPr>
          <w:p w14:paraId="56CC0F06" w14:textId="77777777" w:rsidR="003D39D6" w:rsidRPr="00ED5528" w:rsidRDefault="003D39D6" w:rsidP="003D39D6">
            <w:pPr>
              <w:jc w:val="center"/>
              <w:rPr>
                <w:rFonts w:ascii="Arial Narrow" w:hAnsi="Arial Narrow"/>
                <w:sz w:val="20"/>
                <w:szCs w:val="20"/>
              </w:rPr>
            </w:pPr>
          </w:p>
        </w:tc>
        <w:tc>
          <w:tcPr>
            <w:tcW w:w="450" w:type="dxa"/>
            <w:shd w:val="clear" w:color="auto" w:fill="auto"/>
            <w:vAlign w:val="center"/>
          </w:tcPr>
          <w:p w14:paraId="6D6937A9" w14:textId="77777777" w:rsidR="003D39D6" w:rsidRPr="00ED5528" w:rsidRDefault="003D39D6" w:rsidP="003D39D6">
            <w:pPr>
              <w:jc w:val="center"/>
              <w:rPr>
                <w:rFonts w:ascii="Arial Narrow" w:hAnsi="Arial Narrow"/>
                <w:sz w:val="20"/>
                <w:szCs w:val="20"/>
              </w:rPr>
            </w:pPr>
          </w:p>
        </w:tc>
        <w:tc>
          <w:tcPr>
            <w:tcW w:w="450" w:type="dxa"/>
            <w:shd w:val="clear" w:color="auto" w:fill="auto"/>
            <w:vAlign w:val="center"/>
          </w:tcPr>
          <w:p w14:paraId="78895078" w14:textId="77777777" w:rsidR="003D39D6" w:rsidRPr="00ED5528" w:rsidRDefault="003D39D6" w:rsidP="003D39D6">
            <w:pPr>
              <w:jc w:val="center"/>
              <w:rPr>
                <w:rFonts w:ascii="Arial Narrow" w:hAnsi="Arial Narrow"/>
                <w:sz w:val="20"/>
                <w:szCs w:val="20"/>
              </w:rPr>
            </w:pPr>
          </w:p>
        </w:tc>
        <w:tc>
          <w:tcPr>
            <w:tcW w:w="540" w:type="dxa"/>
            <w:shd w:val="clear" w:color="auto" w:fill="C9C9C9" w:themeFill="accent3" w:themeFillTint="99"/>
            <w:vAlign w:val="center"/>
          </w:tcPr>
          <w:p w14:paraId="46E0F205"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X</w:t>
            </w:r>
          </w:p>
        </w:tc>
        <w:tc>
          <w:tcPr>
            <w:tcW w:w="470" w:type="dxa"/>
            <w:shd w:val="clear" w:color="auto" w:fill="C9C9C9" w:themeFill="accent3" w:themeFillTint="99"/>
            <w:vAlign w:val="center"/>
          </w:tcPr>
          <w:p w14:paraId="3EB18F58"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X</w:t>
            </w:r>
          </w:p>
        </w:tc>
        <w:tc>
          <w:tcPr>
            <w:tcW w:w="2810" w:type="dxa"/>
          </w:tcPr>
          <w:p w14:paraId="3CD50187"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IRC, UNIDO</w:t>
            </w:r>
          </w:p>
        </w:tc>
      </w:tr>
      <w:tr w:rsidR="003D39D6" w:rsidRPr="00677EB2" w14:paraId="6FA48055" w14:textId="77777777" w:rsidTr="003D39D6">
        <w:trPr>
          <w:cantSplit/>
          <w:trHeight w:val="261"/>
        </w:trPr>
        <w:tc>
          <w:tcPr>
            <w:tcW w:w="7285" w:type="dxa"/>
            <w:vAlign w:val="bottom"/>
          </w:tcPr>
          <w:p w14:paraId="2478ED84" w14:textId="77777777" w:rsidR="003D39D6" w:rsidRPr="00ED5528" w:rsidRDefault="003D39D6" w:rsidP="003D39D6">
            <w:pPr>
              <w:rPr>
                <w:rFonts w:ascii="Arial Narrow" w:hAnsi="Arial Narrow"/>
                <w:sz w:val="20"/>
                <w:szCs w:val="20"/>
              </w:rPr>
            </w:pPr>
            <w:r w:rsidRPr="00ED5528">
              <w:rPr>
                <w:rFonts w:ascii="Arial Narrow" w:hAnsi="Arial Narrow"/>
                <w:sz w:val="20"/>
                <w:szCs w:val="20"/>
              </w:rPr>
              <w:t>Conduct community awareness on savings and lending /mapping of existing VSLA groups and set up new groups where necessary</w:t>
            </w:r>
          </w:p>
        </w:tc>
        <w:tc>
          <w:tcPr>
            <w:tcW w:w="450" w:type="dxa"/>
            <w:shd w:val="clear" w:color="auto" w:fill="auto"/>
            <w:vAlign w:val="center"/>
          </w:tcPr>
          <w:p w14:paraId="4E3CA06B" w14:textId="77777777" w:rsidR="003D39D6" w:rsidRPr="00ED5528" w:rsidRDefault="003D39D6" w:rsidP="003D39D6">
            <w:pPr>
              <w:jc w:val="center"/>
              <w:rPr>
                <w:rFonts w:ascii="Arial Narrow" w:hAnsi="Arial Narrow"/>
                <w:sz w:val="20"/>
                <w:szCs w:val="20"/>
              </w:rPr>
            </w:pPr>
          </w:p>
        </w:tc>
        <w:tc>
          <w:tcPr>
            <w:tcW w:w="450" w:type="dxa"/>
            <w:shd w:val="clear" w:color="auto" w:fill="auto"/>
            <w:vAlign w:val="center"/>
          </w:tcPr>
          <w:p w14:paraId="06E2FCF2" w14:textId="77777777" w:rsidR="003D39D6" w:rsidRPr="00ED5528" w:rsidRDefault="003D39D6" w:rsidP="003D39D6">
            <w:pPr>
              <w:jc w:val="center"/>
              <w:rPr>
                <w:rFonts w:ascii="Arial Narrow" w:hAnsi="Arial Narrow"/>
                <w:sz w:val="20"/>
                <w:szCs w:val="20"/>
              </w:rPr>
            </w:pPr>
          </w:p>
        </w:tc>
        <w:tc>
          <w:tcPr>
            <w:tcW w:w="450" w:type="dxa"/>
            <w:shd w:val="clear" w:color="auto" w:fill="auto"/>
            <w:vAlign w:val="center"/>
          </w:tcPr>
          <w:p w14:paraId="4D0E7BBF" w14:textId="77777777" w:rsidR="003D39D6" w:rsidRPr="00ED5528" w:rsidRDefault="003D39D6" w:rsidP="003D39D6">
            <w:pPr>
              <w:jc w:val="center"/>
              <w:rPr>
                <w:rFonts w:ascii="Arial Narrow" w:hAnsi="Arial Narrow"/>
                <w:sz w:val="20"/>
                <w:szCs w:val="20"/>
              </w:rPr>
            </w:pPr>
          </w:p>
        </w:tc>
        <w:tc>
          <w:tcPr>
            <w:tcW w:w="450" w:type="dxa"/>
            <w:shd w:val="clear" w:color="auto" w:fill="auto"/>
            <w:vAlign w:val="center"/>
          </w:tcPr>
          <w:p w14:paraId="3FAE3231" w14:textId="77777777" w:rsidR="003D39D6" w:rsidRPr="00ED5528" w:rsidRDefault="003D39D6" w:rsidP="003D39D6">
            <w:pPr>
              <w:jc w:val="center"/>
              <w:rPr>
                <w:rFonts w:ascii="Arial Narrow" w:hAnsi="Arial Narrow"/>
                <w:sz w:val="20"/>
                <w:szCs w:val="20"/>
              </w:rPr>
            </w:pPr>
          </w:p>
        </w:tc>
        <w:tc>
          <w:tcPr>
            <w:tcW w:w="450" w:type="dxa"/>
            <w:shd w:val="clear" w:color="auto" w:fill="auto"/>
            <w:vAlign w:val="center"/>
          </w:tcPr>
          <w:p w14:paraId="18C8598B" w14:textId="77777777" w:rsidR="003D39D6" w:rsidRPr="00ED5528" w:rsidRDefault="003D39D6" w:rsidP="003D39D6">
            <w:pPr>
              <w:jc w:val="center"/>
              <w:rPr>
                <w:rFonts w:ascii="Arial Narrow" w:hAnsi="Arial Narrow"/>
                <w:sz w:val="20"/>
                <w:szCs w:val="20"/>
              </w:rPr>
            </w:pPr>
          </w:p>
        </w:tc>
        <w:tc>
          <w:tcPr>
            <w:tcW w:w="450" w:type="dxa"/>
            <w:shd w:val="clear" w:color="auto" w:fill="auto"/>
            <w:vAlign w:val="center"/>
          </w:tcPr>
          <w:p w14:paraId="591FF7DF" w14:textId="77777777" w:rsidR="003D39D6" w:rsidRPr="00ED5528" w:rsidRDefault="003D39D6" w:rsidP="003D39D6">
            <w:pPr>
              <w:jc w:val="center"/>
              <w:rPr>
                <w:rFonts w:ascii="Arial Narrow" w:hAnsi="Arial Narrow"/>
                <w:sz w:val="20"/>
                <w:szCs w:val="20"/>
              </w:rPr>
            </w:pPr>
          </w:p>
        </w:tc>
        <w:tc>
          <w:tcPr>
            <w:tcW w:w="450" w:type="dxa"/>
            <w:shd w:val="clear" w:color="auto" w:fill="auto"/>
            <w:vAlign w:val="center"/>
          </w:tcPr>
          <w:p w14:paraId="3A74FFB4" w14:textId="77777777" w:rsidR="003D39D6" w:rsidRPr="00ED5528" w:rsidRDefault="003D39D6" w:rsidP="003D39D6">
            <w:pPr>
              <w:jc w:val="center"/>
              <w:rPr>
                <w:rFonts w:ascii="Arial Narrow" w:hAnsi="Arial Narrow"/>
                <w:sz w:val="20"/>
                <w:szCs w:val="20"/>
              </w:rPr>
            </w:pPr>
          </w:p>
        </w:tc>
        <w:tc>
          <w:tcPr>
            <w:tcW w:w="450" w:type="dxa"/>
            <w:shd w:val="clear" w:color="auto" w:fill="auto"/>
            <w:vAlign w:val="center"/>
          </w:tcPr>
          <w:p w14:paraId="35826020" w14:textId="77777777" w:rsidR="003D39D6" w:rsidRPr="00ED5528" w:rsidRDefault="003D39D6" w:rsidP="003D39D6">
            <w:pPr>
              <w:jc w:val="center"/>
              <w:rPr>
                <w:rFonts w:ascii="Arial Narrow" w:hAnsi="Arial Narrow"/>
                <w:sz w:val="20"/>
                <w:szCs w:val="20"/>
              </w:rPr>
            </w:pPr>
          </w:p>
        </w:tc>
        <w:tc>
          <w:tcPr>
            <w:tcW w:w="450" w:type="dxa"/>
            <w:shd w:val="clear" w:color="auto" w:fill="auto"/>
            <w:vAlign w:val="center"/>
          </w:tcPr>
          <w:p w14:paraId="65AE8D41" w14:textId="77777777" w:rsidR="003D39D6" w:rsidRPr="00ED5528" w:rsidRDefault="003D39D6" w:rsidP="003D39D6">
            <w:pPr>
              <w:jc w:val="center"/>
              <w:rPr>
                <w:rFonts w:ascii="Arial Narrow" w:hAnsi="Arial Narrow"/>
                <w:sz w:val="20"/>
                <w:szCs w:val="20"/>
              </w:rPr>
            </w:pPr>
          </w:p>
        </w:tc>
        <w:tc>
          <w:tcPr>
            <w:tcW w:w="450" w:type="dxa"/>
            <w:shd w:val="clear" w:color="auto" w:fill="auto"/>
            <w:vAlign w:val="center"/>
          </w:tcPr>
          <w:p w14:paraId="746DEA73" w14:textId="77777777" w:rsidR="003D39D6" w:rsidRPr="00ED5528" w:rsidRDefault="003D39D6" w:rsidP="003D39D6">
            <w:pPr>
              <w:jc w:val="center"/>
              <w:rPr>
                <w:rFonts w:ascii="Arial Narrow" w:hAnsi="Arial Narrow"/>
                <w:sz w:val="20"/>
                <w:szCs w:val="20"/>
              </w:rPr>
            </w:pPr>
          </w:p>
        </w:tc>
        <w:tc>
          <w:tcPr>
            <w:tcW w:w="540" w:type="dxa"/>
            <w:shd w:val="clear" w:color="auto" w:fill="auto"/>
            <w:vAlign w:val="center"/>
          </w:tcPr>
          <w:p w14:paraId="37C836F0" w14:textId="77777777" w:rsidR="003D39D6" w:rsidRPr="00ED5528" w:rsidRDefault="003D39D6" w:rsidP="003D39D6">
            <w:pPr>
              <w:jc w:val="center"/>
              <w:rPr>
                <w:rFonts w:ascii="Arial Narrow" w:hAnsi="Arial Narrow"/>
                <w:sz w:val="20"/>
                <w:szCs w:val="20"/>
              </w:rPr>
            </w:pPr>
          </w:p>
        </w:tc>
        <w:tc>
          <w:tcPr>
            <w:tcW w:w="470" w:type="dxa"/>
            <w:shd w:val="clear" w:color="auto" w:fill="auto"/>
            <w:vAlign w:val="center"/>
          </w:tcPr>
          <w:p w14:paraId="16F06417" w14:textId="77777777" w:rsidR="003D39D6" w:rsidRPr="00ED5528" w:rsidRDefault="003D39D6" w:rsidP="003D39D6">
            <w:pPr>
              <w:jc w:val="center"/>
              <w:rPr>
                <w:rFonts w:ascii="Arial Narrow" w:hAnsi="Arial Narrow"/>
                <w:sz w:val="20"/>
                <w:szCs w:val="20"/>
              </w:rPr>
            </w:pPr>
          </w:p>
        </w:tc>
        <w:tc>
          <w:tcPr>
            <w:tcW w:w="2810" w:type="dxa"/>
          </w:tcPr>
          <w:p w14:paraId="1F3C8419" w14:textId="77777777" w:rsidR="003D39D6" w:rsidRPr="00ED5528" w:rsidRDefault="003D39D6" w:rsidP="003D39D6">
            <w:pPr>
              <w:jc w:val="center"/>
              <w:rPr>
                <w:rFonts w:ascii="Arial Narrow" w:hAnsi="Arial Narrow"/>
                <w:sz w:val="20"/>
                <w:szCs w:val="20"/>
              </w:rPr>
            </w:pPr>
          </w:p>
        </w:tc>
      </w:tr>
      <w:tr w:rsidR="003D39D6" w:rsidRPr="00677EB2" w14:paraId="6A47BB9B" w14:textId="77777777" w:rsidTr="00F13F94">
        <w:trPr>
          <w:cantSplit/>
          <w:trHeight w:val="261"/>
        </w:trPr>
        <w:tc>
          <w:tcPr>
            <w:tcW w:w="7285" w:type="dxa"/>
            <w:vAlign w:val="bottom"/>
          </w:tcPr>
          <w:p w14:paraId="14DC2123" w14:textId="77777777" w:rsidR="003D39D6" w:rsidRPr="00ED5528" w:rsidRDefault="003D39D6" w:rsidP="003D39D6">
            <w:pPr>
              <w:rPr>
                <w:rFonts w:ascii="Arial Narrow" w:hAnsi="Arial Narrow"/>
                <w:sz w:val="20"/>
                <w:szCs w:val="20"/>
              </w:rPr>
            </w:pPr>
            <w:r w:rsidRPr="00ED5528">
              <w:rPr>
                <w:rFonts w:ascii="Arial Narrow" w:hAnsi="Arial Narrow"/>
                <w:sz w:val="20"/>
                <w:szCs w:val="20"/>
              </w:rPr>
              <w:t>Support capacity building of  VSLA groups on issues related to group dynamics and savings</w:t>
            </w:r>
          </w:p>
        </w:tc>
        <w:tc>
          <w:tcPr>
            <w:tcW w:w="450" w:type="dxa"/>
            <w:shd w:val="clear" w:color="auto" w:fill="C9C9C9" w:themeFill="accent3" w:themeFillTint="99"/>
            <w:vAlign w:val="center"/>
          </w:tcPr>
          <w:p w14:paraId="5BEFF0B0"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X</w:t>
            </w:r>
          </w:p>
        </w:tc>
        <w:tc>
          <w:tcPr>
            <w:tcW w:w="450" w:type="dxa"/>
            <w:shd w:val="clear" w:color="auto" w:fill="C9C9C9" w:themeFill="accent3" w:themeFillTint="99"/>
            <w:vAlign w:val="center"/>
          </w:tcPr>
          <w:p w14:paraId="1EF179E3"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X</w:t>
            </w:r>
          </w:p>
        </w:tc>
        <w:tc>
          <w:tcPr>
            <w:tcW w:w="450" w:type="dxa"/>
            <w:shd w:val="clear" w:color="auto" w:fill="C9C9C9" w:themeFill="accent3" w:themeFillTint="99"/>
            <w:vAlign w:val="center"/>
          </w:tcPr>
          <w:p w14:paraId="30DDCD29"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X</w:t>
            </w:r>
          </w:p>
        </w:tc>
        <w:tc>
          <w:tcPr>
            <w:tcW w:w="450" w:type="dxa"/>
            <w:shd w:val="clear" w:color="auto" w:fill="C9C9C9" w:themeFill="accent3" w:themeFillTint="99"/>
            <w:vAlign w:val="center"/>
          </w:tcPr>
          <w:p w14:paraId="4814739D"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X</w:t>
            </w:r>
          </w:p>
        </w:tc>
        <w:tc>
          <w:tcPr>
            <w:tcW w:w="450" w:type="dxa"/>
            <w:shd w:val="clear" w:color="auto" w:fill="C9C9C9" w:themeFill="accent3" w:themeFillTint="99"/>
            <w:vAlign w:val="center"/>
          </w:tcPr>
          <w:p w14:paraId="53A42015"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X</w:t>
            </w:r>
          </w:p>
        </w:tc>
        <w:tc>
          <w:tcPr>
            <w:tcW w:w="450" w:type="dxa"/>
            <w:shd w:val="clear" w:color="auto" w:fill="C9C9C9" w:themeFill="accent3" w:themeFillTint="99"/>
            <w:vAlign w:val="center"/>
          </w:tcPr>
          <w:p w14:paraId="5A6F9B7F"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X</w:t>
            </w:r>
          </w:p>
        </w:tc>
        <w:tc>
          <w:tcPr>
            <w:tcW w:w="450" w:type="dxa"/>
            <w:shd w:val="clear" w:color="auto" w:fill="C9C9C9" w:themeFill="accent3" w:themeFillTint="99"/>
            <w:vAlign w:val="center"/>
          </w:tcPr>
          <w:p w14:paraId="06AD3720"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X</w:t>
            </w:r>
          </w:p>
        </w:tc>
        <w:tc>
          <w:tcPr>
            <w:tcW w:w="450" w:type="dxa"/>
            <w:shd w:val="clear" w:color="auto" w:fill="C9C9C9" w:themeFill="accent3" w:themeFillTint="99"/>
            <w:vAlign w:val="center"/>
          </w:tcPr>
          <w:p w14:paraId="3E286DE3"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X</w:t>
            </w:r>
          </w:p>
        </w:tc>
        <w:tc>
          <w:tcPr>
            <w:tcW w:w="450" w:type="dxa"/>
            <w:shd w:val="clear" w:color="auto" w:fill="C9C9C9" w:themeFill="accent3" w:themeFillTint="99"/>
            <w:vAlign w:val="center"/>
          </w:tcPr>
          <w:p w14:paraId="300C7E33"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X</w:t>
            </w:r>
          </w:p>
        </w:tc>
        <w:tc>
          <w:tcPr>
            <w:tcW w:w="450" w:type="dxa"/>
            <w:shd w:val="clear" w:color="auto" w:fill="C9C9C9" w:themeFill="accent3" w:themeFillTint="99"/>
            <w:vAlign w:val="center"/>
          </w:tcPr>
          <w:p w14:paraId="6A52311C"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X</w:t>
            </w:r>
          </w:p>
        </w:tc>
        <w:tc>
          <w:tcPr>
            <w:tcW w:w="540" w:type="dxa"/>
            <w:shd w:val="clear" w:color="auto" w:fill="C9C9C9" w:themeFill="accent3" w:themeFillTint="99"/>
            <w:vAlign w:val="center"/>
          </w:tcPr>
          <w:p w14:paraId="6E32DD0E"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X</w:t>
            </w:r>
          </w:p>
        </w:tc>
        <w:tc>
          <w:tcPr>
            <w:tcW w:w="470" w:type="dxa"/>
            <w:shd w:val="clear" w:color="auto" w:fill="C9C9C9" w:themeFill="accent3" w:themeFillTint="99"/>
            <w:vAlign w:val="center"/>
          </w:tcPr>
          <w:p w14:paraId="305752C8"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X</w:t>
            </w:r>
          </w:p>
        </w:tc>
        <w:tc>
          <w:tcPr>
            <w:tcW w:w="2810" w:type="dxa"/>
          </w:tcPr>
          <w:p w14:paraId="210F7D54"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IRC</w:t>
            </w:r>
          </w:p>
        </w:tc>
      </w:tr>
      <w:tr w:rsidR="003D39D6" w:rsidRPr="00677EB2" w14:paraId="31070B0A" w14:textId="77777777" w:rsidTr="00F13F94">
        <w:trPr>
          <w:cantSplit/>
          <w:trHeight w:val="261"/>
        </w:trPr>
        <w:tc>
          <w:tcPr>
            <w:tcW w:w="7285" w:type="dxa"/>
            <w:vAlign w:val="bottom"/>
          </w:tcPr>
          <w:p w14:paraId="5CF51D12" w14:textId="77777777" w:rsidR="003D39D6" w:rsidRPr="00ED5528" w:rsidRDefault="003D39D6" w:rsidP="003D39D6">
            <w:pPr>
              <w:rPr>
                <w:rFonts w:ascii="Arial Narrow" w:hAnsi="Arial Narrow"/>
                <w:sz w:val="20"/>
                <w:szCs w:val="20"/>
              </w:rPr>
            </w:pPr>
            <w:r w:rsidRPr="00ED5528">
              <w:rPr>
                <w:rFonts w:ascii="Arial Narrow" w:hAnsi="Arial Narrow"/>
                <w:sz w:val="20"/>
                <w:szCs w:val="20"/>
              </w:rPr>
              <w:t xml:space="preserve">Recruit and train VSLA agents </w:t>
            </w:r>
          </w:p>
        </w:tc>
        <w:tc>
          <w:tcPr>
            <w:tcW w:w="450" w:type="dxa"/>
            <w:shd w:val="clear" w:color="auto" w:fill="auto"/>
            <w:vAlign w:val="center"/>
          </w:tcPr>
          <w:p w14:paraId="42692DBB" w14:textId="77777777" w:rsidR="003D39D6" w:rsidRPr="00ED5528" w:rsidRDefault="003D39D6" w:rsidP="003D39D6">
            <w:pPr>
              <w:jc w:val="center"/>
              <w:rPr>
                <w:rFonts w:ascii="Arial Narrow" w:hAnsi="Arial Narrow"/>
                <w:sz w:val="20"/>
                <w:szCs w:val="20"/>
              </w:rPr>
            </w:pPr>
          </w:p>
        </w:tc>
        <w:tc>
          <w:tcPr>
            <w:tcW w:w="450" w:type="dxa"/>
            <w:shd w:val="clear" w:color="auto" w:fill="auto"/>
            <w:vAlign w:val="center"/>
          </w:tcPr>
          <w:p w14:paraId="580C31E1" w14:textId="77777777" w:rsidR="003D39D6" w:rsidRPr="00ED5528" w:rsidRDefault="003D39D6" w:rsidP="003D39D6">
            <w:pPr>
              <w:jc w:val="center"/>
              <w:rPr>
                <w:rFonts w:ascii="Arial Narrow" w:hAnsi="Arial Narrow"/>
                <w:sz w:val="20"/>
                <w:szCs w:val="20"/>
              </w:rPr>
            </w:pPr>
          </w:p>
        </w:tc>
        <w:tc>
          <w:tcPr>
            <w:tcW w:w="450" w:type="dxa"/>
            <w:shd w:val="clear" w:color="auto" w:fill="auto"/>
            <w:vAlign w:val="center"/>
          </w:tcPr>
          <w:p w14:paraId="66E2617F" w14:textId="77777777" w:rsidR="003D39D6" w:rsidRPr="00ED5528" w:rsidRDefault="003D39D6" w:rsidP="003D39D6">
            <w:pPr>
              <w:jc w:val="center"/>
              <w:rPr>
                <w:rFonts w:ascii="Arial Narrow" w:hAnsi="Arial Narrow"/>
                <w:sz w:val="20"/>
                <w:szCs w:val="20"/>
              </w:rPr>
            </w:pPr>
          </w:p>
        </w:tc>
        <w:tc>
          <w:tcPr>
            <w:tcW w:w="450" w:type="dxa"/>
            <w:shd w:val="clear" w:color="auto" w:fill="auto"/>
            <w:vAlign w:val="center"/>
          </w:tcPr>
          <w:p w14:paraId="15C34066" w14:textId="77777777" w:rsidR="003D39D6" w:rsidRPr="00ED5528" w:rsidRDefault="003D39D6" w:rsidP="003D39D6">
            <w:pPr>
              <w:jc w:val="center"/>
              <w:rPr>
                <w:rFonts w:ascii="Arial Narrow" w:hAnsi="Arial Narrow"/>
                <w:sz w:val="20"/>
                <w:szCs w:val="20"/>
              </w:rPr>
            </w:pPr>
          </w:p>
        </w:tc>
        <w:tc>
          <w:tcPr>
            <w:tcW w:w="450" w:type="dxa"/>
            <w:shd w:val="clear" w:color="auto" w:fill="auto"/>
            <w:vAlign w:val="center"/>
          </w:tcPr>
          <w:p w14:paraId="7E8A34CF" w14:textId="77777777" w:rsidR="003D39D6" w:rsidRPr="00ED5528" w:rsidRDefault="003D39D6" w:rsidP="003D39D6">
            <w:pPr>
              <w:jc w:val="center"/>
              <w:rPr>
                <w:rFonts w:ascii="Arial Narrow" w:hAnsi="Arial Narrow"/>
                <w:sz w:val="20"/>
                <w:szCs w:val="20"/>
              </w:rPr>
            </w:pPr>
          </w:p>
        </w:tc>
        <w:tc>
          <w:tcPr>
            <w:tcW w:w="450" w:type="dxa"/>
            <w:shd w:val="clear" w:color="auto" w:fill="auto"/>
            <w:vAlign w:val="center"/>
          </w:tcPr>
          <w:p w14:paraId="1718EC67" w14:textId="77777777" w:rsidR="003D39D6" w:rsidRPr="00ED5528" w:rsidRDefault="003D39D6" w:rsidP="003D39D6">
            <w:pPr>
              <w:jc w:val="center"/>
              <w:rPr>
                <w:rFonts w:ascii="Arial Narrow" w:hAnsi="Arial Narrow"/>
                <w:sz w:val="20"/>
                <w:szCs w:val="20"/>
              </w:rPr>
            </w:pPr>
          </w:p>
        </w:tc>
        <w:tc>
          <w:tcPr>
            <w:tcW w:w="450" w:type="dxa"/>
            <w:shd w:val="clear" w:color="auto" w:fill="auto"/>
            <w:vAlign w:val="center"/>
          </w:tcPr>
          <w:p w14:paraId="3231E0FE" w14:textId="77777777" w:rsidR="003D39D6" w:rsidRPr="00ED5528" w:rsidRDefault="003D39D6" w:rsidP="003D39D6">
            <w:pPr>
              <w:jc w:val="center"/>
              <w:rPr>
                <w:rFonts w:ascii="Arial Narrow" w:hAnsi="Arial Narrow"/>
                <w:sz w:val="20"/>
                <w:szCs w:val="20"/>
              </w:rPr>
            </w:pPr>
          </w:p>
        </w:tc>
        <w:tc>
          <w:tcPr>
            <w:tcW w:w="450" w:type="dxa"/>
            <w:shd w:val="clear" w:color="auto" w:fill="auto"/>
            <w:vAlign w:val="center"/>
          </w:tcPr>
          <w:p w14:paraId="3E91453E" w14:textId="77777777" w:rsidR="003D39D6" w:rsidRPr="00ED5528" w:rsidRDefault="003D39D6" w:rsidP="003D39D6">
            <w:pPr>
              <w:jc w:val="center"/>
              <w:rPr>
                <w:rFonts w:ascii="Arial Narrow" w:hAnsi="Arial Narrow"/>
                <w:sz w:val="20"/>
                <w:szCs w:val="20"/>
              </w:rPr>
            </w:pPr>
          </w:p>
        </w:tc>
        <w:tc>
          <w:tcPr>
            <w:tcW w:w="450" w:type="dxa"/>
            <w:shd w:val="clear" w:color="auto" w:fill="auto"/>
            <w:vAlign w:val="center"/>
          </w:tcPr>
          <w:p w14:paraId="661A349C" w14:textId="77777777" w:rsidR="003D39D6" w:rsidRPr="00ED5528" w:rsidRDefault="003D39D6" w:rsidP="003D39D6">
            <w:pPr>
              <w:jc w:val="center"/>
              <w:rPr>
                <w:rFonts w:ascii="Arial Narrow" w:hAnsi="Arial Narrow"/>
                <w:sz w:val="20"/>
                <w:szCs w:val="20"/>
              </w:rPr>
            </w:pPr>
          </w:p>
        </w:tc>
        <w:tc>
          <w:tcPr>
            <w:tcW w:w="450" w:type="dxa"/>
            <w:shd w:val="clear" w:color="auto" w:fill="C9C9C9" w:themeFill="accent3" w:themeFillTint="99"/>
            <w:vAlign w:val="center"/>
          </w:tcPr>
          <w:p w14:paraId="166143C1"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X</w:t>
            </w:r>
          </w:p>
        </w:tc>
        <w:tc>
          <w:tcPr>
            <w:tcW w:w="540" w:type="dxa"/>
            <w:shd w:val="clear" w:color="auto" w:fill="C9C9C9" w:themeFill="accent3" w:themeFillTint="99"/>
            <w:vAlign w:val="center"/>
          </w:tcPr>
          <w:p w14:paraId="2C70F8FD"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X</w:t>
            </w:r>
          </w:p>
        </w:tc>
        <w:tc>
          <w:tcPr>
            <w:tcW w:w="470" w:type="dxa"/>
            <w:shd w:val="clear" w:color="auto" w:fill="C9C9C9" w:themeFill="accent3" w:themeFillTint="99"/>
            <w:vAlign w:val="center"/>
          </w:tcPr>
          <w:p w14:paraId="050CCC65"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X</w:t>
            </w:r>
          </w:p>
        </w:tc>
        <w:tc>
          <w:tcPr>
            <w:tcW w:w="2810" w:type="dxa"/>
          </w:tcPr>
          <w:p w14:paraId="5709E0EF"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IRC</w:t>
            </w:r>
          </w:p>
        </w:tc>
      </w:tr>
      <w:tr w:rsidR="003D39D6" w:rsidRPr="00677EB2" w14:paraId="6C9A8555" w14:textId="77777777" w:rsidTr="00F13F94">
        <w:trPr>
          <w:cantSplit/>
          <w:trHeight w:val="261"/>
        </w:trPr>
        <w:tc>
          <w:tcPr>
            <w:tcW w:w="7285" w:type="dxa"/>
            <w:vAlign w:val="bottom"/>
          </w:tcPr>
          <w:p w14:paraId="763F4CC8" w14:textId="77777777" w:rsidR="003D39D6" w:rsidRPr="00ED5528" w:rsidRDefault="003D39D6" w:rsidP="003D39D6">
            <w:pPr>
              <w:rPr>
                <w:rFonts w:ascii="Arial Narrow" w:hAnsi="Arial Narrow"/>
                <w:sz w:val="20"/>
                <w:szCs w:val="20"/>
              </w:rPr>
            </w:pPr>
            <w:r w:rsidRPr="00ED5528">
              <w:rPr>
                <w:rFonts w:ascii="Arial Narrow" w:hAnsi="Arial Narrow"/>
                <w:sz w:val="20"/>
                <w:szCs w:val="20"/>
              </w:rPr>
              <w:t>Support  by procuring   and distribution of  VSLA record books and saving boxes VSLA records books and saving boxes</w:t>
            </w:r>
          </w:p>
        </w:tc>
        <w:tc>
          <w:tcPr>
            <w:tcW w:w="450" w:type="dxa"/>
            <w:shd w:val="clear" w:color="auto" w:fill="auto"/>
            <w:vAlign w:val="center"/>
          </w:tcPr>
          <w:p w14:paraId="75717FCD" w14:textId="77777777" w:rsidR="003D39D6" w:rsidRPr="00ED5528" w:rsidRDefault="003D39D6" w:rsidP="003D39D6">
            <w:pPr>
              <w:jc w:val="center"/>
              <w:rPr>
                <w:rFonts w:ascii="Arial Narrow" w:hAnsi="Arial Narrow"/>
                <w:sz w:val="20"/>
                <w:szCs w:val="20"/>
              </w:rPr>
            </w:pPr>
          </w:p>
        </w:tc>
        <w:tc>
          <w:tcPr>
            <w:tcW w:w="450" w:type="dxa"/>
            <w:shd w:val="clear" w:color="auto" w:fill="auto"/>
            <w:vAlign w:val="center"/>
          </w:tcPr>
          <w:p w14:paraId="1E40D216" w14:textId="77777777" w:rsidR="003D39D6" w:rsidRPr="00ED5528" w:rsidRDefault="003D39D6" w:rsidP="003D39D6">
            <w:pPr>
              <w:jc w:val="center"/>
              <w:rPr>
                <w:rFonts w:ascii="Arial Narrow" w:hAnsi="Arial Narrow"/>
                <w:sz w:val="20"/>
                <w:szCs w:val="20"/>
              </w:rPr>
            </w:pPr>
          </w:p>
        </w:tc>
        <w:tc>
          <w:tcPr>
            <w:tcW w:w="450" w:type="dxa"/>
            <w:shd w:val="clear" w:color="auto" w:fill="auto"/>
            <w:vAlign w:val="center"/>
          </w:tcPr>
          <w:p w14:paraId="37C85E26" w14:textId="77777777" w:rsidR="003D39D6" w:rsidRPr="00ED5528" w:rsidRDefault="003D39D6" w:rsidP="003D39D6">
            <w:pPr>
              <w:jc w:val="center"/>
              <w:rPr>
                <w:rFonts w:ascii="Arial Narrow" w:hAnsi="Arial Narrow"/>
                <w:sz w:val="20"/>
                <w:szCs w:val="20"/>
              </w:rPr>
            </w:pPr>
          </w:p>
        </w:tc>
        <w:tc>
          <w:tcPr>
            <w:tcW w:w="450" w:type="dxa"/>
            <w:shd w:val="clear" w:color="auto" w:fill="auto"/>
            <w:vAlign w:val="center"/>
          </w:tcPr>
          <w:p w14:paraId="1CD0AE93" w14:textId="77777777" w:rsidR="003D39D6" w:rsidRPr="00ED5528" w:rsidRDefault="003D39D6" w:rsidP="003D39D6">
            <w:pPr>
              <w:jc w:val="center"/>
              <w:rPr>
                <w:rFonts w:ascii="Arial Narrow" w:hAnsi="Arial Narrow"/>
                <w:sz w:val="20"/>
                <w:szCs w:val="20"/>
              </w:rPr>
            </w:pPr>
          </w:p>
        </w:tc>
        <w:tc>
          <w:tcPr>
            <w:tcW w:w="450" w:type="dxa"/>
            <w:shd w:val="clear" w:color="auto" w:fill="auto"/>
            <w:vAlign w:val="center"/>
          </w:tcPr>
          <w:p w14:paraId="0CC5FDEB" w14:textId="77777777" w:rsidR="003D39D6" w:rsidRPr="00ED5528" w:rsidRDefault="003D39D6" w:rsidP="003D39D6">
            <w:pPr>
              <w:jc w:val="center"/>
              <w:rPr>
                <w:rFonts w:ascii="Arial Narrow" w:hAnsi="Arial Narrow"/>
                <w:sz w:val="20"/>
                <w:szCs w:val="20"/>
              </w:rPr>
            </w:pPr>
          </w:p>
        </w:tc>
        <w:tc>
          <w:tcPr>
            <w:tcW w:w="450" w:type="dxa"/>
            <w:shd w:val="clear" w:color="auto" w:fill="auto"/>
            <w:vAlign w:val="center"/>
          </w:tcPr>
          <w:p w14:paraId="22AAE2E9" w14:textId="77777777" w:rsidR="003D39D6" w:rsidRPr="00ED5528" w:rsidRDefault="003D39D6" w:rsidP="003D39D6">
            <w:pPr>
              <w:jc w:val="center"/>
              <w:rPr>
                <w:rFonts w:ascii="Arial Narrow" w:hAnsi="Arial Narrow"/>
                <w:sz w:val="20"/>
                <w:szCs w:val="20"/>
              </w:rPr>
            </w:pPr>
          </w:p>
        </w:tc>
        <w:tc>
          <w:tcPr>
            <w:tcW w:w="450" w:type="dxa"/>
            <w:shd w:val="clear" w:color="auto" w:fill="auto"/>
            <w:vAlign w:val="center"/>
          </w:tcPr>
          <w:p w14:paraId="10CFC383" w14:textId="77777777" w:rsidR="003D39D6" w:rsidRPr="00ED5528" w:rsidRDefault="003D39D6" w:rsidP="003D39D6">
            <w:pPr>
              <w:jc w:val="center"/>
              <w:rPr>
                <w:rFonts w:ascii="Arial Narrow" w:hAnsi="Arial Narrow"/>
                <w:sz w:val="20"/>
                <w:szCs w:val="20"/>
              </w:rPr>
            </w:pPr>
          </w:p>
        </w:tc>
        <w:tc>
          <w:tcPr>
            <w:tcW w:w="450" w:type="dxa"/>
            <w:shd w:val="clear" w:color="auto" w:fill="auto"/>
            <w:vAlign w:val="center"/>
          </w:tcPr>
          <w:p w14:paraId="0D8C3B48" w14:textId="77777777" w:rsidR="003D39D6" w:rsidRPr="00ED5528" w:rsidRDefault="003D39D6" w:rsidP="003D39D6">
            <w:pPr>
              <w:jc w:val="center"/>
              <w:rPr>
                <w:rFonts w:ascii="Arial Narrow" w:hAnsi="Arial Narrow"/>
                <w:sz w:val="20"/>
                <w:szCs w:val="20"/>
              </w:rPr>
            </w:pPr>
          </w:p>
        </w:tc>
        <w:tc>
          <w:tcPr>
            <w:tcW w:w="450" w:type="dxa"/>
            <w:shd w:val="clear" w:color="auto" w:fill="C9C9C9" w:themeFill="accent3" w:themeFillTint="99"/>
            <w:vAlign w:val="center"/>
          </w:tcPr>
          <w:p w14:paraId="57CADF98"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X</w:t>
            </w:r>
          </w:p>
        </w:tc>
        <w:tc>
          <w:tcPr>
            <w:tcW w:w="450" w:type="dxa"/>
            <w:shd w:val="clear" w:color="auto" w:fill="C9C9C9" w:themeFill="accent3" w:themeFillTint="99"/>
            <w:vAlign w:val="center"/>
          </w:tcPr>
          <w:p w14:paraId="1CF0AB07"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X</w:t>
            </w:r>
          </w:p>
        </w:tc>
        <w:tc>
          <w:tcPr>
            <w:tcW w:w="540" w:type="dxa"/>
            <w:shd w:val="clear" w:color="auto" w:fill="C9C9C9" w:themeFill="accent3" w:themeFillTint="99"/>
            <w:vAlign w:val="center"/>
          </w:tcPr>
          <w:p w14:paraId="57DDF918"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X</w:t>
            </w:r>
          </w:p>
        </w:tc>
        <w:tc>
          <w:tcPr>
            <w:tcW w:w="470" w:type="dxa"/>
            <w:shd w:val="clear" w:color="auto" w:fill="auto"/>
            <w:vAlign w:val="center"/>
          </w:tcPr>
          <w:p w14:paraId="79A9E77B" w14:textId="77777777" w:rsidR="003D39D6" w:rsidRPr="00ED5528" w:rsidRDefault="003D39D6" w:rsidP="003D39D6">
            <w:pPr>
              <w:jc w:val="center"/>
              <w:rPr>
                <w:rFonts w:ascii="Arial Narrow" w:hAnsi="Arial Narrow"/>
                <w:sz w:val="20"/>
                <w:szCs w:val="20"/>
              </w:rPr>
            </w:pPr>
          </w:p>
        </w:tc>
        <w:tc>
          <w:tcPr>
            <w:tcW w:w="2810" w:type="dxa"/>
          </w:tcPr>
          <w:p w14:paraId="06224AC1" w14:textId="77777777" w:rsidR="003D39D6" w:rsidRPr="00ED5528" w:rsidRDefault="003D39D6" w:rsidP="003D39D6">
            <w:pPr>
              <w:jc w:val="center"/>
              <w:rPr>
                <w:rFonts w:ascii="Arial Narrow" w:hAnsi="Arial Narrow"/>
                <w:sz w:val="20"/>
                <w:szCs w:val="20"/>
              </w:rPr>
            </w:pPr>
          </w:p>
        </w:tc>
      </w:tr>
      <w:tr w:rsidR="003D39D6" w:rsidRPr="00677EB2" w14:paraId="6D472830" w14:textId="77777777" w:rsidTr="00F13F94">
        <w:trPr>
          <w:cantSplit/>
          <w:trHeight w:val="261"/>
        </w:trPr>
        <w:tc>
          <w:tcPr>
            <w:tcW w:w="7285" w:type="dxa"/>
            <w:vAlign w:val="bottom"/>
          </w:tcPr>
          <w:p w14:paraId="7EFA090F" w14:textId="77777777" w:rsidR="003D39D6" w:rsidRPr="00ED5528" w:rsidRDefault="003D39D6" w:rsidP="003D39D6">
            <w:pPr>
              <w:rPr>
                <w:rFonts w:ascii="Arial Narrow" w:hAnsi="Arial Narrow"/>
                <w:sz w:val="20"/>
                <w:szCs w:val="20"/>
              </w:rPr>
            </w:pPr>
            <w:r w:rsidRPr="00ED5528">
              <w:rPr>
                <w:rFonts w:ascii="Arial Narrow" w:hAnsi="Arial Narrow"/>
                <w:sz w:val="20"/>
                <w:szCs w:val="20"/>
              </w:rPr>
              <w:t>Support the VSLA groups  with business skills and  assist them in  development of  business plan to start  small business  and linking them to small business opportunities</w:t>
            </w:r>
          </w:p>
        </w:tc>
        <w:tc>
          <w:tcPr>
            <w:tcW w:w="450" w:type="dxa"/>
            <w:shd w:val="clear" w:color="auto" w:fill="C9C9C9" w:themeFill="accent3" w:themeFillTint="99"/>
            <w:vAlign w:val="center"/>
          </w:tcPr>
          <w:p w14:paraId="593A75F7"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X</w:t>
            </w:r>
          </w:p>
        </w:tc>
        <w:tc>
          <w:tcPr>
            <w:tcW w:w="450" w:type="dxa"/>
            <w:shd w:val="clear" w:color="auto" w:fill="C9C9C9" w:themeFill="accent3" w:themeFillTint="99"/>
            <w:vAlign w:val="center"/>
          </w:tcPr>
          <w:p w14:paraId="32CC65C4"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X</w:t>
            </w:r>
          </w:p>
        </w:tc>
        <w:tc>
          <w:tcPr>
            <w:tcW w:w="450" w:type="dxa"/>
            <w:shd w:val="clear" w:color="auto" w:fill="C9C9C9" w:themeFill="accent3" w:themeFillTint="99"/>
            <w:vAlign w:val="center"/>
          </w:tcPr>
          <w:p w14:paraId="6668CC4B"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X</w:t>
            </w:r>
          </w:p>
        </w:tc>
        <w:tc>
          <w:tcPr>
            <w:tcW w:w="450" w:type="dxa"/>
            <w:shd w:val="clear" w:color="auto" w:fill="auto"/>
            <w:vAlign w:val="center"/>
          </w:tcPr>
          <w:p w14:paraId="5D724D02" w14:textId="77777777" w:rsidR="003D39D6" w:rsidRPr="00ED5528" w:rsidRDefault="003D39D6" w:rsidP="003D39D6">
            <w:pPr>
              <w:jc w:val="center"/>
              <w:rPr>
                <w:rFonts w:ascii="Arial Narrow" w:hAnsi="Arial Narrow"/>
                <w:sz w:val="20"/>
                <w:szCs w:val="20"/>
              </w:rPr>
            </w:pPr>
          </w:p>
        </w:tc>
        <w:tc>
          <w:tcPr>
            <w:tcW w:w="450" w:type="dxa"/>
            <w:shd w:val="clear" w:color="auto" w:fill="auto"/>
            <w:vAlign w:val="center"/>
          </w:tcPr>
          <w:p w14:paraId="050137EC" w14:textId="77777777" w:rsidR="003D39D6" w:rsidRPr="00ED5528" w:rsidRDefault="003D39D6" w:rsidP="003D39D6">
            <w:pPr>
              <w:jc w:val="center"/>
              <w:rPr>
                <w:rFonts w:ascii="Arial Narrow" w:hAnsi="Arial Narrow"/>
                <w:sz w:val="20"/>
                <w:szCs w:val="20"/>
              </w:rPr>
            </w:pPr>
          </w:p>
        </w:tc>
        <w:tc>
          <w:tcPr>
            <w:tcW w:w="450" w:type="dxa"/>
            <w:shd w:val="clear" w:color="auto" w:fill="auto"/>
            <w:vAlign w:val="center"/>
          </w:tcPr>
          <w:p w14:paraId="1ACB0552" w14:textId="77777777" w:rsidR="003D39D6" w:rsidRPr="00ED5528" w:rsidRDefault="003D39D6" w:rsidP="003D39D6">
            <w:pPr>
              <w:jc w:val="center"/>
              <w:rPr>
                <w:rFonts w:ascii="Arial Narrow" w:hAnsi="Arial Narrow"/>
                <w:sz w:val="20"/>
                <w:szCs w:val="20"/>
              </w:rPr>
            </w:pPr>
          </w:p>
        </w:tc>
        <w:tc>
          <w:tcPr>
            <w:tcW w:w="450" w:type="dxa"/>
            <w:shd w:val="clear" w:color="auto" w:fill="auto"/>
            <w:vAlign w:val="center"/>
          </w:tcPr>
          <w:p w14:paraId="7997D12F" w14:textId="77777777" w:rsidR="003D39D6" w:rsidRPr="00ED5528" w:rsidRDefault="003D39D6" w:rsidP="003D39D6">
            <w:pPr>
              <w:jc w:val="center"/>
              <w:rPr>
                <w:rFonts w:ascii="Arial Narrow" w:hAnsi="Arial Narrow"/>
                <w:sz w:val="20"/>
                <w:szCs w:val="20"/>
              </w:rPr>
            </w:pPr>
          </w:p>
        </w:tc>
        <w:tc>
          <w:tcPr>
            <w:tcW w:w="450" w:type="dxa"/>
            <w:shd w:val="clear" w:color="auto" w:fill="auto"/>
            <w:vAlign w:val="center"/>
          </w:tcPr>
          <w:p w14:paraId="5040F355" w14:textId="77777777" w:rsidR="003D39D6" w:rsidRPr="00ED5528" w:rsidRDefault="003D39D6" w:rsidP="003D39D6">
            <w:pPr>
              <w:jc w:val="center"/>
              <w:rPr>
                <w:rFonts w:ascii="Arial Narrow" w:hAnsi="Arial Narrow"/>
                <w:sz w:val="20"/>
                <w:szCs w:val="20"/>
              </w:rPr>
            </w:pPr>
          </w:p>
        </w:tc>
        <w:tc>
          <w:tcPr>
            <w:tcW w:w="450" w:type="dxa"/>
            <w:shd w:val="clear" w:color="auto" w:fill="auto"/>
            <w:vAlign w:val="center"/>
          </w:tcPr>
          <w:p w14:paraId="66C3D613" w14:textId="77777777" w:rsidR="003D39D6" w:rsidRPr="00ED5528" w:rsidRDefault="003D39D6" w:rsidP="003D39D6">
            <w:pPr>
              <w:jc w:val="center"/>
              <w:rPr>
                <w:rFonts w:ascii="Arial Narrow" w:hAnsi="Arial Narrow"/>
                <w:sz w:val="20"/>
                <w:szCs w:val="20"/>
              </w:rPr>
            </w:pPr>
          </w:p>
        </w:tc>
        <w:tc>
          <w:tcPr>
            <w:tcW w:w="450" w:type="dxa"/>
            <w:shd w:val="clear" w:color="auto" w:fill="auto"/>
            <w:vAlign w:val="center"/>
          </w:tcPr>
          <w:p w14:paraId="01F87AB6" w14:textId="77777777" w:rsidR="003D39D6" w:rsidRPr="00ED5528" w:rsidRDefault="003D39D6" w:rsidP="003D39D6">
            <w:pPr>
              <w:jc w:val="center"/>
              <w:rPr>
                <w:rFonts w:ascii="Arial Narrow" w:hAnsi="Arial Narrow"/>
                <w:sz w:val="20"/>
                <w:szCs w:val="20"/>
              </w:rPr>
            </w:pPr>
          </w:p>
        </w:tc>
        <w:tc>
          <w:tcPr>
            <w:tcW w:w="540" w:type="dxa"/>
            <w:shd w:val="clear" w:color="auto" w:fill="auto"/>
            <w:vAlign w:val="center"/>
          </w:tcPr>
          <w:p w14:paraId="3488497F" w14:textId="77777777" w:rsidR="003D39D6" w:rsidRPr="00ED5528" w:rsidRDefault="003D39D6" w:rsidP="003D39D6">
            <w:pPr>
              <w:jc w:val="center"/>
              <w:rPr>
                <w:rFonts w:ascii="Arial Narrow" w:hAnsi="Arial Narrow"/>
                <w:sz w:val="20"/>
                <w:szCs w:val="20"/>
              </w:rPr>
            </w:pPr>
          </w:p>
        </w:tc>
        <w:tc>
          <w:tcPr>
            <w:tcW w:w="470" w:type="dxa"/>
            <w:shd w:val="clear" w:color="auto" w:fill="C9C9C9" w:themeFill="accent3" w:themeFillTint="99"/>
            <w:vAlign w:val="center"/>
          </w:tcPr>
          <w:p w14:paraId="6B785B83"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X</w:t>
            </w:r>
          </w:p>
        </w:tc>
        <w:tc>
          <w:tcPr>
            <w:tcW w:w="2810" w:type="dxa"/>
          </w:tcPr>
          <w:p w14:paraId="035BA149"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IRC</w:t>
            </w:r>
          </w:p>
        </w:tc>
      </w:tr>
      <w:tr w:rsidR="003D39D6" w:rsidRPr="00677EB2" w14:paraId="03DA6B83" w14:textId="77777777" w:rsidTr="00F13F94">
        <w:trPr>
          <w:cantSplit/>
          <w:trHeight w:val="261"/>
        </w:trPr>
        <w:tc>
          <w:tcPr>
            <w:tcW w:w="7285" w:type="dxa"/>
            <w:vAlign w:val="bottom"/>
          </w:tcPr>
          <w:p w14:paraId="5DDD9BE4" w14:textId="77777777" w:rsidR="003D39D6" w:rsidRPr="00ED5528" w:rsidRDefault="003D39D6" w:rsidP="003D39D6">
            <w:pPr>
              <w:rPr>
                <w:rFonts w:ascii="Arial Narrow" w:hAnsi="Arial Narrow"/>
                <w:sz w:val="20"/>
                <w:szCs w:val="20"/>
              </w:rPr>
            </w:pPr>
            <w:r w:rsidRPr="00ED5528">
              <w:rPr>
                <w:rFonts w:ascii="Arial Narrow" w:hAnsi="Arial Narrow"/>
                <w:sz w:val="20"/>
                <w:szCs w:val="20"/>
              </w:rPr>
              <w:t>Organize farmers into 10-person vegetable cultivation groups</w:t>
            </w:r>
          </w:p>
        </w:tc>
        <w:tc>
          <w:tcPr>
            <w:tcW w:w="450" w:type="dxa"/>
            <w:shd w:val="clear" w:color="auto" w:fill="auto"/>
            <w:vAlign w:val="center"/>
          </w:tcPr>
          <w:p w14:paraId="19B26DBF" w14:textId="77777777" w:rsidR="003D39D6" w:rsidRPr="00ED5528" w:rsidRDefault="003D39D6" w:rsidP="003D39D6">
            <w:pPr>
              <w:jc w:val="center"/>
              <w:rPr>
                <w:rFonts w:ascii="Arial Narrow" w:hAnsi="Arial Narrow"/>
                <w:sz w:val="20"/>
                <w:szCs w:val="20"/>
              </w:rPr>
            </w:pPr>
          </w:p>
        </w:tc>
        <w:tc>
          <w:tcPr>
            <w:tcW w:w="450" w:type="dxa"/>
            <w:shd w:val="clear" w:color="auto" w:fill="auto"/>
            <w:vAlign w:val="center"/>
          </w:tcPr>
          <w:p w14:paraId="6D28EBC9" w14:textId="77777777" w:rsidR="003D39D6" w:rsidRPr="00ED5528" w:rsidRDefault="003D39D6" w:rsidP="003D39D6">
            <w:pPr>
              <w:jc w:val="center"/>
              <w:rPr>
                <w:rFonts w:ascii="Arial Narrow" w:hAnsi="Arial Narrow"/>
                <w:sz w:val="20"/>
                <w:szCs w:val="20"/>
              </w:rPr>
            </w:pPr>
          </w:p>
        </w:tc>
        <w:tc>
          <w:tcPr>
            <w:tcW w:w="450" w:type="dxa"/>
            <w:shd w:val="clear" w:color="auto" w:fill="auto"/>
            <w:vAlign w:val="center"/>
          </w:tcPr>
          <w:p w14:paraId="55EA6F16" w14:textId="77777777" w:rsidR="003D39D6" w:rsidRPr="00ED5528" w:rsidRDefault="003D39D6" w:rsidP="003D39D6">
            <w:pPr>
              <w:jc w:val="center"/>
              <w:rPr>
                <w:rFonts w:ascii="Arial Narrow" w:hAnsi="Arial Narrow"/>
                <w:sz w:val="20"/>
                <w:szCs w:val="20"/>
              </w:rPr>
            </w:pPr>
          </w:p>
        </w:tc>
        <w:tc>
          <w:tcPr>
            <w:tcW w:w="450" w:type="dxa"/>
            <w:shd w:val="clear" w:color="auto" w:fill="auto"/>
            <w:vAlign w:val="center"/>
          </w:tcPr>
          <w:p w14:paraId="1DB47C94" w14:textId="77777777" w:rsidR="003D39D6" w:rsidRPr="00ED5528" w:rsidRDefault="003D39D6" w:rsidP="003D39D6">
            <w:pPr>
              <w:jc w:val="center"/>
              <w:rPr>
                <w:rFonts w:ascii="Arial Narrow" w:hAnsi="Arial Narrow"/>
                <w:sz w:val="20"/>
                <w:szCs w:val="20"/>
              </w:rPr>
            </w:pPr>
          </w:p>
        </w:tc>
        <w:tc>
          <w:tcPr>
            <w:tcW w:w="450" w:type="dxa"/>
            <w:shd w:val="clear" w:color="auto" w:fill="C9C9C9" w:themeFill="accent3" w:themeFillTint="99"/>
            <w:vAlign w:val="center"/>
          </w:tcPr>
          <w:p w14:paraId="301C0E96"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X</w:t>
            </w:r>
          </w:p>
        </w:tc>
        <w:tc>
          <w:tcPr>
            <w:tcW w:w="450" w:type="dxa"/>
            <w:shd w:val="clear" w:color="auto" w:fill="C9C9C9" w:themeFill="accent3" w:themeFillTint="99"/>
            <w:vAlign w:val="center"/>
          </w:tcPr>
          <w:p w14:paraId="3F685BA5"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X</w:t>
            </w:r>
          </w:p>
        </w:tc>
        <w:tc>
          <w:tcPr>
            <w:tcW w:w="450" w:type="dxa"/>
            <w:shd w:val="clear" w:color="auto" w:fill="C9C9C9" w:themeFill="accent3" w:themeFillTint="99"/>
            <w:vAlign w:val="center"/>
          </w:tcPr>
          <w:p w14:paraId="2190A9E7"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X</w:t>
            </w:r>
          </w:p>
        </w:tc>
        <w:tc>
          <w:tcPr>
            <w:tcW w:w="450" w:type="dxa"/>
            <w:shd w:val="clear" w:color="auto" w:fill="auto"/>
            <w:vAlign w:val="center"/>
          </w:tcPr>
          <w:p w14:paraId="45D2B80B" w14:textId="77777777" w:rsidR="003D39D6" w:rsidRPr="00ED5528" w:rsidRDefault="003D39D6" w:rsidP="003D39D6">
            <w:pPr>
              <w:jc w:val="center"/>
              <w:rPr>
                <w:rFonts w:ascii="Arial Narrow" w:hAnsi="Arial Narrow"/>
                <w:sz w:val="20"/>
                <w:szCs w:val="20"/>
              </w:rPr>
            </w:pPr>
          </w:p>
        </w:tc>
        <w:tc>
          <w:tcPr>
            <w:tcW w:w="450" w:type="dxa"/>
            <w:shd w:val="clear" w:color="auto" w:fill="auto"/>
            <w:vAlign w:val="center"/>
          </w:tcPr>
          <w:p w14:paraId="3FEB4F85" w14:textId="77777777" w:rsidR="003D39D6" w:rsidRPr="00ED5528" w:rsidRDefault="003D39D6" w:rsidP="003D39D6">
            <w:pPr>
              <w:jc w:val="center"/>
              <w:rPr>
                <w:rFonts w:ascii="Arial Narrow" w:hAnsi="Arial Narrow"/>
                <w:sz w:val="20"/>
                <w:szCs w:val="20"/>
              </w:rPr>
            </w:pPr>
          </w:p>
        </w:tc>
        <w:tc>
          <w:tcPr>
            <w:tcW w:w="450" w:type="dxa"/>
            <w:shd w:val="clear" w:color="auto" w:fill="auto"/>
            <w:vAlign w:val="center"/>
          </w:tcPr>
          <w:p w14:paraId="41566CC5" w14:textId="77777777" w:rsidR="003D39D6" w:rsidRPr="00ED5528" w:rsidRDefault="003D39D6" w:rsidP="003D39D6">
            <w:pPr>
              <w:jc w:val="center"/>
              <w:rPr>
                <w:rFonts w:ascii="Arial Narrow" w:hAnsi="Arial Narrow"/>
                <w:sz w:val="20"/>
                <w:szCs w:val="20"/>
              </w:rPr>
            </w:pPr>
          </w:p>
        </w:tc>
        <w:tc>
          <w:tcPr>
            <w:tcW w:w="540" w:type="dxa"/>
            <w:shd w:val="clear" w:color="auto" w:fill="auto"/>
            <w:vAlign w:val="center"/>
          </w:tcPr>
          <w:p w14:paraId="2B979809" w14:textId="77777777" w:rsidR="003D39D6" w:rsidRPr="00ED5528" w:rsidRDefault="003D39D6" w:rsidP="003D39D6">
            <w:pPr>
              <w:jc w:val="center"/>
              <w:rPr>
                <w:rFonts w:ascii="Arial Narrow" w:hAnsi="Arial Narrow"/>
                <w:sz w:val="20"/>
                <w:szCs w:val="20"/>
              </w:rPr>
            </w:pPr>
          </w:p>
        </w:tc>
        <w:tc>
          <w:tcPr>
            <w:tcW w:w="470" w:type="dxa"/>
            <w:shd w:val="clear" w:color="auto" w:fill="auto"/>
            <w:vAlign w:val="center"/>
          </w:tcPr>
          <w:p w14:paraId="71B05C45" w14:textId="77777777" w:rsidR="003D39D6" w:rsidRPr="00ED5528" w:rsidRDefault="003D39D6" w:rsidP="003D39D6">
            <w:pPr>
              <w:jc w:val="center"/>
              <w:rPr>
                <w:rFonts w:ascii="Arial Narrow" w:hAnsi="Arial Narrow"/>
                <w:sz w:val="20"/>
                <w:szCs w:val="20"/>
              </w:rPr>
            </w:pPr>
          </w:p>
        </w:tc>
        <w:tc>
          <w:tcPr>
            <w:tcW w:w="2810" w:type="dxa"/>
          </w:tcPr>
          <w:p w14:paraId="15D0BC74"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IRC, UNIDO</w:t>
            </w:r>
          </w:p>
        </w:tc>
      </w:tr>
      <w:tr w:rsidR="003D39D6" w:rsidRPr="00677EB2" w14:paraId="1BDA8FFE" w14:textId="77777777" w:rsidTr="00F13F94">
        <w:trPr>
          <w:cantSplit/>
          <w:trHeight w:val="261"/>
        </w:trPr>
        <w:tc>
          <w:tcPr>
            <w:tcW w:w="7285" w:type="dxa"/>
            <w:vAlign w:val="center"/>
          </w:tcPr>
          <w:p w14:paraId="6D5B2AFF" w14:textId="77777777" w:rsidR="003D39D6" w:rsidRPr="00ED5528" w:rsidRDefault="003D39D6" w:rsidP="003D39D6">
            <w:pPr>
              <w:jc w:val="both"/>
              <w:rPr>
                <w:rFonts w:ascii="Arial Narrow" w:hAnsi="Arial Narrow"/>
                <w:sz w:val="20"/>
                <w:szCs w:val="20"/>
              </w:rPr>
            </w:pPr>
            <w:r w:rsidRPr="00ED5528">
              <w:rPr>
                <w:rFonts w:ascii="Arial Narrow" w:hAnsi="Arial Narrow"/>
                <w:sz w:val="20"/>
                <w:szCs w:val="20"/>
              </w:rPr>
              <w:t>Procure vegetables production tools ( hoes, watering cans , Malodas)</w:t>
            </w:r>
          </w:p>
        </w:tc>
        <w:tc>
          <w:tcPr>
            <w:tcW w:w="450" w:type="dxa"/>
            <w:shd w:val="clear" w:color="auto" w:fill="auto"/>
            <w:vAlign w:val="center"/>
          </w:tcPr>
          <w:p w14:paraId="5D8D717F" w14:textId="77777777" w:rsidR="003D39D6" w:rsidRPr="00ED5528" w:rsidRDefault="003D39D6" w:rsidP="003D39D6">
            <w:pPr>
              <w:jc w:val="center"/>
              <w:rPr>
                <w:rFonts w:ascii="Arial Narrow" w:hAnsi="Arial Narrow"/>
                <w:sz w:val="20"/>
                <w:szCs w:val="20"/>
              </w:rPr>
            </w:pPr>
          </w:p>
        </w:tc>
        <w:tc>
          <w:tcPr>
            <w:tcW w:w="450" w:type="dxa"/>
            <w:shd w:val="clear" w:color="auto" w:fill="auto"/>
            <w:vAlign w:val="center"/>
          </w:tcPr>
          <w:p w14:paraId="1647EE87" w14:textId="77777777" w:rsidR="003D39D6" w:rsidRPr="00ED5528" w:rsidRDefault="003D39D6" w:rsidP="003D39D6">
            <w:pPr>
              <w:jc w:val="center"/>
              <w:rPr>
                <w:rFonts w:ascii="Arial Narrow" w:hAnsi="Arial Narrow"/>
                <w:sz w:val="20"/>
                <w:szCs w:val="20"/>
              </w:rPr>
            </w:pPr>
          </w:p>
        </w:tc>
        <w:tc>
          <w:tcPr>
            <w:tcW w:w="450" w:type="dxa"/>
            <w:shd w:val="clear" w:color="auto" w:fill="auto"/>
            <w:vAlign w:val="center"/>
          </w:tcPr>
          <w:p w14:paraId="60967F44" w14:textId="77777777" w:rsidR="003D39D6" w:rsidRPr="00ED5528" w:rsidRDefault="003D39D6" w:rsidP="003D39D6">
            <w:pPr>
              <w:jc w:val="center"/>
              <w:rPr>
                <w:rFonts w:ascii="Arial Narrow" w:hAnsi="Arial Narrow"/>
                <w:sz w:val="20"/>
                <w:szCs w:val="20"/>
              </w:rPr>
            </w:pPr>
          </w:p>
        </w:tc>
        <w:tc>
          <w:tcPr>
            <w:tcW w:w="450" w:type="dxa"/>
            <w:shd w:val="clear" w:color="auto" w:fill="C9C9C9" w:themeFill="accent3" w:themeFillTint="99"/>
            <w:vAlign w:val="center"/>
          </w:tcPr>
          <w:p w14:paraId="089D45D3"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X</w:t>
            </w:r>
          </w:p>
        </w:tc>
        <w:tc>
          <w:tcPr>
            <w:tcW w:w="450" w:type="dxa"/>
            <w:shd w:val="clear" w:color="auto" w:fill="C9C9C9" w:themeFill="accent3" w:themeFillTint="99"/>
            <w:vAlign w:val="center"/>
          </w:tcPr>
          <w:p w14:paraId="148C5545"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X</w:t>
            </w:r>
          </w:p>
        </w:tc>
        <w:tc>
          <w:tcPr>
            <w:tcW w:w="450" w:type="dxa"/>
            <w:shd w:val="clear" w:color="auto" w:fill="auto"/>
            <w:vAlign w:val="center"/>
          </w:tcPr>
          <w:p w14:paraId="66AFF295" w14:textId="77777777" w:rsidR="003D39D6" w:rsidRPr="00ED5528" w:rsidRDefault="003D39D6" w:rsidP="003D39D6">
            <w:pPr>
              <w:jc w:val="center"/>
              <w:rPr>
                <w:rFonts w:ascii="Arial Narrow" w:hAnsi="Arial Narrow"/>
                <w:sz w:val="20"/>
                <w:szCs w:val="20"/>
              </w:rPr>
            </w:pPr>
          </w:p>
        </w:tc>
        <w:tc>
          <w:tcPr>
            <w:tcW w:w="450" w:type="dxa"/>
            <w:shd w:val="clear" w:color="auto" w:fill="auto"/>
            <w:vAlign w:val="center"/>
          </w:tcPr>
          <w:p w14:paraId="06FA3904" w14:textId="77777777" w:rsidR="003D39D6" w:rsidRPr="00ED5528" w:rsidRDefault="003D39D6" w:rsidP="003D39D6">
            <w:pPr>
              <w:jc w:val="center"/>
              <w:rPr>
                <w:rFonts w:ascii="Arial Narrow" w:hAnsi="Arial Narrow"/>
                <w:sz w:val="20"/>
                <w:szCs w:val="20"/>
              </w:rPr>
            </w:pPr>
          </w:p>
        </w:tc>
        <w:tc>
          <w:tcPr>
            <w:tcW w:w="450" w:type="dxa"/>
            <w:shd w:val="clear" w:color="auto" w:fill="auto"/>
            <w:vAlign w:val="center"/>
          </w:tcPr>
          <w:p w14:paraId="4869FDBC" w14:textId="77777777" w:rsidR="003D39D6" w:rsidRPr="00ED5528" w:rsidRDefault="003D39D6" w:rsidP="003D39D6">
            <w:pPr>
              <w:jc w:val="center"/>
              <w:rPr>
                <w:rFonts w:ascii="Arial Narrow" w:hAnsi="Arial Narrow"/>
                <w:sz w:val="20"/>
                <w:szCs w:val="20"/>
              </w:rPr>
            </w:pPr>
          </w:p>
        </w:tc>
        <w:tc>
          <w:tcPr>
            <w:tcW w:w="450" w:type="dxa"/>
            <w:shd w:val="clear" w:color="auto" w:fill="auto"/>
            <w:vAlign w:val="center"/>
          </w:tcPr>
          <w:p w14:paraId="2537E061" w14:textId="77777777" w:rsidR="003D39D6" w:rsidRPr="00ED5528" w:rsidRDefault="003D39D6" w:rsidP="003D39D6">
            <w:pPr>
              <w:jc w:val="center"/>
              <w:rPr>
                <w:rFonts w:ascii="Arial Narrow" w:hAnsi="Arial Narrow"/>
                <w:sz w:val="20"/>
                <w:szCs w:val="20"/>
              </w:rPr>
            </w:pPr>
          </w:p>
        </w:tc>
        <w:tc>
          <w:tcPr>
            <w:tcW w:w="450" w:type="dxa"/>
            <w:shd w:val="clear" w:color="auto" w:fill="auto"/>
            <w:vAlign w:val="center"/>
          </w:tcPr>
          <w:p w14:paraId="6BA79CDD" w14:textId="77777777" w:rsidR="003D39D6" w:rsidRPr="00ED5528" w:rsidRDefault="003D39D6" w:rsidP="003D39D6">
            <w:pPr>
              <w:jc w:val="center"/>
              <w:rPr>
                <w:rFonts w:ascii="Arial Narrow" w:hAnsi="Arial Narrow"/>
                <w:sz w:val="20"/>
                <w:szCs w:val="20"/>
              </w:rPr>
            </w:pPr>
          </w:p>
        </w:tc>
        <w:tc>
          <w:tcPr>
            <w:tcW w:w="540" w:type="dxa"/>
            <w:shd w:val="clear" w:color="auto" w:fill="auto"/>
            <w:vAlign w:val="center"/>
          </w:tcPr>
          <w:p w14:paraId="1839A9E5" w14:textId="77777777" w:rsidR="003D39D6" w:rsidRPr="00ED5528" w:rsidRDefault="003D39D6" w:rsidP="003D39D6">
            <w:pPr>
              <w:jc w:val="center"/>
              <w:rPr>
                <w:rFonts w:ascii="Arial Narrow" w:hAnsi="Arial Narrow"/>
                <w:sz w:val="20"/>
                <w:szCs w:val="20"/>
              </w:rPr>
            </w:pPr>
          </w:p>
        </w:tc>
        <w:tc>
          <w:tcPr>
            <w:tcW w:w="470" w:type="dxa"/>
            <w:shd w:val="clear" w:color="auto" w:fill="auto"/>
            <w:vAlign w:val="center"/>
          </w:tcPr>
          <w:p w14:paraId="77378756" w14:textId="77777777" w:rsidR="003D39D6" w:rsidRPr="00ED5528" w:rsidRDefault="003D39D6" w:rsidP="003D39D6">
            <w:pPr>
              <w:jc w:val="center"/>
              <w:rPr>
                <w:rFonts w:ascii="Arial Narrow" w:hAnsi="Arial Narrow"/>
                <w:sz w:val="20"/>
                <w:szCs w:val="20"/>
              </w:rPr>
            </w:pPr>
          </w:p>
        </w:tc>
        <w:tc>
          <w:tcPr>
            <w:tcW w:w="2810" w:type="dxa"/>
          </w:tcPr>
          <w:p w14:paraId="284FE395"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IRC, UNIDO</w:t>
            </w:r>
          </w:p>
        </w:tc>
      </w:tr>
      <w:tr w:rsidR="003D39D6" w:rsidRPr="00677EB2" w14:paraId="6CCAB3CB" w14:textId="77777777" w:rsidTr="003D39D6">
        <w:trPr>
          <w:cantSplit/>
          <w:trHeight w:val="261"/>
        </w:trPr>
        <w:tc>
          <w:tcPr>
            <w:tcW w:w="7285" w:type="dxa"/>
            <w:shd w:val="clear" w:color="auto" w:fill="auto"/>
            <w:vAlign w:val="bottom"/>
          </w:tcPr>
          <w:p w14:paraId="2AD2B3FA" w14:textId="77777777" w:rsidR="003D39D6" w:rsidRPr="00F13F94" w:rsidRDefault="003D39D6" w:rsidP="003D39D6">
            <w:pPr>
              <w:rPr>
                <w:rFonts w:ascii="Arial Narrow" w:hAnsi="Arial Narrow"/>
                <w:sz w:val="20"/>
                <w:szCs w:val="20"/>
              </w:rPr>
            </w:pPr>
            <w:r w:rsidRPr="00F13F94">
              <w:rPr>
                <w:rFonts w:ascii="Arial Narrow" w:hAnsi="Arial Narrow"/>
                <w:b/>
                <w:sz w:val="20"/>
                <w:szCs w:val="20"/>
              </w:rPr>
              <w:t>Result 3: Increased dietary diversity through improved food utilisation</w:t>
            </w:r>
          </w:p>
        </w:tc>
        <w:tc>
          <w:tcPr>
            <w:tcW w:w="450" w:type="dxa"/>
            <w:shd w:val="clear" w:color="auto" w:fill="auto"/>
            <w:vAlign w:val="center"/>
          </w:tcPr>
          <w:p w14:paraId="704F5A34" w14:textId="77777777" w:rsidR="003D39D6" w:rsidRPr="00ED5528" w:rsidRDefault="003D39D6" w:rsidP="003D39D6">
            <w:pPr>
              <w:jc w:val="center"/>
              <w:rPr>
                <w:rFonts w:ascii="Arial Narrow" w:hAnsi="Arial Narrow"/>
                <w:sz w:val="20"/>
                <w:szCs w:val="20"/>
              </w:rPr>
            </w:pPr>
          </w:p>
        </w:tc>
        <w:tc>
          <w:tcPr>
            <w:tcW w:w="450" w:type="dxa"/>
            <w:shd w:val="clear" w:color="auto" w:fill="auto"/>
            <w:vAlign w:val="center"/>
          </w:tcPr>
          <w:p w14:paraId="2F447BAC" w14:textId="77777777" w:rsidR="003D39D6" w:rsidRPr="00ED5528" w:rsidRDefault="003D39D6" w:rsidP="003D39D6">
            <w:pPr>
              <w:jc w:val="center"/>
              <w:rPr>
                <w:rFonts w:ascii="Arial Narrow" w:hAnsi="Arial Narrow"/>
                <w:sz w:val="20"/>
                <w:szCs w:val="20"/>
              </w:rPr>
            </w:pPr>
          </w:p>
        </w:tc>
        <w:tc>
          <w:tcPr>
            <w:tcW w:w="450" w:type="dxa"/>
            <w:shd w:val="clear" w:color="auto" w:fill="auto"/>
            <w:vAlign w:val="center"/>
          </w:tcPr>
          <w:p w14:paraId="714935D8" w14:textId="77777777" w:rsidR="003D39D6" w:rsidRPr="00ED5528" w:rsidRDefault="003D39D6" w:rsidP="003D39D6">
            <w:pPr>
              <w:jc w:val="center"/>
              <w:rPr>
                <w:rFonts w:ascii="Arial Narrow" w:hAnsi="Arial Narrow"/>
                <w:sz w:val="20"/>
                <w:szCs w:val="20"/>
              </w:rPr>
            </w:pPr>
          </w:p>
        </w:tc>
        <w:tc>
          <w:tcPr>
            <w:tcW w:w="450" w:type="dxa"/>
            <w:shd w:val="clear" w:color="auto" w:fill="auto"/>
            <w:vAlign w:val="center"/>
          </w:tcPr>
          <w:p w14:paraId="20A3A0CC" w14:textId="77777777" w:rsidR="003D39D6" w:rsidRPr="00ED5528" w:rsidRDefault="003D39D6" w:rsidP="003D39D6">
            <w:pPr>
              <w:jc w:val="center"/>
              <w:rPr>
                <w:rFonts w:ascii="Arial Narrow" w:hAnsi="Arial Narrow"/>
                <w:sz w:val="20"/>
                <w:szCs w:val="20"/>
              </w:rPr>
            </w:pPr>
          </w:p>
        </w:tc>
        <w:tc>
          <w:tcPr>
            <w:tcW w:w="450" w:type="dxa"/>
            <w:shd w:val="clear" w:color="auto" w:fill="auto"/>
            <w:vAlign w:val="center"/>
          </w:tcPr>
          <w:p w14:paraId="405C795E" w14:textId="77777777" w:rsidR="003D39D6" w:rsidRPr="00ED5528" w:rsidRDefault="003D39D6" w:rsidP="003D39D6">
            <w:pPr>
              <w:jc w:val="center"/>
              <w:rPr>
                <w:rFonts w:ascii="Arial Narrow" w:hAnsi="Arial Narrow"/>
                <w:sz w:val="20"/>
                <w:szCs w:val="20"/>
              </w:rPr>
            </w:pPr>
          </w:p>
        </w:tc>
        <w:tc>
          <w:tcPr>
            <w:tcW w:w="450" w:type="dxa"/>
            <w:shd w:val="clear" w:color="auto" w:fill="auto"/>
            <w:vAlign w:val="center"/>
          </w:tcPr>
          <w:p w14:paraId="36A8DB06" w14:textId="77777777" w:rsidR="003D39D6" w:rsidRPr="00ED5528" w:rsidRDefault="003D39D6" w:rsidP="003D39D6">
            <w:pPr>
              <w:jc w:val="center"/>
              <w:rPr>
                <w:rFonts w:ascii="Arial Narrow" w:hAnsi="Arial Narrow"/>
                <w:sz w:val="20"/>
                <w:szCs w:val="20"/>
              </w:rPr>
            </w:pPr>
          </w:p>
        </w:tc>
        <w:tc>
          <w:tcPr>
            <w:tcW w:w="450" w:type="dxa"/>
            <w:shd w:val="clear" w:color="auto" w:fill="auto"/>
            <w:vAlign w:val="center"/>
          </w:tcPr>
          <w:p w14:paraId="06E740C9" w14:textId="77777777" w:rsidR="003D39D6" w:rsidRPr="00ED5528" w:rsidRDefault="003D39D6" w:rsidP="003D39D6">
            <w:pPr>
              <w:jc w:val="center"/>
              <w:rPr>
                <w:rFonts w:ascii="Arial Narrow" w:hAnsi="Arial Narrow"/>
                <w:sz w:val="20"/>
                <w:szCs w:val="20"/>
              </w:rPr>
            </w:pPr>
          </w:p>
        </w:tc>
        <w:tc>
          <w:tcPr>
            <w:tcW w:w="450" w:type="dxa"/>
            <w:shd w:val="clear" w:color="auto" w:fill="auto"/>
            <w:vAlign w:val="center"/>
          </w:tcPr>
          <w:p w14:paraId="70AD1D0F" w14:textId="77777777" w:rsidR="003D39D6" w:rsidRPr="00ED5528" w:rsidRDefault="003D39D6" w:rsidP="003D39D6">
            <w:pPr>
              <w:jc w:val="center"/>
              <w:rPr>
                <w:rFonts w:ascii="Arial Narrow" w:hAnsi="Arial Narrow"/>
                <w:sz w:val="20"/>
                <w:szCs w:val="20"/>
              </w:rPr>
            </w:pPr>
          </w:p>
        </w:tc>
        <w:tc>
          <w:tcPr>
            <w:tcW w:w="450" w:type="dxa"/>
            <w:shd w:val="clear" w:color="auto" w:fill="auto"/>
            <w:vAlign w:val="center"/>
          </w:tcPr>
          <w:p w14:paraId="3C40B193" w14:textId="77777777" w:rsidR="003D39D6" w:rsidRPr="00ED5528" w:rsidRDefault="003D39D6" w:rsidP="003D39D6">
            <w:pPr>
              <w:jc w:val="center"/>
              <w:rPr>
                <w:rFonts w:ascii="Arial Narrow" w:hAnsi="Arial Narrow"/>
                <w:sz w:val="20"/>
                <w:szCs w:val="20"/>
              </w:rPr>
            </w:pPr>
          </w:p>
        </w:tc>
        <w:tc>
          <w:tcPr>
            <w:tcW w:w="450" w:type="dxa"/>
            <w:shd w:val="clear" w:color="auto" w:fill="auto"/>
            <w:vAlign w:val="center"/>
          </w:tcPr>
          <w:p w14:paraId="18E92840" w14:textId="77777777" w:rsidR="003D39D6" w:rsidRPr="00ED5528" w:rsidRDefault="003D39D6" w:rsidP="003D39D6">
            <w:pPr>
              <w:jc w:val="center"/>
              <w:rPr>
                <w:rFonts w:ascii="Arial Narrow" w:hAnsi="Arial Narrow"/>
                <w:sz w:val="20"/>
                <w:szCs w:val="20"/>
              </w:rPr>
            </w:pPr>
          </w:p>
        </w:tc>
        <w:tc>
          <w:tcPr>
            <w:tcW w:w="540" w:type="dxa"/>
            <w:shd w:val="clear" w:color="auto" w:fill="auto"/>
            <w:vAlign w:val="center"/>
          </w:tcPr>
          <w:p w14:paraId="43B9DC8B" w14:textId="77777777" w:rsidR="003D39D6" w:rsidRPr="00ED5528" w:rsidRDefault="003D39D6" w:rsidP="003D39D6">
            <w:pPr>
              <w:jc w:val="center"/>
              <w:rPr>
                <w:rFonts w:ascii="Arial Narrow" w:hAnsi="Arial Narrow"/>
                <w:sz w:val="20"/>
                <w:szCs w:val="20"/>
              </w:rPr>
            </w:pPr>
          </w:p>
        </w:tc>
        <w:tc>
          <w:tcPr>
            <w:tcW w:w="470" w:type="dxa"/>
            <w:shd w:val="clear" w:color="auto" w:fill="auto"/>
            <w:vAlign w:val="center"/>
          </w:tcPr>
          <w:p w14:paraId="4C4E8A4D" w14:textId="77777777" w:rsidR="003D39D6" w:rsidRPr="00ED5528" w:rsidRDefault="003D39D6" w:rsidP="003D39D6">
            <w:pPr>
              <w:jc w:val="center"/>
              <w:rPr>
                <w:rFonts w:ascii="Arial Narrow" w:hAnsi="Arial Narrow"/>
                <w:sz w:val="20"/>
                <w:szCs w:val="20"/>
              </w:rPr>
            </w:pPr>
          </w:p>
        </w:tc>
        <w:tc>
          <w:tcPr>
            <w:tcW w:w="2810" w:type="dxa"/>
            <w:shd w:val="clear" w:color="auto" w:fill="auto"/>
          </w:tcPr>
          <w:p w14:paraId="7C1C8296" w14:textId="77777777" w:rsidR="003D39D6" w:rsidRPr="00ED5528" w:rsidRDefault="003D39D6" w:rsidP="003D39D6">
            <w:pPr>
              <w:jc w:val="center"/>
              <w:rPr>
                <w:rFonts w:ascii="Arial Narrow" w:hAnsi="Arial Narrow"/>
                <w:sz w:val="20"/>
                <w:szCs w:val="20"/>
              </w:rPr>
            </w:pPr>
          </w:p>
        </w:tc>
      </w:tr>
      <w:tr w:rsidR="003D39D6" w:rsidRPr="00B539AA" w14:paraId="29549759" w14:textId="77777777" w:rsidTr="00F13F94">
        <w:trPr>
          <w:cantSplit/>
          <w:trHeight w:val="261"/>
        </w:trPr>
        <w:tc>
          <w:tcPr>
            <w:tcW w:w="7285" w:type="dxa"/>
            <w:shd w:val="clear" w:color="auto" w:fill="auto"/>
          </w:tcPr>
          <w:p w14:paraId="376063F7" w14:textId="77777777" w:rsidR="003D39D6" w:rsidRPr="00ED5528" w:rsidRDefault="003D39D6" w:rsidP="003D39D6">
            <w:pPr>
              <w:jc w:val="both"/>
              <w:rPr>
                <w:rFonts w:ascii="Arial Narrow" w:hAnsi="Arial Narrow"/>
                <w:sz w:val="20"/>
                <w:szCs w:val="20"/>
              </w:rPr>
            </w:pPr>
            <w:r w:rsidRPr="00ED5528">
              <w:rPr>
                <w:rFonts w:ascii="Arial Narrow" w:hAnsi="Arial Narrow"/>
                <w:sz w:val="20"/>
                <w:szCs w:val="20"/>
              </w:rPr>
              <w:t>Meetings with the community leaders/key figures in the targeted areas</w:t>
            </w:r>
          </w:p>
        </w:tc>
        <w:tc>
          <w:tcPr>
            <w:tcW w:w="450" w:type="dxa"/>
            <w:shd w:val="clear" w:color="auto" w:fill="C9C9C9" w:themeFill="accent3" w:themeFillTint="99"/>
            <w:vAlign w:val="center"/>
          </w:tcPr>
          <w:p w14:paraId="07E7BFE5"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X</w:t>
            </w:r>
          </w:p>
        </w:tc>
        <w:tc>
          <w:tcPr>
            <w:tcW w:w="450" w:type="dxa"/>
            <w:shd w:val="clear" w:color="auto" w:fill="C9C9C9" w:themeFill="accent3" w:themeFillTint="99"/>
            <w:vAlign w:val="center"/>
          </w:tcPr>
          <w:p w14:paraId="60B95A67"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X</w:t>
            </w:r>
          </w:p>
        </w:tc>
        <w:tc>
          <w:tcPr>
            <w:tcW w:w="450" w:type="dxa"/>
            <w:shd w:val="clear" w:color="auto" w:fill="C9C9C9" w:themeFill="accent3" w:themeFillTint="99"/>
            <w:vAlign w:val="center"/>
          </w:tcPr>
          <w:p w14:paraId="41CE13AF"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X</w:t>
            </w:r>
          </w:p>
        </w:tc>
        <w:tc>
          <w:tcPr>
            <w:tcW w:w="450" w:type="dxa"/>
            <w:shd w:val="clear" w:color="auto" w:fill="C9C9C9" w:themeFill="accent3" w:themeFillTint="99"/>
            <w:vAlign w:val="center"/>
          </w:tcPr>
          <w:p w14:paraId="19D5FA7E"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X</w:t>
            </w:r>
          </w:p>
        </w:tc>
        <w:tc>
          <w:tcPr>
            <w:tcW w:w="450" w:type="dxa"/>
            <w:shd w:val="clear" w:color="auto" w:fill="C9C9C9" w:themeFill="accent3" w:themeFillTint="99"/>
            <w:vAlign w:val="center"/>
          </w:tcPr>
          <w:p w14:paraId="40F7660D"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X</w:t>
            </w:r>
          </w:p>
        </w:tc>
        <w:tc>
          <w:tcPr>
            <w:tcW w:w="450" w:type="dxa"/>
            <w:shd w:val="clear" w:color="auto" w:fill="C9C9C9" w:themeFill="accent3" w:themeFillTint="99"/>
            <w:vAlign w:val="center"/>
          </w:tcPr>
          <w:p w14:paraId="6E12D5FD"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X</w:t>
            </w:r>
          </w:p>
        </w:tc>
        <w:tc>
          <w:tcPr>
            <w:tcW w:w="450" w:type="dxa"/>
            <w:shd w:val="clear" w:color="auto" w:fill="C9C9C9" w:themeFill="accent3" w:themeFillTint="99"/>
            <w:vAlign w:val="center"/>
          </w:tcPr>
          <w:p w14:paraId="63A83FDF"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X</w:t>
            </w:r>
          </w:p>
        </w:tc>
        <w:tc>
          <w:tcPr>
            <w:tcW w:w="450" w:type="dxa"/>
            <w:shd w:val="clear" w:color="auto" w:fill="C9C9C9" w:themeFill="accent3" w:themeFillTint="99"/>
            <w:vAlign w:val="center"/>
          </w:tcPr>
          <w:p w14:paraId="48A73CAE"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X</w:t>
            </w:r>
          </w:p>
        </w:tc>
        <w:tc>
          <w:tcPr>
            <w:tcW w:w="450" w:type="dxa"/>
            <w:shd w:val="clear" w:color="auto" w:fill="C9C9C9" w:themeFill="accent3" w:themeFillTint="99"/>
            <w:vAlign w:val="center"/>
          </w:tcPr>
          <w:p w14:paraId="52CFC3EA"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X</w:t>
            </w:r>
          </w:p>
        </w:tc>
        <w:tc>
          <w:tcPr>
            <w:tcW w:w="450" w:type="dxa"/>
            <w:shd w:val="clear" w:color="auto" w:fill="C9C9C9" w:themeFill="accent3" w:themeFillTint="99"/>
            <w:vAlign w:val="center"/>
          </w:tcPr>
          <w:p w14:paraId="079BC6A5"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X</w:t>
            </w:r>
          </w:p>
        </w:tc>
        <w:tc>
          <w:tcPr>
            <w:tcW w:w="540" w:type="dxa"/>
            <w:shd w:val="clear" w:color="auto" w:fill="C9C9C9" w:themeFill="accent3" w:themeFillTint="99"/>
            <w:vAlign w:val="center"/>
          </w:tcPr>
          <w:p w14:paraId="7E206B39"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X</w:t>
            </w:r>
          </w:p>
        </w:tc>
        <w:tc>
          <w:tcPr>
            <w:tcW w:w="470" w:type="dxa"/>
            <w:shd w:val="clear" w:color="auto" w:fill="C9C9C9" w:themeFill="accent3" w:themeFillTint="99"/>
            <w:vAlign w:val="center"/>
          </w:tcPr>
          <w:p w14:paraId="3CBE6E41"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X</w:t>
            </w:r>
          </w:p>
        </w:tc>
        <w:tc>
          <w:tcPr>
            <w:tcW w:w="2810" w:type="dxa"/>
            <w:shd w:val="clear" w:color="auto" w:fill="auto"/>
          </w:tcPr>
          <w:p w14:paraId="709899E3"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IRC/UNIDO</w:t>
            </w:r>
          </w:p>
        </w:tc>
      </w:tr>
      <w:tr w:rsidR="003D39D6" w:rsidRPr="00B539AA" w14:paraId="79DF81D8" w14:textId="77777777" w:rsidTr="003D39D6">
        <w:trPr>
          <w:cantSplit/>
          <w:trHeight w:val="261"/>
        </w:trPr>
        <w:tc>
          <w:tcPr>
            <w:tcW w:w="7285" w:type="dxa"/>
            <w:shd w:val="clear" w:color="auto" w:fill="auto"/>
          </w:tcPr>
          <w:p w14:paraId="2D3EEACE" w14:textId="77777777" w:rsidR="003D39D6" w:rsidRPr="00ED5528" w:rsidRDefault="003D39D6" w:rsidP="003D39D6">
            <w:pPr>
              <w:jc w:val="both"/>
              <w:rPr>
                <w:rFonts w:ascii="Arial Narrow" w:hAnsi="Arial Narrow"/>
                <w:bCs/>
                <w:sz w:val="20"/>
                <w:szCs w:val="20"/>
              </w:rPr>
            </w:pPr>
            <w:r w:rsidRPr="00ED5528">
              <w:rPr>
                <w:rFonts w:ascii="Arial Narrow" w:hAnsi="Arial Narrow"/>
                <w:bCs/>
                <w:sz w:val="20"/>
                <w:szCs w:val="20"/>
              </w:rPr>
              <w:t>Baseline survey on IYCF practices</w:t>
            </w:r>
          </w:p>
        </w:tc>
        <w:tc>
          <w:tcPr>
            <w:tcW w:w="450" w:type="dxa"/>
            <w:shd w:val="clear" w:color="auto" w:fill="auto"/>
            <w:vAlign w:val="center"/>
          </w:tcPr>
          <w:p w14:paraId="61C2A086" w14:textId="77777777" w:rsidR="003D39D6" w:rsidRPr="00ED5528" w:rsidRDefault="003D39D6" w:rsidP="003D39D6">
            <w:pPr>
              <w:jc w:val="center"/>
              <w:rPr>
                <w:sz w:val="20"/>
                <w:szCs w:val="20"/>
              </w:rPr>
            </w:pPr>
          </w:p>
        </w:tc>
        <w:tc>
          <w:tcPr>
            <w:tcW w:w="450" w:type="dxa"/>
            <w:shd w:val="clear" w:color="auto" w:fill="auto"/>
            <w:vAlign w:val="center"/>
          </w:tcPr>
          <w:p w14:paraId="02951DA9" w14:textId="77777777" w:rsidR="003D39D6" w:rsidRPr="00ED5528" w:rsidRDefault="003D39D6" w:rsidP="003D39D6">
            <w:pPr>
              <w:jc w:val="center"/>
              <w:rPr>
                <w:sz w:val="20"/>
                <w:szCs w:val="20"/>
              </w:rPr>
            </w:pPr>
          </w:p>
        </w:tc>
        <w:tc>
          <w:tcPr>
            <w:tcW w:w="450" w:type="dxa"/>
            <w:shd w:val="clear" w:color="auto" w:fill="auto"/>
            <w:vAlign w:val="center"/>
          </w:tcPr>
          <w:p w14:paraId="2D9F7BDE" w14:textId="77777777" w:rsidR="003D39D6" w:rsidRPr="00ED5528" w:rsidRDefault="003D39D6" w:rsidP="003D39D6">
            <w:pPr>
              <w:jc w:val="center"/>
              <w:rPr>
                <w:rFonts w:ascii="Arial Narrow" w:hAnsi="Arial Narrow"/>
                <w:sz w:val="20"/>
                <w:szCs w:val="20"/>
              </w:rPr>
            </w:pPr>
          </w:p>
        </w:tc>
        <w:tc>
          <w:tcPr>
            <w:tcW w:w="450" w:type="dxa"/>
            <w:shd w:val="clear" w:color="auto" w:fill="auto"/>
            <w:vAlign w:val="center"/>
          </w:tcPr>
          <w:p w14:paraId="5A5FB237" w14:textId="77777777" w:rsidR="003D39D6" w:rsidRPr="00ED5528" w:rsidRDefault="003D39D6" w:rsidP="003D39D6">
            <w:pPr>
              <w:jc w:val="center"/>
              <w:rPr>
                <w:rFonts w:ascii="Arial Narrow" w:hAnsi="Arial Narrow"/>
                <w:sz w:val="20"/>
                <w:szCs w:val="20"/>
              </w:rPr>
            </w:pPr>
          </w:p>
        </w:tc>
        <w:tc>
          <w:tcPr>
            <w:tcW w:w="450" w:type="dxa"/>
            <w:shd w:val="clear" w:color="auto" w:fill="auto"/>
            <w:vAlign w:val="center"/>
          </w:tcPr>
          <w:p w14:paraId="2444CC29" w14:textId="77777777" w:rsidR="003D39D6" w:rsidRPr="00ED5528" w:rsidRDefault="003D39D6" w:rsidP="003D39D6">
            <w:pPr>
              <w:jc w:val="center"/>
              <w:rPr>
                <w:rFonts w:ascii="Arial Narrow" w:hAnsi="Arial Narrow"/>
                <w:sz w:val="20"/>
                <w:szCs w:val="20"/>
              </w:rPr>
            </w:pPr>
          </w:p>
        </w:tc>
        <w:tc>
          <w:tcPr>
            <w:tcW w:w="450" w:type="dxa"/>
            <w:shd w:val="clear" w:color="auto" w:fill="auto"/>
            <w:vAlign w:val="center"/>
          </w:tcPr>
          <w:p w14:paraId="7E59151C" w14:textId="77777777" w:rsidR="003D39D6" w:rsidRPr="00ED5528" w:rsidRDefault="003D39D6" w:rsidP="003D39D6">
            <w:pPr>
              <w:jc w:val="center"/>
              <w:rPr>
                <w:rFonts w:ascii="Arial Narrow" w:hAnsi="Arial Narrow"/>
                <w:sz w:val="20"/>
                <w:szCs w:val="20"/>
              </w:rPr>
            </w:pPr>
          </w:p>
        </w:tc>
        <w:tc>
          <w:tcPr>
            <w:tcW w:w="450" w:type="dxa"/>
            <w:shd w:val="clear" w:color="auto" w:fill="auto"/>
            <w:vAlign w:val="center"/>
          </w:tcPr>
          <w:p w14:paraId="3A8BD9AB" w14:textId="77777777" w:rsidR="003D39D6" w:rsidRPr="00ED5528" w:rsidRDefault="003D39D6" w:rsidP="003D39D6">
            <w:pPr>
              <w:jc w:val="center"/>
              <w:rPr>
                <w:rFonts w:ascii="Arial Narrow" w:hAnsi="Arial Narrow"/>
                <w:sz w:val="20"/>
                <w:szCs w:val="20"/>
              </w:rPr>
            </w:pPr>
          </w:p>
        </w:tc>
        <w:tc>
          <w:tcPr>
            <w:tcW w:w="450" w:type="dxa"/>
            <w:shd w:val="clear" w:color="auto" w:fill="auto"/>
            <w:vAlign w:val="center"/>
          </w:tcPr>
          <w:p w14:paraId="222A50C3" w14:textId="77777777" w:rsidR="003D39D6" w:rsidRPr="00ED5528" w:rsidRDefault="003D39D6" w:rsidP="003D39D6">
            <w:pPr>
              <w:jc w:val="center"/>
              <w:rPr>
                <w:rFonts w:ascii="Arial Narrow" w:hAnsi="Arial Narrow"/>
                <w:sz w:val="20"/>
                <w:szCs w:val="20"/>
              </w:rPr>
            </w:pPr>
          </w:p>
        </w:tc>
        <w:tc>
          <w:tcPr>
            <w:tcW w:w="450" w:type="dxa"/>
            <w:shd w:val="clear" w:color="auto" w:fill="auto"/>
            <w:vAlign w:val="center"/>
          </w:tcPr>
          <w:p w14:paraId="4C6901EF" w14:textId="77777777" w:rsidR="003D39D6" w:rsidRPr="00ED5528" w:rsidRDefault="003D39D6" w:rsidP="003D39D6">
            <w:pPr>
              <w:jc w:val="center"/>
              <w:rPr>
                <w:rFonts w:ascii="Arial Narrow" w:hAnsi="Arial Narrow"/>
                <w:sz w:val="20"/>
                <w:szCs w:val="20"/>
              </w:rPr>
            </w:pPr>
          </w:p>
        </w:tc>
        <w:tc>
          <w:tcPr>
            <w:tcW w:w="450" w:type="dxa"/>
            <w:shd w:val="clear" w:color="auto" w:fill="auto"/>
            <w:vAlign w:val="center"/>
          </w:tcPr>
          <w:p w14:paraId="737C1765" w14:textId="77777777" w:rsidR="003D39D6" w:rsidRPr="00ED5528" w:rsidRDefault="003D39D6" w:rsidP="003D39D6">
            <w:pPr>
              <w:jc w:val="center"/>
              <w:rPr>
                <w:rFonts w:ascii="Arial Narrow" w:hAnsi="Arial Narrow"/>
                <w:sz w:val="20"/>
                <w:szCs w:val="20"/>
              </w:rPr>
            </w:pPr>
          </w:p>
        </w:tc>
        <w:tc>
          <w:tcPr>
            <w:tcW w:w="540" w:type="dxa"/>
            <w:shd w:val="clear" w:color="auto" w:fill="auto"/>
            <w:vAlign w:val="center"/>
          </w:tcPr>
          <w:p w14:paraId="7A9A7B45" w14:textId="77777777" w:rsidR="003D39D6" w:rsidRPr="00ED5528" w:rsidRDefault="003D39D6" w:rsidP="003D39D6">
            <w:pPr>
              <w:jc w:val="center"/>
              <w:rPr>
                <w:rFonts w:ascii="Arial Narrow" w:hAnsi="Arial Narrow"/>
                <w:sz w:val="20"/>
                <w:szCs w:val="20"/>
              </w:rPr>
            </w:pPr>
          </w:p>
        </w:tc>
        <w:tc>
          <w:tcPr>
            <w:tcW w:w="470" w:type="dxa"/>
            <w:shd w:val="clear" w:color="auto" w:fill="auto"/>
            <w:vAlign w:val="center"/>
          </w:tcPr>
          <w:p w14:paraId="1377F065" w14:textId="77777777" w:rsidR="003D39D6" w:rsidRPr="00ED5528" w:rsidRDefault="003D39D6" w:rsidP="003D39D6">
            <w:pPr>
              <w:jc w:val="center"/>
              <w:rPr>
                <w:rFonts w:ascii="Arial Narrow" w:hAnsi="Arial Narrow"/>
                <w:sz w:val="20"/>
                <w:szCs w:val="20"/>
              </w:rPr>
            </w:pPr>
          </w:p>
        </w:tc>
        <w:tc>
          <w:tcPr>
            <w:tcW w:w="2810" w:type="dxa"/>
            <w:shd w:val="clear" w:color="auto" w:fill="auto"/>
          </w:tcPr>
          <w:p w14:paraId="7B4DFC93" w14:textId="77777777" w:rsidR="003D39D6" w:rsidRPr="00ED5528" w:rsidRDefault="003D39D6" w:rsidP="003D39D6">
            <w:pPr>
              <w:jc w:val="center"/>
              <w:rPr>
                <w:rFonts w:ascii="Arial Narrow" w:hAnsi="Arial Narrow"/>
                <w:sz w:val="20"/>
                <w:szCs w:val="20"/>
              </w:rPr>
            </w:pPr>
          </w:p>
        </w:tc>
      </w:tr>
      <w:tr w:rsidR="003D39D6" w:rsidRPr="00B539AA" w14:paraId="5AC40371" w14:textId="77777777" w:rsidTr="003A115A">
        <w:trPr>
          <w:cantSplit/>
          <w:trHeight w:val="261"/>
        </w:trPr>
        <w:tc>
          <w:tcPr>
            <w:tcW w:w="7285" w:type="dxa"/>
            <w:shd w:val="clear" w:color="auto" w:fill="auto"/>
          </w:tcPr>
          <w:p w14:paraId="0E8531C9" w14:textId="77777777" w:rsidR="003D39D6" w:rsidRPr="00ED5528" w:rsidRDefault="003D39D6" w:rsidP="003D39D6">
            <w:pPr>
              <w:jc w:val="both"/>
              <w:rPr>
                <w:rFonts w:ascii="Arial Narrow" w:hAnsi="Arial Narrow"/>
                <w:bCs/>
                <w:sz w:val="20"/>
                <w:szCs w:val="20"/>
              </w:rPr>
            </w:pPr>
            <w:r w:rsidRPr="00ED5528">
              <w:rPr>
                <w:rFonts w:ascii="Arial Narrow" w:hAnsi="Arial Narrow"/>
                <w:bCs/>
                <w:sz w:val="20"/>
                <w:szCs w:val="20"/>
              </w:rPr>
              <w:t>Development of key IYCF messages and BCC strategy</w:t>
            </w:r>
          </w:p>
        </w:tc>
        <w:tc>
          <w:tcPr>
            <w:tcW w:w="450" w:type="dxa"/>
            <w:shd w:val="clear" w:color="auto" w:fill="auto"/>
            <w:vAlign w:val="center"/>
          </w:tcPr>
          <w:p w14:paraId="26D3984E" w14:textId="77777777" w:rsidR="003D39D6" w:rsidRPr="00ED5528" w:rsidRDefault="003D39D6" w:rsidP="003D39D6">
            <w:pPr>
              <w:jc w:val="center"/>
              <w:rPr>
                <w:rFonts w:ascii="Arial Narrow" w:hAnsi="Arial Narrow"/>
                <w:sz w:val="20"/>
                <w:szCs w:val="20"/>
              </w:rPr>
            </w:pPr>
          </w:p>
        </w:tc>
        <w:tc>
          <w:tcPr>
            <w:tcW w:w="450" w:type="dxa"/>
            <w:shd w:val="clear" w:color="auto" w:fill="auto"/>
            <w:vAlign w:val="center"/>
          </w:tcPr>
          <w:p w14:paraId="1E86A93A" w14:textId="77777777" w:rsidR="003D39D6" w:rsidRPr="00ED5528" w:rsidRDefault="003D39D6" w:rsidP="003D39D6">
            <w:pPr>
              <w:jc w:val="center"/>
              <w:rPr>
                <w:rFonts w:ascii="Arial Narrow" w:hAnsi="Arial Narrow"/>
                <w:sz w:val="20"/>
                <w:szCs w:val="20"/>
              </w:rPr>
            </w:pPr>
          </w:p>
        </w:tc>
        <w:tc>
          <w:tcPr>
            <w:tcW w:w="450" w:type="dxa"/>
            <w:shd w:val="clear" w:color="auto" w:fill="auto"/>
            <w:vAlign w:val="center"/>
          </w:tcPr>
          <w:p w14:paraId="2F16D516" w14:textId="77777777" w:rsidR="003D39D6" w:rsidRPr="00ED5528" w:rsidRDefault="003D39D6" w:rsidP="003D39D6">
            <w:pPr>
              <w:jc w:val="center"/>
              <w:rPr>
                <w:rFonts w:ascii="Arial Narrow" w:hAnsi="Arial Narrow"/>
                <w:sz w:val="20"/>
                <w:szCs w:val="20"/>
              </w:rPr>
            </w:pPr>
          </w:p>
        </w:tc>
        <w:tc>
          <w:tcPr>
            <w:tcW w:w="450" w:type="dxa"/>
            <w:shd w:val="clear" w:color="auto" w:fill="C9C9C9" w:themeFill="accent3" w:themeFillTint="99"/>
            <w:vAlign w:val="center"/>
          </w:tcPr>
          <w:p w14:paraId="19F97D9E"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X</w:t>
            </w:r>
          </w:p>
        </w:tc>
        <w:tc>
          <w:tcPr>
            <w:tcW w:w="450" w:type="dxa"/>
            <w:shd w:val="clear" w:color="auto" w:fill="auto"/>
            <w:vAlign w:val="center"/>
          </w:tcPr>
          <w:p w14:paraId="1354DAF6" w14:textId="77777777" w:rsidR="003D39D6" w:rsidRPr="00ED5528" w:rsidRDefault="003D39D6" w:rsidP="003D39D6">
            <w:pPr>
              <w:jc w:val="center"/>
              <w:rPr>
                <w:rFonts w:ascii="Arial Narrow" w:hAnsi="Arial Narrow"/>
                <w:sz w:val="20"/>
                <w:szCs w:val="20"/>
              </w:rPr>
            </w:pPr>
          </w:p>
        </w:tc>
        <w:tc>
          <w:tcPr>
            <w:tcW w:w="450" w:type="dxa"/>
            <w:shd w:val="clear" w:color="auto" w:fill="auto"/>
            <w:vAlign w:val="center"/>
          </w:tcPr>
          <w:p w14:paraId="3960CA90" w14:textId="77777777" w:rsidR="003D39D6" w:rsidRPr="00ED5528" w:rsidRDefault="003D39D6" w:rsidP="003D39D6">
            <w:pPr>
              <w:jc w:val="center"/>
              <w:rPr>
                <w:rFonts w:ascii="Arial Narrow" w:hAnsi="Arial Narrow"/>
                <w:sz w:val="20"/>
                <w:szCs w:val="20"/>
              </w:rPr>
            </w:pPr>
          </w:p>
        </w:tc>
        <w:tc>
          <w:tcPr>
            <w:tcW w:w="450" w:type="dxa"/>
            <w:shd w:val="clear" w:color="auto" w:fill="auto"/>
            <w:vAlign w:val="center"/>
          </w:tcPr>
          <w:p w14:paraId="5147BCD2" w14:textId="77777777" w:rsidR="003D39D6" w:rsidRPr="00ED5528" w:rsidRDefault="003D39D6" w:rsidP="003D39D6">
            <w:pPr>
              <w:jc w:val="center"/>
              <w:rPr>
                <w:rFonts w:ascii="Arial Narrow" w:hAnsi="Arial Narrow"/>
                <w:sz w:val="20"/>
                <w:szCs w:val="20"/>
              </w:rPr>
            </w:pPr>
          </w:p>
        </w:tc>
        <w:tc>
          <w:tcPr>
            <w:tcW w:w="450" w:type="dxa"/>
            <w:shd w:val="clear" w:color="auto" w:fill="auto"/>
            <w:vAlign w:val="center"/>
          </w:tcPr>
          <w:p w14:paraId="48239B35" w14:textId="77777777" w:rsidR="003D39D6" w:rsidRPr="00ED5528" w:rsidRDefault="003D39D6" w:rsidP="003D39D6">
            <w:pPr>
              <w:jc w:val="center"/>
              <w:rPr>
                <w:rFonts w:ascii="Arial Narrow" w:hAnsi="Arial Narrow"/>
                <w:sz w:val="20"/>
                <w:szCs w:val="20"/>
              </w:rPr>
            </w:pPr>
          </w:p>
        </w:tc>
        <w:tc>
          <w:tcPr>
            <w:tcW w:w="450" w:type="dxa"/>
            <w:shd w:val="clear" w:color="auto" w:fill="auto"/>
            <w:vAlign w:val="center"/>
          </w:tcPr>
          <w:p w14:paraId="19060EB5" w14:textId="77777777" w:rsidR="003D39D6" w:rsidRPr="00ED5528" w:rsidRDefault="003D39D6" w:rsidP="003D39D6">
            <w:pPr>
              <w:jc w:val="center"/>
              <w:rPr>
                <w:rFonts w:ascii="Arial Narrow" w:hAnsi="Arial Narrow"/>
                <w:sz w:val="20"/>
                <w:szCs w:val="20"/>
              </w:rPr>
            </w:pPr>
          </w:p>
        </w:tc>
        <w:tc>
          <w:tcPr>
            <w:tcW w:w="450" w:type="dxa"/>
            <w:shd w:val="clear" w:color="auto" w:fill="auto"/>
            <w:vAlign w:val="center"/>
          </w:tcPr>
          <w:p w14:paraId="186EF00D" w14:textId="77777777" w:rsidR="003D39D6" w:rsidRPr="00ED5528" w:rsidRDefault="003D39D6" w:rsidP="003D39D6">
            <w:pPr>
              <w:jc w:val="center"/>
              <w:rPr>
                <w:rFonts w:ascii="Arial Narrow" w:hAnsi="Arial Narrow"/>
                <w:sz w:val="20"/>
                <w:szCs w:val="20"/>
              </w:rPr>
            </w:pPr>
          </w:p>
        </w:tc>
        <w:tc>
          <w:tcPr>
            <w:tcW w:w="540" w:type="dxa"/>
            <w:shd w:val="clear" w:color="auto" w:fill="auto"/>
            <w:vAlign w:val="center"/>
          </w:tcPr>
          <w:p w14:paraId="72FBE256" w14:textId="77777777" w:rsidR="003D39D6" w:rsidRPr="00ED5528" w:rsidRDefault="003D39D6" w:rsidP="003D39D6">
            <w:pPr>
              <w:jc w:val="center"/>
              <w:rPr>
                <w:rFonts w:ascii="Arial Narrow" w:hAnsi="Arial Narrow"/>
                <w:sz w:val="20"/>
                <w:szCs w:val="20"/>
              </w:rPr>
            </w:pPr>
          </w:p>
        </w:tc>
        <w:tc>
          <w:tcPr>
            <w:tcW w:w="470" w:type="dxa"/>
            <w:shd w:val="clear" w:color="auto" w:fill="auto"/>
            <w:vAlign w:val="center"/>
          </w:tcPr>
          <w:p w14:paraId="4426DF40" w14:textId="77777777" w:rsidR="003D39D6" w:rsidRPr="00ED5528" w:rsidRDefault="003D39D6" w:rsidP="003D39D6">
            <w:pPr>
              <w:jc w:val="center"/>
              <w:rPr>
                <w:rFonts w:ascii="Arial Narrow" w:hAnsi="Arial Narrow"/>
                <w:sz w:val="20"/>
                <w:szCs w:val="20"/>
              </w:rPr>
            </w:pPr>
          </w:p>
        </w:tc>
        <w:tc>
          <w:tcPr>
            <w:tcW w:w="2810" w:type="dxa"/>
            <w:shd w:val="clear" w:color="auto" w:fill="auto"/>
          </w:tcPr>
          <w:p w14:paraId="224F6435"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IRC/UNIDO</w:t>
            </w:r>
          </w:p>
        </w:tc>
      </w:tr>
      <w:tr w:rsidR="003D39D6" w:rsidRPr="00B539AA" w14:paraId="0ECD0F69" w14:textId="77777777" w:rsidTr="003A115A">
        <w:trPr>
          <w:cantSplit/>
          <w:trHeight w:val="261"/>
        </w:trPr>
        <w:tc>
          <w:tcPr>
            <w:tcW w:w="7285" w:type="dxa"/>
            <w:shd w:val="clear" w:color="auto" w:fill="auto"/>
          </w:tcPr>
          <w:p w14:paraId="2CC4FD1D" w14:textId="77777777" w:rsidR="003D39D6" w:rsidRPr="00ED5528" w:rsidRDefault="003D39D6" w:rsidP="003D39D6">
            <w:pPr>
              <w:jc w:val="both"/>
              <w:rPr>
                <w:rFonts w:ascii="Arial Narrow" w:hAnsi="Arial Narrow"/>
                <w:bCs/>
                <w:sz w:val="20"/>
                <w:szCs w:val="20"/>
              </w:rPr>
            </w:pPr>
            <w:r w:rsidRPr="00ED5528">
              <w:rPr>
                <w:rFonts w:ascii="Arial Narrow" w:hAnsi="Arial Narrow"/>
                <w:bCs/>
                <w:sz w:val="20"/>
                <w:szCs w:val="20"/>
              </w:rPr>
              <w:t>Identification and formation of MCGs</w:t>
            </w:r>
          </w:p>
        </w:tc>
        <w:tc>
          <w:tcPr>
            <w:tcW w:w="450" w:type="dxa"/>
            <w:shd w:val="clear" w:color="auto" w:fill="auto"/>
            <w:vAlign w:val="center"/>
          </w:tcPr>
          <w:p w14:paraId="1C2F0D11" w14:textId="77777777" w:rsidR="003D39D6" w:rsidRPr="00ED5528" w:rsidRDefault="003D39D6" w:rsidP="003D39D6">
            <w:pPr>
              <w:jc w:val="center"/>
              <w:rPr>
                <w:rFonts w:ascii="Arial Narrow" w:hAnsi="Arial Narrow"/>
                <w:sz w:val="20"/>
                <w:szCs w:val="20"/>
              </w:rPr>
            </w:pPr>
          </w:p>
        </w:tc>
        <w:tc>
          <w:tcPr>
            <w:tcW w:w="450" w:type="dxa"/>
            <w:shd w:val="clear" w:color="auto" w:fill="auto"/>
            <w:vAlign w:val="center"/>
          </w:tcPr>
          <w:p w14:paraId="5414FC3F" w14:textId="77777777" w:rsidR="003D39D6" w:rsidRPr="00ED5528" w:rsidRDefault="003D39D6" w:rsidP="003D39D6">
            <w:pPr>
              <w:jc w:val="center"/>
              <w:rPr>
                <w:rFonts w:ascii="Arial Narrow" w:hAnsi="Arial Narrow"/>
                <w:sz w:val="20"/>
                <w:szCs w:val="20"/>
              </w:rPr>
            </w:pPr>
          </w:p>
        </w:tc>
        <w:tc>
          <w:tcPr>
            <w:tcW w:w="450" w:type="dxa"/>
            <w:shd w:val="clear" w:color="auto" w:fill="C9C9C9" w:themeFill="accent3" w:themeFillTint="99"/>
            <w:vAlign w:val="center"/>
          </w:tcPr>
          <w:p w14:paraId="441DEA22"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X</w:t>
            </w:r>
          </w:p>
        </w:tc>
        <w:tc>
          <w:tcPr>
            <w:tcW w:w="450" w:type="dxa"/>
            <w:shd w:val="clear" w:color="auto" w:fill="C9C9C9" w:themeFill="accent3" w:themeFillTint="99"/>
            <w:vAlign w:val="center"/>
          </w:tcPr>
          <w:p w14:paraId="4AABEDBF"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X</w:t>
            </w:r>
          </w:p>
        </w:tc>
        <w:tc>
          <w:tcPr>
            <w:tcW w:w="450" w:type="dxa"/>
            <w:shd w:val="clear" w:color="auto" w:fill="auto"/>
            <w:vAlign w:val="center"/>
          </w:tcPr>
          <w:p w14:paraId="40CC9898" w14:textId="77777777" w:rsidR="003D39D6" w:rsidRPr="00ED5528" w:rsidRDefault="003D39D6" w:rsidP="003D39D6">
            <w:pPr>
              <w:jc w:val="center"/>
              <w:rPr>
                <w:rFonts w:ascii="Arial Narrow" w:hAnsi="Arial Narrow"/>
                <w:sz w:val="20"/>
                <w:szCs w:val="20"/>
              </w:rPr>
            </w:pPr>
          </w:p>
        </w:tc>
        <w:tc>
          <w:tcPr>
            <w:tcW w:w="450" w:type="dxa"/>
            <w:shd w:val="clear" w:color="auto" w:fill="auto"/>
            <w:vAlign w:val="center"/>
          </w:tcPr>
          <w:p w14:paraId="0406E1C1" w14:textId="77777777" w:rsidR="003D39D6" w:rsidRPr="00ED5528" w:rsidRDefault="003D39D6" w:rsidP="003D39D6">
            <w:pPr>
              <w:jc w:val="center"/>
              <w:rPr>
                <w:rFonts w:ascii="Arial Narrow" w:hAnsi="Arial Narrow"/>
                <w:sz w:val="20"/>
                <w:szCs w:val="20"/>
              </w:rPr>
            </w:pPr>
          </w:p>
        </w:tc>
        <w:tc>
          <w:tcPr>
            <w:tcW w:w="450" w:type="dxa"/>
            <w:shd w:val="clear" w:color="auto" w:fill="auto"/>
            <w:vAlign w:val="center"/>
          </w:tcPr>
          <w:p w14:paraId="170F571F" w14:textId="77777777" w:rsidR="003D39D6" w:rsidRPr="00ED5528" w:rsidRDefault="003D39D6" w:rsidP="003D39D6">
            <w:pPr>
              <w:jc w:val="center"/>
              <w:rPr>
                <w:rFonts w:ascii="Arial Narrow" w:hAnsi="Arial Narrow"/>
                <w:sz w:val="20"/>
                <w:szCs w:val="20"/>
              </w:rPr>
            </w:pPr>
          </w:p>
        </w:tc>
        <w:tc>
          <w:tcPr>
            <w:tcW w:w="450" w:type="dxa"/>
            <w:shd w:val="clear" w:color="auto" w:fill="C9C9C9" w:themeFill="accent3" w:themeFillTint="99"/>
            <w:vAlign w:val="center"/>
          </w:tcPr>
          <w:p w14:paraId="428E07F8"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X</w:t>
            </w:r>
          </w:p>
        </w:tc>
        <w:tc>
          <w:tcPr>
            <w:tcW w:w="450" w:type="dxa"/>
            <w:shd w:val="clear" w:color="auto" w:fill="C9C9C9" w:themeFill="accent3" w:themeFillTint="99"/>
            <w:vAlign w:val="center"/>
          </w:tcPr>
          <w:p w14:paraId="5DD4886A"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X</w:t>
            </w:r>
          </w:p>
        </w:tc>
        <w:tc>
          <w:tcPr>
            <w:tcW w:w="450" w:type="dxa"/>
            <w:shd w:val="clear" w:color="auto" w:fill="auto"/>
            <w:vAlign w:val="center"/>
          </w:tcPr>
          <w:p w14:paraId="3D8223BF" w14:textId="77777777" w:rsidR="003D39D6" w:rsidRPr="00ED5528" w:rsidRDefault="003D39D6" w:rsidP="003D39D6">
            <w:pPr>
              <w:jc w:val="center"/>
              <w:rPr>
                <w:rFonts w:ascii="Arial Narrow" w:hAnsi="Arial Narrow"/>
                <w:sz w:val="20"/>
                <w:szCs w:val="20"/>
              </w:rPr>
            </w:pPr>
          </w:p>
        </w:tc>
        <w:tc>
          <w:tcPr>
            <w:tcW w:w="540" w:type="dxa"/>
            <w:shd w:val="clear" w:color="auto" w:fill="auto"/>
            <w:vAlign w:val="center"/>
          </w:tcPr>
          <w:p w14:paraId="44A23D0A" w14:textId="77777777" w:rsidR="003D39D6" w:rsidRPr="00ED5528" w:rsidRDefault="003D39D6" w:rsidP="003D39D6">
            <w:pPr>
              <w:jc w:val="center"/>
              <w:rPr>
                <w:rFonts w:ascii="Arial Narrow" w:hAnsi="Arial Narrow"/>
                <w:sz w:val="20"/>
                <w:szCs w:val="20"/>
              </w:rPr>
            </w:pPr>
          </w:p>
        </w:tc>
        <w:tc>
          <w:tcPr>
            <w:tcW w:w="470" w:type="dxa"/>
            <w:shd w:val="clear" w:color="auto" w:fill="auto"/>
            <w:vAlign w:val="center"/>
          </w:tcPr>
          <w:p w14:paraId="1F0C7CA1" w14:textId="77777777" w:rsidR="003D39D6" w:rsidRPr="00ED5528" w:rsidRDefault="003D39D6" w:rsidP="003D39D6">
            <w:pPr>
              <w:jc w:val="center"/>
              <w:rPr>
                <w:rFonts w:ascii="Arial Narrow" w:hAnsi="Arial Narrow"/>
                <w:sz w:val="20"/>
                <w:szCs w:val="20"/>
              </w:rPr>
            </w:pPr>
          </w:p>
        </w:tc>
        <w:tc>
          <w:tcPr>
            <w:tcW w:w="2810" w:type="dxa"/>
            <w:shd w:val="clear" w:color="auto" w:fill="auto"/>
          </w:tcPr>
          <w:p w14:paraId="3D15F7B7"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IRC/UNIDO</w:t>
            </w:r>
          </w:p>
        </w:tc>
      </w:tr>
      <w:tr w:rsidR="003D39D6" w:rsidRPr="00B539AA" w14:paraId="686D09CE" w14:textId="77777777" w:rsidTr="003A115A">
        <w:trPr>
          <w:cantSplit/>
          <w:trHeight w:val="261"/>
        </w:trPr>
        <w:tc>
          <w:tcPr>
            <w:tcW w:w="7285" w:type="dxa"/>
            <w:shd w:val="clear" w:color="auto" w:fill="auto"/>
          </w:tcPr>
          <w:p w14:paraId="6BD4E025" w14:textId="77777777" w:rsidR="003D39D6" w:rsidRPr="00ED5528" w:rsidRDefault="003D39D6" w:rsidP="003D39D6">
            <w:pPr>
              <w:jc w:val="both"/>
              <w:rPr>
                <w:rFonts w:ascii="Arial Narrow" w:hAnsi="Arial Narrow"/>
                <w:bCs/>
                <w:sz w:val="20"/>
                <w:szCs w:val="20"/>
              </w:rPr>
            </w:pPr>
            <w:r w:rsidRPr="00ED5528">
              <w:rPr>
                <w:rFonts w:ascii="Arial Narrow" w:hAnsi="Arial Narrow"/>
                <w:bCs/>
                <w:sz w:val="20"/>
                <w:szCs w:val="20"/>
              </w:rPr>
              <w:t>Training of Peer Educators and IYCF counsellors on IYCF and BCC</w:t>
            </w:r>
          </w:p>
        </w:tc>
        <w:tc>
          <w:tcPr>
            <w:tcW w:w="450" w:type="dxa"/>
            <w:shd w:val="clear" w:color="auto" w:fill="auto"/>
            <w:vAlign w:val="center"/>
          </w:tcPr>
          <w:p w14:paraId="60A7E3B3" w14:textId="77777777" w:rsidR="003D39D6" w:rsidRPr="00ED5528" w:rsidRDefault="003D39D6" w:rsidP="003D39D6">
            <w:pPr>
              <w:jc w:val="center"/>
              <w:rPr>
                <w:rFonts w:ascii="Arial Narrow" w:hAnsi="Arial Narrow"/>
                <w:sz w:val="20"/>
                <w:szCs w:val="20"/>
              </w:rPr>
            </w:pPr>
          </w:p>
        </w:tc>
        <w:tc>
          <w:tcPr>
            <w:tcW w:w="450" w:type="dxa"/>
            <w:shd w:val="clear" w:color="auto" w:fill="auto"/>
            <w:vAlign w:val="center"/>
          </w:tcPr>
          <w:p w14:paraId="23D73866" w14:textId="77777777" w:rsidR="003D39D6" w:rsidRPr="00ED5528" w:rsidRDefault="003D39D6" w:rsidP="003D39D6">
            <w:pPr>
              <w:jc w:val="center"/>
              <w:rPr>
                <w:rFonts w:ascii="Arial Narrow" w:hAnsi="Arial Narrow"/>
                <w:sz w:val="20"/>
                <w:szCs w:val="20"/>
              </w:rPr>
            </w:pPr>
          </w:p>
        </w:tc>
        <w:tc>
          <w:tcPr>
            <w:tcW w:w="450" w:type="dxa"/>
            <w:shd w:val="clear" w:color="auto" w:fill="auto"/>
            <w:vAlign w:val="center"/>
          </w:tcPr>
          <w:p w14:paraId="129B69E3" w14:textId="77777777" w:rsidR="003D39D6" w:rsidRPr="00ED5528" w:rsidRDefault="003D39D6" w:rsidP="003D39D6">
            <w:pPr>
              <w:jc w:val="center"/>
              <w:rPr>
                <w:rFonts w:ascii="Arial Narrow" w:hAnsi="Arial Narrow"/>
                <w:sz w:val="20"/>
                <w:szCs w:val="20"/>
              </w:rPr>
            </w:pPr>
          </w:p>
        </w:tc>
        <w:tc>
          <w:tcPr>
            <w:tcW w:w="450" w:type="dxa"/>
            <w:shd w:val="clear" w:color="auto" w:fill="C9C9C9" w:themeFill="accent3" w:themeFillTint="99"/>
            <w:vAlign w:val="center"/>
          </w:tcPr>
          <w:p w14:paraId="6F39F238"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X</w:t>
            </w:r>
          </w:p>
        </w:tc>
        <w:tc>
          <w:tcPr>
            <w:tcW w:w="450" w:type="dxa"/>
            <w:shd w:val="clear" w:color="auto" w:fill="auto"/>
            <w:vAlign w:val="center"/>
          </w:tcPr>
          <w:p w14:paraId="1D0E367F" w14:textId="77777777" w:rsidR="003D39D6" w:rsidRPr="00ED5528" w:rsidRDefault="003D39D6" w:rsidP="003D39D6">
            <w:pPr>
              <w:jc w:val="center"/>
              <w:rPr>
                <w:rFonts w:ascii="Arial Narrow" w:hAnsi="Arial Narrow"/>
                <w:sz w:val="20"/>
                <w:szCs w:val="20"/>
              </w:rPr>
            </w:pPr>
          </w:p>
        </w:tc>
        <w:tc>
          <w:tcPr>
            <w:tcW w:w="450" w:type="dxa"/>
            <w:shd w:val="clear" w:color="auto" w:fill="auto"/>
            <w:vAlign w:val="center"/>
          </w:tcPr>
          <w:p w14:paraId="454D6C32" w14:textId="77777777" w:rsidR="003D39D6" w:rsidRPr="00ED5528" w:rsidRDefault="003D39D6" w:rsidP="003D39D6">
            <w:pPr>
              <w:jc w:val="center"/>
              <w:rPr>
                <w:rFonts w:ascii="Arial Narrow" w:hAnsi="Arial Narrow"/>
                <w:sz w:val="20"/>
                <w:szCs w:val="20"/>
              </w:rPr>
            </w:pPr>
          </w:p>
        </w:tc>
        <w:tc>
          <w:tcPr>
            <w:tcW w:w="450" w:type="dxa"/>
            <w:shd w:val="clear" w:color="auto" w:fill="auto"/>
            <w:vAlign w:val="center"/>
          </w:tcPr>
          <w:p w14:paraId="463C8DA2" w14:textId="77777777" w:rsidR="003D39D6" w:rsidRPr="00ED5528" w:rsidRDefault="003D39D6" w:rsidP="003D39D6">
            <w:pPr>
              <w:jc w:val="center"/>
              <w:rPr>
                <w:rFonts w:ascii="Arial Narrow" w:hAnsi="Arial Narrow"/>
                <w:sz w:val="20"/>
                <w:szCs w:val="20"/>
              </w:rPr>
            </w:pPr>
          </w:p>
        </w:tc>
        <w:tc>
          <w:tcPr>
            <w:tcW w:w="450" w:type="dxa"/>
            <w:shd w:val="clear" w:color="auto" w:fill="auto"/>
            <w:vAlign w:val="center"/>
          </w:tcPr>
          <w:p w14:paraId="1C126708" w14:textId="77777777" w:rsidR="003D39D6" w:rsidRPr="00ED5528" w:rsidRDefault="003D39D6" w:rsidP="003D39D6">
            <w:pPr>
              <w:jc w:val="center"/>
              <w:rPr>
                <w:rFonts w:ascii="Arial Narrow" w:hAnsi="Arial Narrow"/>
                <w:sz w:val="20"/>
                <w:szCs w:val="20"/>
              </w:rPr>
            </w:pPr>
          </w:p>
        </w:tc>
        <w:tc>
          <w:tcPr>
            <w:tcW w:w="450" w:type="dxa"/>
            <w:shd w:val="clear" w:color="auto" w:fill="auto"/>
            <w:vAlign w:val="center"/>
          </w:tcPr>
          <w:p w14:paraId="090755F5" w14:textId="77777777" w:rsidR="003D39D6" w:rsidRPr="00ED5528" w:rsidRDefault="003D39D6" w:rsidP="003D39D6">
            <w:pPr>
              <w:jc w:val="center"/>
              <w:rPr>
                <w:rFonts w:ascii="Arial Narrow" w:hAnsi="Arial Narrow"/>
                <w:sz w:val="20"/>
                <w:szCs w:val="20"/>
              </w:rPr>
            </w:pPr>
          </w:p>
        </w:tc>
        <w:tc>
          <w:tcPr>
            <w:tcW w:w="450" w:type="dxa"/>
            <w:shd w:val="clear" w:color="auto" w:fill="C9C9C9" w:themeFill="accent3" w:themeFillTint="99"/>
            <w:vAlign w:val="center"/>
          </w:tcPr>
          <w:p w14:paraId="79794662"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X</w:t>
            </w:r>
          </w:p>
        </w:tc>
        <w:tc>
          <w:tcPr>
            <w:tcW w:w="540" w:type="dxa"/>
            <w:shd w:val="clear" w:color="auto" w:fill="auto"/>
            <w:vAlign w:val="center"/>
          </w:tcPr>
          <w:p w14:paraId="3C8E0826" w14:textId="77777777" w:rsidR="003D39D6" w:rsidRPr="00ED5528" w:rsidRDefault="003D39D6" w:rsidP="003D39D6">
            <w:pPr>
              <w:jc w:val="center"/>
              <w:rPr>
                <w:rFonts w:ascii="Arial Narrow" w:hAnsi="Arial Narrow"/>
                <w:sz w:val="20"/>
                <w:szCs w:val="20"/>
              </w:rPr>
            </w:pPr>
          </w:p>
        </w:tc>
        <w:tc>
          <w:tcPr>
            <w:tcW w:w="470" w:type="dxa"/>
            <w:shd w:val="clear" w:color="auto" w:fill="auto"/>
            <w:vAlign w:val="center"/>
          </w:tcPr>
          <w:p w14:paraId="2FDB7F09" w14:textId="77777777" w:rsidR="003D39D6" w:rsidRPr="00ED5528" w:rsidRDefault="003D39D6" w:rsidP="003D39D6">
            <w:pPr>
              <w:jc w:val="center"/>
              <w:rPr>
                <w:rFonts w:ascii="Arial Narrow" w:hAnsi="Arial Narrow"/>
                <w:sz w:val="20"/>
                <w:szCs w:val="20"/>
              </w:rPr>
            </w:pPr>
          </w:p>
        </w:tc>
        <w:tc>
          <w:tcPr>
            <w:tcW w:w="2810" w:type="dxa"/>
            <w:shd w:val="clear" w:color="auto" w:fill="auto"/>
          </w:tcPr>
          <w:p w14:paraId="12A53EF5"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IRC/UNIDO</w:t>
            </w:r>
          </w:p>
        </w:tc>
      </w:tr>
      <w:tr w:rsidR="003D39D6" w:rsidRPr="00B539AA" w14:paraId="06040554" w14:textId="77777777" w:rsidTr="003A115A">
        <w:trPr>
          <w:cantSplit/>
          <w:trHeight w:val="261"/>
        </w:trPr>
        <w:tc>
          <w:tcPr>
            <w:tcW w:w="7285" w:type="dxa"/>
            <w:shd w:val="clear" w:color="auto" w:fill="auto"/>
          </w:tcPr>
          <w:p w14:paraId="3A1E04A5" w14:textId="77777777" w:rsidR="003D39D6" w:rsidRPr="00ED5528" w:rsidRDefault="003D39D6" w:rsidP="003D39D6">
            <w:pPr>
              <w:jc w:val="both"/>
              <w:rPr>
                <w:rFonts w:ascii="Arial Narrow" w:hAnsi="Arial Narrow"/>
                <w:bCs/>
                <w:sz w:val="20"/>
                <w:szCs w:val="20"/>
              </w:rPr>
            </w:pPr>
            <w:r w:rsidRPr="00ED5528">
              <w:rPr>
                <w:rFonts w:ascii="Arial Narrow" w:hAnsi="Arial Narrow"/>
                <w:bCs/>
                <w:sz w:val="20"/>
                <w:szCs w:val="20"/>
              </w:rPr>
              <w:t>Support IYCF counselling (Exclusive breastfeeding and optimum complementary feeding practices) activities through supported MCGs</w:t>
            </w:r>
          </w:p>
        </w:tc>
        <w:tc>
          <w:tcPr>
            <w:tcW w:w="450" w:type="dxa"/>
            <w:shd w:val="clear" w:color="auto" w:fill="C9C9C9" w:themeFill="accent3" w:themeFillTint="99"/>
            <w:vAlign w:val="center"/>
          </w:tcPr>
          <w:p w14:paraId="2CA4FB7E"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X</w:t>
            </w:r>
          </w:p>
        </w:tc>
        <w:tc>
          <w:tcPr>
            <w:tcW w:w="450" w:type="dxa"/>
            <w:shd w:val="clear" w:color="auto" w:fill="C9C9C9" w:themeFill="accent3" w:themeFillTint="99"/>
            <w:vAlign w:val="center"/>
          </w:tcPr>
          <w:p w14:paraId="5050EA89"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X</w:t>
            </w:r>
          </w:p>
        </w:tc>
        <w:tc>
          <w:tcPr>
            <w:tcW w:w="450" w:type="dxa"/>
            <w:shd w:val="clear" w:color="auto" w:fill="C9C9C9" w:themeFill="accent3" w:themeFillTint="99"/>
            <w:vAlign w:val="center"/>
          </w:tcPr>
          <w:p w14:paraId="4B427AD6"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X</w:t>
            </w:r>
          </w:p>
        </w:tc>
        <w:tc>
          <w:tcPr>
            <w:tcW w:w="450" w:type="dxa"/>
            <w:shd w:val="clear" w:color="auto" w:fill="C9C9C9" w:themeFill="accent3" w:themeFillTint="99"/>
            <w:vAlign w:val="center"/>
          </w:tcPr>
          <w:p w14:paraId="506F4141"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X</w:t>
            </w:r>
          </w:p>
        </w:tc>
        <w:tc>
          <w:tcPr>
            <w:tcW w:w="450" w:type="dxa"/>
            <w:shd w:val="clear" w:color="auto" w:fill="C9C9C9" w:themeFill="accent3" w:themeFillTint="99"/>
            <w:vAlign w:val="center"/>
          </w:tcPr>
          <w:p w14:paraId="57272876"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X</w:t>
            </w:r>
          </w:p>
        </w:tc>
        <w:tc>
          <w:tcPr>
            <w:tcW w:w="450" w:type="dxa"/>
            <w:shd w:val="clear" w:color="auto" w:fill="C9C9C9" w:themeFill="accent3" w:themeFillTint="99"/>
            <w:vAlign w:val="center"/>
          </w:tcPr>
          <w:p w14:paraId="14482C82"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X</w:t>
            </w:r>
          </w:p>
        </w:tc>
        <w:tc>
          <w:tcPr>
            <w:tcW w:w="450" w:type="dxa"/>
            <w:shd w:val="clear" w:color="auto" w:fill="C9C9C9" w:themeFill="accent3" w:themeFillTint="99"/>
            <w:vAlign w:val="center"/>
          </w:tcPr>
          <w:p w14:paraId="2FE03172"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X</w:t>
            </w:r>
          </w:p>
        </w:tc>
        <w:tc>
          <w:tcPr>
            <w:tcW w:w="450" w:type="dxa"/>
            <w:shd w:val="clear" w:color="auto" w:fill="C9C9C9" w:themeFill="accent3" w:themeFillTint="99"/>
            <w:vAlign w:val="center"/>
          </w:tcPr>
          <w:p w14:paraId="46D5C16C"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X</w:t>
            </w:r>
          </w:p>
        </w:tc>
        <w:tc>
          <w:tcPr>
            <w:tcW w:w="450" w:type="dxa"/>
            <w:shd w:val="clear" w:color="auto" w:fill="C9C9C9" w:themeFill="accent3" w:themeFillTint="99"/>
            <w:vAlign w:val="center"/>
          </w:tcPr>
          <w:p w14:paraId="116A325D"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X</w:t>
            </w:r>
          </w:p>
        </w:tc>
        <w:tc>
          <w:tcPr>
            <w:tcW w:w="450" w:type="dxa"/>
            <w:shd w:val="clear" w:color="auto" w:fill="C9C9C9" w:themeFill="accent3" w:themeFillTint="99"/>
            <w:vAlign w:val="center"/>
          </w:tcPr>
          <w:p w14:paraId="321AE35E"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X</w:t>
            </w:r>
          </w:p>
        </w:tc>
        <w:tc>
          <w:tcPr>
            <w:tcW w:w="540" w:type="dxa"/>
            <w:shd w:val="clear" w:color="auto" w:fill="C9C9C9" w:themeFill="accent3" w:themeFillTint="99"/>
            <w:vAlign w:val="center"/>
          </w:tcPr>
          <w:p w14:paraId="4C914EDC"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X</w:t>
            </w:r>
          </w:p>
        </w:tc>
        <w:tc>
          <w:tcPr>
            <w:tcW w:w="470" w:type="dxa"/>
            <w:shd w:val="clear" w:color="auto" w:fill="C9C9C9" w:themeFill="accent3" w:themeFillTint="99"/>
            <w:vAlign w:val="center"/>
          </w:tcPr>
          <w:p w14:paraId="7D8B3339"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X</w:t>
            </w:r>
          </w:p>
        </w:tc>
        <w:tc>
          <w:tcPr>
            <w:tcW w:w="2810" w:type="dxa"/>
            <w:shd w:val="clear" w:color="auto" w:fill="auto"/>
          </w:tcPr>
          <w:p w14:paraId="603901B9"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IRC/UNIDO</w:t>
            </w:r>
          </w:p>
        </w:tc>
      </w:tr>
      <w:tr w:rsidR="003D39D6" w:rsidRPr="00B539AA" w14:paraId="761B2FD7" w14:textId="77777777" w:rsidTr="003A115A">
        <w:trPr>
          <w:cantSplit/>
          <w:trHeight w:val="261"/>
        </w:trPr>
        <w:tc>
          <w:tcPr>
            <w:tcW w:w="7285" w:type="dxa"/>
            <w:shd w:val="clear" w:color="auto" w:fill="auto"/>
          </w:tcPr>
          <w:p w14:paraId="634D294D" w14:textId="77777777" w:rsidR="003D39D6" w:rsidRPr="00ED5528" w:rsidRDefault="003D39D6" w:rsidP="003D39D6">
            <w:pPr>
              <w:jc w:val="both"/>
              <w:rPr>
                <w:rFonts w:ascii="Arial Narrow" w:hAnsi="Arial Narrow"/>
                <w:sz w:val="20"/>
                <w:szCs w:val="20"/>
              </w:rPr>
            </w:pPr>
            <w:r w:rsidRPr="00ED5528">
              <w:rPr>
                <w:rFonts w:ascii="Arial Narrow" w:hAnsi="Arial Narrow"/>
                <w:sz w:val="20"/>
                <w:szCs w:val="20"/>
              </w:rPr>
              <w:lastRenderedPageBreak/>
              <w:t>Community nutrition awareness raising and support campaigns for the promotion of EBF</w:t>
            </w:r>
          </w:p>
        </w:tc>
        <w:tc>
          <w:tcPr>
            <w:tcW w:w="450" w:type="dxa"/>
            <w:shd w:val="clear" w:color="auto" w:fill="C9C9C9" w:themeFill="accent3" w:themeFillTint="99"/>
            <w:vAlign w:val="center"/>
          </w:tcPr>
          <w:p w14:paraId="22365B3F"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X</w:t>
            </w:r>
          </w:p>
        </w:tc>
        <w:tc>
          <w:tcPr>
            <w:tcW w:w="450" w:type="dxa"/>
            <w:shd w:val="clear" w:color="auto" w:fill="C9C9C9" w:themeFill="accent3" w:themeFillTint="99"/>
            <w:vAlign w:val="center"/>
          </w:tcPr>
          <w:p w14:paraId="1A57456C"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X</w:t>
            </w:r>
          </w:p>
        </w:tc>
        <w:tc>
          <w:tcPr>
            <w:tcW w:w="450" w:type="dxa"/>
            <w:shd w:val="clear" w:color="auto" w:fill="C9C9C9" w:themeFill="accent3" w:themeFillTint="99"/>
            <w:vAlign w:val="center"/>
          </w:tcPr>
          <w:p w14:paraId="210F094B"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X</w:t>
            </w:r>
          </w:p>
        </w:tc>
        <w:tc>
          <w:tcPr>
            <w:tcW w:w="450" w:type="dxa"/>
            <w:shd w:val="clear" w:color="auto" w:fill="C9C9C9" w:themeFill="accent3" w:themeFillTint="99"/>
            <w:vAlign w:val="center"/>
          </w:tcPr>
          <w:p w14:paraId="58E4398B"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X</w:t>
            </w:r>
          </w:p>
        </w:tc>
        <w:tc>
          <w:tcPr>
            <w:tcW w:w="450" w:type="dxa"/>
            <w:shd w:val="clear" w:color="auto" w:fill="C9C9C9" w:themeFill="accent3" w:themeFillTint="99"/>
            <w:vAlign w:val="center"/>
          </w:tcPr>
          <w:p w14:paraId="46806548"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X</w:t>
            </w:r>
          </w:p>
        </w:tc>
        <w:tc>
          <w:tcPr>
            <w:tcW w:w="450" w:type="dxa"/>
            <w:shd w:val="clear" w:color="auto" w:fill="C9C9C9" w:themeFill="accent3" w:themeFillTint="99"/>
            <w:vAlign w:val="center"/>
          </w:tcPr>
          <w:p w14:paraId="46BA688D"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X</w:t>
            </w:r>
          </w:p>
        </w:tc>
        <w:tc>
          <w:tcPr>
            <w:tcW w:w="450" w:type="dxa"/>
            <w:shd w:val="clear" w:color="auto" w:fill="C9C9C9" w:themeFill="accent3" w:themeFillTint="99"/>
            <w:vAlign w:val="center"/>
          </w:tcPr>
          <w:p w14:paraId="7849CA8D"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X</w:t>
            </w:r>
          </w:p>
        </w:tc>
        <w:tc>
          <w:tcPr>
            <w:tcW w:w="450" w:type="dxa"/>
            <w:shd w:val="clear" w:color="auto" w:fill="C9C9C9" w:themeFill="accent3" w:themeFillTint="99"/>
            <w:vAlign w:val="center"/>
          </w:tcPr>
          <w:p w14:paraId="41EC818D"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X</w:t>
            </w:r>
          </w:p>
        </w:tc>
        <w:tc>
          <w:tcPr>
            <w:tcW w:w="450" w:type="dxa"/>
            <w:shd w:val="clear" w:color="auto" w:fill="C9C9C9" w:themeFill="accent3" w:themeFillTint="99"/>
            <w:vAlign w:val="center"/>
          </w:tcPr>
          <w:p w14:paraId="2932E1A7"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X</w:t>
            </w:r>
          </w:p>
        </w:tc>
        <w:tc>
          <w:tcPr>
            <w:tcW w:w="450" w:type="dxa"/>
            <w:shd w:val="clear" w:color="auto" w:fill="C9C9C9" w:themeFill="accent3" w:themeFillTint="99"/>
            <w:vAlign w:val="center"/>
          </w:tcPr>
          <w:p w14:paraId="20079EEF"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X</w:t>
            </w:r>
          </w:p>
        </w:tc>
        <w:tc>
          <w:tcPr>
            <w:tcW w:w="540" w:type="dxa"/>
            <w:shd w:val="clear" w:color="auto" w:fill="C9C9C9" w:themeFill="accent3" w:themeFillTint="99"/>
            <w:vAlign w:val="center"/>
          </w:tcPr>
          <w:p w14:paraId="5F68F371"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X</w:t>
            </w:r>
          </w:p>
        </w:tc>
        <w:tc>
          <w:tcPr>
            <w:tcW w:w="470" w:type="dxa"/>
            <w:shd w:val="clear" w:color="auto" w:fill="C9C9C9" w:themeFill="accent3" w:themeFillTint="99"/>
            <w:vAlign w:val="center"/>
          </w:tcPr>
          <w:p w14:paraId="58500DDE"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X</w:t>
            </w:r>
          </w:p>
        </w:tc>
        <w:tc>
          <w:tcPr>
            <w:tcW w:w="2810" w:type="dxa"/>
            <w:shd w:val="clear" w:color="auto" w:fill="auto"/>
          </w:tcPr>
          <w:p w14:paraId="1230D2FF"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IRC/UNIDO</w:t>
            </w:r>
          </w:p>
        </w:tc>
      </w:tr>
      <w:tr w:rsidR="003D39D6" w:rsidRPr="00B539AA" w14:paraId="545A52A9" w14:textId="77777777" w:rsidTr="003A115A">
        <w:trPr>
          <w:cantSplit/>
          <w:trHeight w:val="261"/>
        </w:trPr>
        <w:tc>
          <w:tcPr>
            <w:tcW w:w="7285" w:type="dxa"/>
            <w:shd w:val="clear" w:color="auto" w:fill="auto"/>
          </w:tcPr>
          <w:p w14:paraId="0C073595" w14:textId="77777777" w:rsidR="003D39D6" w:rsidRPr="00ED5528" w:rsidRDefault="003D39D6" w:rsidP="003D39D6">
            <w:pPr>
              <w:jc w:val="both"/>
              <w:rPr>
                <w:rFonts w:ascii="Arial Narrow" w:hAnsi="Arial Narrow"/>
                <w:sz w:val="20"/>
                <w:szCs w:val="20"/>
              </w:rPr>
            </w:pPr>
            <w:r w:rsidRPr="00ED5528">
              <w:rPr>
                <w:rFonts w:ascii="Arial Narrow" w:hAnsi="Arial Narrow"/>
                <w:sz w:val="20"/>
                <w:szCs w:val="20"/>
              </w:rPr>
              <w:t>Supplementation and de-worming campaign</w:t>
            </w:r>
          </w:p>
        </w:tc>
        <w:tc>
          <w:tcPr>
            <w:tcW w:w="450" w:type="dxa"/>
            <w:shd w:val="clear" w:color="auto" w:fill="C9C9C9" w:themeFill="accent3" w:themeFillTint="99"/>
            <w:vAlign w:val="center"/>
          </w:tcPr>
          <w:p w14:paraId="0B9F4CF4"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X</w:t>
            </w:r>
          </w:p>
        </w:tc>
        <w:tc>
          <w:tcPr>
            <w:tcW w:w="450" w:type="dxa"/>
            <w:shd w:val="clear" w:color="auto" w:fill="C9C9C9" w:themeFill="accent3" w:themeFillTint="99"/>
            <w:vAlign w:val="center"/>
          </w:tcPr>
          <w:p w14:paraId="7957EC7A"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X</w:t>
            </w:r>
          </w:p>
        </w:tc>
        <w:tc>
          <w:tcPr>
            <w:tcW w:w="450" w:type="dxa"/>
            <w:shd w:val="clear" w:color="auto" w:fill="C9C9C9" w:themeFill="accent3" w:themeFillTint="99"/>
            <w:vAlign w:val="center"/>
          </w:tcPr>
          <w:p w14:paraId="3D17FB3B"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X</w:t>
            </w:r>
          </w:p>
        </w:tc>
        <w:tc>
          <w:tcPr>
            <w:tcW w:w="450" w:type="dxa"/>
            <w:shd w:val="clear" w:color="auto" w:fill="C9C9C9" w:themeFill="accent3" w:themeFillTint="99"/>
            <w:vAlign w:val="center"/>
          </w:tcPr>
          <w:p w14:paraId="5C0DEA76"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X</w:t>
            </w:r>
          </w:p>
        </w:tc>
        <w:tc>
          <w:tcPr>
            <w:tcW w:w="450" w:type="dxa"/>
            <w:shd w:val="clear" w:color="auto" w:fill="C9C9C9" w:themeFill="accent3" w:themeFillTint="99"/>
            <w:vAlign w:val="center"/>
          </w:tcPr>
          <w:p w14:paraId="1CE89D84"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X</w:t>
            </w:r>
          </w:p>
        </w:tc>
        <w:tc>
          <w:tcPr>
            <w:tcW w:w="450" w:type="dxa"/>
            <w:shd w:val="clear" w:color="auto" w:fill="C9C9C9" w:themeFill="accent3" w:themeFillTint="99"/>
            <w:vAlign w:val="center"/>
          </w:tcPr>
          <w:p w14:paraId="22EF92F8"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X</w:t>
            </w:r>
          </w:p>
        </w:tc>
        <w:tc>
          <w:tcPr>
            <w:tcW w:w="450" w:type="dxa"/>
            <w:shd w:val="clear" w:color="auto" w:fill="C9C9C9" w:themeFill="accent3" w:themeFillTint="99"/>
            <w:vAlign w:val="center"/>
          </w:tcPr>
          <w:p w14:paraId="5BE5E88B"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X</w:t>
            </w:r>
          </w:p>
        </w:tc>
        <w:tc>
          <w:tcPr>
            <w:tcW w:w="450" w:type="dxa"/>
            <w:shd w:val="clear" w:color="auto" w:fill="C9C9C9" w:themeFill="accent3" w:themeFillTint="99"/>
            <w:vAlign w:val="center"/>
          </w:tcPr>
          <w:p w14:paraId="1E16FC08"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X</w:t>
            </w:r>
          </w:p>
        </w:tc>
        <w:tc>
          <w:tcPr>
            <w:tcW w:w="450" w:type="dxa"/>
            <w:shd w:val="clear" w:color="auto" w:fill="C9C9C9" w:themeFill="accent3" w:themeFillTint="99"/>
            <w:vAlign w:val="center"/>
          </w:tcPr>
          <w:p w14:paraId="72CF8915"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X</w:t>
            </w:r>
          </w:p>
        </w:tc>
        <w:tc>
          <w:tcPr>
            <w:tcW w:w="450" w:type="dxa"/>
            <w:shd w:val="clear" w:color="auto" w:fill="C9C9C9" w:themeFill="accent3" w:themeFillTint="99"/>
            <w:vAlign w:val="center"/>
          </w:tcPr>
          <w:p w14:paraId="1ECAE417"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X</w:t>
            </w:r>
          </w:p>
        </w:tc>
        <w:tc>
          <w:tcPr>
            <w:tcW w:w="540" w:type="dxa"/>
            <w:shd w:val="clear" w:color="auto" w:fill="C9C9C9" w:themeFill="accent3" w:themeFillTint="99"/>
            <w:vAlign w:val="center"/>
          </w:tcPr>
          <w:p w14:paraId="689D0AC3"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X</w:t>
            </w:r>
          </w:p>
        </w:tc>
        <w:tc>
          <w:tcPr>
            <w:tcW w:w="470" w:type="dxa"/>
            <w:shd w:val="clear" w:color="auto" w:fill="C9C9C9" w:themeFill="accent3" w:themeFillTint="99"/>
            <w:vAlign w:val="center"/>
          </w:tcPr>
          <w:p w14:paraId="6BB2D4D2"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X</w:t>
            </w:r>
          </w:p>
        </w:tc>
        <w:tc>
          <w:tcPr>
            <w:tcW w:w="2810" w:type="dxa"/>
            <w:shd w:val="clear" w:color="auto" w:fill="auto"/>
          </w:tcPr>
          <w:p w14:paraId="469B7167"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IRC/UNIDO</w:t>
            </w:r>
          </w:p>
        </w:tc>
      </w:tr>
      <w:tr w:rsidR="003D39D6" w:rsidRPr="00B539AA" w14:paraId="6F09716D" w14:textId="77777777" w:rsidTr="003A115A">
        <w:trPr>
          <w:cantSplit/>
          <w:trHeight w:val="261"/>
        </w:trPr>
        <w:tc>
          <w:tcPr>
            <w:tcW w:w="7285" w:type="dxa"/>
            <w:shd w:val="clear" w:color="auto" w:fill="auto"/>
          </w:tcPr>
          <w:p w14:paraId="2821F9DC" w14:textId="77777777" w:rsidR="003D39D6" w:rsidRPr="00ED5528" w:rsidRDefault="003D39D6" w:rsidP="003D39D6">
            <w:pPr>
              <w:jc w:val="both"/>
              <w:rPr>
                <w:rFonts w:ascii="Arial Narrow" w:hAnsi="Arial Narrow"/>
                <w:sz w:val="20"/>
                <w:szCs w:val="20"/>
              </w:rPr>
            </w:pPr>
            <w:r w:rsidRPr="00ED5528">
              <w:rPr>
                <w:rFonts w:ascii="Arial Narrow" w:hAnsi="Arial Narrow"/>
                <w:sz w:val="20"/>
                <w:szCs w:val="20"/>
              </w:rPr>
              <w:t>Household nutrition training</w:t>
            </w:r>
          </w:p>
        </w:tc>
        <w:tc>
          <w:tcPr>
            <w:tcW w:w="450" w:type="dxa"/>
            <w:shd w:val="clear" w:color="auto" w:fill="auto"/>
            <w:vAlign w:val="center"/>
          </w:tcPr>
          <w:p w14:paraId="3A7B25F1" w14:textId="77777777" w:rsidR="003D39D6" w:rsidRPr="00ED5528" w:rsidRDefault="003D39D6" w:rsidP="003D39D6">
            <w:pPr>
              <w:jc w:val="center"/>
              <w:rPr>
                <w:rFonts w:ascii="Arial Narrow" w:hAnsi="Arial Narrow"/>
                <w:sz w:val="20"/>
                <w:szCs w:val="20"/>
              </w:rPr>
            </w:pPr>
          </w:p>
        </w:tc>
        <w:tc>
          <w:tcPr>
            <w:tcW w:w="450" w:type="dxa"/>
            <w:shd w:val="clear" w:color="auto" w:fill="auto"/>
            <w:vAlign w:val="center"/>
          </w:tcPr>
          <w:p w14:paraId="216B7129" w14:textId="77777777" w:rsidR="003D39D6" w:rsidRPr="00ED5528" w:rsidRDefault="003D39D6" w:rsidP="003D39D6">
            <w:pPr>
              <w:jc w:val="center"/>
              <w:rPr>
                <w:rFonts w:ascii="Arial Narrow" w:hAnsi="Arial Narrow"/>
                <w:sz w:val="20"/>
                <w:szCs w:val="20"/>
              </w:rPr>
            </w:pPr>
          </w:p>
        </w:tc>
        <w:tc>
          <w:tcPr>
            <w:tcW w:w="450" w:type="dxa"/>
            <w:shd w:val="clear" w:color="auto" w:fill="C9C9C9" w:themeFill="accent3" w:themeFillTint="99"/>
            <w:vAlign w:val="center"/>
          </w:tcPr>
          <w:p w14:paraId="31E0E6DF"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X</w:t>
            </w:r>
          </w:p>
        </w:tc>
        <w:tc>
          <w:tcPr>
            <w:tcW w:w="450" w:type="dxa"/>
            <w:shd w:val="clear" w:color="auto" w:fill="C9C9C9" w:themeFill="accent3" w:themeFillTint="99"/>
            <w:vAlign w:val="center"/>
          </w:tcPr>
          <w:p w14:paraId="1C05BC99"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X</w:t>
            </w:r>
          </w:p>
        </w:tc>
        <w:tc>
          <w:tcPr>
            <w:tcW w:w="450" w:type="dxa"/>
            <w:shd w:val="clear" w:color="auto" w:fill="auto"/>
            <w:vAlign w:val="center"/>
          </w:tcPr>
          <w:p w14:paraId="23210D47" w14:textId="77777777" w:rsidR="003D39D6" w:rsidRPr="00ED5528" w:rsidRDefault="003D39D6" w:rsidP="003D39D6">
            <w:pPr>
              <w:jc w:val="center"/>
              <w:rPr>
                <w:rFonts w:ascii="Arial Narrow" w:hAnsi="Arial Narrow"/>
                <w:sz w:val="20"/>
                <w:szCs w:val="20"/>
              </w:rPr>
            </w:pPr>
          </w:p>
        </w:tc>
        <w:tc>
          <w:tcPr>
            <w:tcW w:w="450" w:type="dxa"/>
            <w:shd w:val="clear" w:color="auto" w:fill="auto"/>
            <w:vAlign w:val="center"/>
          </w:tcPr>
          <w:p w14:paraId="46073283" w14:textId="77777777" w:rsidR="003D39D6" w:rsidRPr="00ED5528" w:rsidRDefault="003D39D6" w:rsidP="003D39D6">
            <w:pPr>
              <w:jc w:val="center"/>
              <w:rPr>
                <w:rFonts w:ascii="Arial Narrow" w:hAnsi="Arial Narrow"/>
                <w:sz w:val="20"/>
                <w:szCs w:val="20"/>
              </w:rPr>
            </w:pPr>
          </w:p>
        </w:tc>
        <w:tc>
          <w:tcPr>
            <w:tcW w:w="450" w:type="dxa"/>
            <w:shd w:val="clear" w:color="auto" w:fill="auto"/>
            <w:vAlign w:val="center"/>
          </w:tcPr>
          <w:p w14:paraId="1D299DA4" w14:textId="77777777" w:rsidR="003D39D6" w:rsidRPr="00ED5528" w:rsidRDefault="003D39D6" w:rsidP="003D39D6">
            <w:pPr>
              <w:jc w:val="center"/>
              <w:rPr>
                <w:rFonts w:ascii="Arial Narrow" w:hAnsi="Arial Narrow"/>
                <w:sz w:val="20"/>
                <w:szCs w:val="20"/>
              </w:rPr>
            </w:pPr>
          </w:p>
        </w:tc>
        <w:tc>
          <w:tcPr>
            <w:tcW w:w="450" w:type="dxa"/>
            <w:shd w:val="clear" w:color="auto" w:fill="auto"/>
            <w:vAlign w:val="center"/>
          </w:tcPr>
          <w:p w14:paraId="60914C15" w14:textId="77777777" w:rsidR="003D39D6" w:rsidRPr="00ED5528" w:rsidRDefault="003D39D6" w:rsidP="003D39D6">
            <w:pPr>
              <w:jc w:val="center"/>
              <w:rPr>
                <w:rFonts w:ascii="Arial Narrow" w:hAnsi="Arial Narrow"/>
                <w:sz w:val="20"/>
                <w:szCs w:val="20"/>
              </w:rPr>
            </w:pPr>
          </w:p>
        </w:tc>
        <w:tc>
          <w:tcPr>
            <w:tcW w:w="450" w:type="dxa"/>
            <w:shd w:val="clear" w:color="auto" w:fill="C9C9C9" w:themeFill="accent3" w:themeFillTint="99"/>
            <w:vAlign w:val="center"/>
          </w:tcPr>
          <w:p w14:paraId="4120A19D"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X</w:t>
            </w:r>
          </w:p>
        </w:tc>
        <w:tc>
          <w:tcPr>
            <w:tcW w:w="450" w:type="dxa"/>
            <w:shd w:val="clear" w:color="auto" w:fill="C9C9C9" w:themeFill="accent3" w:themeFillTint="99"/>
            <w:vAlign w:val="center"/>
          </w:tcPr>
          <w:p w14:paraId="1BE4D1AA"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X</w:t>
            </w:r>
          </w:p>
        </w:tc>
        <w:tc>
          <w:tcPr>
            <w:tcW w:w="540" w:type="dxa"/>
            <w:shd w:val="clear" w:color="auto" w:fill="auto"/>
            <w:vAlign w:val="center"/>
          </w:tcPr>
          <w:p w14:paraId="344C2121" w14:textId="77777777" w:rsidR="003D39D6" w:rsidRPr="00ED5528" w:rsidRDefault="003D39D6" w:rsidP="003D39D6">
            <w:pPr>
              <w:jc w:val="center"/>
              <w:rPr>
                <w:rFonts w:ascii="Arial Narrow" w:hAnsi="Arial Narrow"/>
                <w:sz w:val="20"/>
                <w:szCs w:val="20"/>
              </w:rPr>
            </w:pPr>
          </w:p>
        </w:tc>
        <w:tc>
          <w:tcPr>
            <w:tcW w:w="470" w:type="dxa"/>
            <w:shd w:val="clear" w:color="auto" w:fill="auto"/>
            <w:vAlign w:val="center"/>
          </w:tcPr>
          <w:p w14:paraId="679FB592" w14:textId="77777777" w:rsidR="003D39D6" w:rsidRPr="00ED5528" w:rsidRDefault="003D39D6" w:rsidP="003D39D6">
            <w:pPr>
              <w:jc w:val="center"/>
              <w:rPr>
                <w:rFonts w:ascii="Arial Narrow" w:hAnsi="Arial Narrow"/>
                <w:sz w:val="20"/>
                <w:szCs w:val="20"/>
              </w:rPr>
            </w:pPr>
          </w:p>
        </w:tc>
        <w:tc>
          <w:tcPr>
            <w:tcW w:w="2810" w:type="dxa"/>
            <w:shd w:val="clear" w:color="auto" w:fill="auto"/>
          </w:tcPr>
          <w:p w14:paraId="75057FEC"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IRC/UNIDO</w:t>
            </w:r>
          </w:p>
        </w:tc>
      </w:tr>
      <w:tr w:rsidR="003D39D6" w:rsidRPr="00B539AA" w14:paraId="1D0C28CB" w14:textId="77777777" w:rsidTr="003A115A">
        <w:trPr>
          <w:cantSplit/>
          <w:trHeight w:val="261"/>
        </w:trPr>
        <w:tc>
          <w:tcPr>
            <w:tcW w:w="7285" w:type="dxa"/>
            <w:shd w:val="clear" w:color="auto" w:fill="auto"/>
          </w:tcPr>
          <w:p w14:paraId="585143A1" w14:textId="77777777" w:rsidR="003D39D6" w:rsidRPr="00ED5528" w:rsidRDefault="003D39D6" w:rsidP="003D39D6">
            <w:pPr>
              <w:jc w:val="both"/>
              <w:rPr>
                <w:rFonts w:ascii="Arial Narrow" w:hAnsi="Arial Narrow"/>
                <w:sz w:val="20"/>
                <w:szCs w:val="20"/>
              </w:rPr>
            </w:pPr>
            <w:r w:rsidRPr="00ED5528">
              <w:rPr>
                <w:rFonts w:ascii="Arial Narrow" w:hAnsi="Arial Narrow"/>
                <w:sz w:val="20"/>
                <w:szCs w:val="20"/>
              </w:rPr>
              <w:t xml:space="preserve">Technical and financial support to MoH in the development of the IYCF guidelines and protocols </w:t>
            </w:r>
          </w:p>
        </w:tc>
        <w:tc>
          <w:tcPr>
            <w:tcW w:w="450" w:type="dxa"/>
            <w:shd w:val="clear" w:color="auto" w:fill="C9C9C9" w:themeFill="accent3" w:themeFillTint="99"/>
            <w:vAlign w:val="center"/>
          </w:tcPr>
          <w:p w14:paraId="409C5A05"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X</w:t>
            </w:r>
          </w:p>
        </w:tc>
        <w:tc>
          <w:tcPr>
            <w:tcW w:w="450" w:type="dxa"/>
            <w:shd w:val="clear" w:color="auto" w:fill="auto"/>
            <w:vAlign w:val="center"/>
          </w:tcPr>
          <w:p w14:paraId="4936462F" w14:textId="77777777" w:rsidR="003D39D6" w:rsidRPr="00ED5528" w:rsidRDefault="003D39D6" w:rsidP="003D39D6">
            <w:pPr>
              <w:jc w:val="center"/>
              <w:rPr>
                <w:rFonts w:ascii="Arial Narrow" w:hAnsi="Arial Narrow"/>
                <w:sz w:val="20"/>
                <w:szCs w:val="20"/>
              </w:rPr>
            </w:pPr>
          </w:p>
        </w:tc>
        <w:tc>
          <w:tcPr>
            <w:tcW w:w="450" w:type="dxa"/>
            <w:shd w:val="clear" w:color="auto" w:fill="auto"/>
            <w:vAlign w:val="center"/>
          </w:tcPr>
          <w:p w14:paraId="422F6725" w14:textId="77777777" w:rsidR="003D39D6" w:rsidRPr="00ED5528" w:rsidRDefault="003D39D6" w:rsidP="003D39D6">
            <w:pPr>
              <w:jc w:val="center"/>
              <w:rPr>
                <w:rFonts w:ascii="Arial Narrow" w:hAnsi="Arial Narrow"/>
                <w:sz w:val="20"/>
                <w:szCs w:val="20"/>
              </w:rPr>
            </w:pPr>
          </w:p>
        </w:tc>
        <w:tc>
          <w:tcPr>
            <w:tcW w:w="450" w:type="dxa"/>
            <w:shd w:val="clear" w:color="auto" w:fill="C9C9C9" w:themeFill="accent3" w:themeFillTint="99"/>
            <w:vAlign w:val="center"/>
          </w:tcPr>
          <w:p w14:paraId="2F94C9C3"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X</w:t>
            </w:r>
          </w:p>
        </w:tc>
        <w:tc>
          <w:tcPr>
            <w:tcW w:w="450" w:type="dxa"/>
            <w:shd w:val="clear" w:color="auto" w:fill="C9C9C9" w:themeFill="accent3" w:themeFillTint="99"/>
            <w:vAlign w:val="center"/>
          </w:tcPr>
          <w:p w14:paraId="7A0D1714"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X</w:t>
            </w:r>
          </w:p>
        </w:tc>
        <w:tc>
          <w:tcPr>
            <w:tcW w:w="450" w:type="dxa"/>
            <w:shd w:val="clear" w:color="auto" w:fill="auto"/>
            <w:vAlign w:val="center"/>
          </w:tcPr>
          <w:p w14:paraId="633B40EA" w14:textId="77777777" w:rsidR="003D39D6" w:rsidRPr="00ED5528" w:rsidRDefault="003D39D6" w:rsidP="003D39D6">
            <w:pPr>
              <w:jc w:val="center"/>
              <w:rPr>
                <w:rFonts w:ascii="Arial Narrow" w:hAnsi="Arial Narrow"/>
                <w:sz w:val="20"/>
                <w:szCs w:val="20"/>
              </w:rPr>
            </w:pPr>
          </w:p>
        </w:tc>
        <w:tc>
          <w:tcPr>
            <w:tcW w:w="450" w:type="dxa"/>
            <w:shd w:val="clear" w:color="auto" w:fill="auto"/>
            <w:vAlign w:val="center"/>
          </w:tcPr>
          <w:p w14:paraId="73364B83" w14:textId="77777777" w:rsidR="003D39D6" w:rsidRPr="00ED5528" w:rsidRDefault="003D39D6" w:rsidP="003D39D6">
            <w:pPr>
              <w:jc w:val="center"/>
              <w:rPr>
                <w:rFonts w:ascii="Arial Narrow" w:hAnsi="Arial Narrow"/>
                <w:sz w:val="20"/>
                <w:szCs w:val="20"/>
              </w:rPr>
            </w:pPr>
          </w:p>
        </w:tc>
        <w:tc>
          <w:tcPr>
            <w:tcW w:w="450" w:type="dxa"/>
            <w:shd w:val="clear" w:color="auto" w:fill="auto"/>
            <w:vAlign w:val="center"/>
          </w:tcPr>
          <w:p w14:paraId="04FBE01F" w14:textId="77777777" w:rsidR="003D39D6" w:rsidRPr="00ED5528" w:rsidRDefault="003D39D6" w:rsidP="003D39D6">
            <w:pPr>
              <w:jc w:val="center"/>
              <w:rPr>
                <w:rFonts w:ascii="Arial Narrow" w:hAnsi="Arial Narrow"/>
                <w:sz w:val="20"/>
                <w:szCs w:val="20"/>
              </w:rPr>
            </w:pPr>
          </w:p>
        </w:tc>
        <w:tc>
          <w:tcPr>
            <w:tcW w:w="450" w:type="dxa"/>
            <w:shd w:val="clear" w:color="auto" w:fill="auto"/>
            <w:vAlign w:val="center"/>
          </w:tcPr>
          <w:p w14:paraId="4DD1BEBB" w14:textId="77777777" w:rsidR="003D39D6" w:rsidRPr="00ED5528" w:rsidRDefault="003D39D6" w:rsidP="003D39D6">
            <w:pPr>
              <w:jc w:val="center"/>
              <w:rPr>
                <w:rFonts w:ascii="Arial Narrow" w:hAnsi="Arial Narrow"/>
                <w:sz w:val="20"/>
                <w:szCs w:val="20"/>
              </w:rPr>
            </w:pPr>
          </w:p>
        </w:tc>
        <w:tc>
          <w:tcPr>
            <w:tcW w:w="450" w:type="dxa"/>
            <w:shd w:val="clear" w:color="auto" w:fill="auto"/>
            <w:vAlign w:val="center"/>
          </w:tcPr>
          <w:p w14:paraId="028EF1FD" w14:textId="77777777" w:rsidR="003D39D6" w:rsidRPr="00ED5528" w:rsidRDefault="003D39D6" w:rsidP="003D39D6">
            <w:pPr>
              <w:jc w:val="center"/>
              <w:rPr>
                <w:rFonts w:ascii="Arial Narrow" w:hAnsi="Arial Narrow"/>
                <w:sz w:val="20"/>
                <w:szCs w:val="20"/>
              </w:rPr>
            </w:pPr>
          </w:p>
        </w:tc>
        <w:tc>
          <w:tcPr>
            <w:tcW w:w="540" w:type="dxa"/>
            <w:shd w:val="clear" w:color="auto" w:fill="auto"/>
            <w:vAlign w:val="center"/>
          </w:tcPr>
          <w:p w14:paraId="40E63986" w14:textId="77777777" w:rsidR="003D39D6" w:rsidRPr="00ED5528" w:rsidRDefault="003D39D6" w:rsidP="003D39D6">
            <w:pPr>
              <w:jc w:val="center"/>
              <w:rPr>
                <w:rFonts w:ascii="Arial Narrow" w:hAnsi="Arial Narrow"/>
                <w:sz w:val="20"/>
                <w:szCs w:val="20"/>
              </w:rPr>
            </w:pPr>
          </w:p>
        </w:tc>
        <w:tc>
          <w:tcPr>
            <w:tcW w:w="470" w:type="dxa"/>
            <w:shd w:val="clear" w:color="auto" w:fill="auto"/>
            <w:vAlign w:val="center"/>
          </w:tcPr>
          <w:p w14:paraId="5B398F84" w14:textId="77777777" w:rsidR="003D39D6" w:rsidRPr="00ED5528" w:rsidRDefault="003D39D6" w:rsidP="003D39D6">
            <w:pPr>
              <w:jc w:val="center"/>
              <w:rPr>
                <w:rFonts w:ascii="Arial Narrow" w:hAnsi="Arial Narrow"/>
                <w:sz w:val="20"/>
                <w:szCs w:val="20"/>
              </w:rPr>
            </w:pPr>
          </w:p>
        </w:tc>
        <w:tc>
          <w:tcPr>
            <w:tcW w:w="2810" w:type="dxa"/>
            <w:shd w:val="clear" w:color="auto" w:fill="auto"/>
          </w:tcPr>
          <w:p w14:paraId="4A439085"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IRC/UNIDO</w:t>
            </w:r>
          </w:p>
        </w:tc>
      </w:tr>
      <w:tr w:rsidR="003D39D6" w:rsidRPr="00B539AA" w14:paraId="62A5D6AF" w14:textId="77777777" w:rsidTr="003A115A">
        <w:trPr>
          <w:cantSplit/>
          <w:trHeight w:val="261"/>
        </w:trPr>
        <w:tc>
          <w:tcPr>
            <w:tcW w:w="7285" w:type="dxa"/>
            <w:shd w:val="clear" w:color="auto" w:fill="auto"/>
          </w:tcPr>
          <w:p w14:paraId="7685AB7D" w14:textId="77777777" w:rsidR="003D39D6" w:rsidRPr="00ED5528" w:rsidRDefault="003D39D6" w:rsidP="003D39D6">
            <w:pPr>
              <w:jc w:val="both"/>
              <w:rPr>
                <w:rFonts w:ascii="Arial Narrow" w:hAnsi="Arial Narrow"/>
                <w:sz w:val="20"/>
                <w:szCs w:val="20"/>
              </w:rPr>
            </w:pPr>
            <w:r w:rsidRPr="00ED5528">
              <w:rPr>
                <w:rFonts w:ascii="Arial Narrow" w:hAnsi="Arial Narrow"/>
                <w:sz w:val="20"/>
                <w:szCs w:val="20"/>
              </w:rPr>
              <w:t>Mapping of homestead gardens plots</w:t>
            </w:r>
          </w:p>
        </w:tc>
        <w:tc>
          <w:tcPr>
            <w:tcW w:w="450" w:type="dxa"/>
            <w:shd w:val="clear" w:color="auto" w:fill="auto"/>
            <w:vAlign w:val="center"/>
          </w:tcPr>
          <w:p w14:paraId="0110E003" w14:textId="77777777" w:rsidR="003D39D6" w:rsidRPr="00ED5528" w:rsidRDefault="003D39D6" w:rsidP="003D39D6">
            <w:pPr>
              <w:jc w:val="center"/>
              <w:rPr>
                <w:rFonts w:ascii="Arial Narrow" w:hAnsi="Arial Narrow"/>
                <w:sz w:val="20"/>
                <w:szCs w:val="20"/>
              </w:rPr>
            </w:pPr>
          </w:p>
        </w:tc>
        <w:tc>
          <w:tcPr>
            <w:tcW w:w="450" w:type="dxa"/>
            <w:shd w:val="clear" w:color="auto" w:fill="auto"/>
            <w:vAlign w:val="center"/>
          </w:tcPr>
          <w:p w14:paraId="7F6E8178" w14:textId="77777777" w:rsidR="003D39D6" w:rsidRPr="00ED5528" w:rsidRDefault="003D39D6" w:rsidP="003D39D6">
            <w:pPr>
              <w:jc w:val="center"/>
              <w:rPr>
                <w:rFonts w:ascii="Arial Narrow" w:hAnsi="Arial Narrow"/>
                <w:sz w:val="20"/>
                <w:szCs w:val="20"/>
              </w:rPr>
            </w:pPr>
          </w:p>
        </w:tc>
        <w:tc>
          <w:tcPr>
            <w:tcW w:w="450" w:type="dxa"/>
            <w:shd w:val="clear" w:color="auto" w:fill="auto"/>
            <w:vAlign w:val="center"/>
          </w:tcPr>
          <w:p w14:paraId="4D69C324" w14:textId="77777777" w:rsidR="003D39D6" w:rsidRPr="00ED5528" w:rsidRDefault="003D39D6" w:rsidP="003D39D6">
            <w:pPr>
              <w:jc w:val="center"/>
              <w:rPr>
                <w:rFonts w:ascii="Arial Narrow" w:hAnsi="Arial Narrow"/>
                <w:sz w:val="20"/>
                <w:szCs w:val="20"/>
              </w:rPr>
            </w:pPr>
          </w:p>
        </w:tc>
        <w:tc>
          <w:tcPr>
            <w:tcW w:w="450" w:type="dxa"/>
            <w:shd w:val="clear" w:color="auto" w:fill="C9C9C9" w:themeFill="accent3" w:themeFillTint="99"/>
            <w:vAlign w:val="center"/>
          </w:tcPr>
          <w:p w14:paraId="6D702CB1"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X</w:t>
            </w:r>
          </w:p>
        </w:tc>
        <w:tc>
          <w:tcPr>
            <w:tcW w:w="450" w:type="dxa"/>
            <w:shd w:val="clear" w:color="auto" w:fill="C9C9C9" w:themeFill="accent3" w:themeFillTint="99"/>
            <w:vAlign w:val="center"/>
          </w:tcPr>
          <w:p w14:paraId="036F82BB"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X</w:t>
            </w:r>
          </w:p>
        </w:tc>
        <w:tc>
          <w:tcPr>
            <w:tcW w:w="450" w:type="dxa"/>
            <w:shd w:val="clear" w:color="auto" w:fill="C9C9C9" w:themeFill="accent3" w:themeFillTint="99"/>
            <w:vAlign w:val="center"/>
          </w:tcPr>
          <w:p w14:paraId="67F7004B"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X</w:t>
            </w:r>
          </w:p>
        </w:tc>
        <w:tc>
          <w:tcPr>
            <w:tcW w:w="450" w:type="dxa"/>
            <w:shd w:val="clear" w:color="auto" w:fill="auto"/>
            <w:vAlign w:val="center"/>
          </w:tcPr>
          <w:p w14:paraId="09D33E93" w14:textId="77777777" w:rsidR="003D39D6" w:rsidRPr="00ED5528" w:rsidRDefault="003D39D6" w:rsidP="003D39D6">
            <w:pPr>
              <w:jc w:val="center"/>
              <w:rPr>
                <w:rFonts w:ascii="Arial Narrow" w:hAnsi="Arial Narrow"/>
                <w:sz w:val="20"/>
                <w:szCs w:val="20"/>
              </w:rPr>
            </w:pPr>
          </w:p>
        </w:tc>
        <w:tc>
          <w:tcPr>
            <w:tcW w:w="450" w:type="dxa"/>
            <w:shd w:val="clear" w:color="auto" w:fill="auto"/>
            <w:vAlign w:val="center"/>
          </w:tcPr>
          <w:p w14:paraId="08145483" w14:textId="77777777" w:rsidR="003D39D6" w:rsidRPr="00ED5528" w:rsidRDefault="003D39D6" w:rsidP="003D39D6">
            <w:pPr>
              <w:jc w:val="center"/>
              <w:rPr>
                <w:rFonts w:ascii="Arial Narrow" w:hAnsi="Arial Narrow"/>
                <w:sz w:val="20"/>
                <w:szCs w:val="20"/>
              </w:rPr>
            </w:pPr>
          </w:p>
        </w:tc>
        <w:tc>
          <w:tcPr>
            <w:tcW w:w="450" w:type="dxa"/>
            <w:shd w:val="clear" w:color="auto" w:fill="auto"/>
            <w:vAlign w:val="center"/>
          </w:tcPr>
          <w:p w14:paraId="0EFAE788" w14:textId="77777777" w:rsidR="003D39D6" w:rsidRPr="00ED5528" w:rsidRDefault="003D39D6" w:rsidP="003D39D6">
            <w:pPr>
              <w:jc w:val="center"/>
              <w:rPr>
                <w:rFonts w:ascii="Arial Narrow" w:hAnsi="Arial Narrow"/>
                <w:sz w:val="20"/>
                <w:szCs w:val="20"/>
              </w:rPr>
            </w:pPr>
          </w:p>
        </w:tc>
        <w:tc>
          <w:tcPr>
            <w:tcW w:w="450" w:type="dxa"/>
            <w:shd w:val="clear" w:color="auto" w:fill="auto"/>
            <w:vAlign w:val="center"/>
          </w:tcPr>
          <w:p w14:paraId="4A90F9E3" w14:textId="77777777" w:rsidR="003D39D6" w:rsidRPr="00ED5528" w:rsidRDefault="003D39D6" w:rsidP="003D39D6">
            <w:pPr>
              <w:jc w:val="center"/>
              <w:rPr>
                <w:rFonts w:ascii="Arial Narrow" w:hAnsi="Arial Narrow"/>
                <w:sz w:val="20"/>
                <w:szCs w:val="20"/>
              </w:rPr>
            </w:pPr>
          </w:p>
        </w:tc>
        <w:tc>
          <w:tcPr>
            <w:tcW w:w="540" w:type="dxa"/>
            <w:shd w:val="clear" w:color="auto" w:fill="auto"/>
            <w:vAlign w:val="center"/>
          </w:tcPr>
          <w:p w14:paraId="36CF5D1F" w14:textId="77777777" w:rsidR="003D39D6" w:rsidRPr="00ED5528" w:rsidRDefault="003D39D6" w:rsidP="003D39D6">
            <w:pPr>
              <w:jc w:val="center"/>
              <w:rPr>
                <w:rFonts w:ascii="Arial Narrow" w:hAnsi="Arial Narrow"/>
                <w:sz w:val="20"/>
                <w:szCs w:val="20"/>
              </w:rPr>
            </w:pPr>
          </w:p>
        </w:tc>
        <w:tc>
          <w:tcPr>
            <w:tcW w:w="470" w:type="dxa"/>
            <w:shd w:val="clear" w:color="auto" w:fill="auto"/>
            <w:vAlign w:val="center"/>
          </w:tcPr>
          <w:p w14:paraId="4C343811" w14:textId="77777777" w:rsidR="003D39D6" w:rsidRPr="00ED5528" w:rsidRDefault="003D39D6" w:rsidP="003D39D6">
            <w:pPr>
              <w:jc w:val="center"/>
              <w:rPr>
                <w:rFonts w:ascii="Arial Narrow" w:hAnsi="Arial Narrow"/>
                <w:sz w:val="20"/>
                <w:szCs w:val="20"/>
              </w:rPr>
            </w:pPr>
          </w:p>
        </w:tc>
        <w:tc>
          <w:tcPr>
            <w:tcW w:w="2810" w:type="dxa"/>
            <w:shd w:val="clear" w:color="auto" w:fill="auto"/>
          </w:tcPr>
          <w:p w14:paraId="0A57BACC"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IRC/UNIDO</w:t>
            </w:r>
          </w:p>
        </w:tc>
      </w:tr>
      <w:tr w:rsidR="003D39D6" w:rsidRPr="00B539AA" w14:paraId="24872FFD" w14:textId="77777777" w:rsidTr="003A115A">
        <w:trPr>
          <w:cantSplit/>
          <w:trHeight w:val="261"/>
        </w:trPr>
        <w:tc>
          <w:tcPr>
            <w:tcW w:w="7285" w:type="dxa"/>
            <w:shd w:val="clear" w:color="auto" w:fill="auto"/>
          </w:tcPr>
          <w:p w14:paraId="0F29E8B8" w14:textId="77777777" w:rsidR="003D39D6" w:rsidRPr="00ED5528" w:rsidRDefault="003D39D6" w:rsidP="003D39D6">
            <w:pPr>
              <w:jc w:val="both"/>
              <w:rPr>
                <w:rFonts w:ascii="Arial Narrow" w:hAnsi="Arial Narrow"/>
                <w:sz w:val="20"/>
                <w:szCs w:val="20"/>
              </w:rPr>
            </w:pPr>
            <w:r w:rsidRPr="00ED5528">
              <w:rPr>
                <w:rFonts w:ascii="Arial Narrow" w:hAnsi="Arial Narrow"/>
                <w:sz w:val="20"/>
                <w:szCs w:val="20"/>
              </w:rPr>
              <w:t>Capacity building of mother leaders, Peer Educators and SMoH staff on Essential Nutrition Actions</w:t>
            </w:r>
          </w:p>
        </w:tc>
        <w:tc>
          <w:tcPr>
            <w:tcW w:w="450" w:type="dxa"/>
            <w:shd w:val="clear" w:color="auto" w:fill="auto"/>
            <w:vAlign w:val="center"/>
          </w:tcPr>
          <w:p w14:paraId="55D198F5" w14:textId="77777777" w:rsidR="003D39D6" w:rsidRPr="00ED5528" w:rsidRDefault="003D39D6" w:rsidP="003D39D6">
            <w:pPr>
              <w:jc w:val="center"/>
              <w:rPr>
                <w:rFonts w:ascii="Arial Narrow" w:hAnsi="Arial Narrow"/>
                <w:sz w:val="20"/>
                <w:szCs w:val="20"/>
              </w:rPr>
            </w:pPr>
          </w:p>
        </w:tc>
        <w:tc>
          <w:tcPr>
            <w:tcW w:w="450" w:type="dxa"/>
            <w:shd w:val="clear" w:color="auto" w:fill="auto"/>
            <w:vAlign w:val="center"/>
          </w:tcPr>
          <w:p w14:paraId="64E5DF18" w14:textId="77777777" w:rsidR="003D39D6" w:rsidRPr="00ED5528" w:rsidRDefault="003D39D6" w:rsidP="003D39D6">
            <w:pPr>
              <w:jc w:val="center"/>
              <w:rPr>
                <w:rFonts w:ascii="Arial Narrow" w:hAnsi="Arial Narrow"/>
                <w:sz w:val="20"/>
                <w:szCs w:val="20"/>
              </w:rPr>
            </w:pPr>
          </w:p>
        </w:tc>
        <w:tc>
          <w:tcPr>
            <w:tcW w:w="450" w:type="dxa"/>
            <w:shd w:val="clear" w:color="auto" w:fill="auto"/>
            <w:vAlign w:val="center"/>
          </w:tcPr>
          <w:p w14:paraId="61AC91BB" w14:textId="77777777" w:rsidR="003D39D6" w:rsidRPr="00ED5528" w:rsidRDefault="003D39D6" w:rsidP="003D39D6">
            <w:pPr>
              <w:jc w:val="center"/>
              <w:rPr>
                <w:rFonts w:ascii="Arial Narrow" w:hAnsi="Arial Narrow"/>
                <w:sz w:val="20"/>
                <w:szCs w:val="20"/>
              </w:rPr>
            </w:pPr>
          </w:p>
        </w:tc>
        <w:tc>
          <w:tcPr>
            <w:tcW w:w="450" w:type="dxa"/>
            <w:shd w:val="clear" w:color="auto" w:fill="auto"/>
            <w:vAlign w:val="center"/>
          </w:tcPr>
          <w:p w14:paraId="345F8FFF" w14:textId="77777777" w:rsidR="003D39D6" w:rsidRPr="00ED5528" w:rsidRDefault="003D39D6" w:rsidP="003D39D6">
            <w:pPr>
              <w:jc w:val="center"/>
              <w:rPr>
                <w:rFonts w:ascii="Arial Narrow" w:hAnsi="Arial Narrow"/>
                <w:sz w:val="20"/>
                <w:szCs w:val="20"/>
              </w:rPr>
            </w:pPr>
          </w:p>
        </w:tc>
        <w:tc>
          <w:tcPr>
            <w:tcW w:w="450" w:type="dxa"/>
            <w:shd w:val="clear" w:color="auto" w:fill="C9C9C9" w:themeFill="accent3" w:themeFillTint="99"/>
            <w:vAlign w:val="center"/>
          </w:tcPr>
          <w:p w14:paraId="5123F40A"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X</w:t>
            </w:r>
          </w:p>
        </w:tc>
        <w:tc>
          <w:tcPr>
            <w:tcW w:w="450" w:type="dxa"/>
            <w:shd w:val="clear" w:color="auto" w:fill="C9C9C9" w:themeFill="accent3" w:themeFillTint="99"/>
            <w:vAlign w:val="center"/>
          </w:tcPr>
          <w:p w14:paraId="6B560BA2"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X</w:t>
            </w:r>
          </w:p>
        </w:tc>
        <w:tc>
          <w:tcPr>
            <w:tcW w:w="450" w:type="dxa"/>
            <w:shd w:val="clear" w:color="auto" w:fill="auto"/>
            <w:vAlign w:val="center"/>
          </w:tcPr>
          <w:p w14:paraId="5F09242F" w14:textId="77777777" w:rsidR="003D39D6" w:rsidRPr="00ED5528" w:rsidRDefault="003D39D6" w:rsidP="003D39D6">
            <w:pPr>
              <w:jc w:val="center"/>
              <w:rPr>
                <w:rFonts w:ascii="Arial Narrow" w:hAnsi="Arial Narrow"/>
                <w:sz w:val="20"/>
                <w:szCs w:val="20"/>
              </w:rPr>
            </w:pPr>
          </w:p>
        </w:tc>
        <w:tc>
          <w:tcPr>
            <w:tcW w:w="450" w:type="dxa"/>
            <w:shd w:val="clear" w:color="auto" w:fill="auto"/>
            <w:vAlign w:val="center"/>
          </w:tcPr>
          <w:p w14:paraId="7CBE1349" w14:textId="77777777" w:rsidR="003D39D6" w:rsidRPr="00ED5528" w:rsidRDefault="003D39D6" w:rsidP="003D39D6">
            <w:pPr>
              <w:jc w:val="center"/>
              <w:rPr>
                <w:rFonts w:ascii="Arial Narrow" w:hAnsi="Arial Narrow"/>
                <w:sz w:val="20"/>
                <w:szCs w:val="20"/>
              </w:rPr>
            </w:pPr>
          </w:p>
        </w:tc>
        <w:tc>
          <w:tcPr>
            <w:tcW w:w="450" w:type="dxa"/>
            <w:shd w:val="clear" w:color="auto" w:fill="C9C9C9" w:themeFill="accent3" w:themeFillTint="99"/>
            <w:vAlign w:val="center"/>
          </w:tcPr>
          <w:p w14:paraId="22F6CD29"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X</w:t>
            </w:r>
          </w:p>
        </w:tc>
        <w:tc>
          <w:tcPr>
            <w:tcW w:w="450" w:type="dxa"/>
            <w:shd w:val="clear" w:color="auto" w:fill="auto"/>
            <w:vAlign w:val="center"/>
          </w:tcPr>
          <w:p w14:paraId="71295843"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X</w:t>
            </w:r>
          </w:p>
        </w:tc>
        <w:tc>
          <w:tcPr>
            <w:tcW w:w="540" w:type="dxa"/>
            <w:shd w:val="clear" w:color="auto" w:fill="auto"/>
            <w:vAlign w:val="center"/>
          </w:tcPr>
          <w:p w14:paraId="5A2BEF49" w14:textId="77777777" w:rsidR="003D39D6" w:rsidRPr="00ED5528" w:rsidRDefault="003D39D6" w:rsidP="003D39D6">
            <w:pPr>
              <w:jc w:val="center"/>
              <w:rPr>
                <w:rFonts w:ascii="Arial Narrow" w:hAnsi="Arial Narrow"/>
                <w:sz w:val="20"/>
                <w:szCs w:val="20"/>
              </w:rPr>
            </w:pPr>
          </w:p>
        </w:tc>
        <w:tc>
          <w:tcPr>
            <w:tcW w:w="470" w:type="dxa"/>
            <w:shd w:val="clear" w:color="auto" w:fill="auto"/>
            <w:vAlign w:val="center"/>
          </w:tcPr>
          <w:p w14:paraId="6287A18E" w14:textId="77777777" w:rsidR="003D39D6" w:rsidRPr="00ED5528" w:rsidRDefault="003D39D6" w:rsidP="003D39D6">
            <w:pPr>
              <w:jc w:val="center"/>
              <w:rPr>
                <w:rFonts w:ascii="Arial Narrow" w:hAnsi="Arial Narrow"/>
                <w:sz w:val="20"/>
                <w:szCs w:val="20"/>
              </w:rPr>
            </w:pPr>
          </w:p>
        </w:tc>
        <w:tc>
          <w:tcPr>
            <w:tcW w:w="2810" w:type="dxa"/>
            <w:shd w:val="clear" w:color="auto" w:fill="auto"/>
          </w:tcPr>
          <w:p w14:paraId="084D9CDB"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IRC/UNIDO</w:t>
            </w:r>
          </w:p>
        </w:tc>
      </w:tr>
      <w:tr w:rsidR="003D39D6" w:rsidRPr="00B539AA" w14:paraId="245AA3CF" w14:textId="77777777" w:rsidTr="003D39D6">
        <w:trPr>
          <w:cantSplit/>
          <w:trHeight w:val="261"/>
        </w:trPr>
        <w:tc>
          <w:tcPr>
            <w:tcW w:w="7285" w:type="dxa"/>
          </w:tcPr>
          <w:p w14:paraId="7148B9C0" w14:textId="77777777" w:rsidR="003D39D6" w:rsidRPr="00ED5528" w:rsidRDefault="003D39D6" w:rsidP="003D39D6">
            <w:pPr>
              <w:jc w:val="both"/>
              <w:rPr>
                <w:rFonts w:ascii="Arial Narrow" w:hAnsi="Arial Narrow"/>
                <w:sz w:val="20"/>
                <w:szCs w:val="20"/>
              </w:rPr>
            </w:pPr>
            <w:r w:rsidRPr="00ED5528">
              <w:rPr>
                <w:rFonts w:ascii="Arial Narrow" w:hAnsi="Arial Narrow"/>
                <w:sz w:val="20"/>
                <w:szCs w:val="20"/>
              </w:rPr>
              <w:t>Provision of training and supplies for homestead gardens</w:t>
            </w:r>
          </w:p>
        </w:tc>
        <w:tc>
          <w:tcPr>
            <w:tcW w:w="450" w:type="dxa"/>
            <w:shd w:val="clear" w:color="auto" w:fill="auto"/>
            <w:vAlign w:val="center"/>
          </w:tcPr>
          <w:p w14:paraId="0E0AE779" w14:textId="77777777" w:rsidR="003D39D6" w:rsidRPr="00ED5528" w:rsidRDefault="003D39D6" w:rsidP="003D39D6">
            <w:pPr>
              <w:jc w:val="center"/>
              <w:rPr>
                <w:rFonts w:ascii="Arial Narrow" w:hAnsi="Arial Narrow"/>
                <w:sz w:val="20"/>
                <w:szCs w:val="20"/>
                <w:highlight w:val="yellow"/>
              </w:rPr>
            </w:pPr>
          </w:p>
        </w:tc>
        <w:tc>
          <w:tcPr>
            <w:tcW w:w="450" w:type="dxa"/>
            <w:shd w:val="clear" w:color="auto" w:fill="auto"/>
            <w:vAlign w:val="center"/>
          </w:tcPr>
          <w:p w14:paraId="535ED603" w14:textId="77777777" w:rsidR="003D39D6" w:rsidRPr="00ED5528" w:rsidRDefault="003D39D6" w:rsidP="003D39D6">
            <w:pPr>
              <w:jc w:val="center"/>
              <w:rPr>
                <w:rFonts w:ascii="Arial Narrow" w:hAnsi="Arial Narrow"/>
                <w:sz w:val="20"/>
                <w:szCs w:val="20"/>
                <w:highlight w:val="yellow"/>
              </w:rPr>
            </w:pPr>
          </w:p>
        </w:tc>
        <w:tc>
          <w:tcPr>
            <w:tcW w:w="450" w:type="dxa"/>
            <w:shd w:val="clear" w:color="auto" w:fill="auto"/>
            <w:vAlign w:val="center"/>
          </w:tcPr>
          <w:p w14:paraId="78450EBF" w14:textId="77777777" w:rsidR="003D39D6" w:rsidRPr="00ED5528" w:rsidRDefault="003D39D6" w:rsidP="003D39D6">
            <w:pPr>
              <w:jc w:val="center"/>
              <w:rPr>
                <w:rFonts w:ascii="Arial Narrow" w:hAnsi="Arial Narrow"/>
                <w:sz w:val="20"/>
                <w:szCs w:val="20"/>
                <w:highlight w:val="yellow"/>
              </w:rPr>
            </w:pPr>
          </w:p>
        </w:tc>
        <w:tc>
          <w:tcPr>
            <w:tcW w:w="450" w:type="dxa"/>
            <w:shd w:val="clear" w:color="auto" w:fill="auto"/>
            <w:vAlign w:val="center"/>
          </w:tcPr>
          <w:p w14:paraId="0C53B78A" w14:textId="77777777" w:rsidR="003D39D6" w:rsidRPr="00ED5528" w:rsidRDefault="003D39D6" w:rsidP="003D39D6">
            <w:pPr>
              <w:jc w:val="center"/>
              <w:rPr>
                <w:rFonts w:ascii="Arial Narrow" w:hAnsi="Arial Narrow"/>
                <w:sz w:val="20"/>
                <w:szCs w:val="20"/>
                <w:highlight w:val="yellow"/>
              </w:rPr>
            </w:pPr>
          </w:p>
        </w:tc>
        <w:tc>
          <w:tcPr>
            <w:tcW w:w="450" w:type="dxa"/>
            <w:shd w:val="clear" w:color="auto" w:fill="auto"/>
            <w:vAlign w:val="center"/>
          </w:tcPr>
          <w:p w14:paraId="02B4F03E" w14:textId="77777777" w:rsidR="003D39D6" w:rsidRPr="00ED5528" w:rsidRDefault="003D39D6" w:rsidP="003D39D6">
            <w:pPr>
              <w:jc w:val="center"/>
              <w:rPr>
                <w:rFonts w:ascii="Arial Narrow" w:hAnsi="Arial Narrow"/>
                <w:sz w:val="20"/>
                <w:szCs w:val="20"/>
                <w:highlight w:val="yellow"/>
              </w:rPr>
            </w:pPr>
          </w:p>
        </w:tc>
        <w:tc>
          <w:tcPr>
            <w:tcW w:w="450" w:type="dxa"/>
            <w:shd w:val="clear" w:color="auto" w:fill="auto"/>
            <w:vAlign w:val="center"/>
          </w:tcPr>
          <w:p w14:paraId="72713C75" w14:textId="77777777" w:rsidR="003D39D6" w:rsidRPr="00ED5528" w:rsidRDefault="003D39D6" w:rsidP="003D39D6">
            <w:pPr>
              <w:jc w:val="center"/>
              <w:rPr>
                <w:rFonts w:ascii="Arial Narrow" w:hAnsi="Arial Narrow"/>
                <w:sz w:val="20"/>
                <w:szCs w:val="20"/>
                <w:highlight w:val="yellow"/>
              </w:rPr>
            </w:pPr>
          </w:p>
        </w:tc>
        <w:tc>
          <w:tcPr>
            <w:tcW w:w="450" w:type="dxa"/>
            <w:shd w:val="clear" w:color="auto" w:fill="auto"/>
            <w:vAlign w:val="center"/>
          </w:tcPr>
          <w:p w14:paraId="7D294EB6" w14:textId="77777777" w:rsidR="003D39D6" w:rsidRPr="00ED5528" w:rsidRDefault="003D39D6" w:rsidP="003D39D6">
            <w:pPr>
              <w:jc w:val="center"/>
              <w:rPr>
                <w:rFonts w:ascii="Arial Narrow" w:hAnsi="Arial Narrow"/>
                <w:sz w:val="20"/>
                <w:szCs w:val="20"/>
                <w:highlight w:val="yellow"/>
              </w:rPr>
            </w:pPr>
          </w:p>
        </w:tc>
        <w:tc>
          <w:tcPr>
            <w:tcW w:w="450" w:type="dxa"/>
            <w:shd w:val="clear" w:color="auto" w:fill="auto"/>
            <w:vAlign w:val="center"/>
          </w:tcPr>
          <w:p w14:paraId="34BD96C7" w14:textId="77777777" w:rsidR="003D39D6" w:rsidRPr="00ED5528" w:rsidRDefault="003D39D6" w:rsidP="003D39D6">
            <w:pPr>
              <w:jc w:val="center"/>
              <w:rPr>
                <w:rFonts w:ascii="Arial Narrow" w:hAnsi="Arial Narrow"/>
                <w:sz w:val="20"/>
                <w:szCs w:val="20"/>
                <w:highlight w:val="yellow"/>
              </w:rPr>
            </w:pPr>
          </w:p>
        </w:tc>
        <w:tc>
          <w:tcPr>
            <w:tcW w:w="450" w:type="dxa"/>
            <w:shd w:val="clear" w:color="auto" w:fill="auto"/>
            <w:vAlign w:val="center"/>
          </w:tcPr>
          <w:p w14:paraId="684E111B" w14:textId="77777777" w:rsidR="003D39D6" w:rsidRPr="00ED5528" w:rsidRDefault="003D39D6" w:rsidP="003D39D6">
            <w:pPr>
              <w:jc w:val="center"/>
              <w:rPr>
                <w:rFonts w:ascii="Arial Narrow" w:hAnsi="Arial Narrow"/>
                <w:sz w:val="20"/>
                <w:szCs w:val="20"/>
                <w:highlight w:val="yellow"/>
              </w:rPr>
            </w:pPr>
          </w:p>
        </w:tc>
        <w:tc>
          <w:tcPr>
            <w:tcW w:w="450" w:type="dxa"/>
            <w:shd w:val="clear" w:color="auto" w:fill="auto"/>
            <w:vAlign w:val="center"/>
          </w:tcPr>
          <w:p w14:paraId="15F31739" w14:textId="77777777" w:rsidR="003D39D6" w:rsidRPr="00ED5528" w:rsidRDefault="003D39D6" w:rsidP="003D39D6">
            <w:pPr>
              <w:jc w:val="center"/>
              <w:rPr>
                <w:rFonts w:ascii="Arial Narrow" w:hAnsi="Arial Narrow"/>
                <w:sz w:val="20"/>
                <w:szCs w:val="20"/>
                <w:highlight w:val="yellow"/>
              </w:rPr>
            </w:pPr>
          </w:p>
        </w:tc>
        <w:tc>
          <w:tcPr>
            <w:tcW w:w="540" w:type="dxa"/>
            <w:shd w:val="clear" w:color="auto" w:fill="auto"/>
            <w:vAlign w:val="center"/>
          </w:tcPr>
          <w:p w14:paraId="29CE9417" w14:textId="77777777" w:rsidR="003D39D6" w:rsidRPr="00ED5528" w:rsidRDefault="003D39D6" w:rsidP="003D39D6">
            <w:pPr>
              <w:jc w:val="center"/>
              <w:rPr>
                <w:rFonts w:ascii="Arial Narrow" w:hAnsi="Arial Narrow"/>
                <w:sz w:val="20"/>
                <w:szCs w:val="20"/>
                <w:highlight w:val="yellow"/>
              </w:rPr>
            </w:pPr>
          </w:p>
        </w:tc>
        <w:tc>
          <w:tcPr>
            <w:tcW w:w="470" w:type="dxa"/>
            <w:shd w:val="clear" w:color="auto" w:fill="auto"/>
            <w:vAlign w:val="center"/>
          </w:tcPr>
          <w:p w14:paraId="7513FA8A" w14:textId="77777777" w:rsidR="003D39D6" w:rsidRPr="00ED5528" w:rsidRDefault="003D39D6" w:rsidP="003D39D6">
            <w:pPr>
              <w:jc w:val="center"/>
              <w:rPr>
                <w:rFonts w:ascii="Arial Narrow" w:hAnsi="Arial Narrow"/>
                <w:sz w:val="20"/>
                <w:szCs w:val="20"/>
                <w:highlight w:val="yellow"/>
              </w:rPr>
            </w:pPr>
          </w:p>
        </w:tc>
        <w:tc>
          <w:tcPr>
            <w:tcW w:w="2810" w:type="dxa"/>
          </w:tcPr>
          <w:p w14:paraId="1A7F6537" w14:textId="77777777" w:rsidR="003D39D6" w:rsidRPr="00ED5528" w:rsidRDefault="003D39D6" w:rsidP="003D39D6">
            <w:pPr>
              <w:jc w:val="center"/>
              <w:rPr>
                <w:rFonts w:ascii="Arial Narrow" w:hAnsi="Arial Narrow"/>
                <w:sz w:val="20"/>
                <w:szCs w:val="20"/>
                <w:highlight w:val="yellow"/>
              </w:rPr>
            </w:pPr>
          </w:p>
        </w:tc>
      </w:tr>
      <w:tr w:rsidR="00125654" w:rsidRPr="00B539AA" w14:paraId="3BEF023E" w14:textId="77777777" w:rsidTr="00125654">
        <w:trPr>
          <w:cantSplit/>
          <w:trHeight w:val="252"/>
        </w:trPr>
        <w:tc>
          <w:tcPr>
            <w:tcW w:w="7285" w:type="dxa"/>
          </w:tcPr>
          <w:p w14:paraId="444AF1D9" w14:textId="77777777" w:rsidR="00125654" w:rsidRPr="00125654" w:rsidRDefault="00125654" w:rsidP="003D39D6">
            <w:pPr>
              <w:rPr>
                <w:rFonts w:ascii="Arial Narrow" w:hAnsi="Arial Narrow"/>
                <w:b/>
                <w:sz w:val="20"/>
                <w:szCs w:val="20"/>
                <w:lang w:val="en-US"/>
              </w:rPr>
            </w:pPr>
            <w:r w:rsidRPr="00125654">
              <w:rPr>
                <w:rFonts w:ascii="Arial Narrow" w:hAnsi="Arial Narrow"/>
                <w:b/>
                <w:sz w:val="20"/>
                <w:szCs w:val="20"/>
                <w:lang w:val="en-US"/>
              </w:rPr>
              <w:t>Result 4: Increased community capacity to mitigate and enhance resilience to natural shocks and stresses</w:t>
            </w:r>
          </w:p>
        </w:tc>
        <w:tc>
          <w:tcPr>
            <w:tcW w:w="450" w:type="dxa"/>
            <w:shd w:val="clear" w:color="auto" w:fill="auto"/>
            <w:vAlign w:val="center"/>
          </w:tcPr>
          <w:p w14:paraId="0A2CEDC6" w14:textId="77777777" w:rsidR="00125654" w:rsidRPr="00ED5528" w:rsidRDefault="00125654" w:rsidP="003D39D6">
            <w:pPr>
              <w:jc w:val="center"/>
              <w:rPr>
                <w:rFonts w:ascii="Arial Narrow" w:hAnsi="Arial Narrow"/>
                <w:sz w:val="20"/>
                <w:szCs w:val="20"/>
              </w:rPr>
            </w:pPr>
          </w:p>
        </w:tc>
        <w:tc>
          <w:tcPr>
            <w:tcW w:w="450" w:type="dxa"/>
            <w:shd w:val="clear" w:color="auto" w:fill="auto"/>
            <w:vAlign w:val="center"/>
          </w:tcPr>
          <w:p w14:paraId="78AA7388" w14:textId="77777777" w:rsidR="00125654" w:rsidRPr="00ED5528" w:rsidRDefault="00125654" w:rsidP="003D39D6">
            <w:pPr>
              <w:jc w:val="center"/>
              <w:rPr>
                <w:rFonts w:ascii="Arial Narrow" w:hAnsi="Arial Narrow"/>
                <w:sz w:val="20"/>
                <w:szCs w:val="20"/>
              </w:rPr>
            </w:pPr>
          </w:p>
        </w:tc>
        <w:tc>
          <w:tcPr>
            <w:tcW w:w="450" w:type="dxa"/>
            <w:shd w:val="clear" w:color="auto" w:fill="auto"/>
            <w:vAlign w:val="center"/>
          </w:tcPr>
          <w:p w14:paraId="3E1F27DC" w14:textId="77777777" w:rsidR="00125654" w:rsidRPr="00ED5528" w:rsidRDefault="00125654" w:rsidP="003D39D6">
            <w:pPr>
              <w:jc w:val="center"/>
              <w:rPr>
                <w:rFonts w:ascii="Arial Narrow" w:hAnsi="Arial Narrow"/>
                <w:sz w:val="20"/>
                <w:szCs w:val="20"/>
              </w:rPr>
            </w:pPr>
          </w:p>
        </w:tc>
        <w:tc>
          <w:tcPr>
            <w:tcW w:w="450" w:type="dxa"/>
            <w:shd w:val="clear" w:color="auto" w:fill="auto"/>
            <w:vAlign w:val="center"/>
          </w:tcPr>
          <w:p w14:paraId="4C48FBB6" w14:textId="77777777" w:rsidR="00125654" w:rsidRPr="00ED5528" w:rsidRDefault="00125654" w:rsidP="003D39D6">
            <w:pPr>
              <w:jc w:val="center"/>
              <w:rPr>
                <w:rFonts w:ascii="Arial Narrow" w:hAnsi="Arial Narrow"/>
                <w:sz w:val="20"/>
                <w:szCs w:val="20"/>
              </w:rPr>
            </w:pPr>
          </w:p>
        </w:tc>
        <w:tc>
          <w:tcPr>
            <w:tcW w:w="450" w:type="dxa"/>
            <w:shd w:val="clear" w:color="auto" w:fill="auto"/>
            <w:vAlign w:val="center"/>
          </w:tcPr>
          <w:p w14:paraId="26ED5853" w14:textId="77777777" w:rsidR="00125654" w:rsidRPr="00ED5528" w:rsidRDefault="00125654" w:rsidP="003D39D6">
            <w:pPr>
              <w:jc w:val="center"/>
              <w:rPr>
                <w:rFonts w:ascii="Arial Narrow" w:hAnsi="Arial Narrow"/>
                <w:sz w:val="20"/>
                <w:szCs w:val="20"/>
              </w:rPr>
            </w:pPr>
          </w:p>
        </w:tc>
        <w:tc>
          <w:tcPr>
            <w:tcW w:w="450" w:type="dxa"/>
            <w:shd w:val="clear" w:color="auto" w:fill="auto"/>
            <w:vAlign w:val="center"/>
          </w:tcPr>
          <w:p w14:paraId="7A622E82" w14:textId="77777777" w:rsidR="00125654" w:rsidRPr="00ED5528" w:rsidRDefault="00125654" w:rsidP="003D39D6">
            <w:pPr>
              <w:jc w:val="center"/>
              <w:rPr>
                <w:rFonts w:ascii="Arial Narrow" w:hAnsi="Arial Narrow"/>
                <w:sz w:val="20"/>
                <w:szCs w:val="20"/>
              </w:rPr>
            </w:pPr>
          </w:p>
        </w:tc>
        <w:tc>
          <w:tcPr>
            <w:tcW w:w="450" w:type="dxa"/>
            <w:shd w:val="clear" w:color="auto" w:fill="auto"/>
            <w:vAlign w:val="center"/>
          </w:tcPr>
          <w:p w14:paraId="239F2092" w14:textId="77777777" w:rsidR="00125654" w:rsidRPr="00ED5528" w:rsidRDefault="00125654" w:rsidP="003D39D6">
            <w:pPr>
              <w:jc w:val="center"/>
              <w:rPr>
                <w:rFonts w:ascii="Arial Narrow" w:hAnsi="Arial Narrow"/>
                <w:sz w:val="20"/>
                <w:szCs w:val="20"/>
              </w:rPr>
            </w:pPr>
          </w:p>
        </w:tc>
        <w:tc>
          <w:tcPr>
            <w:tcW w:w="450" w:type="dxa"/>
            <w:shd w:val="clear" w:color="auto" w:fill="auto"/>
            <w:vAlign w:val="center"/>
          </w:tcPr>
          <w:p w14:paraId="2AB157E2" w14:textId="77777777" w:rsidR="00125654" w:rsidRPr="00ED5528" w:rsidRDefault="00125654" w:rsidP="003D39D6">
            <w:pPr>
              <w:jc w:val="center"/>
              <w:rPr>
                <w:rFonts w:ascii="Arial Narrow" w:hAnsi="Arial Narrow"/>
                <w:sz w:val="20"/>
                <w:szCs w:val="20"/>
              </w:rPr>
            </w:pPr>
          </w:p>
        </w:tc>
        <w:tc>
          <w:tcPr>
            <w:tcW w:w="450" w:type="dxa"/>
            <w:shd w:val="clear" w:color="auto" w:fill="auto"/>
            <w:vAlign w:val="center"/>
          </w:tcPr>
          <w:p w14:paraId="70854095" w14:textId="77777777" w:rsidR="00125654" w:rsidRPr="00ED5528" w:rsidRDefault="00125654" w:rsidP="003D39D6">
            <w:pPr>
              <w:jc w:val="center"/>
              <w:rPr>
                <w:rFonts w:ascii="Arial Narrow" w:hAnsi="Arial Narrow"/>
                <w:sz w:val="20"/>
                <w:szCs w:val="20"/>
              </w:rPr>
            </w:pPr>
          </w:p>
        </w:tc>
        <w:tc>
          <w:tcPr>
            <w:tcW w:w="450" w:type="dxa"/>
            <w:shd w:val="clear" w:color="auto" w:fill="auto"/>
            <w:vAlign w:val="center"/>
          </w:tcPr>
          <w:p w14:paraId="430B78E8" w14:textId="77777777" w:rsidR="00125654" w:rsidRPr="00ED5528" w:rsidRDefault="00125654" w:rsidP="003D39D6">
            <w:pPr>
              <w:jc w:val="center"/>
              <w:rPr>
                <w:rFonts w:ascii="Arial Narrow" w:hAnsi="Arial Narrow"/>
                <w:sz w:val="20"/>
                <w:szCs w:val="20"/>
              </w:rPr>
            </w:pPr>
          </w:p>
        </w:tc>
        <w:tc>
          <w:tcPr>
            <w:tcW w:w="540" w:type="dxa"/>
            <w:shd w:val="clear" w:color="auto" w:fill="auto"/>
            <w:vAlign w:val="center"/>
          </w:tcPr>
          <w:p w14:paraId="2A2A41F6" w14:textId="77777777" w:rsidR="00125654" w:rsidRPr="00ED5528" w:rsidRDefault="00125654" w:rsidP="003D39D6">
            <w:pPr>
              <w:jc w:val="center"/>
              <w:rPr>
                <w:rFonts w:ascii="Arial Narrow" w:hAnsi="Arial Narrow"/>
                <w:sz w:val="20"/>
                <w:szCs w:val="20"/>
              </w:rPr>
            </w:pPr>
          </w:p>
        </w:tc>
        <w:tc>
          <w:tcPr>
            <w:tcW w:w="470" w:type="dxa"/>
            <w:shd w:val="clear" w:color="auto" w:fill="auto"/>
            <w:vAlign w:val="center"/>
          </w:tcPr>
          <w:p w14:paraId="32314080" w14:textId="77777777" w:rsidR="00125654" w:rsidRPr="00ED5528" w:rsidRDefault="00125654" w:rsidP="003D39D6">
            <w:pPr>
              <w:jc w:val="center"/>
              <w:rPr>
                <w:rFonts w:ascii="Arial Narrow" w:hAnsi="Arial Narrow"/>
                <w:sz w:val="20"/>
                <w:szCs w:val="20"/>
              </w:rPr>
            </w:pPr>
          </w:p>
        </w:tc>
        <w:tc>
          <w:tcPr>
            <w:tcW w:w="2810" w:type="dxa"/>
          </w:tcPr>
          <w:p w14:paraId="268448F1" w14:textId="77777777" w:rsidR="00125654" w:rsidRPr="00ED5528" w:rsidRDefault="00125654" w:rsidP="003D39D6">
            <w:pPr>
              <w:jc w:val="center"/>
              <w:rPr>
                <w:rFonts w:ascii="Arial Narrow" w:hAnsi="Arial Narrow"/>
                <w:sz w:val="20"/>
                <w:szCs w:val="20"/>
              </w:rPr>
            </w:pPr>
          </w:p>
        </w:tc>
      </w:tr>
      <w:tr w:rsidR="003D39D6" w:rsidRPr="00B539AA" w14:paraId="2D740A41" w14:textId="77777777" w:rsidTr="00125654">
        <w:trPr>
          <w:cantSplit/>
          <w:trHeight w:val="252"/>
        </w:trPr>
        <w:tc>
          <w:tcPr>
            <w:tcW w:w="7285" w:type="dxa"/>
          </w:tcPr>
          <w:p w14:paraId="5B35E34E" w14:textId="77777777" w:rsidR="003D39D6" w:rsidRPr="00ED5528" w:rsidRDefault="003D39D6" w:rsidP="003D39D6">
            <w:pPr>
              <w:rPr>
                <w:rFonts w:ascii="Arial Narrow" w:hAnsi="Arial Narrow"/>
                <w:sz w:val="20"/>
                <w:szCs w:val="20"/>
                <w:lang w:val="en-US"/>
              </w:rPr>
            </w:pPr>
            <w:r w:rsidRPr="00ED5528">
              <w:rPr>
                <w:rFonts w:ascii="Arial Narrow" w:hAnsi="Arial Narrow"/>
                <w:sz w:val="20"/>
                <w:szCs w:val="20"/>
                <w:lang w:val="en-US"/>
              </w:rPr>
              <w:t>Formation of CMDRR committees</w:t>
            </w:r>
          </w:p>
        </w:tc>
        <w:tc>
          <w:tcPr>
            <w:tcW w:w="450" w:type="dxa"/>
            <w:shd w:val="clear" w:color="auto" w:fill="auto"/>
            <w:vAlign w:val="center"/>
          </w:tcPr>
          <w:p w14:paraId="3D5E1EEC" w14:textId="77777777" w:rsidR="003D39D6" w:rsidRPr="00ED5528" w:rsidRDefault="003D39D6" w:rsidP="003D39D6">
            <w:pPr>
              <w:jc w:val="center"/>
              <w:rPr>
                <w:rFonts w:ascii="Arial Narrow" w:hAnsi="Arial Narrow"/>
                <w:sz w:val="20"/>
                <w:szCs w:val="20"/>
              </w:rPr>
            </w:pPr>
          </w:p>
        </w:tc>
        <w:tc>
          <w:tcPr>
            <w:tcW w:w="450" w:type="dxa"/>
            <w:shd w:val="clear" w:color="auto" w:fill="auto"/>
            <w:vAlign w:val="center"/>
          </w:tcPr>
          <w:p w14:paraId="5ED519AD" w14:textId="77777777" w:rsidR="003D39D6" w:rsidRPr="00ED5528" w:rsidRDefault="003D39D6" w:rsidP="003D39D6">
            <w:pPr>
              <w:jc w:val="center"/>
              <w:rPr>
                <w:rFonts w:ascii="Arial Narrow" w:hAnsi="Arial Narrow"/>
                <w:sz w:val="20"/>
                <w:szCs w:val="20"/>
              </w:rPr>
            </w:pPr>
          </w:p>
        </w:tc>
        <w:tc>
          <w:tcPr>
            <w:tcW w:w="450" w:type="dxa"/>
            <w:shd w:val="clear" w:color="auto" w:fill="auto"/>
            <w:vAlign w:val="center"/>
          </w:tcPr>
          <w:p w14:paraId="3046E8CD" w14:textId="77777777" w:rsidR="003D39D6" w:rsidRPr="00ED5528" w:rsidRDefault="003D39D6" w:rsidP="003D39D6">
            <w:pPr>
              <w:jc w:val="center"/>
              <w:rPr>
                <w:rFonts w:ascii="Arial Narrow" w:hAnsi="Arial Narrow"/>
                <w:sz w:val="20"/>
                <w:szCs w:val="20"/>
              </w:rPr>
            </w:pPr>
          </w:p>
        </w:tc>
        <w:tc>
          <w:tcPr>
            <w:tcW w:w="450" w:type="dxa"/>
            <w:shd w:val="clear" w:color="auto" w:fill="auto"/>
            <w:vAlign w:val="center"/>
          </w:tcPr>
          <w:p w14:paraId="2B5DC9FB" w14:textId="77777777" w:rsidR="003D39D6" w:rsidRPr="00ED5528" w:rsidRDefault="003D39D6" w:rsidP="003D39D6">
            <w:pPr>
              <w:jc w:val="center"/>
              <w:rPr>
                <w:rFonts w:ascii="Arial Narrow" w:hAnsi="Arial Narrow"/>
                <w:sz w:val="20"/>
                <w:szCs w:val="20"/>
              </w:rPr>
            </w:pPr>
          </w:p>
        </w:tc>
        <w:tc>
          <w:tcPr>
            <w:tcW w:w="450" w:type="dxa"/>
            <w:shd w:val="clear" w:color="auto" w:fill="C9C9C9" w:themeFill="accent3" w:themeFillTint="99"/>
            <w:vAlign w:val="center"/>
          </w:tcPr>
          <w:p w14:paraId="481A5CED"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X</w:t>
            </w:r>
          </w:p>
        </w:tc>
        <w:tc>
          <w:tcPr>
            <w:tcW w:w="450" w:type="dxa"/>
            <w:shd w:val="clear" w:color="auto" w:fill="C9C9C9" w:themeFill="accent3" w:themeFillTint="99"/>
            <w:vAlign w:val="center"/>
          </w:tcPr>
          <w:p w14:paraId="366BD986"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X</w:t>
            </w:r>
          </w:p>
        </w:tc>
        <w:tc>
          <w:tcPr>
            <w:tcW w:w="450" w:type="dxa"/>
            <w:shd w:val="clear" w:color="auto" w:fill="auto"/>
            <w:vAlign w:val="center"/>
          </w:tcPr>
          <w:p w14:paraId="6284B2F5" w14:textId="77777777" w:rsidR="003D39D6" w:rsidRPr="00ED5528" w:rsidRDefault="003D39D6" w:rsidP="003D39D6">
            <w:pPr>
              <w:jc w:val="center"/>
              <w:rPr>
                <w:rFonts w:ascii="Arial Narrow" w:hAnsi="Arial Narrow"/>
                <w:sz w:val="20"/>
                <w:szCs w:val="20"/>
              </w:rPr>
            </w:pPr>
          </w:p>
        </w:tc>
        <w:tc>
          <w:tcPr>
            <w:tcW w:w="450" w:type="dxa"/>
            <w:shd w:val="clear" w:color="auto" w:fill="auto"/>
            <w:vAlign w:val="center"/>
          </w:tcPr>
          <w:p w14:paraId="17D25392" w14:textId="77777777" w:rsidR="003D39D6" w:rsidRPr="00ED5528" w:rsidRDefault="003D39D6" w:rsidP="003D39D6">
            <w:pPr>
              <w:jc w:val="center"/>
              <w:rPr>
                <w:rFonts w:ascii="Arial Narrow" w:hAnsi="Arial Narrow"/>
                <w:sz w:val="20"/>
                <w:szCs w:val="20"/>
              </w:rPr>
            </w:pPr>
          </w:p>
        </w:tc>
        <w:tc>
          <w:tcPr>
            <w:tcW w:w="450" w:type="dxa"/>
            <w:shd w:val="clear" w:color="auto" w:fill="auto"/>
            <w:vAlign w:val="center"/>
          </w:tcPr>
          <w:p w14:paraId="7ADCD776" w14:textId="77777777" w:rsidR="003D39D6" w:rsidRPr="00ED5528" w:rsidRDefault="003D39D6" w:rsidP="003D39D6">
            <w:pPr>
              <w:jc w:val="center"/>
              <w:rPr>
                <w:rFonts w:ascii="Arial Narrow" w:hAnsi="Arial Narrow"/>
                <w:sz w:val="20"/>
                <w:szCs w:val="20"/>
              </w:rPr>
            </w:pPr>
          </w:p>
        </w:tc>
        <w:tc>
          <w:tcPr>
            <w:tcW w:w="450" w:type="dxa"/>
            <w:shd w:val="clear" w:color="auto" w:fill="auto"/>
            <w:vAlign w:val="center"/>
          </w:tcPr>
          <w:p w14:paraId="0542B864" w14:textId="77777777" w:rsidR="003D39D6" w:rsidRPr="00ED5528" w:rsidRDefault="003D39D6" w:rsidP="003D39D6">
            <w:pPr>
              <w:jc w:val="center"/>
              <w:rPr>
                <w:rFonts w:ascii="Arial Narrow" w:hAnsi="Arial Narrow"/>
                <w:sz w:val="20"/>
                <w:szCs w:val="20"/>
              </w:rPr>
            </w:pPr>
          </w:p>
        </w:tc>
        <w:tc>
          <w:tcPr>
            <w:tcW w:w="540" w:type="dxa"/>
            <w:shd w:val="clear" w:color="auto" w:fill="auto"/>
            <w:vAlign w:val="center"/>
          </w:tcPr>
          <w:p w14:paraId="6BA884CE" w14:textId="77777777" w:rsidR="003D39D6" w:rsidRPr="00ED5528" w:rsidRDefault="003D39D6" w:rsidP="003D39D6">
            <w:pPr>
              <w:jc w:val="center"/>
              <w:rPr>
                <w:rFonts w:ascii="Arial Narrow" w:hAnsi="Arial Narrow"/>
                <w:sz w:val="20"/>
                <w:szCs w:val="20"/>
              </w:rPr>
            </w:pPr>
          </w:p>
        </w:tc>
        <w:tc>
          <w:tcPr>
            <w:tcW w:w="470" w:type="dxa"/>
            <w:shd w:val="clear" w:color="auto" w:fill="auto"/>
            <w:vAlign w:val="center"/>
          </w:tcPr>
          <w:p w14:paraId="3AFBC0AE" w14:textId="77777777" w:rsidR="003D39D6" w:rsidRPr="00ED5528" w:rsidRDefault="003D39D6" w:rsidP="003D39D6">
            <w:pPr>
              <w:jc w:val="center"/>
              <w:rPr>
                <w:rFonts w:ascii="Arial Narrow" w:hAnsi="Arial Narrow"/>
                <w:sz w:val="20"/>
                <w:szCs w:val="20"/>
              </w:rPr>
            </w:pPr>
          </w:p>
        </w:tc>
        <w:tc>
          <w:tcPr>
            <w:tcW w:w="2810" w:type="dxa"/>
          </w:tcPr>
          <w:p w14:paraId="671BB823"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IRC</w:t>
            </w:r>
          </w:p>
        </w:tc>
      </w:tr>
      <w:tr w:rsidR="003D39D6" w:rsidRPr="00B539AA" w14:paraId="57B9A739" w14:textId="77777777" w:rsidTr="00125654">
        <w:trPr>
          <w:cantSplit/>
          <w:trHeight w:val="243"/>
        </w:trPr>
        <w:tc>
          <w:tcPr>
            <w:tcW w:w="7285" w:type="dxa"/>
          </w:tcPr>
          <w:p w14:paraId="57BA3CE6" w14:textId="77777777" w:rsidR="003D39D6" w:rsidRPr="00ED5528" w:rsidRDefault="003D39D6" w:rsidP="003D39D6">
            <w:pPr>
              <w:jc w:val="both"/>
              <w:rPr>
                <w:rFonts w:ascii="Arial Narrow" w:hAnsi="Arial Narrow"/>
                <w:sz w:val="20"/>
                <w:szCs w:val="20"/>
                <w:lang w:val="en-US"/>
              </w:rPr>
            </w:pPr>
            <w:r w:rsidRPr="00ED5528">
              <w:rPr>
                <w:rFonts w:ascii="Arial Narrow" w:hAnsi="Arial Narrow"/>
                <w:sz w:val="20"/>
                <w:szCs w:val="20"/>
                <w:lang w:val="en-US"/>
              </w:rPr>
              <w:t>Conduct Disaster risk assessment in all supported Boma</w:t>
            </w:r>
          </w:p>
        </w:tc>
        <w:tc>
          <w:tcPr>
            <w:tcW w:w="450" w:type="dxa"/>
            <w:shd w:val="clear" w:color="auto" w:fill="auto"/>
            <w:vAlign w:val="center"/>
          </w:tcPr>
          <w:p w14:paraId="1EBF22DE" w14:textId="77777777" w:rsidR="003D39D6" w:rsidRPr="00ED5528" w:rsidRDefault="003D39D6" w:rsidP="003D39D6">
            <w:pPr>
              <w:jc w:val="center"/>
              <w:rPr>
                <w:rFonts w:ascii="Arial Narrow" w:hAnsi="Arial Narrow"/>
                <w:sz w:val="20"/>
                <w:szCs w:val="20"/>
              </w:rPr>
            </w:pPr>
          </w:p>
        </w:tc>
        <w:tc>
          <w:tcPr>
            <w:tcW w:w="450" w:type="dxa"/>
            <w:shd w:val="clear" w:color="auto" w:fill="auto"/>
            <w:vAlign w:val="center"/>
          </w:tcPr>
          <w:p w14:paraId="25A953ED" w14:textId="77777777" w:rsidR="003D39D6" w:rsidRPr="00ED5528" w:rsidRDefault="003D39D6" w:rsidP="003D39D6">
            <w:pPr>
              <w:jc w:val="center"/>
              <w:rPr>
                <w:rFonts w:ascii="Arial Narrow" w:hAnsi="Arial Narrow"/>
                <w:sz w:val="20"/>
                <w:szCs w:val="20"/>
              </w:rPr>
            </w:pPr>
          </w:p>
        </w:tc>
        <w:tc>
          <w:tcPr>
            <w:tcW w:w="450" w:type="dxa"/>
            <w:shd w:val="clear" w:color="auto" w:fill="auto"/>
            <w:vAlign w:val="center"/>
          </w:tcPr>
          <w:p w14:paraId="6C056431" w14:textId="77777777" w:rsidR="003D39D6" w:rsidRPr="00ED5528" w:rsidRDefault="003D39D6" w:rsidP="003D39D6">
            <w:pPr>
              <w:jc w:val="center"/>
              <w:rPr>
                <w:rFonts w:ascii="Arial Narrow" w:hAnsi="Arial Narrow"/>
                <w:sz w:val="20"/>
                <w:szCs w:val="20"/>
              </w:rPr>
            </w:pPr>
          </w:p>
        </w:tc>
        <w:tc>
          <w:tcPr>
            <w:tcW w:w="450" w:type="dxa"/>
            <w:shd w:val="clear" w:color="auto" w:fill="auto"/>
            <w:vAlign w:val="center"/>
          </w:tcPr>
          <w:p w14:paraId="25E19560" w14:textId="77777777" w:rsidR="003D39D6" w:rsidRPr="00ED5528" w:rsidRDefault="003D39D6" w:rsidP="003D39D6">
            <w:pPr>
              <w:jc w:val="center"/>
              <w:rPr>
                <w:rFonts w:ascii="Arial Narrow" w:hAnsi="Arial Narrow"/>
                <w:sz w:val="20"/>
                <w:szCs w:val="20"/>
              </w:rPr>
            </w:pPr>
          </w:p>
        </w:tc>
        <w:tc>
          <w:tcPr>
            <w:tcW w:w="450" w:type="dxa"/>
            <w:shd w:val="clear" w:color="auto" w:fill="C9C9C9" w:themeFill="accent3" w:themeFillTint="99"/>
            <w:vAlign w:val="center"/>
          </w:tcPr>
          <w:p w14:paraId="5A2C5B2A"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X</w:t>
            </w:r>
          </w:p>
        </w:tc>
        <w:tc>
          <w:tcPr>
            <w:tcW w:w="450" w:type="dxa"/>
            <w:shd w:val="clear" w:color="auto" w:fill="C9C9C9" w:themeFill="accent3" w:themeFillTint="99"/>
            <w:vAlign w:val="center"/>
          </w:tcPr>
          <w:p w14:paraId="72B24B8C"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X</w:t>
            </w:r>
          </w:p>
        </w:tc>
        <w:tc>
          <w:tcPr>
            <w:tcW w:w="450" w:type="dxa"/>
            <w:shd w:val="clear" w:color="auto" w:fill="auto"/>
            <w:vAlign w:val="center"/>
          </w:tcPr>
          <w:p w14:paraId="3D092C46" w14:textId="77777777" w:rsidR="003D39D6" w:rsidRPr="00ED5528" w:rsidRDefault="003D39D6" w:rsidP="003D39D6">
            <w:pPr>
              <w:jc w:val="center"/>
              <w:rPr>
                <w:rFonts w:ascii="Arial Narrow" w:hAnsi="Arial Narrow"/>
                <w:sz w:val="20"/>
                <w:szCs w:val="20"/>
              </w:rPr>
            </w:pPr>
          </w:p>
        </w:tc>
        <w:tc>
          <w:tcPr>
            <w:tcW w:w="450" w:type="dxa"/>
            <w:shd w:val="clear" w:color="auto" w:fill="auto"/>
            <w:vAlign w:val="center"/>
          </w:tcPr>
          <w:p w14:paraId="23F4615B" w14:textId="77777777" w:rsidR="003D39D6" w:rsidRPr="00ED5528" w:rsidRDefault="003D39D6" w:rsidP="003D39D6">
            <w:pPr>
              <w:jc w:val="center"/>
              <w:rPr>
                <w:rFonts w:ascii="Arial Narrow" w:hAnsi="Arial Narrow"/>
                <w:sz w:val="20"/>
                <w:szCs w:val="20"/>
              </w:rPr>
            </w:pPr>
          </w:p>
        </w:tc>
        <w:tc>
          <w:tcPr>
            <w:tcW w:w="450" w:type="dxa"/>
            <w:shd w:val="clear" w:color="auto" w:fill="auto"/>
            <w:vAlign w:val="center"/>
          </w:tcPr>
          <w:p w14:paraId="7147B76C" w14:textId="77777777" w:rsidR="003D39D6" w:rsidRPr="00ED5528" w:rsidRDefault="003D39D6" w:rsidP="003D39D6">
            <w:pPr>
              <w:jc w:val="center"/>
              <w:rPr>
                <w:rFonts w:ascii="Arial Narrow" w:hAnsi="Arial Narrow"/>
                <w:sz w:val="20"/>
                <w:szCs w:val="20"/>
              </w:rPr>
            </w:pPr>
          </w:p>
        </w:tc>
        <w:tc>
          <w:tcPr>
            <w:tcW w:w="450" w:type="dxa"/>
            <w:shd w:val="clear" w:color="auto" w:fill="auto"/>
            <w:vAlign w:val="center"/>
          </w:tcPr>
          <w:p w14:paraId="6754A27E" w14:textId="77777777" w:rsidR="003D39D6" w:rsidRPr="00ED5528" w:rsidRDefault="003D39D6" w:rsidP="003D39D6">
            <w:pPr>
              <w:jc w:val="center"/>
              <w:rPr>
                <w:rFonts w:ascii="Arial Narrow" w:hAnsi="Arial Narrow"/>
                <w:sz w:val="20"/>
                <w:szCs w:val="20"/>
              </w:rPr>
            </w:pPr>
          </w:p>
        </w:tc>
        <w:tc>
          <w:tcPr>
            <w:tcW w:w="540" w:type="dxa"/>
            <w:shd w:val="clear" w:color="auto" w:fill="auto"/>
            <w:vAlign w:val="center"/>
          </w:tcPr>
          <w:p w14:paraId="34EAAA25" w14:textId="77777777" w:rsidR="003D39D6" w:rsidRPr="00ED5528" w:rsidRDefault="003D39D6" w:rsidP="003D39D6">
            <w:pPr>
              <w:jc w:val="center"/>
              <w:rPr>
                <w:rFonts w:ascii="Arial Narrow" w:hAnsi="Arial Narrow"/>
                <w:sz w:val="20"/>
                <w:szCs w:val="20"/>
              </w:rPr>
            </w:pPr>
          </w:p>
        </w:tc>
        <w:tc>
          <w:tcPr>
            <w:tcW w:w="470" w:type="dxa"/>
            <w:shd w:val="clear" w:color="auto" w:fill="auto"/>
            <w:vAlign w:val="center"/>
          </w:tcPr>
          <w:p w14:paraId="298E1646" w14:textId="77777777" w:rsidR="003D39D6" w:rsidRPr="00ED5528" w:rsidRDefault="003D39D6" w:rsidP="003D39D6">
            <w:pPr>
              <w:jc w:val="center"/>
              <w:rPr>
                <w:rFonts w:ascii="Arial Narrow" w:hAnsi="Arial Narrow"/>
                <w:sz w:val="20"/>
                <w:szCs w:val="20"/>
              </w:rPr>
            </w:pPr>
          </w:p>
        </w:tc>
        <w:tc>
          <w:tcPr>
            <w:tcW w:w="2810" w:type="dxa"/>
          </w:tcPr>
          <w:p w14:paraId="4AF9442F"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IRC</w:t>
            </w:r>
          </w:p>
        </w:tc>
      </w:tr>
      <w:tr w:rsidR="003D39D6" w:rsidRPr="00B539AA" w14:paraId="7798ED14" w14:textId="77777777" w:rsidTr="00125654">
        <w:trPr>
          <w:cantSplit/>
          <w:trHeight w:val="243"/>
        </w:trPr>
        <w:tc>
          <w:tcPr>
            <w:tcW w:w="7285" w:type="dxa"/>
          </w:tcPr>
          <w:p w14:paraId="085121FB" w14:textId="77777777" w:rsidR="003D39D6" w:rsidRPr="00ED5528" w:rsidRDefault="003D39D6" w:rsidP="003D39D6">
            <w:pPr>
              <w:jc w:val="both"/>
              <w:rPr>
                <w:rFonts w:ascii="Arial Narrow" w:hAnsi="Arial Narrow"/>
                <w:sz w:val="20"/>
                <w:szCs w:val="20"/>
                <w:lang w:val="en-US"/>
              </w:rPr>
            </w:pPr>
            <w:r w:rsidRPr="00ED5528">
              <w:rPr>
                <w:rFonts w:ascii="Arial Narrow" w:hAnsi="Arial Narrow"/>
                <w:sz w:val="20"/>
                <w:szCs w:val="20"/>
                <w:lang w:val="en-US"/>
              </w:rPr>
              <w:t>Formation of CMDRR committees</w:t>
            </w:r>
          </w:p>
        </w:tc>
        <w:tc>
          <w:tcPr>
            <w:tcW w:w="450" w:type="dxa"/>
            <w:shd w:val="clear" w:color="auto" w:fill="auto"/>
            <w:vAlign w:val="center"/>
          </w:tcPr>
          <w:p w14:paraId="2B915FB8" w14:textId="77777777" w:rsidR="003D39D6" w:rsidRPr="00ED5528" w:rsidRDefault="003D39D6" w:rsidP="003D39D6">
            <w:pPr>
              <w:jc w:val="center"/>
              <w:rPr>
                <w:rFonts w:ascii="Arial Narrow" w:hAnsi="Arial Narrow"/>
                <w:sz w:val="20"/>
                <w:szCs w:val="20"/>
              </w:rPr>
            </w:pPr>
          </w:p>
        </w:tc>
        <w:tc>
          <w:tcPr>
            <w:tcW w:w="450" w:type="dxa"/>
            <w:shd w:val="clear" w:color="auto" w:fill="auto"/>
            <w:vAlign w:val="center"/>
          </w:tcPr>
          <w:p w14:paraId="0311DEE7" w14:textId="77777777" w:rsidR="003D39D6" w:rsidRPr="00ED5528" w:rsidRDefault="003D39D6" w:rsidP="003D39D6">
            <w:pPr>
              <w:jc w:val="center"/>
              <w:rPr>
                <w:rFonts w:ascii="Arial Narrow" w:hAnsi="Arial Narrow"/>
                <w:sz w:val="20"/>
                <w:szCs w:val="20"/>
              </w:rPr>
            </w:pPr>
          </w:p>
        </w:tc>
        <w:tc>
          <w:tcPr>
            <w:tcW w:w="450" w:type="dxa"/>
            <w:shd w:val="clear" w:color="auto" w:fill="auto"/>
            <w:vAlign w:val="center"/>
          </w:tcPr>
          <w:p w14:paraId="5FA0FB37" w14:textId="77777777" w:rsidR="003D39D6" w:rsidRPr="00ED5528" w:rsidRDefault="003D39D6" w:rsidP="003D39D6">
            <w:pPr>
              <w:jc w:val="center"/>
              <w:rPr>
                <w:rFonts w:ascii="Arial Narrow" w:hAnsi="Arial Narrow"/>
                <w:sz w:val="20"/>
                <w:szCs w:val="20"/>
              </w:rPr>
            </w:pPr>
          </w:p>
        </w:tc>
        <w:tc>
          <w:tcPr>
            <w:tcW w:w="450" w:type="dxa"/>
            <w:shd w:val="clear" w:color="auto" w:fill="auto"/>
            <w:vAlign w:val="center"/>
          </w:tcPr>
          <w:p w14:paraId="3DD248C5" w14:textId="77777777" w:rsidR="003D39D6" w:rsidRPr="00ED5528" w:rsidRDefault="003D39D6" w:rsidP="003D39D6">
            <w:pPr>
              <w:jc w:val="center"/>
              <w:rPr>
                <w:rFonts w:ascii="Arial Narrow" w:hAnsi="Arial Narrow"/>
                <w:sz w:val="20"/>
                <w:szCs w:val="20"/>
              </w:rPr>
            </w:pPr>
          </w:p>
        </w:tc>
        <w:tc>
          <w:tcPr>
            <w:tcW w:w="450" w:type="dxa"/>
            <w:shd w:val="clear" w:color="auto" w:fill="auto"/>
            <w:vAlign w:val="center"/>
          </w:tcPr>
          <w:p w14:paraId="473E8B9A" w14:textId="77777777" w:rsidR="003D39D6" w:rsidRPr="00ED5528" w:rsidRDefault="003D39D6" w:rsidP="003D39D6">
            <w:pPr>
              <w:jc w:val="center"/>
              <w:rPr>
                <w:rFonts w:ascii="Arial Narrow" w:hAnsi="Arial Narrow"/>
                <w:sz w:val="20"/>
                <w:szCs w:val="20"/>
              </w:rPr>
            </w:pPr>
          </w:p>
        </w:tc>
        <w:tc>
          <w:tcPr>
            <w:tcW w:w="450" w:type="dxa"/>
            <w:shd w:val="clear" w:color="auto" w:fill="C9C9C9" w:themeFill="accent3" w:themeFillTint="99"/>
            <w:vAlign w:val="center"/>
          </w:tcPr>
          <w:p w14:paraId="457E6B36"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X</w:t>
            </w:r>
          </w:p>
        </w:tc>
        <w:tc>
          <w:tcPr>
            <w:tcW w:w="450" w:type="dxa"/>
            <w:shd w:val="clear" w:color="auto" w:fill="C9C9C9" w:themeFill="accent3" w:themeFillTint="99"/>
            <w:vAlign w:val="center"/>
          </w:tcPr>
          <w:p w14:paraId="1DE3CF69"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X</w:t>
            </w:r>
          </w:p>
        </w:tc>
        <w:tc>
          <w:tcPr>
            <w:tcW w:w="450" w:type="dxa"/>
            <w:shd w:val="clear" w:color="auto" w:fill="C9C9C9" w:themeFill="accent3" w:themeFillTint="99"/>
            <w:vAlign w:val="center"/>
          </w:tcPr>
          <w:p w14:paraId="4798ABFC"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X</w:t>
            </w:r>
          </w:p>
        </w:tc>
        <w:tc>
          <w:tcPr>
            <w:tcW w:w="450" w:type="dxa"/>
            <w:shd w:val="clear" w:color="auto" w:fill="auto"/>
            <w:vAlign w:val="center"/>
          </w:tcPr>
          <w:p w14:paraId="470ACF45" w14:textId="77777777" w:rsidR="003D39D6" w:rsidRPr="00ED5528" w:rsidRDefault="003D39D6" w:rsidP="003D39D6">
            <w:pPr>
              <w:jc w:val="center"/>
              <w:rPr>
                <w:rFonts w:ascii="Arial Narrow" w:hAnsi="Arial Narrow"/>
                <w:sz w:val="20"/>
                <w:szCs w:val="20"/>
              </w:rPr>
            </w:pPr>
          </w:p>
        </w:tc>
        <w:tc>
          <w:tcPr>
            <w:tcW w:w="450" w:type="dxa"/>
            <w:shd w:val="clear" w:color="auto" w:fill="auto"/>
            <w:vAlign w:val="center"/>
          </w:tcPr>
          <w:p w14:paraId="04BE530D" w14:textId="77777777" w:rsidR="003D39D6" w:rsidRPr="00ED5528" w:rsidRDefault="003D39D6" w:rsidP="003D39D6">
            <w:pPr>
              <w:jc w:val="center"/>
              <w:rPr>
                <w:rFonts w:ascii="Arial Narrow" w:hAnsi="Arial Narrow"/>
                <w:sz w:val="20"/>
                <w:szCs w:val="20"/>
              </w:rPr>
            </w:pPr>
          </w:p>
        </w:tc>
        <w:tc>
          <w:tcPr>
            <w:tcW w:w="540" w:type="dxa"/>
            <w:shd w:val="clear" w:color="auto" w:fill="auto"/>
            <w:vAlign w:val="center"/>
          </w:tcPr>
          <w:p w14:paraId="1484CA0E" w14:textId="77777777" w:rsidR="003D39D6" w:rsidRPr="00ED5528" w:rsidRDefault="003D39D6" w:rsidP="003D39D6">
            <w:pPr>
              <w:jc w:val="center"/>
              <w:rPr>
                <w:rFonts w:ascii="Arial Narrow" w:hAnsi="Arial Narrow"/>
                <w:sz w:val="20"/>
                <w:szCs w:val="20"/>
              </w:rPr>
            </w:pPr>
          </w:p>
        </w:tc>
        <w:tc>
          <w:tcPr>
            <w:tcW w:w="470" w:type="dxa"/>
            <w:shd w:val="clear" w:color="auto" w:fill="auto"/>
            <w:vAlign w:val="center"/>
          </w:tcPr>
          <w:p w14:paraId="454834A2" w14:textId="77777777" w:rsidR="003D39D6" w:rsidRPr="00ED5528" w:rsidRDefault="003D39D6" w:rsidP="003D39D6">
            <w:pPr>
              <w:jc w:val="center"/>
              <w:rPr>
                <w:rFonts w:ascii="Arial Narrow" w:hAnsi="Arial Narrow"/>
                <w:sz w:val="20"/>
                <w:szCs w:val="20"/>
              </w:rPr>
            </w:pPr>
          </w:p>
        </w:tc>
        <w:tc>
          <w:tcPr>
            <w:tcW w:w="2810" w:type="dxa"/>
          </w:tcPr>
          <w:p w14:paraId="7E17F181"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IRC, UNIDO</w:t>
            </w:r>
          </w:p>
        </w:tc>
      </w:tr>
      <w:tr w:rsidR="003D39D6" w:rsidRPr="00B539AA" w14:paraId="5E1BA5FA" w14:textId="77777777" w:rsidTr="00125654">
        <w:trPr>
          <w:cantSplit/>
          <w:trHeight w:val="243"/>
        </w:trPr>
        <w:tc>
          <w:tcPr>
            <w:tcW w:w="7285" w:type="dxa"/>
          </w:tcPr>
          <w:p w14:paraId="40CC04FD" w14:textId="77777777" w:rsidR="003D39D6" w:rsidRPr="00ED5528" w:rsidRDefault="003D39D6" w:rsidP="003D39D6">
            <w:pPr>
              <w:jc w:val="both"/>
              <w:rPr>
                <w:rFonts w:ascii="Arial Narrow" w:hAnsi="Arial Narrow"/>
                <w:sz w:val="20"/>
                <w:szCs w:val="20"/>
                <w:lang w:val="en-US"/>
              </w:rPr>
            </w:pPr>
            <w:r w:rsidRPr="00ED5528">
              <w:rPr>
                <w:rFonts w:ascii="Arial Narrow" w:hAnsi="Arial Narrow"/>
                <w:sz w:val="20"/>
                <w:szCs w:val="20"/>
                <w:lang w:val="en-US"/>
              </w:rPr>
              <w:t>Facilitate the development of Boma level DRR plans</w:t>
            </w:r>
          </w:p>
        </w:tc>
        <w:tc>
          <w:tcPr>
            <w:tcW w:w="450" w:type="dxa"/>
            <w:shd w:val="clear" w:color="auto" w:fill="auto"/>
            <w:vAlign w:val="center"/>
          </w:tcPr>
          <w:p w14:paraId="6DE826F6" w14:textId="77777777" w:rsidR="003D39D6" w:rsidRPr="00ED5528" w:rsidRDefault="003D39D6" w:rsidP="003D39D6">
            <w:pPr>
              <w:jc w:val="center"/>
              <w:rPr>
                <w:rFonts w:ascii="Arial Narrow" w:hAnsi="Arial Narrow"/>
                <w:sz w:val="20"/>
                <w:szCs w:val="20"/>
              </w:rPr>
            </w:pPr>
          </w:p>
        </w:tc>
        <w:tc>
          <w:tcPr>
            <w:tcW w:w="450" w:type="dxa"/>
            <w:shd w:val="clear" w:color="auto" w:fill="auto"/>
            <w:vAlign w:val="center"/>
          </w:tcPr>
          <w:p w14:paraId="7E2BAF63" w14:textId="77777777" w:rsidR="003D39D6" w:rsidRPr="00ED5528" w:rsidRDefault="003D39D6" w:rsidP="003D39D6">
            <w:pPr>
              <w:jc w:val="center"/>
              <w:rPr>
                <w:rFonts w:ascii="Arial Narrow" w:hAnsi="Arial Narrow"/>
                <w:sz w:val="20"/>
                <w:szCs w:val="20"/>
              </w:rPr>
            </w:pPr>
          </w:p>
        </w:tc>
        <w:tc>
          <w:tcPr>
            <w:tcW w:w="450" w:type="dxa"/>
            <w:shd w:val="clear" w:color="auto" w:fill="auto"/>
            <w:vAlign w:val="center"/>
          </w:tcPr>
          <w:p w14:paraId="6CF46B43" w14:textId="77777777" w:rsidR="003D39D6" w:rsidRPr="00ED5528" w:rsidRDefault="003D39D6" w:rsidP="003D39D6">
            <w:pPr>
              <w:jc w:val="center"/>
              <w:rPr>
                <w:rFonts w:ascii="Arial Narrow" w:hAnsi="Arial Narrow"/>
                <w:sz w:val="20"/>
                <w:szCs w:val="20"/>
              </w:rPr>
            </w:pPr>
          </w:p>
        </w:tc>
        <w:tc>
          <w:tcPr>
            <w:tcW w:w="450" w:type="dxa"/>
            <w:shd w:val="clear" w:color="auto" w:fill="auto"/>
            <w:vAlign w:val="center"/>
          </w:tcPr>
          <w:p w14:paraId="77C3E4BE" w14:textId="77777777" w:rsidR="003D39D6" w:rsidRPr="00ED5528" w:rsidRDefault="003D39D6" w:rsidP="003D39D6">
            <w:pPr>
              <w:jc w:val="center"/>
              <w:rPr>
                <w:rFonts w:ascii="Arial Narrow" w:hAnsi="Arial Narrow"/>
                <w:sz w:val="20"/>
                <w:szCs w:val="20"/>
              </w:rPr>
            </w:pPr>
          </w:p>
        </w:tc>
        <w:tc>
          <w:tcPr>
            <w:tcW w:w="450" w:type="dxa"/>
            <w:shd w:val="clear" w:color="auto" w:fill="C9C9C9" w:themeFill="accent3" w:themeFillTint="99"/>
            <w:vAlign w:val="center"/>
          </w:tcPr>
          <w:p w14:paraId="312B5385"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X</w:t>
            </w:r>
          </w:p>
        </w:tc>
        <w:tc>
          <w:tcPr>
            <w:tcW w:w="450" w:type="dxa"/>
            <w:shd w:val="clear" w:color="auto" w:fill="C9C9C9" w:themeFill="accent3" w:themeFillTint="99"/>
            <w:vAlign w:val="center"/>
          </w:tcPr>
          <w:p w14:paraId="662FF0F4"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X</w:t>
            </w:r>
          </w:p>
        </w:tc>
        <w:tc>
          <w:tcPr>
            <w:tcW w:w="450" w:type="dxa"/>
            <w:shd w:val="clear" w:color="auto" w:fill="C9C9C9" w:themeFill="accent3" w:themeFillTint="99"/>
            <w:vAlign w:val="center"/>
          </w:tcPr>
          <w:p w14:paraId="583BA019"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X</w:t>
            </w:r>
          </w:p>
        </w:tc>
        <w:tc>
          <w:tcPr>
            <w:tcW w:w="450" w:type="dxa"/>
            <w:shd w:val="clear" w:color="auto" w:fill="C9C9C9" w:themeFill="accent3" w:themeFillTint="99"/>
            <w:vAlign w:val="center"/>
          </w:tcPr>
          <w:p w14:paraId="0279C8A9"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X</w:t>
            </w:r>
          </w:p>
        </w:tc>
        <w:tc>
          <w:tcPr>
            <w:tcW w:w="450" w:type="dxa"/>
            <w:shd w:val="clear" w:color="auto" w:fill="C9C9C9" w:themeFill="accent3" w:themeFillTint="99"/>
            <w:vAlign w:val="center"/>
          </w:tcPr>
          <w:p w14:paraId="1513AC40"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X</w:t>
            </w:r>
          </w:p>
        </w:tc>
        <w:tc>
          <w:tcPr>
            <w:tcW w:w="450" w:type="dxa"/>
            <w:shd w:val="clear" w:color="auto" w:fill="C9C9C9" w:themeFill="accent3" w:themeFillTint="99"/>
            <w:vAlign w:val="center"/>
          </w:tcPr>
          <w:p w14:paraId="2EC3D737"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X</w:t>
            </w:r>
          </w:p>
        </w:tc>
        <w:tc>
          <w:tcPr>
            <w:tcW w:w="540" w:type="dxa"/>
            <w:shd w:val="clear" w:color="auto" w:fill="C9C9C9" w:themeFill="accent3" w:themeFillTint="99"/>
            <w:vAlign w:val="center"/>
          </w:tcPr>
          <w:p w14:paraId="2A2419CC"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X</w:t>
            </w:r>
          </w:p>
        </w:tc>
        <w:tc>
          <w:tcPr>
            <w:tcW w:w="470" w:type="dxa"/>
            <w:shd w:val="clear" w:color="auto" w:fill="auto"/>
            <w:vAlign w:val="center"/>
          </w:tcPr>
          <w:p w14:paraId="45FE5F28" w14:textId="77777777" w:rsidR="003D39D6" w:rsidRPr="00ED5528" w:rsidRDefault="003D39D6" w:rsidP="003D39D6">
            <w:pPr>
              <w:jc w:val="center"/>
              <w:rPr>
                <w:rFonts w:ascii="Arial Narrow" w:hAnsi="Arial Narrow"/>
                <w:sz w:val="20"/>
                <w:szCs w:val="20"/>
              </w:rPr>
            </w:pPr>
          </w:p>
        </w:tc>
        <w:tc>
          <w:tcPr>
            <w:tcW w:w="2810" w:type="dxa"/>
          </w:tcPr>
          <w:p w14:paraId="4A955646"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IRC,UNIDO</w:t>
            </w:r>
          </w:p>
        </w:tc>
      </w:tr>
      <w:tr w:rsidR="003D39D6" w:rsidRPr="00B539AA" w14:paraId="2D61534D" w14:textId="77777777" w:rsidTr="00125654">
        <w:trPr>
          <w:cantSplit/>
          <w:trHeight w:val="243"/>
        </w:trPr>
        <w:tc>
          <w:tcPr>
            <w:tcW w:w="7285" w:type="dxa"/>
          </w:tcPr>
          <w:p w14:paraId="65BB4CE6" w14:textId="77777777" w:rsidR="003D39D6" w:rsidRPr="00ED5528" w:rsidRDefault="003D39D6" w:rsidP="003D39D6">
            <w:pPr>
              <w:jc w:val="both"/>
              <w:rPr>
                <w:rFonts w:ascii="Arial Narrow" w:hAnsi="Arial Narrow"/>
                <w:sz w:val="20"/>
                <w:szCs w:val="20"/>
                <w:lang w:val="en-US"/>
              </w:rPr>
            </w:pPr>
            <w:r w:rsidRPr="00ED5528">
              <w:rPr>
                <w:rFonts w:ascii="Arial Narrow" w:hAnsi="Arial Narrow"/>
                <w:sz w:val="20"/>
                <w:szCs w:val="20"/>
                <w:lang w:val="en-US"/>
              </w:rPr>
              <w:t>Train members of CMDRR committees and mobilize  communities  implement DRR activities;</w:t>
            </w:r>
          </w:p>
        </w:tc>
        <w:tc>
          <w:tcPr>
            <w:tcW w:w="450" w:type="dxa"/>
            <w:shd w:val="clear" w:color="auto" w:fill="auto"/>
            <w:vAlign w:val="center"/>
          </w:tcPr>
          <w:p w14:paraId="5D81EEAA" w14:textId="77777777" w:rsidR="003D39D6" w:rsidRPr="00ED5528" w:rsidRDefault="003D39D6" w:rsidP="003D39D6">
            <w:pPr>
              <w:jc w:val="center"/>
              <w:rPr>
                <w:rFonts w:ascii="Arial Narrow" w:hAnsi="Arial Narrow"/>
                <w:sz w:val="20"/>
                <w:szCs w:val="20"/>
              </w:rPr>
            </w:pPr>
          </w:p>
        </w:tc>
        <w:tc>
          <w:tcPr>
            <w:tcW w:w="450" w:type="dxa"/>
            <w:shd w:val="clear" w:color="auto" w:fill="C9C9C9" w:themeFill="accent3" w:themeFillTint="99"/>
            <w:vAlign w:val="center"/>
          </w:tcPr>
          <w:p w14:paraId="5CADEB2A"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X</w:t>
            </w:r>
          </w:p>
        </w:tc>
        <w:tc>
          <w:tcPr>
            <w:tcW w:w="450" w:type="dxa"/>
            <w:shd w:val="clear" w:color="auto" w:fill="C9C9C9" w:themeFill="accent3" w:themeFillTint="99"/>
            <w:vAlign w:val="center"/>
          </w:tcPr>
          <w:p w14:paraId="17238A52"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X</w:t>
            </w:r>
          </w:p>
        </w:tc>
        <w:tc>
          <w:tcPr>
            <w:tcW w:w="450" w:type="dxa"/>
            <w:shd w:val="clear" w:color="auto" w:fill="C9C9C9" w:themeFill="accent3" w:themeFillTint="99"/>
            <w:vAlign w:val="center"/>
          </w:tcPr>
          <w:p w14:paraId="497E1A05"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X</w:t>
            </w:r>
          </w:p>
        </w:tc>
        <w:tc>
          <w:tcPr>
            <w:tcW w:w="450" w:type="dxa"/>
            <w:shd w:val="clear" w:color="auto" w:fill="C9C9C9" w:themeFill="accent3" w:themeFillTint="99"/>
            <w:vAlign w:val="center"/>
          </w:tcPr>
          <w:p w14:paraId="05B90E6F"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X</w:t>
            </w:r>
          </w:p>
        </w:tc>
        <w:tc>
          <w:tcPr>
            <w:tcW w:w="450" w:type="dxa"/>
            <w:shd w:val="clear" w:color="auto" w:fill="C9C9C9" w:themeFill="accent3" w:themeFillTint="99"/>
            <w:vAlign w:val="center"/>
          </w:tcPr>
          <w:p w14:paraId="276B58EB"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X</w:t>
            </w:r>
          </w:p>
        </w:tc>
        <w:tc>
          <w:tcPr>
            <w:tcW w:w="450" w:type="dxa"/>
            <w:shd w:val="clear" w:color="auto" w:fill="C9C9C9" w:themeFill="accent3" w:themeFillTint="99"/>
            <w:vAlign w:val="center"/>
          </w:tcPr>
          <w:p w14:paraId="5C3F09BC"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X</w:t>
            </w:r>
          </w:p>
        </w:tc>
        <w:tc>
          <w:tcPr>
            <w:tcW w:w="450" w:type="dxa"/>
            <w:shd w:val="clear" w:color="auto" w:fill="auto"/>
            <w:vAlign w:val="center"/>
          </w:tcPr>
          <w:p w14:paraId="79654D61" w14:textId="77777777" w:rsidR="003D39D6" w:rsidRPr="00ED5528" w:rsidRDefault="003D39D6" w:rsidP="003D39D6">
            <w:pPr>
              <w:jc w:val="center"/>
              <w:rPr>
                <w:rFonts w:ascii="Arial Narrow" w:hAnsi="Arial Narrow"/>
                <w:sz w:val="20"/>
                <w:szCs w:val="20"/>
              </w:rPr>
            </w:pPr>
          </w:p>
        </w:tc>
        <w:tc>
          <w:tcPr>
            <w:tcW w:w="450" w:type="dxa"/>
            <w:shd w:val="clear" w:color="auto" w:fill="auto"/>
            <w:vAlign w:val="center"/>
          </w:tcPr>
          <w:p w14:paraId="3E568B82" w14:textId="77777777" w:rsidR="003D39D6" w:rsidRPr="00ED5528" w:rsidRDefault="003D39D6" w:rsidP="003D39D6">
            <w:pPr>
              <w:jc w:val="center"/>
              <w:rPr>
                <w:rFonts w:ascii="Arial Narrow" w:hAnsi="Arial Narrow"/>
                <w:sz w:val="20"/>
                <w:szCs w:val="20"/>
              </w:rPr>
            </w:pPr>
          </w:p>
        </w:tc>
        <w:tc>
          <w:tcPr>
            <w:tcW w:w="450" w:type="dxa"/>
            <w:shd w:val="clear" w:color="auto" w:fill="auto"/>
            <w:vAlign w:val="center"/>
          </w:tcPr>
          <w:p w14:paraId="1932CB14" w14:textId="77777777" w:rsidR="003D39D6" w:rsidRPr="00ED5528" w:rsidRDefault="003D39D6" w:rsidP="003D39D6">
            <w:pPr>
              <w:jc w:val="center"/>
              <w:rPr>
                <w:rFonts w:ascii="Arial Narrow" w:hAnsi="Arial Narrow"/>
                <w:sz w:val="20"/>
                <w:szCs w:val="20"/>
              </w:rPr>
            </w:pPr>
          </w:p>
        </w:tc>
        <w:tc>
          <w:tcPr>
            <w:tcW w:w="540" w:type="dxa"/>
            <w:shd w:val="clear" w:color="auto" w:fill="auto"/>
            <w:vAlign w:val="center"/>
          </w:tcPr>
          <w:p w14:paraId="4CA5715E" w14:textId="77777777" w:rsidR="003D39D6" w:rsidRPr="00ED5528" w:rsidRDefault="003D39D6" w:rsidP="003D39D6">
            <w:pPr>
              <w:jc w:val="center"/>
              <w:rPr>
                <w:rFonts w:ascii="Arial Narrow" w:hAnsi="Arial Narrow"/>
                <w:sz w:val="20"/>
                <w:szCs w:val="20"/>
              </w:rPr>
            </w:pPr>
          </w:p>
        </w:tc>
        <w:tc>
          <w:tcPr>
            <w:tcW w:w="470" w:type="dxa"/>
            <w:shd w:val="clear" w:color="auto" w:fill="auto"/>
            <w:vAlign w:val="center"/>
          </w:tcPr>
          <w:p w14:paraId="01FAF859" w14:textId="77777777" w:rsidR="003D39D6" w:rsidRPr="00ED5528" w:rsidRDefault="003D39D6" w:rsidP="003D39D6">
            <w:pPr>
              <w:jc w:val="center"/>
              <w:rPr>
                <w:rFonts w:ascii="Arial Narrow" w:hAnsi="Arial Narrow"/>
                <w:sz w:val="20"/>
                <w:szCs w:val="20"/>
              </w:rPr>
            </w:pPr>
          </w:p>
        </w:tc>
        <w:tc>
          <w:tcPr>
            <w:tcW w:w="2810" w:type="dxa"/>
          </w:tcPr>
          <w:p w14:paraId="14160F9A"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IRC, UNIDO</w:t>
            </w:r>
          </w:p>
        </w:tc>
      </w:tr>
      <w:tr w:rsidR="003D39D6" w:rsidRPr="00B539AA" w14:paraId="76D76CCD" w14:textId="77777777" w:rsidTr="00125654">
        <w:trPr>
          <w:cantSplit/>
          <w:trHeight w:val="243"/>
        </w:trPr>
        <w:tc>
          <w:tcPr>
            <w:tcW w:w="7285" w:type="dxa"/>
          </w:tcPr>
          <w:p w14:paraId="09C57EFA" w14:textId="77777777" w:rsidR="003D39D6" w:rsidRPr="00ED5528" w:rsidRDefault="003D39D6" w:rsidP="003D39D6">
            <w:pPr>
              <w:jc w:val="both"/>
              <w:rPr>
                <w:rFonts w:ascii="Arial Narrow" w:hAnsi="Arial Narrow"/>
                <w:sz w:val="20"/>
                <w:szCs w:val="20"/>
                <w:lang w:val="en-US"/>
              </w:rPr>
            </w:pPr>
            <w:r w:rsidRPr="00ED5528">
              <w:rPr>
                <w:rFonts w:ascii="Arial Narrow" w:hAnsi="Arial Narrow"/>
                <w:sz w:val="20"/>
                <w:szCs w:val="20"/>
                <w:lang w:val="en-US"/>
              </w:rPr>
              <w:t>Training of community members on natural resource management</w:t>
            </w:r>
          </w:p>
        </w:tc>
        <w:tc>
          <w:tcPr>
            <w:tcW w:w="450" w:type="dxa"/>
            <w:shd w:val="clear" w:color="auto" w:fill="auto"/>
            <w:vAlign w:val="center"/>
          </w:tcPr>
          <w:p w14:paraId="78A4F3AA" w14:textId="77777777" w:rsidR="003D39D6" w:rsidRPr="00ED5528" w:rsidRDefault="003D39D6" w:rsidP="003D39D6">
            <w:pPr>
              <w:jc w:val="center"/>
              <w:rPr>
                <w:rFonts w:ascii="Arial Narrow" w:hAnsi="Arial Narrow"/>
                <w:sz w:val="20"/>
                <w:szCs w:val="20"/>
              </w:rPr>
            </w:pPr>
          </w:p>
        </w:tc>
        <w:tc>
          <w:tcPr>
            <w:tcW w:w="450" w:type="dxa"/>
            <w:shd w:val="clear" w:color="auto" w:fill="auto"/>
            <w:vAlign w:val="center"/>
          </w:tcPr>
          <w:p w14:paraId="6B24BF76" w14:textId="77777777" w:rsidR="003D39D6" w:rsidRPr="00ED5528" w:rsidRDefault="003D39D6" w:rsidP="003D39D6">
            <w:pPr>
              <w:jc w:val="center"/>
              <w:rPr>
                <w:rFonts w:ascii="Arial Narrow" w:hAnsi="Arial Narrow"/>
                <w:sz w:val="20"/>
                <w:szCs w:val="20"/>
              </w:rPr>
            </w:pPr>
          </w:p>
        </w:tc>
        <w:tc>
          <w:tcPr>
            <w:tcW w:w="450" w:type="dxa"/>
            <w:shd w:val="clear" w:color="auto" w:fill="auto"/>
            <w:vAlign w:val="center"/>
          </w:tcPr>
          <w:p w14:paraId="7BD1F1B2" w14:textId="77777777" w:rsidR="003D39D6" w:rsidRPr="00ED5528" w:rsidRDefault="003D39D6" w:rsidP="003D39D6">
            <w:pPr>
              <w:jc w:val="center"/>
              <w:rPr>
                <w:rFonts w:ascii="Arial Narrow" w:hAnsi="Arial Narrow"/>
                <w:sz w:val="20"/>
                <w:szCs w:val="20"/>
              </w:rPr>
            </w:pPr>
          </w:p>
        </w:tc>
        <w:tc>
          <w:tcPr>
            <w:tcW w:w="450" w:type="dxa"/>
            <w:shd w:val="clear" w:color="auto" w:fill="auto"/>
            <w:vAlign w:val="center"/>
          </w:tcPr>
          <w:p w14:paraId="40324628" w14:textId="77777777" w:rsidR="003D39D6" w:rsidRPr="00ED5528" w:rsidRDefault="003D39D6" w:rsidP="003D39D6">
            <w:pPr>
              <w:jc w:val="center"/>
              <w:rPr>
                <w:rFonts w:ascii="Arial Narrow" w:hAnsi="Arial Narrow"/>
                <w:sz w:val="20"/>
                <w:szCs w:val="20"/>
              </w:rPr>
            </w:pPr>
          </w:p>
        </w:tc>
        <w:tc>
          <w:tcPr>
            <w:tcW w:w="450" w:type="dxa"/>
            <w:shd w:val="clear" w:color="auto" w:fill="auto"/>
            <w:vAlign w:val="center"/>
          </w:tcPr>
          <w:p w14:paraId="63BA362F" w14:textId="77777777" w:rsidR="003D39D6" w:rsidRPr="00ED5528" w:rsidRDefault="003D39D6" w:rsidP="003D39D6">
            <w:pPr>
              <w:jc w:val="center"/>
              <w:rPr>
                <w:rFonts w:ascii="Arial Narrow" w:hAnsi="Arial Narrow"/>
                <w:sz w:val="20"/>
                <w:szCs w:val="20"/>
              </w:rPr>
            </w:pPr>
          </w:p>
        </w:tc>
        <w:tc>
          <w:tcPr>
            <w:tcW w:w="450" w:type="dxa"/>
            <w:shd w:val="clear" w:color="auto" w:fill="auto"/>
            <w:vAlign w:val="center"/>
          </w:tcPr>
          <w:p w14:paraId="79BD981D" w14:textId="77777777" w:rsidR="003D39D6" w:rsidRPr="00ED5528" w:rsidRDefault="003D39D6" w:rsidP="003D39D6">
            <w:pPr>
              <w:jc w:val="center"/>
              <w:rPr>
                <w:rFonts w:ascii="Arial Narrow" w:hAnsi="Arial Narrow"/>
                <w:sz w:val="20"/>
                <w:szCs w:val="20"/>
              </w:rPr>
            </w:pPr>
          </w:p>
        </w:tc>
        <w:tc>
          <w:tcPr>
            <w:tcW w:w="450" w:type="dxa"/>
            <w:shd w:val="clear" w:color="auto" w:fill="auto"/>
            <w:vAlign w:val="center"/>
          </w:tcPr>
          <w:p w14:paraId="79819814" w14:textId="77777777" w:rsidR="003D39D6" w:rsidRPr="00ED5528" w:rsidRDefault="003D39D6" w:rsidP="003D39D6">
            <w:pPr>
              <w:jc w:val="center"/>
              <w:rPr>
                <w:rFonts w:ascii="Arial Narrow" w:hAnsi="Arial Narrow"/>
                <w:sz w:val="20"/>
                <w:szCs w:val="20"/>
              </w:rPr>
            </w:pPr>
          </w:p>
        </w:tc>
        <w:tc>
          <w:tcPr>
            <w:tcW w:w="450" w:type="dxa"/>
            <w:shd w:val="clear" w:color="auto" w:fill="C9C9C9" w:themeFill="accent3" w:themeFillTint="99"/>
            <w:vAlign w:val="center"/>
          </w:tcPr>
          <w:p w14:paraId="7BB427BB"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X</w:t>
            </w:r>
          </w:p>
        </w:tc>
        <w:tc>
          <w:tcPr>
            <w:tcW w:w="450" w:type="dxa"/>
            <w:shd w:val="clear" w:color="auto" w:fill="C9C9C9" w:themeFill="accent3" w:themeFillTint="99"/>
            <w:vAlign w:val="center"/>
          </w:tcPr>
          <w:p w14:paraId="49652380"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X</w:t>
            </w:r>
          </w:p>
        </w:tc>
        <w:tc>
          <w:tcPr>
            <w:tcW w:w="450" w:type="dxa"/>
            <w:shd w:val="clear" w:color="auto" w:fill="C9C9C9" w:themeFill="accent3" w:themeFillTint="99"/>
            <w:vAlign w:val="center"/>
          </w:tcPr>
          <w:p w14:paraId="480FB500"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X</w:t>
            </w:r>
          </w:p>
        </w:tc>
        <w:tc>
          <w:tcPr>
            <w:tcW w:w="540" w:type="dxa"/>
            <w:shd w:val="clear" w:color="auto" w:fill="C9C9C9" w:themeFill="accent3" w:themeFillTint="99"/>
            <w:vAlign w:val="center"/>
          </w:tcPr>
          <w:p w14:paraId="1D9F9020"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X</w:t>
            </w:r>
          </w:p>
        </w:tc>
        <w:tc>
          <w:tcPr>
            <w:tcW w:w="470" w:type="dxa"/>
            <w:shd w:val="clear" w:color="auto" w:fill="C9C9C9" w:themeFill="accent3" w:themeFillTint="99"/>
            <w:vAlign w:val="center"/>
          </w:tcPr>
          <w:p w14:paraId="0D68EE46"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X</w:t>
            </w:r>
          </w:p>
        </w:tc>
        <w:tc>
          <w:tcPr>
            <w:tcW w:w="2810" w:type="dxa"/>
          </w:tcPr>
          <w:p w14:paraId="0D89B452"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IRC</w:t>
            </w:r>
          </w:p>
        </w:tc>
      </w:tr>
      <w:tr w:rsidR="003D39D6" w:rsidRPr="00B539AA" w14:paraId="086EE24D" w14:textId="77777777" w:rsidTr="00125654">
        <w:trPr>
          <w:cantSplit/>
          <w:trHeight w:val="243"/>
        </w:trPr>
        <w:tc>
          <w:tcPr>
            <w:tcW w:w="7285" w:type="dxa"/>
          </w:tcPr>
          <w:p w14:paraId="4175EB76" w14:textId="77777777" w:rsidR="003D39D6" w:rsidRPr="00ED5528" w:rsidRDefault="003D39D6" w:rsidP="003D39D6">
            <w:pPr>
              <w:jc w:val="both"/>
              <w:rPr>
                <w:rFonts w:ascii="Arial Narrow" w:hAnsi="Arial Narrow"/>
                <w:sz w:val="20"/>
                <w:szCs w:val="20"/>
                <w:lang w:val="en-US"/>
              </w:rPr>
            </w:pPr>
            <w:r w:rsidRPr="00ED5528">
              <w:rPr>
                <w:rFonts w:ascii="Arial Narrow" w:hAnsi="Arial Narrow"/>
                <w:sz w:val="20"/>
                <w:szCs w:val="20"/>
                <w:lang w:val="en-US"/>
              </w:rPr>
              <w:t>Support County authorities to develop Disaster preparedness and early warning systems</w:t>
            </w:r>
          </w:p>
        </w:tc>
        <w:tc>
          <w:tcPr>
            <w:tcW w:w="450" w:type="dxa"/>
            <w:shd w:val="clear" w:color="auto" w:fill="auto"/>
            <w:vAlign w:val="center"/>
          </w:tcPr>
          <w:p w14:paraId="63D6D26D" w14:textId="77777777" w:rsidR="003D39D6" w:rsidRPr="00ED5528" w:rsidRDefault="003D39D6" w:rsidP="003D39D6">
            <w:pPr>
              <w:jc w:val="center"/>
              <w:rPr>
                <w:rFonts w:ascii="Arial Narrow" w:hAnsi="Arial Narrow"/>
                <w:sz w:val="20"/>
                <w:szCs w:val="20"/>
              </w:rPr>
            </w:pPr>
          </w:p>
        </w:tc>
        <w:tc>
          <w:tcPr>
            <w:tcW w:w="450" w:type="dxa"/>
            <w:shd w:val="clear" w:color="auto" w:fill="auto"/>
            <w:vAlign w:val="center"/>
          </w:tcPr>
          <w:p w14:paraId="43538128" w14:textId="77777777" w:rsidR="003D39D6" w:rsidRPr="00ED5528" w:rsidRDefault="003D39D6" w:rsidP="003D39D6">
            <w:pPr>
              <w:jc w:val="center"/>
              <w:rPr>
                <w:rFonts w:ascii="Arial Narrow" w:hAnsi="Arial Narrow"/>
                <w:sz w:val="20"/>
                <w:szCs w:val="20"/>
              </w:rPr>
            </w:pPr>
          </w:p>
        </w:tc>
        <w:tc>
          <w:tcPr>
            <w:tcW w:w="450" w:type="dxa"/>
            <w:shd w:val="clear" w:color="auto" w:fill="auto"/>
            <w:vAlign w:val="center"/>
          </w:tcPr>
          <w:p w14:paraId="758EA209" w14:textId="77777777" w:rsidR="003D39D6" w:rsidRPr="00ED5528" w:rsidRDefault="003D39D6" w:rsidP="003D39D6">
            <w:pPr>
              <w:jc w:val="center"/>
              <w:rPr>
                <w:rFonts w:ascii="Arial Narrow" w:hAnsi="Arial Narrow"/>
                <w:sz w:val="20"/>
                <w:szCs w:val="20"/>
              </w:rPr>
            </w:pPr>
          </w:p>
        </w:tc>
        <w:tc>
          <w:tcPr>
            <w:tcW w:w="450" w:type="dxa"/>
            <w:shd w:val="clear" w:color="auto" w:fill="auto"/>
            <w:vAlign w:val="center"/>
          </w:tcPr>
          <w:p w14:paraId="7BEB308C" w14:textId="77777777" w:rsidR="003D39D6" w:rsidRPr="00ED5528" w:rsidRDefault="003D39D6" w:rsidP="003D39D6">
            <w:pPr>
              <w:jc w:val="center"/>
              <w:rPr>
                <w:rFonts w:ascii="Arial Narrow" w:hAnsi="Arial Narrow"/>
                <w:sz w:val="20"/>
                <w:szCs w:val="20"/>
              </w:rPr>
            </w:pPr>
          </w:p>
        </w:tc>
        <w:tc>
          <w:tcPr>
            <w:tcW w:w="450" w:type="dxa"/>
            <w:shd w:val="clear" w:color="auto" w:fill="auto"/>
            <w:vAlign w:val="center"/>
          </w:tcPr>
          <w:p w14:paraId="08B25FAD" w14:textId="77777777" w:rsidR="003D39D6" w:rsidRPr="00ED5528" w:rsidRDefault="003D39D6" w:rsidP="003D39D6">
            <w:pPr>
              <w:jc w:val="center"/>
              <w:rPr>
                <w:rFonts w:ascii="Arial Narrow" w:hAnsi="Arial Narrow"/>
                <w:sz w:val="20"/>
                <w:szCs w:val="20"/>
              </w:rPr>
            </w:pPr>
          </w:p>
        </w:tc>
        <w:tc>
          <w:tcPr>
            <w:tcW w:w="450" w:type="dxa"/>
            <w:shd w:val="clear" w:color="auto" w:fill="auto"/>
            <w:vAlign w:val="center"/>
          </w:tcPr>
          <w:p w14:paraId="3E0D2A38" w14:textId="77777777" w:rsidR="003D39D6" w:rsidRPr="00ED5528" w:rsidRDefault="003D39D6" w:rsidP="003D39D6">
            <w:pPr>
              <w:jc w:val="center"/>
              <w:rPr>
                <w:rFonts w:ascii="Arial Narrow" w:hAnsi="Arial Narrow"/>
                <w:sz w:val="20"/>
                <w:szCs w:val="20"/>
              </w:rPr>
            </w:pPr>
          </w:p>
        </w:tc>
        <w:tc>
          <w:tcPr>
            <w:tcW w:w="450" w:type="dxa"/>
            <w:shd w:val="clear" w:color="auto" w:fill="C9C9C9" w:themeFill="accent3" w:themeFillTint="99"/>
            <w:vAlign w:val="center"/>
          </w:tcPr>
          <w:p w14:paraId="1A196CEE"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X</w:t>
            </w:r>
          </w:p>
        </w:tc>
        <w:tc>
          <w:tcPr>
            <w:tcW w:w="450" w:type="dxa"/>
            <w:shd w:val="clear" w:color="auto" w:fill="C9C9C9" w:themeFill="accent3" w:themeFillTint="99"/>
            <w:vAlign w:val="center"/>
          </w:tcPr>
          <w:p w14:paraId="5C749DFB"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X</w:t>
            </w:r>
          </w:p>
        </w:tc>
        <w:tc>
          <w:tcPr>
            <w:tcW w:w="450" w:type="dxa"/>
            <w:shd w:val="clear" w:color="auto" w:fill="C9C9C9" w:themeFill="accent3" w:themeFillTint="99"/>
            <w:vAlign w:val="center"/>
          </w:tcPr>
          <w:p w14:paraId="00DD96E1"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X</w:t>
            </w:r>
          </w:p>
        </w:tc>
        <w:tc>
          <w:tcPr>
            <w:tcW w:w="450" w:type="dxa"/>
            <w:shd w:val="clear" w:color="auto" w:fill="C9C9C9" w:themeFill="accent3" w:themeFillTint="99"/>
            <w:vAlign w:val="center"/>
          </w:tcPr>
          <w:p w14:paraId="4FF1F068"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X</w:t>
            </w:r>
          </w:p>
        </w:tc>
        <w:tc>
          <w:tcPr>
            <w:tcW w:w="540" w:type="dxa"/>
            <w:shd w:val="clear" w:color="auto" w:fill="auto"/>
            <w:vAlign w:val="center"/>
          </w:tcPr>
          <w:p w14:paraId="0FA0A83E" w14:textId="77777777" w:rsidR="003D39D6" w:rsidRPr="00ED5528" w:rsidRDefault="003D39D6" w:rsidP="003D39D6">
            <w:pPr>
              <w:jc w:val="center"/>
              <w:rPr>
                <w:rFonts w:ascii="Arial Narrow" w:hAnsi="Arial Narrow"/>
                <w:sz w:val="20"/>
                <w:szCs w:val="20"/>
              </w:rPr>
            </w:pPr>
          </w:p>
        </w:tc>
        <w:tc>
          <w:tcPr>
            <w:tcW w:w="470" w:type="dxa"/>
            <w:shd w:val="clear" w:color="auto" w:fill="auto"/>
            <w:vAlign w:val="center"/>
          </w:tcPr>
          <w:p w14:paraId="21630507" w14:textId="77777777" w:rsidR="003D39D6" w:rsidRPr="00ED5528" w:rsidRDefault="003D39D6" w:rsidP="003D39D6">
            <w:pPr>
              <w:jc w:val="center"/>
              <w:rPr>
                <w:rFonts w:ascii="Arial Narrow" w:hAnsi="Arial Narrow"/>
                <w:sz w:val="20"/>
                <w:szCs w:val="20"/>
              </w:rPr>
            </w:pPr>
          </w:p>
        </w:tc>
        <w:tc>
          <w:tcPr>
            <w:tcW w:w="2810" w:type="dxa"/>
          </w:tcPr>
          <w:p w14:paraId="6EC4A15A"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IRC</w:t>
            </w:r>
          </w:p>
        </w:tc>
      </w:tr>
      <w:tr w:rsidR="003D39D6" w:rsidRPr="00B539AA" w14:paraId="17A15B09" w14:textId="77777777" w:rsidTr="00125654">
        <w:trPr>
          <w:cantSplit/>
          <w:trHeight w:val="243"/>
        </w:trPr>
        <w:tc>
          <w:tcPr>
            <w:tcW w:w="7285" w:type="dxa"/>
          </w:tcPr>
          <w:p w14:paraId="20EC46F7" w14:textId="77777777" w:rsidR="003D39D6" w:rsidRPr="00ED5528" w:rsidRDefault="003D39D6" w:rsidP="003D39D6">
            <w:pPr>
              <w:jc w:val="both"/>
              <w:rPr>
                <w:rFonts w:ascii="Arial Narrow" w:hAnsi="Arial Narrow"/>
                <w:sz w:val="20"/>
                <w:szCs w:val="20"/>
                <w:lang w:val="en-US"/>
              </w:rPr>
            </w:pPr>
            <w:r w:rsidRPr="00ED5528">
              <w:rPr>
                <w:rFonts w:ascii="Arial Narrow" w:hAnsi="Arial Narrow"/>
                <w:sz w:val="20"/>
                <w:szCs w:val="20"/>
                <w:lang w:val="en-US"/>
              </w:rPr>
              <w:t>Train communities on soil and water conservation initiatives</w:t>
            </w:r>
          </w:p>
        </w:tc>
        <w:tc>
          <w:tcPr>
            <w:tcW w:w="450" w:type="dxa"/>
            <w:shd w:val="clear" w:color="auto" w:fill="auto"/>
            <w:vAlign w:val="center"/>
          </w:tcPr>
          <w:p w14:paraId="236B44E7"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X</w:t>
            </w:r>
          </w:p>
        </w:tc>
        <w:tc>
          <w:tcPr>
            <w:tcW w:w="450" w:type="dxa"/>
            <w:shd w:val="clear" w:color="auto" w:fill="auto"/>
            <w:vAlign w:val="center"/>
          </w:tcPr>
          <w:p w14:paraId="653F1D38" w14:textId="77777777" w:rsidR="003D39D6" w:rsidRPr="00ED5528" w:rsidRDefault="003D39D6" w:rsidP="003D39D6">
            <w:pPr>
              <w:jc w:val="center"/>
              <w:rPr>
                <w:rFonts w:ascii="Arial Narrow" w:hAnsi="Arial Narrow"/>
                <w:sz w:val="20"/>
                <w:szCs w:val="20"/>
              </w:rPr>
            </w:pPr>
          </w:p>
        </w:tc>
        <w:tc>
          <w:tcPr>
            <w:tcW w:w="450" w:type="dxa"/>
            <w:shd w:val="clear" w:color="auto" w:fill="auto"/>
            <w:vAlign w:val="center"/>
          </w:tcPr>
          <w:p w14:paraId="4150DC3D" w14:textId="77777777" w:rsidR="003D39D6" w:rsidRPr="00ED5528" w:rsidRDefault="003D39D6" w:rsidP="003D39D6">
            <w:pPr>
              <w:jc w:val="center"/>
              <w:rPr>
                <w:rFonts w:ascii="Arial Narrow" w:hAnsi="Arial Narrow"/>
                <w:sz w:val="20"/>
                <w:szCs w:val="20"/>
              </w:rPr>
            </w:pPr>
          </w:p>
        </w:tc>
        <w:tc>
          <w:tcPr>
            <w:tcW w:w="450" w:type="dxa"/>
            <w:shd w:val="clear" w:color="auto" w:fill="auto"/>
            <w:vAlign w:val="center"/>
          </w:tcPr>
          <w:p w14:paraId="561DE368" w14:textId="77777777" w:rsidR="003D39D6" w:rsidRPr="00ED5528" w:rsidRDefault="003D39D6" w:rsidP="003D39D6">
            <w:pPr>
              <w:jc w:val="center"/>
              <w:rPr>
                <w:rFonts w:ascii="Arial Narrow" w:hAnsi="Arial Narrow"/>
                <w:sz w:val="20"/>
                <w:szCs w:val="20"/>
              </w:rPr>
            </w:pPr>
          </w:p>
        </w:tc>
        <w:tc>
          <w:tcPr>
            <w:tcW w:w="450" w:type="dxa"/>
            <w:shd w:val="clear" w:color="auto" w:fill="auto"/>
            <w:vAlign w:val="center"/>
          </w:tcPr>
          <w:p w14:paraId="53A9DF0D" w14:textId="77777777" w:rsidR="003D39D6" w:rsidRPr="00ED5528" w:rsidRDefault="003D39D6" w:rsidP="003D39D6">
            <w:pPr>
              <w:jc w:val="center"/>
              <w:rPr>
                <w:rFonts w:ascii="Arial Narrow" w:hAnsi="Arial Narrow"/>
                <w:sz w:val="20"/>
                <w:szCs w:val="20"/>
              </w:rPr>
            </w:pPr>
          </w:p>
        </w:tc>
        <w:tc>
          <w:tcPr>
            <w:tcW w:w="450" w:type="dxa"/>
            <w:shd w:val="clear" w:color="auto" w:fill="C9C9C9" w:themeFill="accent3" w:themeFillTint="99"/>
            <w:vAlign w:val="center"/>
          </w:tcPr>
          <w:p w14:paraId="36DEE07F"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X</w:t>
            </w:r>
          </w:p>
        </w:tc>
        <w:tc>
          <w:tcPr>
            <w:tcW w:w="450" w:type="dxa"/>
            <w:shd w:val="clear" w:color="auto" w:fill="C9C9C9" w:themeFill="accent3" w:themeFillTint="99"/>
            <w:vAlign w:val="center"/>
          </w:tcPr>
          <w:p w14:paraId="1F573BC2"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X</w:t>
            </w:r>
          </w:p>
        </w:tc>
        <w:tc>
          <w:tcPr>
            <w:tcW w:w="450" w:type="dxa"/>
            <w:shd w:val="clear" w:color="auto" w:fill="C9C9C9" w:themeFill="accent3" w:themeFillTint="99"/>
            <w:vAlign w:val="center"/>
          </w:tcPr>
          <w:p w14:paraId="709C5039"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X</w:t>
            </w:r>
          </w:p>
        </w:tc>
        <w:tc>
          <w:tcPr>
            <w:tcW w:w="450" w:type="dxa"/>
            <w:shd w:val="clear" w:color="auto" w:fill="C9C9C9" w:themeFill="accent3" w:themeFillTint="99"/>
            <w:vAlign w:val="center"/>
          </w:tcPr>
          <w:p w14:paraId="37BE973D"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X</w:t>
            </w:r>
          </w:p>
        </w:tc>
        <w:tc>
          <w:tcPr>
            <w:tcW w:w="450" w:type="dxa"/>
            <w:shd w:val="clear" w:color="auto" w:fill="C9C9C9" w:themeFill="accent3" w:themeFillTint="99"/>
            <w:vAlign w:val="center"/>
          </w:tcPr>
          <w:p w14:paraId="25BCD4CE"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X</w:t>
            </w:r>
          </w:p>
        </w:tc>
        <w:tc>
          <w:tcPr>
            <w:tcW w:w="540" w:type="dxa"/>
            <w:shd w:val="clear" w:color="auto" w:fill="C9C9C9" w:themeFill="accent3" w:themeFillTint="99"/>
            <w:vAlign w:val="center"/>
          </w:tcPr>
          <w:p w14:paraId="583CADEA"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X</w:t>
            </w:r>
          </w:p>
        </w:tc>
        <w:tc>
          <w:tcPr>
            <w:tcW w:w="470" w:type="dxa"/>
            <w:shd w:val="clear" w:color="auto" w:fill="C9C9C9" w:themeFill="accent3" w:themeFillTint="99"/>
            <w:vAlign w:val="center"/>
          </w:tcPr>
          <w:p w14:paraId="2AE8C400"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X</w:t>
            </w:r>
          </w:p>
        </w:tc>
        <w:tc>
          <w:tcPr>
            <w:tcW w:w="2810" w:type="dxa"/>
          </w:tcPr>
          <w:p w14:paraId="3EB3ED3F"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IRC, UNIDO</w:t>
            </w:r>
          </w:p>
        </w:tc>
      </w:tr>
      <w:tr w:rsidR="003D39D6" w:rsidRPr="00B539AA" w14:paraId="6C23BA65" w14:textId="77777777" w:rsidTr="00125654">
        <w:trPr>
          <w:cantSplit/>
          <w:trHeight w:val="243"/>
        </w:trPr>
        <w:tc>
          <w:tcPr>
            <w:tcW w:w="7285" w:type="dxa"/>
          </w:tcPr>
          <w:p w14:paraId="242E373F" w14:textId="77777777" w:rsidR="003D39D6" w:rsidRPr="00ED5528" w:rsidRDefault="003D39D6" w:rsidP="003D39D6">
            <w:pPr>
              <w:jc w:val="both"/>
              <w:rPr>
                <w:rFonts w:ascii="Arial Narrow" w:hAnsi="Arial Narrow"/>
                <w:sz w:val="20"/>
                <w:szCs w:val="20"/>
                <w:lang w:val="en-US"/>
              </w:rPr>
            </w:pPr>
            <w:r w:rsidRPr="00ED5528">
              <w:rPr>
                <w:rFonts w:ascii="Arial Narrow" w:hAnsi="Arial Narrow"/>
                <w:sz w:val="20"/>
                <w:szCs w:val="20"/>
                <w:lang w:val="en-US"/>
              </w:rPr>
              <w:t>Support communities with fruit trees farming (nurseries establishment)</w:t>
            </w:r>
          </w:p>
        </w:tc>
        <w:tc>
          <w:tcPr>
            <w:tcW w:w="450" w:type="dxa"/>
            <w:shd w:val="clear" w:color="auto" w:fill="auto"/>
            <w:vAlign w:val="center"/>
          </w:tcPr>
          <w:p w14:paraId="1C0A3099" w14:textId="77777777" w:rsidR="003D39D6" w:rsidRPr="00ED5528" w:rsidRDefault="003D39D6" w:rsidP="003D39D6">
            <w:pPr>
              <w:jc w:val="center"/>
              <w:rPr>
                <w:rFonts w:ascii="Arial Narrow" w:hAnsi="Arial Narrow"/>
                <w:sz w:val="20"/>
                <w:szCs w:val="20"/>
              </w:rPr>
            </w:pPr>
          </w:p>
        </w:tc>
        <w:tc>
          <w:tcPr>
            <w:tcW w:w="450" w:type="dxa"/>
            <w:shd w:val="clear" w:color="auto" w:fill="auto"/>
            <w:vAlign w:val="center"/>
          </w:tcPr>
          <w:p w14:paraId="4DF726B6" w14:textId="77777777" w:rsidR="003D39D6" w:rsidRPr="00ED5528" w:rsidRDefault="003D39D6" w:rsidP="003D39D6">
            <w:pPr>
              <w:jc w:val="center"/>
              <w:rPr>
                <w:rFonts w:ascii="Arial Narrow" w:hAnsi="Arial Narrow"/>
                <w:sz w:val="20"/>
                <w:szCs w:val="20"/>
              </w:rPr>
            </w:pPr>
          </w:p>
        </w:tc>
        <w:tc>
          <w:tcPr>
            <w:tcW w:w="450" w:type="dxa"/>
            <w:shd w:val="clear" w:color="auto" w:fill="auto"/>
            <w:vAlign w:val="center"/>
          </w:tcPr>
          <w:p w14:paraId="1D94F8C0" w14:textId="77777777" w:rsidR="003D39D6" w:rsidRPr="00ED5528" w:rsidRDefault="003D39D6" w:rsidP="003D39D6">
            <w:pPr>
              <w:jc w:val="center"/>
              <w:rPr>
                <w:rFonts w:ascii="Arial Narrow" w:hAnsi="Arial Narrow"/>
                <w:sz w:val="20"/>
                <w:szCs w:val="20"/>
              </w:rPr>
            </w:pPr>
          </w:p>
        </w:tc>
        <w:tc>
          <w:tcPr>
            <w:tcW w:w="450" w:type="dxa"/>
            <w:shd w:val="clear" w:color="auto" w:fill="auto"/>
            <w:vAlign w:val="center"/>
          </w:tcPr>
          <w:p w14:paraId="77178F0D" w14:textId="77777777" w:rsidR="003D39D6" w:rsidRPr="00ED5528" w:rsidRDefault="003D39D6" w:rsidP="003D39D6">
            <w:pPr>
              <w:jc w:val="center"/>
              <w:rPr>
                <w:rFonts w:ascii="Arial Narrow" w:hAnsi="Arial Narrow"/>
                <w:sz w:val="20"/>
                <w:szCs w:val="20"/>
              </w:rPr>
            </w:pPr>
          </w:p>
        </w:tc>
        <w:tc>
          <w:tcPr>
            <w:tcW w:w="450" w:type="dxa"/>
            <w:shd w:val="clear" w:color="auto" w:fill="auto"/>
            <w:vAlign w:val="center"/>
          </w:tcPr>
          <w:p w14:paraId="5DD7D37E" w14:textId="77777777" w:rsidR="003D39D6" w:rsidRPr="00ED5528" w:rsidRDefault="003D39D6" w:rsidP="003D39D6">
            <w:pPr>
              <w:jc w:val="center"/>
              <w:rPr>
                <w:rFonts w:ascii="Arial Narrow" w:hAnsi="Arial Narrow"/>
                <w:sz w:val="20"/>
                <w:szCs w:val="20"/>
              </w:rPr>
            </w:pPr>
          </w:p>
        </w:tc>
        <w:tc>
          <w:tcPr>
            <w:tcW w:w="450" w:type="dxa"/>
            <w:shd w:val="clear" w:color="auto" w:fill="auto"/>
            <w:vAlign w:val="center"/>
          </w:tcPr>
          <w:p w14:paraId="3BD966A9" w14:textId="77777777" w:rsidR="003D39D6" w:rsidRPr="00ED5528" w:rsidRDefault="003D39D6" w:rsidP="003D39D6">
            <w:pPr>
              <w:jc w:val="center"/>
              <w:rPr>
                <w:rFonts w:ascii="Arial Narrow" w:hAnsi="Arial Narrow"/>
                <w:sz w:val="20"/>
                <w:szCs w:val="20"/>
              </w:rPr>
            </w:pPr>
          </w:p>
        </w:tc>
        <w:tc>
          <w:tcPr>
            <w:tcW w:w="450" w:type="dxa"/>
            <w:shd w:val="clear" w:color="auto" w:fill="auto"/>
            <w:vAlign w:val="center"/>
          </w:tcPr>
          <w:p w14:paraId="1E442BBA" w14:textId="77777777" w:rsidR="003D39D6" w:rsidRPr="00ED5528" w:rsidRDefault="003D39D6" w:rsidP="003D39D6">
            <w:pPr>
              <w:jc w:val="center"/>
              <w:rPr>
                <w:rFonts w:ascii="Arial Narrow" w:hAnsi="Arial Narrow"/>
                <w:sz w:val="20"/>
                <w:szCs w:val="20"/>
              </w:rPr>
            </w:pPr>
          </w:p>
        </w:tc>
        <w:tc>
          <w:tcPr>
            <w:tcW w:w="450" w:type="dxa"/>
            <w:shd w:val="clear" w:color="auto" w:fill="C9C9C9" w:themeFill="accent3" w:themeFillTint="99"/>
            <w:vAlign w:val="center"/>
          </w:tcPr>
          <w:p w14:paraId="384E393D"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X</w:t>
            </w:r>
          </w:p>
        </w:tc>
        <w:tc>
          <w:tcPr>
            <w:tcW w:w="450" w:type="dxa"/>
            <w:shd w:val="clear" w:color="auto" w:fill="C9C9C9" w:themeFill="accent3" w:themeFillTint="99"/>
            <w:vAlign w:val="center"/>
          </w:tcPr>
          <w:p w14:paraId="2BF6BB9E"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X</w:t>
            </w:r>
          </w:p>
        </w:tc>
        <w:tc>
          <w:tcPr>
            <w:tcW w:w="450" w:type="dxa"/>
            <w:shd w:val="clear" w:color="auto" w:fill="C9C9C9" w:themeFill="accent3" w:themeFillTint="99"/>
            <w:vAlign w:val="center"/>
          </w:tcPr>
          <w:p w14:paraId="338869CD"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X</w:t>
            </w:r>
          </w:p>
        </w:tc>
        <w:tc>
          <w:tcPr>
            <w:tcW w:w="540" w:type="dxa"/>
            <w:shd w:val="clear" w:color="auto" w:fill="C9C9C9" w:themeFill="accent3" w:themeFillTint="99"/>
            <w:vAlign w:val="center"/>
          </w:tcPr>
          <w:p w14:paraId="134FA94E"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X</w:t>
            </w:r>
          </w:p>
        </w:tc>
        <w:tc>
          <w:tcPr>
            <w:tcW w:w="470" w:type="dxa"/>
            <w:shd w:val="clear" w:color="auto" w:fill="C9C9C9" w:themeFill="accent3" w:themeFillTint="99"/>
            <w:vAlign w:val="center"/>
          </w:tcPr>
          <w:p w14:paraId="721EC1EA"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X</w:t>
            </w:r>
          </w:p>
        </w:tc>
        <w:tc>
          <w:tcPr>
            <w:tcW w:w="2810" w:type="dxa"/>
          </w:tcPr>
          <w:p w14:paraId="21023122" w14:textId="77777777" w:rsidR="003D39D6" w:rsidRPr="00ED5528" w:rsidRDefault="003D39D6" w:rsidP="003D39D6">
            <w:pPr>
              <w:jc w:val="center"/>
              <w:rPr>
                <w:rFonts w:ascii="Arial Narrow" w:hAnsi="Arial Narrow"/>
                <w:sz w:val="20"/>
                <w:szCs w:val="20"/>
              </w:rPr>
            </w:pPr>
            <w:r w:rsidRPr="00ED5528">
              <w:rPr>
                <w:rFonts w:ascii="Arial Narrow" w:hAnsi="Arial Narrow"/>
                <w:sz w:val="20"/>
                <w:szCs w:val="20"/>
              </w:rPr>
              <w:t>IRC, UNIDO</w:t>
            </w:r>
          </w:p>
        </w:tc>
      </w:tr>
    </w:tbl>
    <w:p w14:paraId="31B294C0" w14:textId="77777777" w:rsidR="003D39D6" w:rsidRDefault="003D39D6">
      <w:pPr>
        <w:rPr>
          <w:rFonts w:ascii="Arial" w:hAnsi="Arial" w:cs="Arial"/>
          <w:sz w:val="20"/>
          <w:szCs w:val="20"/>
        </w:rPr>
      </w:pPr>
    </w:p>
    <w:p w14:paraId="2B015E7F" w14:textId="77777777" w:rsidR="003D39D6" w:rsidRPr="00F62DDE" w:rsidRDefault="003D39D6" w:rsidP="003D39D6">
      <w:pPr>
        <w:rPr>
          <w:rFonts w:ascii="Arial" w:hAnsi="Arial" w:cs="Arial"/>
          <w:sz w:val="20"/>
          <w:szCs w:val="20"/>
        </w:rPr>
      </w:pPr>
    </w:p>
    <w:p w14:paraId="6E92F252" w14:textId="77777777" w:rsidR="003D39D6" w:rsidRDefault="003D39D6" w:rsidP="008E266F">
      <w:pPr>
        <w:jc w:val="both"/>
        <w:rPr>
          <w:rFonts w:ascii="Times New Roman" w:hAnsi="Times New Roman" w:cs="Times New Roman"/>
          <w:sz w:val="20"/>
          <w:szCs w:val="20"/>
        </w:rPr>
        <w:sectPr w:rsidR="003D39D6" w:rsidSect="00ED5528">
          <w:pgSz w:w="15840" w:h="12240" w:orient="landscape"/>
          <w:pgMar w:top="720" w:right="720" w:bottom="720" w:left="720" w:header="720" w:footer="720" w:gutter="0"/>
          <w:pgNumType w:start="25"/>
          <w:cols w:space="720"/>
          <w:docGrid w:linePitch="360"/>
        </w:sectPr>
      </w:pPr>
    </w:p>
    <w:p w14:paraId="166718DF" w14:textId="77777777" w:rsidR="004A6650" w:rsidRPr="00395E9E" w:rsidRDefault="003D39D6" w:rsidP="003D39D6">
      <w:pPr>
        <w:pBdr>
          <w:bottom w:val="single" w:sz="4" w:space="1" w:color="auto"/>
        </w:pBdr>
        <w:outlineLvl w:val="0"/>
        <w:rPr>
          <w:rFonts w:ascii="Times New Roman" w:hAnsi="Times New Roman" w:cs="Times New Roman"/>
          <w:b/>
        </w:rPr>
      </w:pPr>
      <w:bookmarkStart w:id="11" w:name="_Toc478554392"/>
      <w:r w:rsidRPr="00395E9E">
        <w:rPr>
          <w:rFonts w:ascii="Times New Roman" w:hAnsi="Times New Roman" w:cs="Times New Roman"/>
          <w:b/>
        </w:rPr>
        <w:lastRenderedPageBreak/>
        <w:t>3.</w:t>
      </w:r>
      <w:r w:rsidRPr="00395E9E">
        <w:rPr>
          <w:rFonts w:ascii="Times New Roman" w:hAnsi="Times New Roman" w:cs="Times New Roman"/>
          <w:b/>
        </w:rPr>
        <w:tab/>
      </w:r>
      <w:r w:rsidR="004A6650" w:rsidRPr="00395E9E">
        <w:rPr>
          <w:rFonts w:ascii="Times New Roman" w:hAnsi="Times New Roman" w:cs="Times New Roman"/>
          <w:b/>
        </w:rPr>
        <w:t>Beneficiaries/ affiliated entities and other Cooperation</w:t>
      </w:r>
      <w:bookmarkEnd w:id="11"/>
    </w:p>
    <w:p w14:paraId="0C31D7D7" w14:textId="77777777" w:rsidR="009A714C" w:rsidRPr="00395E9E" w:rsidRDefault="003D39D6" w:rsidP="00692769">
      <w:pPr>
        <w:pStyle w:val="Heading2"/>
        <w:rPr>
          <w:rFonts w:ascii="Times New Roman" w:hAnsi="Times New Roman" w:cs="Times New Roman"/>
          <w:b/>
          <w:color w:val="auto"/>
          <w:sz w:val="22"/>
          <w:szCs w:val="22"/>
        </w:rPr>
      </w:pPr>
      <w:bookmarkStart w:id="12" w:name="_Toc472413262"/>
      <w:bookmarkStart w:id="13" w:name="_Toc478554393"/>
      <w:r w:rsidRPr="00395E9E">
        <w:rPr>
          <w:rFonts w:ascii="Times New Roman" w:hAnsi="Times New Roman" w:cs="Times New Roman"/>
          <w:b/>
          <w:color w:val="auto"/>
          <w:sz w:val="22"/>
          <w:szCs w:val="22"/>
        </w:rPr>
        <w:t>3.1</w:t>
      </w:r>
      <w:r w:rsidR="00692769" w:rsidRPr="00395E9E">
        <w:rPr>
          <w:rFonts w:ascii="Times New Roman" w:hAnsi="Times New Roman" w:cs="Times New Roman"/>
          <w:b/>
          <w:color w:val="auto"/>
          <w:sz w:val="22"/>
          <w:szCs w:val="22"/>
        </w:rPr>
        <w:tab/>
      </w:r>
      <w:r w:rsidR="004A6650" w:rsidRPr="00395E9E">
        <w:rPr>
          <w:rFonts w:ascii="Times New Roman" w:hAnsi="Times New Roman" w:cs="Times New Roman"/>
          <w:b/>
          <w:color w:val="auto"/>
          <w:sz w:val="22"/>
          <w:szCs w:val="22"/>
        </w:rPr>
        <w:t xml:space="preserve">How do </w:t>
      </w:r>
      <w:r w:rsidR="00E00C56" w:rsidRPr="00395E9E">
        <w:rPr>
          <w:rFonts w:ascii="Times New Roman" w:hAnsi="Times New Roman" w:cs="Times New Roman"/>
          <w:b/>
          <w:color w:val="auto"/>
          <w:sz w:val="22"/>
          <w:szCs w:val="22"/>
        </w:rPr>
        <w:t xml:space="preserve">you </w:t>
      </w:r>
      <w:r w:rsidR="004A6650" w:rsidRPr="00395E9E">
        <w:rPr>
          <w:rFonts w:ascii="Times New Roman" w:hAnsi="Times New Roman" w:cs="Times New Roman"/>
          <w:b/>
          <w:color w:val="auto"/>
          <w:sz w:val="22"/>
          <w:szCs w:val="22"/>
        </w:rPr>
        <w:t>assess the relationship between beneficiaries/ affiliated entities of this grant contract (</w:t>
      </w:r>
      <w:r w:rsidR="005B6767" w:rsidRPr="00395E9E">
        <w:rPr>
          <w:rFonts w:ascii="Times New Roman" w:hAnsi="Times New Roman" w:cs="Times New Roman"/>
          <w:b/>
          <w:color w:val="auto"/>
          <w:sz w:val="22"/>
          <w:szCs w:val="22"/>
        </w:rPr>
        <w:t>I.e.</w:t>
      </w:r>
      <w:r w:rsidR="004A6650" w:rsidRPr="00395E9E">
        <w:rPr>
          <w:rFonts w:ascii="Times New Roman" w:hAnsi="Times New Roman" w:cs="Times New Roman"/>
          <w:b/>
          <w:color w:val="auto"/>
          <w:sz w:val="22"/>
          <w:szCs w:val="22"/>
        </w:rPr>
        <w:t xml:space="preserve"> those having signed the mandate for the Coordinator)? Please provide specific information for each beneficiary/ affiliated entity.</w:t>
      </w:r>
      <w:bookmarkEnd w:id="12"/>
      <w:bookmarkEnd w:id="13"/>
    </w:p>
    <w:p w14:paraId="6F3208C0" w14:textId="77777777" w:rsidR="00AB4580" w:rsidRDefault="00AB4580" w:rsidP="00692769">
      <w:pPr>
        <w:tabs>
          <w:tab w:val="left" w:pos="0"/>
        </w:tabs>
        <w:spacing w:after="60"/>
        <w:jc w:val="both"/>
        <w:rPr>
          <w:rFonts w:ascii="Times New Roman" w:hAnsi="Times New Roman" w:cs="Times New Roman"/>
        </w:rPr>
      </w:pPr>
    </w:p>
    <w:p w14:paraId="6D86B00C" w14:textId="77777777" w:rsidR="00692769" w:rsidRPr="00395E9E" w:rsidRDefault="00692769" w:rsidP="00692769">
      <w:pPr>
        <w:tabs>
          <w:tab w:val="left" w:pos="0"/>
        </w:tabs>
        <w:spacing w:after="60"/>
        <w:jc w:val="both"/>
        <w:rPr>
          <w:rFonts w:ascii="Times New Roman" w:hAnsi="Times New Roman" w:cs="Times New Roman"/>
        </w:rPr>
      </w:pPr>
      <w:r w:rsidRPr="00395E9E">
        <w:rPr>
          <w:rFonts w:ascii="Times New Roman" w:hAnsi="Times New Roman" w:cs="Times New Roman"/>
          <w:b/>
          <w:i/>
        </w:rPr>
        <w:t>Local community and local leaders</w:t>
      </w:r>
    </w:p>
    <w:p w14:paraId="631CB7C4" w14:textId="77777777" w:rsidR="00692769" w:rsidRPr="00395E9E" w:rsidRDefault="00692769" w:rsidP="00692769">
      <w:pPr>
        <w:tabs>
          <w:tab w:val="left" w:pos="709"/>
        </w:tabs>
        <w:jc w:val="lowKashida"/>
        <w:rPr>
          <w:rFonts w:ascii="Times New Roman" w:hAnsi="Times New Roman" w:cs="Times New Roman"/>
        </w:rPr>
      </w:pPr>
      <w:r w:rsidRPr="00395E9E">
        <w:rPr>
          <w:rFonts w:ascii="Times New Roman" w:hAnsi="Times New Roman" w:cs="Times New Roman"/>
        </w:rPr>
        <w:t>Consultation</w:t>
      </w:r>
      <w:r w:rsidR="008747FE">
        <w:rPr>
          <w:rFonts w:ascii="Times New Roman" w:hAnsi="Times New Roman" w:cs="Times New Roman"/>
        </w:rPr>
        <w:t>s</w:t>
      </w:r>
      <w:r w:rsidRPr="00395E9E">
        <w:rPr>
          <w:rFonts w:ascii="Times New Roman" w:hAnsi="Times New Roman" w:cs="Times New Roman"/>
        </w:rPr>
        <w:t xml:space="preserve"> took place with local leaders at the beginning of the project </w:t>
      </w:r>
      <w:r w:rsidR="008747FE">
        <w:rPr>
          <w:rFonts w:ascii="Times New Roman" w:hAnsi="Times New Roman" w:cs="Times New Roman"/>
        </w:rPr>
        <w:t>regarding</w:t>
      </w:r>
      <w:r w:rsidRPr="00395E9E">
        <w:rPr>
          <w:rFonts w:ascii="Times New Roman" w:hAnsi="Times New Roman" w:cs="Times New Roman"/>
        </w:rPr>
        <w:t xml:space="preserve"> targets</w:t>
      </w:r>
      <w:r w:rsidR="008747FE">
        <w:rPr>
          <w:rFonts w:ascii="Times New Roman" w:hAnsi="Times New Roman" w:cs="Times New Roman"/>
        </w:rPr>
        <w:t>,</w:t>
      </w:r>
      <w:r w:rsidRPr="00395E9E">
        <w:rPr>
          <w:rFonts w:ascii="Times New Roman" w:hAnsi="Times New Roman" w:cs="Times New Roman"/>
        </w:rPr>
        <w:t xml:space="preserve"> beneficiary selection</w:t>
      </w:r>
      <w:r w:rsidR="008747FE">
        <w:rPr>
          <w:rFonts w:ascii="Times New Roman" w:hAnsi="Times New Roman" w:cs="Times New Roman"/>
        </w:rPr>
        <w:t>,</w:t>
      </w:r>
      <w:r w:rsidRPr="00395E9E">
        <w:rPr>
          <w:rFonts w:ascii="Times New Roman" w:hAnsi="Times New Roman" w:cs="Times New Roman"/>
        </w:rPr>
        <w:t xml:space="preserve"> and the activity implementation methodology. A community based targeting approach was used in the selection of beneficiaries and the vulnerability criteria was discussed and agreed in the meetings. Community leaders were involved in the selection of the beneficiaries. The established VSLAs, producer groups, and DRR committees at the local level facilitated implementation of this action in a culturally appropriate way. This facilitated ownership of the activities by the community and provided an internal monitoring mechanism. The project team organized and conducted community meetings at the beginning of the action</w:t>
      </w:r>
      <w:r w:rsidR="008747FE">
        <w:rPr>
          <w:rFonts w:ascii="Times New Roman" w:hAnsi="Times New Roman" w:cs="Times New Roman"/>
        </w:rPr>
        <w:t>,</w:t>
      </w:r>
      <w:r w:rsidRPr="00395E9E">
        <w:rPr>
          <w:rFonts w:ascii="Times New Roman" w:hAnsi="Times New Roman" w:cs="Times New Roman"/>
        </w:rPr>
        <w:t xml:space="preserve"> briefed beneficiaries an</w:t>
      </w:r>
      <w:r w:rsidR="008747FE">
        <w:rPr>
          <w:rFonts w:ascii="Times New Roman" w:hAnsi="Times New Roman" w:cs="Times New Roman"/>
        </w:rPr>
        <w:t>d</w:t>
      </w:r>
      <w:r w:rsidRPr="00395E9E">
        <w:rPr>
          <w:rFonts w:ascii="Times New Roman" w:hAnsi="Times New Roman" w:cs="Times New Roman"/>
        </w:rPr>
        <w:t xml:space="preserve"> stakeholders about the goals and objectives of the project and established a baseline. Several other community meetings were conducted on a monthly basis where challenges, community feedback and complaints were received and handled. The IRC interacted on a monthly basis with the local leaders who are part of the CMDRR committee and this has strengthened the relationship.</w:t>
      </w:r>
    </w:p>
    <w:p w14:paraId="5FC2BA56" w14:textId="77777777" w:rsidR="00692769" w:rsidRPr="00395E9E" w:rsidRDefault="00692769" w:rsidP="00692769">
      <w:pPr>
        <w:tabs>
          <w:tab w:val="left" w:pos="709"/>
        </w:tabs>
        <w:jc w:val="lowKashida"/>
        <w:rPr>
          <w:rFonts w:ascii="Times New Roman" w:hAnsi="Times New Roman" w:cs="Times New Roman"/>
          <w:b/>
        </w:rPr>
      </w:pPr>
      <w:r w:rsidRPr="00395E9E">
        <w:rPr>
          <w:rFonts w:ascii="Times New Roman" w:hAnsi="Times New Roman" w:cs="Times New Roman"/>
          <w:b/>
        </w:rPr>
        <w:t>3.2.</w:t>
      </w:r>
      <w:r w:rsidRPr="00395E9E">
        <w:rPr>
          <w:rFonts w:ascii="Times New Roman" w:hAnsi="Times New Roman" w:cs="Times New Roman"/>
          <w:b/>
        </w:rPr>
        <w:tab/>
        <w:t>How would you assess the relationship between your organisation and State authorities in the Action countries? How has this relationship affected the Action?</w:t>
      </w:r>
    </w:p>
    <w:p w14:paraId="4C7350CE" w14:textId="77777777" w:rsidR="00692769" w:rsidRDefault="00D71307" w:rsidP="00692769">
      <w:pPr>
        <w:tabs>
          <w:tab w:val="left" w:pos="0"/>
        </w:tabs>
        <w:spacing w:after="60"/>
        <w:jc w:val="both"/>
        <w:rPr>
          <w:rFonts w:ascii="Times New Roman" w:hAnsi="Times New Roman" w:cs="Times New Roman"/>
        </w:rPr>
      </w:pPr>
      <w:r>
        <w:rPr>
          <w:rFonts w:ascii="Times New Roman" w:hAnsi="Times New Roman" w:cs="Times New Roman"/>
          <w:b/>
          <w:i/>
        </w:rPr>
        <w:t xml:space="preserve">State </w:t>
      </w:r>
      <w:r w:rsidR="00692769" w:rsidRPr="00395E9E">
        <w:rPr>
          <w:rFonts w:ascii="Times New Roman" w:hAnsi="Times New Roman" w:cs="Times New Roman"/>
          <w:b/>
          <w:i/>
        </w:rPr>
        <w:t>Ministry of Agriculture and Food Security</w:t>
      </w:r>
      <w:r w:rsidR="00692769" w:rsidRPr="00395E9E">
        <w:rPr>
          <w:rFonts w:ascii="Times New Roman" w:hAnsi="Times New Roman" w:cs="Times New Roman"/>
          <w:i/>
        </w:rPr>
        <w:t xml:space="preserve">. </w:t>
      </w:r>
      <w:r w:rsidR="00692769" w:rsidRPr="00395E9E">
        <w:rPr>
          <w:rFonts w:ascii="Times New Roman" w:hAnsi="Times New Roman" w:cs="Times New Roman"/>
        </w:rPr>
        <w:t>The</w:t>
      </w:r>
      <w:r w:rsidR="00692769" w:rsidRPr="00395E9E">
        <w:rPr>
          <w:rFonts w:ascii="Times New Roman" w:hAnsi="Times New Roman" w:cs="Times New Roman"/>
          <w:i/>
        </w:rPr>
        <w:t xml:space="preserve"> </w:t>
      </w:r>
      <w:r w:rsidR="00692769" w:rsidRPr="00395E9E">
        <w:rPr>
          <w:rFonts w:ascii="Times New Roman" w:hAnsi="Times New Roman" w:cs="Times New Roman"/>
        </w:rPr>
        <w:t>County</w:t>
      </w:r>
      <w:r w:rsidR="00692769" w:rsidRPr="00395E9E">
        <w:rPr>
          <w:rFonts w:ascii="Times New Roman" w:hAnsi="Times New Roman" w:cs="Times New Roman"/>
          <w:i/>
        </w:rPr>
        <w:t xml:space="preserve"> </w:t>
      </w:r>
      <w:r w:rsidR="00692769" w:rsidRPr="00395E9E">
        <w:rPr>
          <w:rFonts w:ascii="Times New Roman" w:hAnsi="Times New Roman" w:cs="Times New Roman"/>
        </w:rPr>
        <w:t xml:space="preserve">Director of Agriculture has been involved in the training of all Agriculture extension workers on modern farming techniques that include vegetable production. Agriculture inspectors and rate collectors in the County have been identified and trained on the Farmer Field School approach, and are currently in charge of some seed producer and farmer producer groups formed using FFS methodology that has improved farm yields. The Ministry has disseminated rules on livestock grazing patterns and management during the farming season to enable the community to farm with no interference from livestock, as farm fencing is not possible in the area. </w:t>
      </w:r>
    </w:p>
    <w:p w14:paraId="7EEFC753" w14:textId="77777777" w:rsidR="00977E5C" w:rsidRDefault="00977E5C" w:rsidP="00692769">
      <w:pPr>
        <w:tabs>
          <w:tab w:val="left" w:pos="0"/>
        </w:tabs>
        <w:spacing w:after="60"/>
        <w:jc w:val="both"/>
        <w:rPr>
          <w:rFonts w:ascii="Times New Roman" w:hAnsi="Times New Roman" w:cs="Times New Roman"/>
        </w:rPr>
      </w:pPr>
    </w:p>
    <w:p w14:paraId="4FBEA8D9" w14:textId="77777777" w:rsidR="00977E5C" w:rsidRPr="00DC6011" w:rsidRDefault="00D71307" w:rsidP="00977E5C">
      <w:pPr>
        <w:tabs>
          <w:tab w:val="left" w:pos="0"/>
        </w:tabs>
        <w:spacing w:after="60"/>
        <w:jc w:val="both"/>
        <w:rPr>
          <w:rFonts w:ascii="Times New Roman" w:hAnsi="Times New Roman" w:cs="Times New Roman"/>
          <w:b/>
          <w:i/>
        </w:rPr>
      </w:pPr>
      <w:r>
        <w:rPr>
          <w:rFonts w:ascii="Times New Roman" w:hAnsi="Times New Roman" w:cs="Times New Roman"/>
          <w:b/>
          <w:i/>
        </w:rPr>
        <w:t>State Ministry of Health</w:t>
      </w:r>
      <w:r w:rsidR="00977E5C">
        <w:rPr>
          <w:rFonts w:ascii="Times New Roman" w:hAnsi="Times New Roman" w:cs="Times New Roman"/>
          <w:b/>
          <w:i/>
        </w:rPr>
        <w:t xml:space="preserve"> IRC/UNIDO work closely in Panyijar County with the County Health Departments in areas of providing joint support supervisions to health facilities, TSFPs and OTPs. During trainings IRC/UNIDO involve the county health department officials as trainers. During selection of community volunteers, the county health department participate in identification of community nutrition volunteers with the project staff.</w:t>
      </w:r>
    </w:p>
    <w:p w14:paraId="606063AC" w14:textId="77777777" w:rsidR="00692769" w:rsidRPr="00395E9E" w:rsidRDefault="00692769" w:rsidP="00692769">
      <w:pPr>
        <w:tabs>
          <w:tab w:val="left" w:pos="0"/>
        </w:tabs>
        <w:spacing w:after="60"/>
        <w:jc w:val="both"/>
        <w:rPr>
          <w:rFonts w:ascii="Times New Roman" w:hAnsi="Times New Roman" w:cs="Times New Roman"/>
        </w:rPr>
      </w:pPr>
    </w:p>
    <w:p w14:paraId="6CDCAB54" w14:textId="77777777" w:rsidR="00692769" w:rsidRPr="00395E9E" w:rsidRDefault="00692769" w:rsidP="00692769">
      <w:pPr>
        <w:jc w:val="both"/>
        <w:rPr>
          <w:rFonts w:ascii="Times New Roman" w:hAnsi="Times New Roman" w:cs="Times New Roman"/>
        </w:rPr>
      </w:pPr>
      <w:r w:rsidRPr="00395E9E">
        <w:rPr>
          <w:rFonts w:ascii="Times New Roman" w:hAnsi="Times New Roman" w:cs="Times New Roman"/>
        </w:rPr>
        <w:t xml:space="preserve">The IRC/ UNIDO has a cordial working relationship with the national Government both at Juba and at state level. A good relationship also exists between the IRC and local authorities governing Panyijiar County. The IRC/UNIDO are neutral humanitarian organizations and therefore have been successful in working with the authorities at the field level without bias. The Action has strengthened the relationship of IRC/UNIDO and the local communities further due to the diverse activities being implemented under the action. </w:t>
      </w:r>
    </w:p>
    <w:p w14:paraId="68A59A4B" w14:textId="77777777" w:rsidR="00692769" w:rsidRPr="00395E9E" w:rsidRDefault="00692769" w:rsidP="00692769">
      <w:pPr>
        <w:tabs>
          <w:tab w:val="left" w:pos="709"/>
        </w:tabs>
        <w:jc w:val="lowKashida"/>
        <w:rPr>
          <w:rFonts w:ascii="Times New Roman" w:hAnsi="Times New Roman" w:cs="Times New Roman"/>
          <w:b/>
        </w:rPr>
      </w:pPr>
      <w:r w:rsidRPr="00395E9E">
        <w:rPr>
          <w:rFonts w:ascii="Times New Roman" w:hAnsi="Times New Roman" w:cs="Times New Roman"/>
          <w:b/>
        </w:rPr>
        <w:t>3.3.</w:t>
      </w:r>
      <w:r w:rsidRPr="00395E9E">
        <w:rPr>
          <w:rFonts w:ascii="Times New Roman" w:hAnsi="Times New Roman" w:cs="Times New Roman"/>
          <w:b/>
        </w:rPr>
        <w:tab/>
        <w:t>Where applicable, describe your relationship with any other organisations involved in implementing the Action:</w:t>
      </w:r>
    </w:p>
    <w:p w14:paraId="2FB5801C" w14:textId="4142463B" w:rsidR="00692769" w:rsidRPr="00395E9E" w:rsidRDefault="00692769" w:rsidP="005F241B">
      <w:pPr>
        <w:pStyle w:val="ListParagraph"/>
        <w:numPr>
          <w:ilvl w:val="0"/>
          <w:numId w:val="8"/>
        </w:numPr>
        <w:rPr>
          <w:rFonts w:ascii="Times New Roman" w:hAnsi="Times New Roman" w:cs="Times New Roman"/>
        </w:rPr>
      </w:pPr>
      <w:r w:rsidRPr="00395E9E">
        <w:rPr>
          <w:rFonts w:ascii="Times New Roman" w:hAnsi="Times New Roman" w:cs="Times New Roman"/>
          <w:b/>
        </w:rPr>
        <w:lastRenderedPageBreak/>
        <w:t>•</w:t>
      </w:r>
      <w:r w:rsidRPr="00395E9E">
        <w:rPr>
          <w:rFonts w:ascii="Times New Roman" w:hAnsi="Times New Roman" w:cs="Times New Roman"/>
          <w:b/>
        </w:rPr>
        <w:tab/>
      </w:r>
      <w:r w:rsidRPr="00DC6011">
        <w:rPr>
          <w:rFonts w:ascii="Times New Roman" w:hAnsi="Times New Roman" w:cs="Times New Roman"/>
          <w:b/>
        </w:rPr>
        <w:t>Associate (s) (if any?)</w:t>
      </w:r>
      <w:r w:rsidR="00D71307">
        <w:rPr>
          <w:rFonts w:ascii="Times New Roman" w:hAnsi="Times New Roman" w:cs="Times New Roman"/>
        </w:rPr>
        <w:t>\</w:t>
      </w:r>
      <w:r w:rsidRPr="00395E9E">
        <w:rPr>
          <w:rFonts w:ascii="Times New Roman" w:hAnsi="Times New Roman" w:cs="Times New Roman"/>
        </w:rPr>
        <w:t xml:space="preserve"> The IRC has been working in partnership with a national NGO – Universal Development Organization (UNIDO) which is implementing this action in greater Nyal which is also part of Payinjar County. The working relationship between the two organizations is cordial and professional.</w:t>
      </w:r>
      <w:r w:rsidRPr="00395E9E">
        <w:rPr>
          <w:rFonts w:ascii="Times New Roman" w:hAnsi="Times New Roman" w:cs="Times New Roman"/>
        </w:rPr>
        <w:br/>
      </w:r>
    </w:p>
    <w:p w14:paraId="61009154" w14:textId="268D2EDC" w:rsidR="00692769" w:rsidRPr="00395E9E" w:rsidRDefault="00692769" w:rsidP="00692769">
      <w:pPr>
        <w:pStyle w:val="ListParagraph"/>
        <w:numPr>
          <w:ilvl w:val="0"/>
          <w:numId w:val="8"/>
        </w:numPr>
        <w:rPr>
          <w:rFonts w:ascii="Times New Roman" w:hAnsi="Times New Roman" w:cs="Times New Roman"/>
        </w:rPr>
      </w:pPr>
      <w:r w:rsidRPr="00DC6011">
        <w:rPr>
          <w:rFonts w:ascii="Times New Roman" w:hAnsi="Times New Roman" w:cs="Times New Roman"/>
          <w:b/>
        </w:rPr>
        <w:t>Sub-contractor (s) (if any)</w:t>
      </w:r>
      <w:r w:rsidR="00D71307">
        <w:rPr>
          <w:rFonts w:ascii="Times New Roman" w:hAnsi="Times New Roman" w:cs="Times New Roman"/>
          <w:b/>
        </w:rPr>
        <w:t>:</w:t>
      </w:r>
      <w:r w:rsidRPr="00395E9E">
        <w:rPr>
          <w:rFonts w:ascii="Times New Roman" w:hAnsi="Times New Roman" w:cs="Times New Roman"/>
        </w:rPr>
        <w:t xml:space="preserve">  None.</w:t>
      </w:r>
    </w:p>
    <w:p w14:paraId="6DD43794" w14:textId="77777777" w:rsidR="00692769" w:rsidRPr="00395E9E" w:rsidRDefault="00692769" w:rsidP="00692769">
      <w:pPr>
        <w:pStyle w:val="ListParagraph"/>
        <w:rPr>
          <w:rFonts w:ascii="Times New Roman" w:hAnsi="Times New Roman" w:cs="Times New Roman"/>
        </w:rPr>
      </w:pPr>
    </w:p>
    <w:p w14:paraId="01651078" w14:textId="114B7734" w:rsidR="00692769" w:rsidRPr="00395E9E" w:rsidRDefault="00692769" w:rsidP="00692769">
      <w:pPr>
        <w:pStyle w:val="ListParagraph"/>
        <w:numPr>
          <w:ilvl w:val="0"/>
          <w:numId w:val="8"/>
        </w:numPr>
        <w:rPr>
          <w:rFonts w:ascii="Times New Roman" w:hAnsi="Times New Roman" w:cs="Times New Roman"/>
        </w:rPr>
      </w:pPr>
      <w:r w:rsidRPr="00DC6011">
        <w:rPr>
          <w:rFonts w:ascii="Times New Roman" w:hAnsi="Times New Roman" w:cs="Times New Roman"/>
          <w:b/>
        </w:rPr>
        <w:t>Final beneficiaries and target groups</w:t>
      </w:r>
      <w:r w:rsidR="00D71307">
        <w:rPr>
          <w:rFonts w:ascii="Times New Roman" w:hAnsi="Times New Roman" w:cs="Times New Roman"/>
          <w:b/>
        </w:rPr>
        <w:t>:</w:t>
      </w:r>
      <w:r w:rsidRPr="00395E9E">
        <w:rPr>
          <w:rFonts w:ascii="Times New Roman" w:hAnsi="Times New Roman" w:cs="Times New Roman"/>
        </w:rPr>
        <w:t xml:space="preserve"> The relationship between IRC and final beneficiaries has been good. Public project information was shared with all beneficiaries and each beneficiary learned what they are entitled to. Complaints and beneficiary feedback were </w:t>
      </w:r>
      <w:r w:rsidR="00380337" w:rsidRPr="00395E9E">
        <w:rPr>
          <w:rFonts w:ascii="Times New Roman" w:hAnsi="Times New Roman" w:cs="Times New Roman"/>
        </w:rPr>
        <w:t>channelled</w:t>
      </w:r>
      <w:r w:rsidRPr="00395E9E">
        <w:rPr>
          <w:rFonts w:ascii="Times New Roman" w:hAnsi="Times New Roman" w:cs="Times New Roman"/>
        </w:rPr>
        <w:t xml:space="preserve"> through field staff, local authorities, group leaders, chiefs and directly to the Program Manager.</w:t>
      </w:r>
    </w:p>
    <w:p w14:paraId="1D358E0F" w14:textId="77777777" w:rsidR="00692769" w:rsidRPr="00395E9E" w:rsidRDefault="00692769" w:rsidP="00692769">
      <w:pPr>
        <w:pStyle w:val="ListParagraph"/>
        <w:rPr>
          <w:rFonts w:ascii="Times New Roman" w:hAnsi="Times New Roman" w:cs="Times New Roman"/>
        </w:rPr>
      </w:pPr>
    </w:p>
    <w:p w14:paraId="2A978D59" w14:textId="77777777" w:rsidR="00692769" w:rsidRPr="00395E9E" w:rsidRDefault="00692769" w:rsidP="00692769">
      <w:pPr>
        <w:pStyle w:val="ListParagraph"/>
        <w:numPr>
          <w:ilvl w:val="0"/>
          <w:numId w:val="8"/>
        </w:numPr>
        <w:rPr>
          <w:rFonts w:ascii="Times New Roman" w:hAnsi="Times New Roman" w:cs="Times New Roman"/>
        </w:rPr>
      </w:pPr>
      <w:r w:rsidRPr="00DC6011">
        <w:rPr>
          <w:rFonts w:ascii="Times New Roman" w:hAnsi="Times New Roman" w:cs="Times New Roman"/>
          <w:b/>
        </w:rPr>
        <w:t xml:space="preserve">Other third parties involved (Including other donors, other government agencies or local government units, NGO </w:t>
      </w:r>
      <w:r w:rsidR="00380337" w:rsidRPr="00DC6011">
        <w:rPr>
          <w:rFonts w:ascii="Times New Roman" w:hAnsi="Times New Roman" w:cs="Times New Roman"/>
          <w:b/>
        </w:rPr>
        <w:t>etc.)</w:t>
      </w:r>
      <w:r w:rsidRPr="00DC6011">
        <w:rPr>
          <w:rFonts w:ascii="Times New Roman" w:hAnsi="Times New Roman" w:cs="Times New Roman"/>
          <w:b/>
        </w:rPr>
        <w:t>.</w:t>
      </w:r>
      <w:r w:rsidRPr="00395E9E">
        <w:rPr>
          <w:rFonts w:ascii="Times New Roman" w:hAnsi="Times New Roman" w:cs="Times New Roman"/>
        </w:rPr>
        <w:t xml:space="preserve"> The IRC has a cordial working relationship with the Government of Payinjar County, and both national and international NGOs working in the county.</w:t>
      </w:r>
    </w:p>
    <w:p w14:paraId="131661A5" w14:textId="77777777" w:rsidR="009A714C" w:rsidRPr="00395E9E" w:rsidRDefault="007769E3" w:rsidP="00692769">
      <w:pPr>
        <w:tabs>
          <w:tab w:val="left" w:pos="0"/>
        </w:tabs>
        <w:spacing w:after="60"/>
        <w:jc w:val="both"/>
        <w:rPr>
          <w:rFonts w:ascii="Times New Roman" w:hAnsi="Times New Roman" w:cs="Times New Roman"/>
        </w:rPr>
      </w:pPr>
      <w:r>
        <w:rPr>
          <w:rFonts w:ascii="Times New Roman" w:hAnsi="Times New Roman" w:cs="Times New Roman"/>
          <w:b/>
        </w:rPr>
        <w:t xml:space="preserve">(a) </w:t>
      </w:r>
      <w:r w:rsidR="009A714C" w:rsidRPr="00395E9E">
        <w:rPr>
          <w:rFonts w:ascii="Times New Roman" w:hAnsi="Times New Roman" w:cs="Times New Roman"/>
          <w:b/>
          <w:i/>
        </w:rPr>
        <w:t>Food and Agriculture Organization (FAO)</w:t>
      </w:r>
    </w:p>
    <w:p w14:paraId="5CACABA7" w14:textId="77777777" w:rsidR="009A714C" w:rsidRPr="00395E9E" w:rsidRDefault="009A714C" w:rsidP="009A714C">
      <w:pPr>
        <w:tabs>
          <w:tab w:val="left" w:pos="0"/>
        </w:tabs>
        <w:spacing w:after="60"/>
        <w:jc w:val="both"/>
        <w:rPr>
          <w:rFonts w:ascii="Times New Roman" w:hAnsi="Times New Roman" w:cs="Times New Roman"/>
        </w:rPr>
      </w:pPr>
      <w:r w:rsidRPr="00395E9E">
        <w:rPr>
          <w:rFonts w:ascii="Times New Roman" w:hAnsi="Times New Roman" w:cs="Times New Roman"/>
        </w:rPr>
        <w:t xml:space="preserve">The Food and Agriculture Organization provided </w:t>
      </w:r>
      <w:r w:rsidR="001C61B7" w:rsidRPr="00395E9E">
        <w:rPr>
          <w:rFonts w:ascii="Times New Roman" w:hAnsi="Times New Roman" w:cs="Times New Roman"/>
        </w:rPr>
        <w:t xml:space="preserve">agricultural </w:t>
      </w:r>
      <w:r w:rsidR="00195221" w:rsidRPr="00395E9E">
        <w:rPr>
          <w:rFonts w:ascii="Times New Roman" w:hAnsi="Times New Roman" w:cs="Times New Roman"/>
        </w:rPr>
        <w:t>and</w:t>
      </w:r>
      <w:r w:rsidR="001C61B7" w:rsidRPr="00395E9E">
        <w:rPr>
          <w:rFonts w:ascii="Times New Roman" w:hAnsi="Times New Roman" w:cs="Times New Roman"/>
        </w:rPr>
        <w:t xml:space="preserve"> livelihood kits to 5</w:t>
      </w:r>
      <w:r w:rsidR="00195221" w:rsidRPr="00395E9E">
        <w:rPr>
          <w:rFonts w:ascii="Times New Roman" w:hAnsi="Times New Roman" w:cs="Times New Roman"/>
        </w:rPr>
        <w:t>,</w:t>
      </w:r>
      <w:r w:rsidR="001C61B7" w:rsidRPr="00395E9E">
        <w:rPr>
          <w:rFonts w:ascii="Times New Roman" w:hAnsi="Times New Roman" w:cs="Times New Roman"/>
        </w:rPr>
        <w:t xml:space="preserve">000 households in the County as follows: </w:t>
      </w:r>
      <w:r w:rsidR="00AD30B5" w:rsidRPr="00395E9E">
        <w:rPr>
          <w:rFonts w:ascii="Times New Roman" w:hAnsi="Times New Roman" w:cs="Times New Roman"/>
        </w:rPr>
        <w:t>crop kit consisted</w:t>
      </w:r>
      <w:r w:rsidRPr="00395E9E">
        <w:rPr>
          <w:rFonts w:ascii="Times New Roman" w:hAnsi="Times New Roman" w:cs="Times New Roman"/>
        </w:rPr>
        <w:t xml:space="preserve"> of 5kg maize seeds, 3kg sorghum seeds, 2kg cowpeas seeds and 1 ma</w:t>
      </w:r>
      <w:r w:rsidR="00AD30B5" w:rsidRPr="00395E9E">
        <w:rPr>
          <w:rFonts w:ascii="Times New Roman" w:hAnsi="Times New Roman" w:cs="Times New Roman"/>
        </w:rPr>
        <w:t>loda; a vegetable kit comprised of</w:t>
      </w:r>
      <w:r w:rsidRPr="00395E9E">
        <w:rPr>
          <w:rFonts w:ascii="Times New Roman" w:hAnsi="Times New Roman" w:cs="Times New Roman"/>
        </w:rPr>
        <w:t xml:space="preserve"> seeds of</w:t>
      </w:r>
      <w:r w:rsidR="00AD30B5" w:rsidRPr="00395E9E">
        <w:rPr>
          <w:rFonts w:ascii="Times New Roman" w:hAnsi="Times New Roman" w:cs="Times New Roman"/>
        </w:rPr>
        <w:t>:</w:t>
      </w:r>
      <w:r w:rsidRPr="00395E9E">
        <w:rPr>
          <w:rFonts w:ascii="Times New Roman" w:hAnsi="Times New Roman" w:cs="Times New Roman"/>
        </w:rPr>
        <w:t xml:space="preserve"> okra, cabbage, carrot, amaranth, onion, watermelon, collard</w:t>
      </w:r>
      <w:r w:rsidR="00195221" w:rsidRPr="00395E9E">
        <w:rPr>
          <w:rFonts w:ascii="Times New Roman" w:hAnsi="Times New Roman" w:cs="Times New Roman"/>
        </w:rPr>
        <w:t>s</w:t>
      </w:r>
      <w:r w:rsidRPr="00395E9E">
        <w:rPr>
          <w:rFonts w:ascii="Times New Roman" w:hAnsi="Times New Roman" w:cs="Times New Roman"/>
        </w:rPr>
        <w:t>, tomato</w:t>
      </w:r>
      <w:r w:rsidR="00195221" w:rsidRPr="00395E9E">
        <w:rPr>
          <w:rFonts w:ascii="Times New Roman" w:hAnsi="Times New Roman" w:cs="Times New Roman"/>
        </w:rPr>
        <w:t>,</w:t>
      </w:r>
      <w:r w:rsidRPr="00395E9E">
        <w:rPr>
          <w:rFonts w:ascii="Times New Roman" w:hAnsi="Times New Roman" w:cs="Times New Roman"/>
        </w:rPr>
        <w:t xml:space="preserve"> eggplant and 1 maloda for each household. Other items provided </w:t>
      </w:r>
      <w:r w:rsidR="00195221" w:rsidRPr="00395E9E">
        <w:rPr>
          <w:rFonts w:ascii="Times New Roman" w:hAnsi="Times New Roman" w:cs="Times New Roman"/>
        </w:rPr>
        <w:t>included a</w:t>
      </w:r>
      <w:r w:rsidRPr="00395E9E">
        <w:rPr>
          <w:rFonts w:ascii="Times New Roman" w:hAnsi="Times New Roman" w:cs="Times New Roman"/>
        </w:rPr>
        <w:t xml:space="preserve"> fishing kit that consisted of fishing twine, hooks and monofilament for fishing net preparation.</w:t>
      </w:r>
      <w:r w:rsidR="000544B8" w:rsidRPr="00395E9E">
        <w:rPr>
          <w:rFonts w:ascii="Times New Roman" w:hAnsi="Times New Roman" w:cs="Times New Roman"/>
        </w:rPr>
        <w:t xml:space="preserve"> A post distribution monitoring</w:t>
      </w:r>
      <w:r w:rsidR="00195221" w:rsidRPr="00395E9E">
        <w:rPr>
          <w:rFonts w:ascii="Times New Roman" w:hAnsi="Times New Roman" w:cs="Times New Roman"/>
        </w:rPr>
        <w:t xml:space="preserve"> exercise</w:t>
      </w:r>
      <w:r w:rsidR="000544B8" w:rsidRPr="00395E9E">
        <w:rPr>
          <w:rFonts w:ascii="Times New Roman" w:hAnsi="Times New Roman" w:cs="Times New Roman"/>
        </w:rPr>
        <w:t xml:space="preserve"> was conducted where 15% of the overall beneficiaries were interviewed and the data </w:t>
      </w:r>
      <w:r w:rsidR="00195221" w:rsidRPr="00395E9E">
        <w:rPr>
          <w:rFonts w:ascii="Times New Roman" w:hAnsi="Times New Roman" w:cs="Times New Roman"/>
        </w:rPr>
        <w:t xml:space="preserve">was </w:t>
      </w:r>
      <w:r w:rsidR="000544B8" w:rsidRPr="00395E9E">
        <w:rPr>
          <w:rFonts w:ascii="Times New Roman" w:hAnsi="Times New Roman" w:cs="Times New Roman"/>
        </w:rPr>
        <w:t>submitted to FAO for analysis and reporting.</w:t>
      </w:r>
    </w:p>
    <w:p w14:paraId="67420A68" w14:textId="77777777" w:rsidR="00C94B31" w:rsidRPr="00395E9E" w:rsidRDefault="00C94B31" w:rsidP="009A714C">
      <w:pPr>
        <w:tabs>
          <w:tab w:val="left" w:pos="0"/>
        </w:tabs>
        <w:spacing w:after="60"/>
        <w:jc w:val="both"/>
        <w:rPr>
          <w:rFonts w:ascii="Times New Roman" w:hAnsi="Times New Roman" w:cs="Times New Roman"/>
        </w:rPr>
      </w:pPr>
    </w:p>
    <w:p w14:paraId="6B962D1E" w14:textId="77777777" w:rsidR="009A714C" w:rsidRPr="00395E9E" w:rsidRDefault="007769E3" w:rsidP="00692769">
      <w:pPr>
        <w:tabs>
          <w:tab w:val="left" w:pos="0"/>
        </w:tabs>
        <w:spacing w:after="60"/>
        <w:jc w:val="both"/>
        <w:rPr>
          <w:rFonts w:ascii="Times New Roman" w:hAnsi="Times New Roman" w:cs="Times New Roman"/>
        </w:rPr>
      </w:pPr>
      <w:r>
        <w:rPr>
          <w:rFonts w:ascii="Times New Roman" w:hAnsi="Times New Roman" w:cs="Times New Roman"/>
          <w:b/>
        </w:rPr>
        <w:t xml:space="preserve">(b) </w:t>
      </w:r>
      <w:r w:rsidR="000C3A88" w:rsidRPr="00395E9E">
        <w:rPr>
          <w:rFonts w:ascii="Times New Roman" w:hAnsi="Times New Roman" w:cs="Times New Roman"/>
          <w:b/>
          <w:i/>
        </w:rPr>
        <w:t>World</w:t>
      </w:r>
      <w:r w:rsidR="009A714C" w:rsidRPr="00395E9E">
        <w:rPr>
          <w:rFonts w:ascii="Times New Roman" w:hAnsi="Times New Roman" w:cs="Times New Roman"/>
          <w:b/>
          <w:i/>
        </w:rPr>
        <w:t xml:space="preserve"> Food Programme (WFP)</w:t>
      </w:r>
    </w:p>
    <w:p w14:paraId="7B4DC2F8" w14:textId="77777777" w:rsidR="009A714C" w:rsidRPr="00395E9E" w:rsidRDefault="000C1E39" w:rsidP="009A714C">
      <w:pPr>
        <w:tabs>
          <w:tab w:val="left" w:pos="0"/>
        </w:tabs>
        <w:spacing w:after="60"/>
        <w:jc w:val="both"/>
        <w:rPr>
          <w:rFonts w:ascii="Times New Roman" w:hAnsi="Times New Roman" w:cs="Times New Roman"/>
          <w:color w:val="FF0000"/>
        </w:rPr>
      </w:pPr>
      <w:r w:rsidRPr="00395E9E">
        <w:rPr>
          <w:rFonts w:ascii="Times New Roman" w:hAnsi="Times New Roman" w:cs="Times New Roman"/>
        </w:rPr>
        <w:t>WFP provided mixed food commodities for General Food Distribution (</w:t>
      </w:r>
      <w:r w:rsidR="00E946F2" w:rsidRPr="00395E9E">
        <w:rPr>
          <w:rFonts w:ascii="Times New Roman" w:hAnsi="Times New Roman" w:cs="Times New Roman"/>
        </w:rPr>
        <w:t>GFD</w:t>
      </w:r>
      <w:r w:rsidR="00175BB1" w:rsidRPr="00395E9E">
        <w:rPr>
          <w:rFonts w:ascii="Times New Roman" w:hAnsi="Times New Roman" w:cs="Times New Roman"/>
        </w:rPr>
        <w:t>) as well as</w:t>
      </w:r>
      <w:r w:rsidR="00E946F2" w:rsidRPr="00395E9E">
        <w:rPr>
          <w:rFonts w:ascii="Times New Roman" w:hAnsi="Times New Roman" w:cs="Times New Roman"/>
        </w:rPr>
        <w:t xml:space="preserve"> TSFP throughout the year with </w:t>
      </w:r>
      <w:r w:rsidR="00195221" w:rsidRPr="00395E9E">
        <w:rPr>
          <w:rFonts w:ascii="Times New Roman" w:hAnsi="Times New Roman" w:cs="Times New Roman"/>
        </w:rPr>
        <w:t xml:space="preserve">the </w:t>
      </w:r>
      <w:r w:rsidR="00E946F2" w:rsidRPr="00395E9E">
        <w:rPr>
          <w:rFonts w:ascii="Times New Roman" w:hAnsi="Times New Roman" w:cs="Times New Roman"/>
        </w:rPr>
        <w:t xml:space="preserve">exception of January, July </w:t>
      </w:r>
      <w:r w:rsidR="00195221" w:rsidRPr="00395E9E">
        <w:rPr>
          <w:rFonts w:ascii="Times New Roman" w:hAnsi="Times New Roman" w:cs="Times New Roman"/>
        </w:rPr>
        <w:t>and</w:t>
      </w:r>
      <w:r w:rsidR="00E946F2" w:rsidRPr="00395E9E">
        <w:rPr>
          <w:rFonts w:ascii="Times New Roman" w:hAnsi="Times New Roman" w:cs="Times New Roman"/>
        </w:rPr>
        <w:t xml:space="preserve"> August which were disrupted by conflict in Juba and tension on</w:t>
      </w:r>
      <w:r w:rsidR="00195221" w:rsidRPr="00395E9E">
        <w:rPr>
          <w:rFonts w:ascii="Times New Roman" w:hAnsi="Times New Roman" w:cs="Times New Roman"/>
        </w:rPr>
        <w:t xml:space="preserve"> the</w:t>
      </w:r>
      <w:r w:rsidR="00E946F2" w:rsidRPr="00395E9E">
        <w:rPr>
          <w:rFonts w:ascii="Times New Roman" w:hAnsi="Times New Roman" w:cs="Times New Roman"/>
        </w:rPr>
        <w:t xml:space="preserve"> ground.</w:t>
      </w:r>
      <w:r w:rsidR="00175BB1" w:rsidRPr="00395E9E">
        <w:rPr>
          <w:rFonts w:ascii="Times New Roman" w:hAnsi="Times New Roman" w:cs="Times New Roman"/>
        </w:rPr>
        <w:t xml:space="preserve"> Temporary suspension of flights to Panyijiar also interrupted provision of supplies</w:t>
      </w:r>
      <w:r w:rsidR="00175BB1" w:rsidRPr="00395E9E">
        <w:rPr>
          <w:rFonts w:ascii="Times New Roman" w:hAnsi="Times New Roman" w:cs="Times New Roman"/>
          <w:color w:val="FF0000"/>
        </w:rPr>
        <w:t>.</w:t>
      </w:r>
    </w:p>
    <w:p w14:paraId="713D93A9" w14:textId="77777777" w:rsidR="00AC4424" w:rsidRPr="00395E9E" w:rsidRDefault="00AC4424" w:rsidP="009A714C">
      <w:pPr>
        <w:tabs>
          <w:tab w:val="left" w:pos="0"/>
        </w:tabs>
        <w:spacing w:after="60"/>
        <w:jc w:val="both"/>
        <w:rPr>
          <w:rFonts w:ascii="Times New Roman" w:hAnsi="Times New Roman" w:cs="Times New Roman"/>
        </w:rPr>
      </w:pPr>
    </w:p>
    <w:p w14:paraId="6256A611" w14:textId="77777777" w:rsidR="00A46E05" w:rsidRPr="00395E9E" w:rsidRDefault="007769E3" w:rsidP="00692769">
      <w:pPr>
        <w:tabs>
          <w:tab w:val="left" w:pos="0"/>
        </w:tabs>
        <w:spacing w:after="60"/>
        <w:jc w:val="both"/>
        <w:rPr>
          <w:rFonts w:ascii="Times New Roman" w:hAnsi="Times New Roman" w:cs="Times New Roman"/>
        </w:rPr>
      </w:pPr>
      <w:r>
        <w:rPr>
          <w:rFonts w:ascii="Times New Roman" w:hAnsi="Times New Roman" w:cs="Times New Roman"/>
          <w:b/>
        </w:rPr>
        <w:t xml:space="preserve">(c) </w:t>
      </w:r>
      <w:r w:rsidR="00D05BE3" w:rsidRPr="00395E9E">
        <w:rPr>
          <w:rFonts w:ascii="Times New Roman" w:hAnsi="Times New Roman" w:cs="Times New Roman"/>
          <w:b/>
          <w:i/>
        </w:rPr>
        <w:t>All</w:t>
      </w:r>
      <w:r w:rsidR="009A714C" w:rsidRPr="00395E9E">
        <w:rPr>
          <w:rFonts w:ascii="Times New Roman" w:hAnsi="Times New Roman" w:cs="Times New Roman"/>
          <w:b/>
          <w:i/>
        </w:rPr>
        <w:t xml:space="preserve"> INGOs</w:t>
      </w:r>
    </w:p>
    <w:p w14:paraId="312DB4C4" w14:textId="77777777" w:rsidR="00513B18" w:rsidRPr="00395E9E" w:rsidRDefault="00D05BE3" w:rsidP="00C53549">
      <w:pPr>
        <w:pStyle w:val="ListParagraph"/>
        <w:tabs>
          <w:tab w:val="left" w:pos="0"/>
        </w:tabs>
        <w:spacing w:after="60"/>
        <w:ind w:left="0"/>
        <w:jc w:val="both"/>
        <w:rPr>
          <w:rFonts w:ascii="Times New Roman" w:hAnsi="Times New Roman" w:cs="Times New Roman"/>
        </w:rPr>
      </w:pPr>
      <w:r w:rsidRPr="00395E9E">
        <w:rPr>
          <w:rFonts w:ascii="Times New Roman" w:hAnsi="Times New Roman" w:cs="Times New Roman"/>
        </w:rPr>
        <w:t xml:space="preserve">All humanitarian activities are coordinated through a joint forum hosted by </w:t>
      </w:r>
      <w:r w:rsidR="00A46E05" w:rsidRPr="00395E9E">
        <w:rPr>
          <w:rFonts w:ascii="Times New Roman" w:hAnsi="Times New Roman" w:cs="Times New Roman"/>
        </w:rPr>
        <w:t xml:space="preserve">the </w:t>
      </w:r>
      <w:r w:rsidRPr="00395E9E">
        <w:rPr>
          <w:rFonts w:ascii="Times New Roman" w:hAnsi="Times New Roman" w:cs="Times New Roman"/>
        </w:rPr>
        <w:t>UN Office for the Coordination of Humanitarian Affairs. Cluster and sector activities are coordinated by sector or cluster lead agencies. At the State and county level, activities are coordinated by selected lead agencies (UN and INGOs) in the areas together with the respective ministries. As a result of the Global Humanitarian Reform in South Sudan, seven clusters have been identified together with respective cluster lead</w:t>
      </w:r>
      <w:r w:rsidR="00A46E05" w:rsidRPr="00395E9E">
        <w:rPr>
          <w:rFonts w:ascii="Times New Roman" w:hAnsi="Times New Roman" w:cs="Times New Roman"/>
        </w:rPr>
        <w:t>s</w:t>
      </w:r>
      <w:r w:rsidRPr="00395E9E">
        <w:rPr>
          <w:rFonts w:ascii="Times New Roman" w:hAnsi="Times New Roman" w:cs="Times New Roman"/>
        </w:rPr>
        <w:t xml:space="preserve"> and co-leads from UN agencies and NGOs: i) FSL cluster; ii) Protection; iii) Health; iv) Nutrition; v)  Education; vi) WASH; and vii)</w:t>
      </w:r>
      <w:r w:rsidR="00A46E05" w:rsidRPr="00395E9E">
        <w:rPr>
          <w:rFonts w:ascii="Times New Roman" w:hAnsi="Times New Roman" w:cs="Times New Roman"/>
        </w:rPr>
        <w:t xml:space="preserve"> </w:t>
      </w:r>
      <w:r w:rsidRPr="00395E9E">
        <w:rPr>
          <w:rFonts w:ascii="Times New Roman" w:hAnsi="Times New Roman" w:cs="Times New Roman"/>
        </w:rPr>
        <w:t>Logistic</w:t>
      </w:r>
      <w:r w:rsidR="00A46E05" w:rsidRPr="00395E9E">
        <w:rPr>
          <w:rFonts w:ascii="Times New Roman" w:hAnsi="Times New Roman" w:cs="Times New Roman"/>
        </w:rPr>
        <w:t>s</w:t>
      </w:r>
      <w:r w:rsidRPr="00395E9E">
        <w:rPr>
          <w:rFonts w:ascii="Times New Roman" w:hAnsi="Times New Roman" w:cs="Times New Roman"/>
        </w:rPr>
        <w:t xml:space="preserve">. Cluster leads are expected to prepare sectoral response plans, including identifying key partners, strategizing and planning, standard-setting, coordination of program implementation, and reporting. Cluster co-leads provide support to the cluster lead. The IRC participates in the FSL, Nutrition, WASH, and Health clusters both at Juba and state levels. MSF, VSF-Switzerland, GAA, IRC, Mercy Corps, </w:t>
      </w:r>
      <w:r w:rsidR="00A46E05" w:rsidRPr="00395E9E">
        <w:rPr>
          <w:rFonts w:ascii="Times New Roman" w:hAnsi="Times New Roman" w:cs="Times New Roman"/>
        </w:rPr>
        <w:t xml:space="preserve">and </w:t>
      </w:r>
      <w:r w:rsidRPr="00395E9E">
        <w:rPr>
          <w:rFonts w:ascii="Times New Roman" w:hAnsi="Times New Roman" w:cs="Times New Roman"/>
        </w:rPr>
        <w:t xml:space="preserve">UNIDO, </w:t>
      </w:r>
      <w:r w:rsidR="00A46E05" w:rsidRPr="00395E9E">
        <w:rPr>
          <w:rFonts w:ascii="Times New Roman" w:hAnsi="Times New Roman" w:cs="Times New Roman"/>
        </w:rPr>
        <w:t xml:space="preserve">who are all </w:t>
      </w:r>
      <w:r w:rsidRPr="00395E9E">
        <w:rPr>
          <w:rFonts w:ascii="Times New Roman" w:hAnsi="Times New Roman" w:cs="Times New Roman"/>
        </w:rPr>
        <w:t>implementing FSL in Ganyliel and Nyal have ha</w:t>
      </w:r>
      <w:r w:rsidR="00A46E05" w:rsidRPr="00395E9E">
        <w:rPr>
          <w:rFonts w:ascii="Times New Roman" w:hAnsi="Times New Roman" w:cs="Times New Roman"/>
        </w:rPr>
        <w:t>d</w:t>
      </w:r>
      <w:r w:rsidRPr="00395E9E">
        <w:rPr>
          <w:rFonts w:ascii="Times New Roman" w:hAnsi="Times New Roman" w:cs="Times New Roman"/>
        </w:rPr>
        <w:t xml:space="preserve"> monthly FSL cluster coordination meeting</w:t>
      </w:r>
      <w:r w:rsidR="00A46E05" w:rsidRPr="00395E9E">
        <w:rPr>
          <w:rFonts w:ascii="Times New Roman" w:hAnsi="Times New Roman" w:cs="Times New Roman"/>
        </w:rPr>
        <w:t>s</w:t>
      </w:r>
      <w:r w:rsidRPr="00395E9E">
        <w:rPr>
          <w:rFonts w:ascii="Times New Roman" w:hAnsi="Times New Roman" w:cs="Times New Roman"/>
        </w:rPr>
        <w:t xml:space="preserve"> and minutes </w:t>
      </w:r>
      <w:r w:rsidR="00A46E05" w:rsidRPr="00395E9E">
        <w:rPr>
          <w:rFonts w:ascii="Times New Roman" w:hAnsi="Times New Roman" w:cs="Times New Roman"/>
        </w:rPr>
        <w:t xml:space="preserve">of the meetings have been </w:t>
      </w:r>
      <w:r w:rsidRPr="00395E9E">
        <w:rPr>
          <w:rFonts w:ascii="Times New Roman" w:hAnsi="Times New Roman" w:cs="Times New Roman"/>
        </w:rPr>
        <w:t xml:space="preserve">shared with </w:t>
      </w:r>
      <w:r w:rsidR="00A46E05" w:rsidRPr="00395E9E">
        <w:rPr>
          <w:rFonts w:ascii="Times New Roman" w:hAnsi="Times New Roman" w:cs="Times New Roman"/>
        </w:rPr>
        <w:t xml:space="preserve">the </w:t>
      </w:r>
      <w:r w:rsidRPr="00395E9E">
        <w:rPr>
          <w:rFonts w:ascii="Times New Roman" w:hAnsi="Times New Roman" w:cs="Times New Roman"/>
        </w:rPr>
        <w:t>Unity State Cluster coordinator based in Bentiu.</w:t>
      </w:r>
    </w:p>
    <w:p w14:paraId="417C8DD5" w14:textId="77777777" w:rsidR="00257753" w:rsidRPr="00395E9E" w:rsidRDefault="00257753" w:rsidP="00257753">
      <w:pPr>
        <w:tabs>
          <w:tab w:val="left" w:pos="0"/>
        </w:tabs>
        <w:spacing w:after="60"/>
        <w:jc w:val="both"/>
        <w:rPr>
          <w:rFonts w:ascii="Times New Roman" w:hAnsi="Times New Roman" w:cs="Times New Roman"/>
        </w:rPr>
      </w:pPr>
    </w:p>
    <w:p w14:paraId="6259FAEB" w14:textId="77777777" w:rsidR="00513B18" w:rsidRPr="00692769" w:rsidRDefault="000F35A1" w:rsidP="00692769">
      <w:pPr>
        <w:tabs>
          <w:tab w:val="left" w:pos="360"/>
        </w:tabs>
        <w:jc w:val="lowKashida"/>
        <w:rPr>
          <w:rFonts w:ascii="Times New Roman" w:hAnsi="Times New Roman" w:cs="Times New Roman"/>
          <w:sz w:val="20"/>
          <w:szCs w:val="20"/>
        </w:rPr>
      </w:pPr>
      <w:r w:rsidRPr="00395E9E">
        <w:rPr>
          <w:rFonts w:ascii="Times New Roman" w:hAnsi="Times New Roman" w:cs="Times New Roman"/>
          <w:b/>
        </w:rPr>
        <w:lastRenderedPageBreak/>
        <w:t>UNIDO</w:t>
      </w:r>
      <w:r w:rsidR="00257753" w:rsidRPr="00395E9E">
        <w:rPr>
          <w:rFonts w:ascii="Times New Roman" w:hAnsi="Times New Roman" w:cs="Times New Roman"/>
          <w:b/>
        </w:rPr>
        <w:t>:</w:t>
      </w:r>
      <w:r w:rsidR="004E4A23" w:rsidRPr="00395E9E">
        <w:rPr>
          <w:rFonts w:ascii="Times New Roman" w:hAnsi="Times New Roman" w:cs="Times New Roman"/>
        </w:rPr>
        <w:t xml:space="preserve"> The IRC has</w:t>
      </w:r>
      <w:r w:rsidR="00257753" w:rsidRPr="00395E9E">
        <w:rPr>
          <w:rFonts w:ascii="Times New Roman" w:hAnsi="Times New Roman" w:cs="Times New Roman"/>
        </w:rPr>
        <w:t xml:space="preserve"> worked with UNIDO</w:t>
      </w:r>
      <w:r w:rsidR="004E4A23" w:rsidRPr="00395E9E">
        <w:rPr>
          <w:rFonts w:ascii="Times New Roman" w:hAnsi="Times New Roman" w:cs="Times New Roman"/>
        </w:rPr>
        <w:t xml:space="preserve"> for one year through the implementation of this </w:t>
      </w:r>
      <w:r w:rsidR="00A46E05" w:rsidRPr="00395E9E">
        <w:rPr>
          <w:rFonts w:ascii="Times New Roman" w:hAnsi="Times New Roman" w:cs="Times New Roman"/>
        </w:rPr>
        <w:t>a</w:t>
      </w:r>
      <w:r w:rsidR="004E4A23" w:rsidRPr="00395E9E">
        <w:rPr>
          <w:rFonts w:ascii="Times New Roman" w:hAnsi="Times New Roman" w:cs="Times New Roman"/>
        </w:rPr>
        <w:t>ction as a national</w:t>
      </w:r>
      <w:r w:rsidR="0018494F" w:rsidRPr="00395E9E">
        <w:rPr>
          <w:rFonts w:ascii="Times New Roman" w:hAnsi="Times New Roman" w:cs="Times New Roman"/>
        </w:rPr>
        <w:t xml:space="preserve"> NGO co applicant</w:t>
      </w:r>
      <w:r w:rsidR="004E4A23" w:rsidRPr="00395E9E">
        <w:rPr>
          <w:rFonts w:ascii="Times New Roman" w:hAnsi="Times New Roman" w:cs="Times New Roman"/>
        </w:rPr>
        <w:t xml:space="preserve"> with </w:t>
      </w:r>
      <w:r w:rsidR="00257753" w:rsidRPr="00395E9E">
        <w:rPr>
          <w:rFonts w:ascii="Times New Roman" w:hAnsi="Times New Roman" w:cs="Times New Roman"/>
        </w:rPr>
        <w:t>a strong reput</w:t>
      </w:r>
      <w:r w:rsidR="0049403E" w:rsidRPr="00395E9E">
        <w:rPr>
          <w:rFonts w:ascii="Times New Roman" w:hAnsi="Times New Roman" w:cs="Times New Roman"/>
        </w:rPr>
        <w:t>ation in South Sudan. UNIDO has</w:t>
      </w:r>
      <w:r w:rsidR="00257753" w:rsidRPr="00395E9E">
        <w:rPr>
          <w:rFonts w:ascii="Times New Roman" w:hAnsi="Times New Roman" w:cs="Times New Roman"/>
        </w:rPr>
        <w:t xml:space="preserve"> provide</w:t>
      </w:r>
      <w:r w:rsidR="0049403E" w:rsidRPr="00395E9E">
        <w:rPr>
          <w:rFonts w:ascii="Times New Roman" w:hAnsi="Times New Roman" w:cs="Times New Roman"/>
        </w:rPr>
        <w:t>d</w:t>
      </w:r>
      <w:r w:rsidR="00257753" w:rsidRPr="00395E9E">
        <w:rPr>
          <w:rFonts w:ascii="Times New Roman" w:hAnsi="Times New Roman" w:cs="Times New Roman"/>
        </w:rPr>
        <w:t xml:space="preserve"> </w:t>
      </w:r>
      <w:r w:rsidR="0049403E" w:rsidRPr="00395E9E">
        <w:rPr>
          <w:rFonts w:ascii="Times New Roman" w:hAnsi="Times New Roman" w:cs="Times New Roman"/>
        </w:rPr>
        <w:t>a</w:t>
      </w:r>
      <w:r w:rsidR="00257753" w:rsidRPr="00395E9E">
        <w:rPr>
          <w:rFonts w:ascii="Times New Roman" w:hAnsi="Times New Roman" w:cs="Times New Roman"/>
        </w:rPr>
        <w:t xml:space="preserve"> link to communities</w:t>
      </w:r>
      <w:r w:rsidR="0049403E" w:rsidRPr="00395E9E">
        <w:rPr>
          <w:rFonts w:ascii="Times New Roman" w:hAnsi="Times New Roman" w:cs="Times New Roman"/>
        </w:rPr>
        <w:t xml:space="preserve"> </w:t>
      </w:r>
      <w:r w:rsidR="00327D18" w:rsidRPr="00395E9E">
        <w:rPr>
          <w:rFonts w:ascii="Times New Roman" w:hAnsi="Times New Roman" w:cs="Times New Roman"/>
        </w:rPr>
        <w:t>through its</w:t>
      </w:r>
      <w:r w:rsidR="0049403E" w:rsidRPr="00395E9E">
        <w:rPr>
          <w:rFonts w:ascii="Times New Roman" w:hAnsi="Times New Roman" w:cs="Times New Roman"/>
        </w:rPr>
        <w:t xml:space="preserve"> local knowledge and</w:t>
      </w:r>
      <w:r w:rsidR="00257753" w:rsidRPr="00395E9E">
        <w:rPr>
          <w:rFonts w:ascii="Times New Roman" w:hAnsi="Times New Roman" w:cs="Times New Roman"/>
        </w:rPr>
        <w:t xml:space="preserve"> ensure</w:t>
      </w:r>
      <w:r w:rsidR="0049403E" w:rsidRPr="00395E9E">
        <w:rPr>
          <w:rFonts w:ascii="Times New Roman" w:hAnsi="Times New Roman" w:cs="Times New Roman"/>
        </w:rPr>
        <w:t>d activities were</w:t>
      </w:r>
      <w:r w:rsidR="00257753" w:rsidRPr="00395E9E">
        <w:rPr>
          <w:rFonts w:ascii="Times New Roman" w:hAnsi="Times New Roman" w:cs="Times New Roman"/>
        </w:rPr>
        <w:t xml:space="preserve"> contextually appropriate</w:t>
      </w:r>
      <w:r w:rsidR="00A46E05" w:rsidRPr="00395E9E">
        <w:rPr>
          <w:rFonts w:ascii="Times New Roman" w:hAnsi="Times New Roman" w:cs="Times New Roman"/>
        </w:rPr>
        <w:t xml:space="preserve"> and had</w:t>
      </w:r>
      <w:r w:rsidR="00257753" w:rsidRPr="00395E9E">
        <w:rPr>
          <w:rFonts w:ascii="Times New Roman" w:hAnsi="Times New Roman" w:cs="Times New Roman"/>
        </w:rPr>
        <w:t xml:space="preserve"> sensitiv</w:t>
      </w:r>
      <w:r w:rsidR="002A02A0" w:rsidRPr="00395E9E">
        <w:rPr>
          <w:rFonts w:ascii="Times New Roman" w:hAnsi="Times New Roman" w:cs="Times New Roman"/>
        </w:rPr>
        <w:t>e context</w:t>
      </w:r>
      <w:r w:rsidR="0018494F" w:rsidRPr="00395E9E">
        <w:rPr>
          <w:rFonts w:ascii="Times New Roman" w:hAnsi="Times New Roman" w:cs="Times New Roman"/>
        </w:rPr>
        <w:t>.</w:t>
      </w:r>
    </w:p>
    <w:p w14:paraId="30FC01B5" w14:textId="77777777" w:rsidR="00513B18" w:rsidRPr="003A115A" w:rsidRDefault="00966897" w:rsidP="00C53549">
      <w:pPr>
        <w:tabs>
          <w:tab w:val="left" w:pos="360"/>
        </w:tabs>
        <w:jc w:val="lowKashida"/>
        <w:rPr>
          <w:rFonts w:ascii="Times New Roman" w:hAnsi="Times New Roman" w:cs="Times New Roman"/>
          <w:b/>
          <w:sz w:val="20"/>
          <w:szCs w:val="20"/>
        </w:rPr>
      </w:pPr>
      <w:r>
        <w:rPr>
          <w:rFonts w:ascii="Times New Roman" w:hAnsi="Times New Roman" w:cs="Times New Roman"/>
          <w:b/>
          <w:sz w:val="20"/>
          <w:szCs w:val="20"/>
        </w:rPr>
        <w:t>Table 13: Group names for the different interventions in Panyijar County</w:t>
      </w:r>
    </w:p>
    <w:tbl>
      <w:tblPr>
        <w:tblStyle w:val="TableGrid"/>
        <w:tblW w:w="0" w:type="auto"/>
        <w:tblLook w:val="04A0" w:firstRow="1" w:lastRow="0" w:firstColumn="1" w:lastColumn="0" w:noHBand="0" w:noVBand="1"/>
      </w:tblPr>
      <w:tblGrid>
        <w:gridCol w:w="1619"/>
        <w:gridCol w:w="1335"/>
        <w:gridCol w:w="1107"/>
        <w:gridCol w:w="1136"/>
        <w:gridCol w:w="1281"/>
        <w:gridCol w:w="1591"/>
        <w:gridCol w:w="1281"/>
      </w:tblGrid>
      <w:tr w:rsidR="004163B3" w:rsidRPr="00CD65B8" w14:paraId="07A1911B" w14:textId="77777777" w:rsidTr="005E5C79">
        <w:tc>
          <w:tcPr>
            <w:tcW w:w="1619" w:type="dxa"/>
            <w:shd w:val="clear" w:color="auto" w:fill="E7E6E6" w:themeFill="background2"/>
          </w:tcPr>
          <w:p w14:paraId="4EDA4BA7" w14:textId="77777777" w:rsidR="004163B3" w:rsidRPr="00CD65B8" w:rsidRDefault="004163B3" w:rsidP="00E17D0C">
            <w:pPr>
              <w:rPr>
                <w:b/>
              </w:rPr>
            </w:pPr>
            <w:r w:rsidRPr="00CD65B8">
              <w:rPr>
                <w:b/>
              </w:rPr>
              <w:t>Payam</w:t>
            </w:r>
          </w:p>
        </w:tc>
        <w:tc>
          <w:tcPr>
            <w:tcW w:w="1335" w:type="dxa"/>
            <w:shd w:val="clear" w:color="auto" w:fill="E7E6E6" w:themeFill="background2"/>
          </w:tcPr>
          <w:p w14:paraId="279529C6" w14:textId="77777777" w:rsidR="004163B3" w:rsidRPr="00CD65B8" w:rsidRDefault="004163B3" w:rsidP="00E17D0C">
            <w:pPr>
              <w:rPr>
                <w:b/>
              </w:rPr>
            </w:pPr>
            <w:r w:rsidRPr="00CD65B8">
              <w:rPr>
                <w:b/>
              </w:rPr>
              <w:t>VSLAs</w:t>
            </w:r>
          </w:p>
        </w:tc>
        <w:tc>
          <w:tcPr>
            <w:tcW w:w="1107" w:type="dxa"/>
            <w:shd w:val="clear" w:color="auto" w:fill="E7E6E6" w:themeFill="background2"/>
          </w:tcPr>
          <w:p w14:paraId="20705E2F" w14:textId="77777777" w:rsidR="004163B3" w:rsidRPr="00CD65B8" w:rsidRDefault="004163B3" w:rsidP="00E17D0C">
            <w:pPr>
              <w:rPr>
                <w:b/>
              </w:rPr>
            </w:pPr>
            <w:r w:rsidRPr="00CD65B8">
              <w:rPr>
                <w:b/>
              </w:rPr>
              <w:t>FPGs</w:t>
            </w:r>
          </w:p>
        </w:tc>
        <w:tc>
          <w:tcPr>
            <w:tcW w:w="1136" w:type="dxa"/>
            <w:shd w:val="clear" w:color="auto" w:fill="E7E6E6" w:themeFill="background2"/>
          </w:tcPr>
          <w:p w14:paraId="11D9EEF8" w14:textId="77777777" w:rsidR="004163B3" w:rsidRPr="00CD65B8" w:rsidRDefault="004163B3" w:rsidP="00E17D0C">
            <w:pPr>
              <w:rPr>
                <w:b/>
              </w:rPr>
            </w:pPr>
            <w:r w:rsidRPr="00CD65B8">
              <w:rPr>
                <w:b/>
              </w:rPr>
              <w:t>SPGs</w:t>
            </w:r>
          </w:p>
        </w:tc>
        <w:tc>
          <w:tcPr>
            <w:tcW w:w="1281" w:type="dxa"/>
            <w:shd w:val="clear" w:color="auto" w:fill="E7E6E6" w:themeFill="background2"/>
          </w:tcPr>
          <w:p w14:paraId="70B154EA" w14:textId="77777777" w:rsidR="004163B3" w:rsidRPr="00CD65B8" w:rsidRDefault="004163B3" w:rsidP="00E17D0C">
            <w:pPr>
              <w:rPr>
                <w:b/>
              </w:rPr>
            </w:pPr>
            <w:r w:rsidRPr="00CD65B8">
              <w:rPr>
                <w:b/>
              </w:rPr>
              <w:t>FFS</w:t>
            </w:r>
          </w:p>
        </w:tc>
        <w:tc>
          <w:tcPr>
            <w:tcW w:w="1591" w:type="dxa"/>
            <w:shd w:val="clear" w:color="auto" w:fill="E7E6E6" w:themeFill="background2"/>
          </w:tcPr>
          <w:p w14:paraId="5E139762" w14:textId="77777777" w:rsidR="004163B3" w:rsidRPr="00CD65B8" w:rsidRDefault="004163B3" w:rsidP="00E17D0C">
            <w:pPr>
              <w:rPr>
                <w:b/>
              </w:rPr>
            </w:pPr>
            <w:r w:rsidRPr="00CD65B8">
              <w:rPr>
                <w:b/>
              </w:rPr>
              <w:t>FFFS</w:t>
            </w:r>
          </w:p>
        </w:tc>
        <w:tc>
          <w:tcPr>
            <w:tcW w:w="1281" w:type="dxa"/>
            <w:shd w:val="clear" w:color="auto" w:fill="E7E6E6" w:themeFill="background2"/>
          </w:tcPr>
          <w:p w14:paraId="30A3668A" w14:textId="77777777" w:rsidR="004163B3" w:rsidRPr="00CD65B8" w:rsidRDefault="004163B3" w:rsidP="00E17D0C">
            <w:pPr>
              <w:rPr>
                <w:b/>
              </w:rPr>
            </w:pPr>
            <w:r>
              <w:rPr>
                <w:b/>
              </w:rPr>
              <w:t>MCGs</w:t>
            </w:r>
          </w:p>
        </w:tc>
      </w:tr>
      <w:tr w:rsidR="004163B3" w:rsidRPr="00CD65B8" w14:paraId="2C2ED52A" w14:textId="77777777" w:rsidTr="005E5C79">
        <w:tc>
          <w:tcPr>
            <w:tcW w:w="1619" w:type="dxa"/>
          </w:tcPr>
          <w:p w14:paraId="5C486B89" w14:textId="77777777" w:rsidR="004163B3" w:rsidRPr="00CD65B8" w:rsidRDefault="004163B3" w:rsidP="00E17D0C">
            <w:pPr>
              <w:pStyle w:val="NormalWeb"/>
              <w:rPr>
                <w:color w:val="000000"/>
                <w:sz w:val="20"/>
                <w:szCs w:val="20"/>
              </w:rPr>
            </w:pPr>
            <w:r w:rsidRPr="00CD65B8">
              <w:rPr>
                <w:color w:val="000000"/>
                <w:sz w:val="20"/>
                <w:szCs w:val="20"/>
              </w:rPr>
              <w:t xml:space="preserve">Pachak </w:t>
            </w:r>
          </w:p>
        </w:tc>
        <w:tc>
          <w:tcPr>
            <w:tcW w:w="1335" w:type="dxa"/>
          </w:tcPr>
          <w:p w14:paraId="61523F7C" w14:textId="77777777" w:rsidR="004163B3" w:rsidRPr="00CD65B8" w:rsidRDefault="004163B3" w:rsidP="00E17D0C">
            <w:r w:rsidRPr="00CD65B8">
              <w:rPr>
                <w:color w:val="000000"/>
              </w:rPr>
              <w:t>Makueng</w:t>
            </w:r>
          </w:p>
        </w:tc>
        <w:tc>
          <w:tcPr>
            <w:tcW w:w="1107" w:type="dxa"/>
          </w:tcPr>
          <w:p w14:paraId="2B5A5449" w14:textId="77777777" w:rsidR="004163B3" w:rsidRPr="00CD65B8" w:rsidRDefault="004163B3" w:rsidP="00E17D0C"/>
        </w:tc>
        <w:tc>
          <w:tcPr>
            <w:tcW w:w="1136" w:type="dxa"/>
          </w:tcPr>
          <w:p w14:paraId="43603F00" w14:textId="77777777" w:rsidR="004163B3" w:rsidRPr="00CD65B8" w:rsidRDefault="004163B3" w:rsidP="00E17D0C">
            <w:r w:rsidRPr="00CD65B8">
              <w:rPr>
                <w:color w:val="000000"/>
              </w:rPr>
              <w:t>Makueng</w:t>
            </w:r>
          </w:p>
        </w:tc>
        <w:tc>
          <w:tcPr>
            <w:tcW w:w="1281" w:type="dxa"/>
          </w:tcPr>
          <w:p w14:paraId="5E5DAB9B" w14:textId="77777777" w:rsidR="004163B3" w:rsidRPr="00CD65B8" w:rsidRDefault="004163B3" w:rsidP="00E17D0C">
            <w:r w:rsidRPr="00CD65B8">
              <w:rPr>
                <w:color w:val="000000"/>
              </w:rPr>
              <w:t>Makueng</w:t>
            </w:r>
          </w:p>
        </w:tc>
        <w:tc>
          <w:tcPr>
            <w:tcW w:w="1591" w:type="dxa"/>
          </w:tcPr>
          <w:p w14:paraId="4A8D3386" w14:textId="77777777" w:rsidR="004163B3" w:rsidRPr="00CD65B8" w:rsidRDefault="004163B3" w:rsidP="00E17D0C"/>
        </w:tc>
        <w:tc>
          <w:tcPr>
            <w:tcW w:w="1281" w:type="dxa"/>
          </w:tcPr>
          <w:p w14:paraId="25FE69D5" w14:textId="77777777" w:rsidR="004163B3" w:rsidRPr="00CD65B8" w:rsidRDefault="004163B3" w:rsidP="00E17D0C">
            <w:r w:rsidRPr="00CD65B8">
              <w:rPr>
                <w:color w:val="000000"/>
              </w:rPr>
              <w:t xml:space="preserve">Pachak </w:t>
            </w:r>
          </w:p>
        </w:tc>
      </w:tr>
      <w:tr w:rsidR="004163B3" w:rsidRPr="00CD65B8" w14:paraId="27D8BF9B" w14:textId="77777777" w:rsidTr="005E5C79">
        <w:tc>
          <w:tcPr>
            <w:tcW w:w="1619" w:type="dxa"/>
          </w:tcPr>
          <w:p w14:paraId="1BB47C5C" w14:textId="77777777" w:rsidR="004163B3" w:rsidRPr="00CD65B8" w:rsidRDefault="004163B3" w:rsidP="00E17D0C">
            <w:pPr>
              <w:pStyle w:val="NormalWeb"/>
              <w:rPr>
                <w:color w:val="000000"/>
                <w:sz w:val="20"/>
                <w:szCs w:val="20"/>
              </w:rPr>
            </w:pPr>
            <w:r w:rsidRPr="00CD65B8">
              <w:rPr>
                <w:color w:val="000000"/>
                <w:sz w:val="20"/>
                <w:szCs w:val="20"/>
              </w:rPr>
              <w:t xml:space="preserve">Pachar </w:t>
            </w:r>
          </w:p>
        </w:tc>
        <w:tc>
          <w:tcPr>
            <w:tcW w:w="1335" w:type="dxa"/>
          </w:tcPr>
          <w:p w14:paraId="76138F90" w14:textId="77777777" w:rsidR="004163B3" w:rsidRPr="00CD65B8" w:rsidRDefault="004163B3" w:rsidP="00E17D0C"/>
        </w:tc>
        <w:tc>
          <w:tcPr>
            <w:tcW w:w="1107" w:type="dxa"/>
          </w:tcPr>
          <w:p w14:paraId="677785B7" w14:textId="77777777" w:rsidR="004163B3" w:rsidRPr="00CD65B8" w:rsidRDefault="004163B3" w:rsidP="00E17D0C"/>
        </w:tc>
        <w:tc>
          <w:tcPr>
            <w:tcW w:w="1136" w:type="dxa"/>
          </w:tcPr>
          <w:p w14:paraId="6F51A7CD" w14:textId="77777777" w:rsidR="004163B3" w:rsidRPr="00CD65B8" w:rsidRDefault="004163B3" w:rsidP="00E17D0C">
            <w:r w:rsidRPr="00CD65B8">
              <w:rPr>
                <w:color w:val="000000"/>
              </w:rPr>
              <w:t>Parun</w:t>
            </w:r>
          </w:p>
        </w:tc>
        <w:tc>
          <w:tcPr>
            <w:tcW w:w="1281" w:type="dxa"/>
          </w:tcPr>
          <w:p w14:paraId="2A9F5A03" w14:textId="77777777" w:rsidR="004163B3" w:rsidRPr="00CD65B8" w:rsidRDefault="004163B3" w:rsidP="00E17D0C">
            <w:r w:rsidRPr="00CD65B8">
              <w:rPr>
                <w:color w:val="000000"/>
              </w:rPr>
              <w:t>Parun</w:t>
            </w:r>
          </w:p>
        </w:tc>
        <w:tc>
          <w:tcPr>
            <w:tcW w:w="1591" w:type="dxa"/>
          </w:tcPr>
          <w:p w14:paraId="3E4CE65A" w14:textId="77777777" w:rsidR="004163B3" w:rsidRPr="00CD65B8" w:rsidRDefault="004163B3" w:rsidP="00E17D0C">
            <w:r w:rsidRPr="00CD65B8">
              <w:rPr>
                <w:color w:val="000000"/>
              </w:rPr>
              <w:t>Dhiach</w:t>
            </w:r>
          </w:p>
        </w:tc>
        <w:tc>
          <w:tcPr>
            <w:tcW w:w="1281" w:type="dxa"/>
          </w:tcPr>
          <w:p w14:paraId="272DEC8E" w14:textId="77777777" w:rsidR="004163B3" w:rsidRPr="00CD65B8" w:rsidRDefault="004163B3" w:rsidP="00E17D0C">
            <w:pPr>
              <w:rPr>
                <w:color w:val="000000"/>
              </w:rPr>
            </w:pPr>
            <w:r w:rsidRPr="00CD65B8">
              <w:rPr>
                <w:color w:val="000000"/>
              </w:rPr>
              <w:t xml:space="preserve">Pachar </w:t>
            </w:r>
          </w:p>
        </w:tc>
      </w:tr>
      <w:tr w:rsidR="004163B3" w:rsidRPr="00CD65B8" w14:paraId="00A8331A" w14:textId="77777777" w:rsidTr="005E5C79">
        <w:trPr>
          <w:trHeight w:val="395"/>
        </w:trPr>
        <w:tc>
          <w:tcPr>
            <w:tcW w:w="1619" w:type="dxa"/>
          </w:tcPr>
          <w:p w14:paraId="413B63BE" w14:textId="77777777" w:rsidR="004163B3" w:rsidRPr="00CD65B8" w:rsidRDefault="004163B3" w:rsidP="00E17D0C">
            <w:pPr>
              <w:pStyle w:val="NormalWeb"/>
              <w:rPr>
                <w:color w:val="000000"/>
                <w:sz w:val="20"/>
                <w:szCs w:val="20"/>
              </w:rPr>
            </w:pPr>
            <w:r w:rsidRPr="00CD65B8">
              <w:rPr>
                <w:color w:val="000000"/>
                <w:sz w:val="20"/>
                <w:szCs w:val="20"/>
              </w:rPr>
              <w:t>Pa</w:t>
            </w:r>
            <w:r w:rsidR="007A59D2">
              <w:rPr>
                <w:color w:val="000000"/>
                <w:sz w:val="20"/>
                <w:szCs w:val="20"/>
              </w:rPr>
              <w:t>char</w:t>
            </w:r>
          </w:p>
        </w:tc>
        <w:tc>
          <w:tcPr>
            <w:tcW w:w="1335" w:type="dxa"/>
          </w:tcPr>
          <w:p w14:paraId="1E6E3FF9" w14:textId="77777777" w:rsidR="004163B3" w:rsidRPr="00CD65B8" w:rsidRDefault="004163B3" w:rsidP="00E17D0C">
            <w:pPr>
              <w:rPr>
                <w:color w:val="000000"/>
              </w:rPr>
            </w:pPr>
            <w:r w:rsidRPr="00CD65B8">
              <w:rPr>
                <w:color w:val="000000"/>
              </w:rPr>
              <w:t>Dhorbuokni</w:t>
            </w:r>
          </w:p>
        </w:tc>
        <w:tc>
          <w:tcPr>
            <w:tcW w:w="1107" w:type="dxa"/>
          </w:tcPr>
          <w:p w14:paraId="06990608" w14:textId="77777777" w:rsidR="004163B3" w:rsidRPr="00CD65B8" w:rsidRDefault="004163B3" w:rsidP="00E17D0C">
            <w:pPr>
              <w:jc w:val="center"/>
              <w:rPr>
                <w:color w:val="000000"/>
              </w:rPr>
            </w:pPr>
          </w:p>
        </w:tc>
        <w:tc>
          <w:tcPr>
            <w:tcW w:w="1136" w:type="dxa"/>
          </w:tcPr>
          <w:p w14:paraId="37891AD4" w14:textId="77777777" w:rsidR="004163B3" w:rsidRPr="00CD65B8" w:rsidRDefault="004163B3" w:rsidP="00E17D0C">
            <w:pPr>
              <w:rPr>
                <w:color w:val="000000"/>
              </w:rPr>
            </w:pPr>
            <w:r w:rsidRPr="00CD65B8">
              <w:rPr>
                <w:color w:val="000000"/>
              </w:rPr>
              <w:t>Nyajang</w:t>
            </w:r>
          </w:p>
          <w:p w14:paraId="21D6FA27" w14:textId="77777777" w:rsidR="004163B3" w:rsidRPr="00CD65B8" w:rsidRDefault="004163B3" w:rsidP="00E17D0C">
            <w:pPr>
              <w:rPr>
                <w:color w:val="000000"/>
              </w:rPr>
            </w:pPr>
          </w:p>
        </w:tc>
        <w:tc>
          <w:tcPr>
            <w:tcW w:w="1281" w:type="dxa"/>
          </w:tcPr>
          <w:p w14:paraId="4F477A6A" w14:textId="77777777" w:rsidR="004163B3" w:rsidRPr="00CD65B8" w:rsidRDefault="004163B3" w:rsidP="00E17D0C">
            <w:pPr>
              <w:rPr>
                <w:color w:val="000000"/>
              </w:rPr>
            </w:pPr>
            <w:r w:rsidRPr="00CD65B8">
              <w:rPr>
                <w:color w:val="000000"/>
              </w:rPr>
              <w:t>Nyajang</w:t>
            </w:r>
          </w:p>
          <w:p w14:paraId="043022F5" w14:textId="77777777" w:rsidR="004163B3" w:rsidRPr="00CD65B8" w:rsidRDefault="004163B3" w:rsidP="00E17D0C">
            <w:pPr>
              <w:rPr>
                <w:color w:val="000000"/>
              </w:rPr>
            </w:pPr>
          </w:p>
        </w:tc>
        <w:tc>
          <w:tcPr>
            <w:tcW w:w="1591" w:type="dxa"/>
          </w:tcPr>
          <w:p w14:paraId="45B9BA70" w14:textId="77777777" w:rsidR="004163B3" w:rsidRPr="00CD65B8" w:rsidRDefault="004163B3" w:rsidP="00E17D0C">
            <w:pPr>
              <w:rPr>
                <w:color w:val="000000"/>
              </w:rPr>
            </w:pPr>
            <w:r w:rsidRPr="00CD65B8">
              <w:rPr>
                <w:color w:val="000000"/>
              </w:rPr>
              <w:t>Tuochdol</w:t>
            </w:r>
          </w:p>
        </w:tc>
        <w:tc>
          <w:tcPr>
            <w:tcW w:w="1281" w:type="dxa"/>
          </w:tcPr>
          <w:p w14:paraId="013245B0" w14:textId="77777777" w:rsidR="004163B3" w:rsidRPr="00CD65B8" w:rsidRDefault="004163B3" w:rsidP="00E17D0C">
            <w:pPr>
              <w:rPr>
                <w:color w:val="000000"/>
              </w:rPr>
            </w:pPr>
            <w:r w:rsidRPr="00CD65B8">
              <w:rPr>
                <w:color w:val="000000"/>
              </w:rPr>
              <w:t>Pariel</w:t>
            </w:r>
          </w:p>
        </w:tc>
      </w:tr>
      <w:tr w:rsidR="004163B3" w:rsidRPr="00CD65B8" w14:paraId="7AFF2858" w14:textId="77777777" w:rsidTr="005E5C79">
        <w:tc>
          <w:tcPr>
            <w:tcW w:w="1619" w:type="dxa"/>
          </w:tcPr>
          <w:p w14:paraId="4FBD2ED5" w14:textId="77777777" w:rsidR="004163B3" w:rsidRPr="00CD65B8" w:rsidRDefault="004163B3" w:rsidP="00E17D0C">
            <w:pPr>
              <w:pStyle w:val="NormalWeb"/>
              <w:rPr>
                <w:color w:val="000000"/>
                <w:sz w:val="20"/>
                <w:szCs w:val="20"/>
              </w:rPr>
            </w:pPr>
            <w:r w:rsidRPr="00CD65B8">
              <w:rPr>
                <w:color w:val="000000"/>
                <w:sz w:val="20"/>
                <w:szCs w:val="20"/>
              </w:rPr>
              <w:t xml:space="preserve">Pachienjok </w:t>
            </w:r>
          </w:p>
        </w:tc>
        <w:tc>
          <w:tcPr>
            <w:tcW w:w="1335" w:type="dxa"/>
          </w:tcPr>
          <w:p w14:paraId="27BA842C" w14:textId="77777777" w:rsidR="004163B3" w:rsidRPr="00CD65B8" w:rsidRDefault="004163B3" w:rsidP="00E17D0C"/>
        </w:tc>
        <w:tc>
          <w:tcPr>
            <w:tcW w:w="1107" w:type="dxa"/>
          </w:tcPr>
          <w:p w14:paraId="396D4E99" w14:textId="77777777" w:rsidR="004163B3" w:rsidRPr="00CD65B8" w:rsidRDefault="004163B3" w:rsidP="00E17D0C"/>
        </w:tc>
        <w:tc>
          <w:tcPr>
            <w:tcW w:w="1136" w:type="dxa"/>
          </w:tcPr>
          <w:p w14:paraId="316D096B" w14:textId="77777777" w:rsidR="004163B3" w:rsidRPr="00CD65B8" w:rsidRDefault="004163B3" w:rsidP="00E17D0C">
            <w:r w:rsidRPr="00CD65B8">
              <w:rPr>
                <w:color w:val="000000"/>
              </w:rPr>
              <w:t>Pakam</w:t>
            </w:r>
          </w:p>
        </w:tc>
        <w:tc>
          <w:tcPr>
            <w:tcW w:w="1281" w:type="dxa"/>
          </w:tcPr>
          <w:p w14:paraId="3F0F0C70" w14:textId="77777777" w:rsidR="004163B3" w:rsidRPr="00CD65B8" w:rsidRDefault="004163B3" w:rsidP="00E17D0C">
            <w:r w:rsidRPr="00CD65B8">
              <w:rPr>
                <w:color w:val="000000"/>
              </w:rPr>
              <w:t>Pakam</w:t>
            </w:r>
          </w:p>
        </w:tc>
        <w:tc>
          <w:tcPr>
            <w:tcW w:w="1591" w:type="dxa"/>
          </w:tcPr>
          <w:p w14:paraId="3F5CF1DD" w14:textId="77777777" w:rsidR="004163B3" w:rsidRPr="00CD65B8" w:rsidRDefault="004163B3" w:rsidP="00E17D0C">
            <w:r w:rsidRPr="00CD65B8">
              <w:rPr>
                <w:color w:val="000000"/>
              </w:rPr>
              <w:t>Kolier</w:t>
            </w:r>
          </w:p>
        </w:tc>
        <w:tc>
          <w:tcPr>
            <w:tcW w:w="1281" w:type="dxa"/>
          </w:tcPr>
          <w:p w14:paraId="6BB78892" w14:textId="77777777" w:rsidR="004163B3" w:rsidRPr="00CD65B8" w:rsidRDefault="004163B3" w:rsidP="00E17D0C">
            <w:pPr>
              <w:rPr>
                <w:color w:val="000000"/>
              </w:rPr>
            </w:pPr>
            <w:r w:rsidRPr="00CD65B8">
              <w:rPr>
                <w:color w:val="000000"/>
              </w:rPr>
              <w:t xml:space="preserve">Pachienjok </w:t>
            </w:r>
          </w:p>
        </w:tc>
      </w:tr>
      <w:tr w:rsidR="004163B3" w:rsidRPr="00CD65B8" w14:paraId="5AB8D353" w14:textId="77777777" w:rsidTr="005E5C79">
        <w:trPr>
          <w:trHeight w:val="395"/>
        </w:trPr>
        <w:tc>
          <w:tcPr>
            <w:tcW w:w="1619" w:type="dxa"/>
          </w:tcPr>
          <w:p w14:paraId="29BBB9F9" w14:textId="77777777" w:rsidR="004163B3" w:rsidRPr="00CD65B8" w:rsidRDefault="007A59D2" w:rsidP="00E17D0C">
            <w:pPr>
              <w:pStyle w:val="NormalWeb"/>
              <w:rPr>
                <w:color w:val="000000"/>
                <w:sz w:val="20"/>
                <w:szCs w:val="20"/>
              </w:rPr>
            </w:pPr>
            <w:r>
              <w:rPr>
                <w:color w:val="000000"/>
                <w:sz w:val="20"/>
                <w:szCs w:val="20"/>
              </w:rPr>
              <w:t>Tiap</w:t>
            </w:r>
            <w:r w:rsidR="004163B3" w:rsidRPr="00CD65B8">
              <w:rPr>
                <w:color w:val="000000"/>
                <w:sz w:val="20"/>
                <w:szCs w:val="20"/>
              </w:rPr>
              <w:t xml:space="preserve">  </w:t>
            </w:r>
          </w:p>
        </w:tc>
        <w:tc>
          <w:tcPr>
            <w:tcW w:w="1335" w:type="dxa"/>
          </w:tcPr>
          <w:p w14:paraId="21DA3EA1" w14:textId="77777777" w:rsidR="004163B3" w:rsidRPr="00CD65B8" w:rsidRDefault="004163B3" w:rsidP="00E17D0C">
            <w:r w:rsidRPr="00CD65B8">
              <w:rPr>
                <w:color w:val="000000"/>
              </w:rPr>
              <w:t>Yiey</w:t>
            </w:r>
          </w:p>
        </w:tc>
        <w:tc>
          <w:tcPr>
            <w:tcW w:w="1107" w:type="dxa"/>
          </w:tcPr>
          <w:p w14:paraId="4CA170AB" w14:textId="77777777" w:rsidR="004163B3" w:rsidRPr="00CD65B8" w:rsidRDefault="004163B3" w:rsidP="00E17D0C"/>
        </w:tc>
        <w:tc>
          <w:tcPr>
            <w:tcW w:w="1136" w:type="dxa"/>
          </w:tcPr>
          <w:p w14:paraId="686C2337" w14:textId="77777777" w:rsidR="004163B3" w:rsidRPr="00CD65B8" w:rsidRDefault="004163B3" w:rsidP="00E17D0C">
            <w:r w:rsidRPr="00CD65B8">
              <w:rPr>
                <w:color w:val="000000"/>
              </w:rPr>
              <w:t>Yiey</w:t>
            </w:r>
          </w:p>
        </w:tc>
        <w:tc>
          <w:tcPr>
            <w:tcW w:w="1281" w:type="dxa"/>
          </w:tcPr>
          <w:p w14:paraId="178FDFAE" w14:textId="77777777" w:rsidR="004163B3" w:rsidRPr="00CD65B8" w:rsidRDefault="004163B3" w:rsidP="00E17D0C">
            <w:r w:rsidRPr="00CD65B8">
              <w:rPr>
                <w:color w:val="000000"/>
              </w:rPr>
              <w:t>Yiey</w:t>
            </w:r>
          </w:p>
        </w:tc>
        <w:tc>
          <w:tcPr>
            <w:tcW w:w="1591" w:type="dxa"/>
          </w:tcPr>
          <w:p w14:paraId="0584E2DE" w14:textId="77777777" w:rsidR="004163B3" w:rsidRPr="00CD65B8" w:rsidRDefault="004163B3" w:rsidP="00E17D0C">
            <w:r w:rsidRPr="00CD65B8">
              <w:rPr>
                <w:color w:val="000000"/>
              </w:rPr>
              <w:t>Tuochluok</w:t>
            </w:r>
          </w:p>
        </w:tc>
        <w:tc>
          <w:tcPr>
            <w:tcW w:w="1281" w:type="dxa"/>
          </w:tcPr>
          <w:p w14:paraId="56000B28" w14:textId="77777777" w:rsidR="004163B3" w:rsidRPr="00CD65B8" w:rsidRDefault="004163B3" w:rsidP="00E17D0C">
            <w:pPr>
              <w:rPr>
                <w:color w:val="000000"/>
              </w:rPr>
            </w:pPr>
            <w:r w:rsidRPr="00CD65B8">
              <w:rPr>
                <w:color w:val="000000"/>
              </w:rPr>
              <w:t xml:space="preserve">Jiech  </w:t>
            </w:r>
          </w:p>
        </w:tc>
      </w:tr>
      <w:tr w:rsidR="004163B3" w:rsidRPr="00CD65B8" w14:paraId="77D728FE" w14:textId="77777777" w:rsidTr="005E5C79">
        <w:tc>
          <w:tcPr>
            <w:tcW w:w="1619" w:type="dxa"/>
          </w:tcPr>
          <w:p w14:paraId="7F8FF02A" w14:textId="77777777" w:rsidR="004163B3" w:rsidRPr="00CD65B8" w:rsidRDefault="004163B3" w:rsidP="00E17D0C">
            <w:pPr>
              <w:pStyle w:val="NormalWeb"/>
              <w:rPr>
                <w:color w:val="000000"/>
                <w:sz w:val="20"/>
                <w:szCs w:val="20"/>
              </w:rPr>
            </w:pPr>
            <w:r w:rsidRPr="00CD65B8">
              <w:rPr>
                <w:color w:val="000000"/>
                <w:sz w:val="20"/>
                <w:szCs w:val="20"/>
              </w:rPr>
              <w:t xml:space="preserve">Tiap </w:t>
            </w:r>
          </w:p>
        </w:tc>
        <w:tc>
          <w:tcPr>
            <w:tcW w:w="1335" w:type="dxa"/>
          </w:tcPr>
          <w:p w14:paraId="4FFD735E" w14:textId="77777777" w:rsidR="004163B3" w:rsidRPr="00CD65B8" w:rsidRDefault="004163B3" w:rsidP="00E17D0C">
            <w:r w:rsidRPr="00CD65B8">
              <w:rPr>
                <w:color w:val="000000"/>
              </w:rPr>
              <w:t>Kei</w:t>
            </w:r>
          </w:p>
        </w:tc>
        <w:tc>
          <w:tcPr>
            <w:tcW w:w="1107" w:type="dxa"/>
          </w:tcPr>
          <w:p w14:paraId="493FBD95" w14:textId="77777777" w:rsidR="004163B3" w:rsidRPr="00CD65B8" w:rsidRDefault="004163B3" w:rsidP="00E17D0C">
            <w:r w:rsidRPr="00CD65B8">
              <w:rPr>
                <w:color w:val="000000"/>
              </w:rPr>
              <w:t>Kei</w:t>
            </w:r>
          </w:p>
        </w:tc>
        <w:tc>
          <w:tcPr>
            <w:tcW w:w="1136" w:type="dxa"/>
          </w:tcPr>
          <w:p w14:paraId="2D58CE34" w14:textId="77777777" w:rsidR="004163B3" w:rsidRPr="00CD65B8" w:rsidRDefault="004163B3" w:rsidP="00E17D0C"/>
        </w:tc>
        <w:tc>
          <w:tcPr>
            <w:tcW w:w="1281" w:type="dxa"/>
          </w:tcPr>
          <w:p w14:paraId="42EB68E6" w14:textId="77777777" w:rsidR="004163B3" w:rsidRPr="00CD65B8" w:rsidRDefault="004163B3" w:rsidP="00E17D0C">
            <w:r w:rsidRPr="00CD65B8">
              <w:rPr>
                <w:color w:val="000000"/>
              </w:rPr>
              <w:t>Kei</w:t>
            </w:r>
          </w:p>
        </w:tc>
        <w:tc>
          <w:tcPr>
            <w:tcW w:w="1591" w:type="dxa"/>
          </w:tcPr>
          <w:p w14:paraId="5C240862" w14:textId="77777777" w:rsidR="004163B3" w:rsidRPr="00CD65B8" w:rsidRDefault="004163B3" w:rsidP="00E17D0C">
            <w:r w:rsidRPr="00CD65B8">
              <w:rPr>
                <w:color w:val="000000"/>
              </w:rPr>
              <w:t>Pabol</w:t>
            </w:r>
          </w:p>
        </w:tc>
        <w:tc>
          <w:tcPr>
            <w:tcW w:w="1281" w:type="dxa"/>
          </w:tcPr>
          <w:p w14:paraId="6D6286B8" w14:textId="77777777" w:rsidR="004163B3" w:rsidRPr="00CD65B8" w:rsidRDefault="004163B3" w:rsidP="00E17D0C">
            <w:pPr>
              <w:rPr>
                <w:color w:val="000000"/>
              </w:rPr>
            </w:pPr>
            <w:r w:rsidRPr="00CD65B8">
              <w:rPr>
                <w:color w:val="000000"/>
              </w:rPr>
              <w:t xml:space="preserve">Tiap </w:t>
            </w:r>
          </w:p>
        </w:tc>
      </w:tr>
      <w:tr w:rsidR="004163B3" w:rsidRPr="00CD65B8" w14:paraId="0133A1BE" w14:textId="77777777" w:rsidTr="005E5C79">
        <w:tc>
          <w:tcPr>
            <w:tcW w:w="1619" w:type="dxa"/>
          </w:tcPr>
          <w:p w14:paraId="144C84B3" w14:textId="77777777" w:rsidR="004163B3" w:rsidRPr="00CD65B8" w:rsidRDefault="00A939A0" w:rsidP="00E17D0C">
            <w:pPr>
              <w:pStyle w:val="NormalWeb"/>
              <w:rPr>
                <w:color w:val="000000"/>
                <w:sz w:val="20"/>
                <w:szCs w:val="20"/>
              </w:rPr>
            </w:pPr>
            <w:r>
              <w:rPr>
                <w:color w:val="000000"/>
                <w:sz w:val="20"/>
                <w:szCs w:val="20"/>
              </w:rPr>
              <w:t>Panyijar</w:t>
            </w:r>
          </w:p>
        </w:tc>
        <w:tc>
          <w:tcPr>
            <w:tcW w:w="1335" w:type="dxa"/>
          </w:tcPr>
          <w:p w14:paraId="568B7435" w14:textId="77777777" w:rsidR="004163B3" w:rsidRPr="00CD65B8" w:rsidRDefault="004163B3" w:rsidP="00E17D0C">
            <w:r w:rsidRPr="00CD65B8">
              <w:rPr>
                <w:color w:val="000000"/>
              </w:rPr>
              <w:t>Kuerieth</w:t>
            </w:r>
          </w:p>
        </w:tc>
        <w:tc>
          <w:tcPr>
            <w:tcW w:w="1107" w:type="dxa"/>
          </w:tcPr>
          <w:p w14:paraId="3EF60366" w14:textId="77777777" w:rsidR="004163B3" w:rsidRPr="00CD65B8" w:rsidRDefault="004163B3" w:rsidP="00E17D0C">
            <w:r w:rsidRPr="00CD65B8">
              <w:rPr>
                <w:color w:val="000000"/>
              </w:rPr>
              <w:t>Chuk</w:t>
            </w:r>
          </w:p>
        </w:tc>
        <w:tc>
          <w:tcPr>
            <w:tcW w:w="1136" w:type="dxa"/>
          </w:tcPr>
          <w:p w14:paraId="7EED3A57" w14:textId="77777777" w:rsidR="004163B3" w:rsidRPr="00CD65B8" w:rsidRDefault="004163B3" w:rsidP="00E17D0C"/>
        </w:tc>
        <w:tc>
          <w:tcPr>
            <w:tcW w:w="1281" w:type="dxa"/>
          </w:tcPr>
          <w:p w14:paraId="6DE41716" w14:textId="77777777" w:rsidR="004163B3" w:rsidRPr="00CD65B8" w:rsidRDefault="004163B3" w:rsidP="00E17D0C">
            <w:r w:rsidRPr="00CD65B8">
              <w:rPr>
                <w:color w:val="000000"/>
              </w:rPr>
              <w:t>Chuk</w:t>
            </w:r>
          </w:p>
        </w:tc>
        <w:tc>
          <w:tcPr>
            <w:tcW w:w="1591" w:type="dxa"/>
          </w:tcPr>
          <w:p w14:paraId="62568E04" w14:textId="77777777" w:rsidR="004163B3" w:rsidRPr="00CD65B8" w:rsidRDefault="004163B3" w:rsidP="00E17D0C"/>
        </w:tc>
        <w:tc>
          <w:tcPr>
            <w:tcW w:w="1281" w:type="dxa"/>
          </w:tcPr>
          <w:p w14:paraId="2D93265E" w14:textId="77777777" w:rsidR="004163B3" w:rsidRPr="00CD65B8" w:rsidRDefault="004163B3" w:rsidP="00E17D0C">
            <w:r w:rsidRPr="00CD65B8">
              <w:rPr>
                <w:color w:val="000000"/>
              </w:rPr>
              <w:t xml:space="preserve">Chuk </w:t>
            </w:r>
          </w:p>
        </w:tc>
      </w:tr>
      <w:tr w:rsidR="004163B3" w:rsidRPr="00CD65B8" w14:paraId="13AAD895" w14:textId="77777777" w:rsidTr="005E5C79">
        <w:tc>
          <w:tcPr>
            <w:tcW w:w="1619" w:type="dxa"/>
          </w:tcPr>
          <w:p w14:paraId="34D0B557" w14:textId="77777777" w:rsidR="004163B3" w:rsidRPr="00CD65B8" w:rsidRDefault="004163B3" w:rsidP="00E17D0C">
            <w:pPr>
              <w:pStyle w:val="NormalWeb"/>
              <w:rPr>
                <w:color w:val="000000"/>
                <w:sz w:val="20"/>
                <w:szCs w:val="20"/>
              </w:rPr>
            </w:pPr>
            <w:r w:rsidRPr="00CD65B8">
              <w:rPr>
                <w:color w:val="000000"/>
                <w:sz w:val="20"/>
                <w:szCs w:val="20"/>
              </w:rPr>
              <w:t xml:space="preserve">Ganyliel </w:t>
            </w:r>
          </w:p>
        </w:tc>
        <w:tc>
          <w:tcPr>
            <w:tcW w:w="1335" w:type="dxa"/>
          </w:tcPr>
          <w:p w14:paraId="45C990BD" w14:textId="77777777" w:rsidR="004163B3" w:rsidRPr="00CD65B8" w:rsidRDefault="004163B3" w:rsidP="00E17D0C">
            <w:r w:rsidRPr="00CD65B8">
              <w:rPr>
                <w:color w:val="000000"/>
              </w:rPr>
              <w:t>Reykei</w:t>
            </w:r>
          </w:p>
        </w:tc>
        <w:tc>
          <w:tcPr>
            <w:tcW w:w="1107" w:type="dxa"/>
          </w:tcPr>
          <w:p w14:paraId="60C28899" w14:textId="77777777" w:rsidR="004163B3" w:rsidRPr="00CD65B8" w:rsidRDefault="004163B3" w:rsidP="00E17D0C">
            <w:pPr>
              <w:rPr>
                <w:color w:val="000000"/>
              </w:rPr>
            </w:pPr>
            <w:r w:rsidRPr="00CD65B8">
              <w:rPr>
                <w:color w:val="000000"/>
              </w:rPr>
              <w:t>Patuor</w:t>
            </w:r>
          </w:p>
        </w:tc>
        <w:tc>
          <w:tcPr>
            <w:tcW w:w="1136" w:type="dxa"/>
          </w:tcPr>
          <w:p w14:paraId="21FF4753" w14:textId="77777777" w:rsidR="004163B3" w:rsidRPr="00CD65B8" w:rsidRDefault="004163B3" w:rsidP="00E17D0C"/>
        </w:tc>
        <w:tc>
          <w:tcPr>
            <w:tcW w:w="1281" w:type="dxa"/>
          </w:tcPr>
          <w:p w14:paraId="59600AA6" w14:textId="77777777" w:rsidR="004163B3" w:rsidRPr="00CD65B8" w:rsidRDefault="004163B3" w:rsidP="00E17D0C">
            <w:pPr>
              <w:rPr>
                <w:color w:val="000000"/>
              </w:rPr>
            </w:pPr>
            <w:r w:rsidRPr="00CD65B8">
              <w:rPr>
                <w:color w:val="000000"/>
              </w:rPr>
              <w:t>Patuor</w:t>
            </w:r>
          </w:p>
        </w:tc>
        <w:tc>
          <w:tcPr>
            <w:tcW w:w="1591" w:type="dxa"/>
          </w:tcPr>
          <w:p w14:paraId="548577CB" w14:textId="77777777" w:rsidR="004163B3" w:rsidRPr="00CD65B8" w:rsidRDefault="004163B3" w:rsidP="00E17D0C">
            <w:pPr>
              <w:rPr>
                <w:color w:val="000000"/>
              </w:rPr>
            </w:pPr>
          </w:p>
        </w:tc>
        <w:tc>
          <w:tcPr>
            <w:tcW w:w="1281" w:type="dxa"/>
          </w:tcPr>
          <w:p w14:paraId="1F517965" w14:textId="77777777" w:rsidR="004163B3" w:rsidRPr="00CD65B8" w:rsidRDefault="004163B3" w:rsidP="00E17D0C">
            <w:pPr>
              <w:rPr>
                <w:color w:val="000000"/>
              </w:rPr>
            </w:pPr>
            <w:r w:rsidRPr="00CD65B8">
              <w:rPr>
                <w:color w:val="000000"/>
              </w:rPr>
              <w:t xml:space="preserve">Ganyliel </w:t>
            </w:r>
          </w:p>
        </w:tc>
      </w:tr>
      <w:tr w:rsidR="004163B3" w:rsidRPr="00CD65B8" w14:paraId="4E6120AF" w14:textId="77777777" w:rsidTr="005E5C79">
        <w:tc>
          <w:tcPr>
            <w:tcW w:w="1619" w:type="dxa"/>
          </w:tcPr>
          <w:p w14:paraId="1C438B25" w14:textId="77777777" w:rsidR="004163B3" w:rsidRPr="00CD65B8" w:rsidRDefault="004163B3" w:rsidP="00E17D0C">
            <w:pPr>
              <w:pStyle w:val="NormalWeb"/>
              <w:rPr>
                <w:color w:val="000000"/>
                <w:sz w:val="20"/>
                <w:szCs w:val="20"/>
              </w:rPr>
            </w:pPr>
            <w:r w:rsidRPr="00CD65B8">
              <w:rPr>
                <w:color w:val="000000"/>
                <w:sz w:val="20"/>
                <w:szCs w:val="20"/>
              </w:rPr>
              <w:t>Thournhom</w:t>
            </w:r>
          </w:p>
        </w:tc>
        <w:tc>
          <w:tcPr>
            <w:tcW w:w="1335" w:type="dxa"/>
          </w:tcPr>
          <w:p w14:paraId="663DDB10" w14:textId="77777777" w:rsidR="004163B3" w:rsidRPr="00CD65B8" w:rsidRDefault="004163B3" w:rsidP="00E17D0C">
            <w:r w:rsidRPr="00CD65B8">
              <w:rPr>
                <w:color w:val="000000"/>
              </w:rPr>
              <w:t>Taweng</w:t>
            </w:r>
          </w:p>
        </w:tc>
        <w:tc>
          <w:tcPr>
            <w:tcW w:w="1107" w:type="dxa"/>
          </w:tcPr>
          <w:p w14:paraId="6E09DFBC" w14:textId="77777777" w:rsidR="004163B3" w:rsidRPr="00CD65B8" w:rsidRDefault="004163B3" w:rsidP="00E17D0C">
            <w:pPr>
              <w:rPr>
                <w:color w:val="000000"/>
              </w:rPr>
            </w:pPr>
            <w:r w:rsidRPr="00CD65B8">
              <w:rPr>
                <w:color w:val="000000"/>
              </w:rPr>
              <w:t>Kudlang</w:t>
            </w:r>
          </w:p>
        </w:tc>
        <w:tc>
          <w:tcPr>
            <w:tcW w:w="1136" w:type="dxa"/>
          </w:tcPr>
          <w:p w14:paraId="0BD910DB" w14:textId="77777777" w:rsidR="004163B3" w:rsidRPr="00CD65B8" w:rsidRDefault="004163B3" w:rsidP="00E17D0C"/>
        </w:tc>
        <w:tc>
          <w:tcPr>
            <w:tcW w:w="1281" w:type="dxa"/>
          </w:tcPr>
          <w:p w14:paraId="21686838" w14:textId="77777777" w:rsidR="004163B3" w:rsidRPr="00CD65B8" w:rsidRDefault="004163B3" w:rsidP="00E17D0C">
            <w:r w:rsidRPr="00CD65B8">
              <w:rPr>
                <w:color w:val="000000"/>
              </w:rPr>
              <w:t>Kudlang</w:t>
            </w:r>
          </w:p>
        </w:tc>
        <w:tc>
          <w:tcPr>
            <w:tcW w:w="1591" w:type="dxa"/>
          </w:tcPr>
          <w:p w14:paraId="3D72EAD6" w14:textId="77777777" w:rsidR="004163B3" w:rsidRPr="00CD65B8" w:rsidRDefault="004163B3" w:rsidP="00E17D0C">
            <w:r w:rsidRPr="00CD65B8">
              <w:rPr>
                <w:color w:val="000000"/>
              </w:rPr>
              <w:t>Muonydeng</w:t>
            </w:r>
          </w:p>
        </w:tc>
        <w:tc>
          <w:tcPr>
            <w:tcW w:w="1281" w:type="dxa"/>
          </w:tcPr>
          <w:p w14:paraId="7CA7D9F2" w14:textId="77777777" w:rsidR="004163B3" w:rsidRPr="00CD65B8" w:rsidRDefault="004163B3" w:rsidP="00E17D0C">
            <w:pPr>
              <w:rPr>
                <w:color w:val="000000"/>
              </w:rPr>
            </w:pPr>
            <w:r w:rsidRPr="00CD65B8">
              <w:rPr>
                <w:color w:val="000000"/>
              </w:rPr>
              <w:t>Thournhom</w:t>
            </w:r>
          </w:p>
        </w:tc>
      </w:tr>
      <w:tr w:rsidR="004163B3" w:rsidRPr="00CD65B8" w14:paraId="312E0FB0" w14:textId="77777777" w:rsidTr="005E5C79">
        <w:tc>
          <w:tcPr>
            <w:tcW w:w="1619" w:type="dxa"/>
          </w:tcPr>
          <w:p w14:paraId="7F2FB881" w14:textId="77777777" w:rsidR="004163B3" w:rsidRPr="00CD65B8" w:rsidRDefault="001270A7" w:rsidP="00E17D0C">
            <w:pPr>
              <w:pStyle w:val="NormalWeb"/>
              <w:rPr>
                <w:color w:val="000000"/>
                <w:sz w:val="20"/>
                <w:szCs w:val="20"/>
              </w:rPr>
            </w:pPr>
            <w:r>
              <w:rPr>
                <w:color w:val="000000"/>
                <w:sz w:val="20"/>
                <w:szCs w:val="20"/>
              </w:rPr>
              <w:t>Pachienjok</w:t>
            </w:r>
          </w:p>
        </w:tc>
        <w:tc>
          <w:tcPr>
            <w:tcW w:w="1335" w:type="dxa"/>
          </w:tcPr>
          <w:p w14:paraId="64C63262" w14:textId="77777777" w:rsidR="004163B3" w:rsidRPr="00CD65B8" w:rsidRDefault="004163B3" w:rsidP="00E17D0C">
            <w:r w:rsidRPr="00CD65B8">
              <w:rPr>
                <w:color w:val="000000"/>
              </w:rPr>
              <w:t>Thiil</w:t>
            </w:r>
          </w:p>
        </w:tc>
        <w:tc>
          <w:tcPr>
            <w:tcW w:w="1107" w:type="dxa"/>
          </w:tcPr>
          <w:p w14:paraId="2287CDD1" w14:textId="77777777" w:rsidR="004163B3" w:rsidRPr="00CD65B8" w:rsidRDefault="004163B3" w:rsidP="00E17D0C">
            <w:pPr>
              <w:rPr>
                <w:color w:val="000000"/>
              </w:rPr>
            </w:pPr>
          </w:p>
        </w:tc>
        <w:tc>
          <w:tcPr>
            <w:tcW w:w="1136" w:type="dxa"/>
          </w:tcPr>
          <w:p w14:paraId="4EEF9A33" w14:textId="77777777" w:rsidR="004163B3" w:rsidRPr="00CD65B8" w:rsidRDefault="004163B3" w:rsidP="00E17D0C"/>
        </w:tc>
        <w:tc>
          <w:tcPr>
            <w:tcW w:w="1281" w:type="dxa"/>
          </w:tcPr>
          <w:p w14:paraId="58FB771C" w14:textId="77777777" w:rsidR="004163B3" w:rsidRPr="00CD65B8" w:rsidRDefault="004163B3" w:rsidP="00E17D0C"/>
        </w:tc>
        <w:tc>
          <w:tcPr>
            <w:tcW w:w="1591" w:type="dxa"/>
          </w:tcPr>
          <w:p w14:paraId="42154C2E" w14:textId="77777777" w:rsidR="004163B3" w:rsidRPr="00CD65B8" w:rsidRDefault="004163B3" w:rsidP="00E17D0C">
            <w:r w:rsidRPr="00CD65B8">
              <w:rPr>
                <w:color w:val="000000"/>
              </w:rPr>
              <w:t>Dong</w:t>
            </w:r>
          </w:p>
        </w:tc>
        <w:tc>
          <w:tcPr>
            <w:tcW w:w="1281" w:type="dxa"/>
          </w:tcPr>
          <w:p w14:paraId="461866D7" w14:textId="77777777" w:rsidR="004163B3" w:rsidRPr="00CD65B8" w:rsidRDefault="004163B3" w:rsidP="00E17D0C">
            <w:pPr>
              <w:rPr>
                <w:color w:val="000000"/>
              </w:rPr>
            </w:pPr>
            <w:r w:rsidRPr="00CD65B8">
              <w:rPr>
                <w:color w:val="000000"/>
              </w:rPr>
              <w:t xml:space="preserve">Yai </w:t>
            </w:r>
          </w:p>
        </w:tc>
      </w:tr>
      <w:tr w:rsidR="004163B3" w:rsidRPr="00CD65B8" w14:paraId="0964417F" w14:textId="77777777" w:rsidTr="005E5C79">
        <w:tc>
          <w:tcPr>
            <w:tcW w:w="1619" w:type="dxa"/>
          </w:tcPr>
          <w:p w14:paraId="4F1C94A6" w14:textId="77777777" w:rsidR="004163B3" w:rsidRPr="00CD65B8" w:rsidRDefault="004163B3" w:rsidP="00E17D0C">
            <w:pPr>
              <w:pStyle w:val="NormalWeb"/>
              <w:rPr>
                <w:color w:val="000000"/>
                <w:sz w:val="20"/>
                <w:szCs w:val="20"/>
              </w:rPr>
            </w:pPr>
            <w:r w:rsidRPr="00CD65B8">
              <w:rPr>
                <w:color w:val="000000"/>
                <w:sz w:val="20"/>
                <w:szCs w:val="20"/>
              </w:rPr>
              <w:t xml:space="preserve">Pachienjok </w:t>
            </w:r>
          </w:p>
        </w:tc>
        <w:tc>
          <w:tcPr>
            <w:tcW w:w="1335" w:type="dxa"/>
          </w:tcPr>
          <w:p w14:paraId="167F899C" w14:textId="77777777" w:rsidR="004163B3" w:rsidRPr="00CD65B8" w:rsidRDefault="004163B3" w:rsidP="00E17D0C">
            <w:r w:rsidRPr="00CD65B8">
              <w:rPr>
                <w:color w:val="000000"/>
              </w:rPr>
              <w:t>Pakaam</w:t>
            </w:r>
          </w:p>
        </w:tc>
        <w:tc>
          <w:tcPr>
            <w:tcW w:w="1107" w:type="dxa"/>
          </w:tcPr>
          <w:p w14:paraId="35CEEF54" w14:textId="77777777" w:rsidR="004163B3" w:rsidRPr="00CD65B8" w:rsidRDefault="004163B3" w:rsidP="00E17D0C">
            <w:pPr>
              <w:rPr>
                <w:color w:val="000000"/>
              </w:rPr>
            </w:pPr>
          </w:p>
        </w:tc>
        <w:tc>
          <w:tcPr>
            <w:tcW w:w="1136" w:type="dxa"/>
          </w:tcPr>
          <w:p w14:paraId="5EC03232" w14:textId="77777777" w:rsidR="004163B3" w:rsidRPr="00CD65B8" w:rsidRDefault="004163B3" w:rsidP="00E17D0C"/>
        </w:tc>
        <w:tc>
          <w:tcPr>
            <w:tcW w:w="1281" w:type="dxa"/>
          </w:tcPr>
          <w:p w14:paraId="0E528959" w14:textId="77777777" w:rsidR="004163B3" w:rsidRPr="00CD65B8" w:rsidRDefault="004163B3" w:rsidP="00E17D0C"/>
        </w:tc>
        <w:tc>
          <w:tcPr>
            <w:tcW w:w="1591" w:type="dxa"/>
          </w:tcPr>
          <w:p w14:paraId="0F6BE55D" w14:textId="77777777" w:rsidR="004163B3" w:rsidRPr="00CD65B8" w:rsidRDefault="004163B3" w:rsidP="00E17D0C">
            <w:r w:rsidRPr="00CD65B8">
              <w:rPr>
                <w:color w:val="000000"/>
              </w:rPr>
              <w:t>Kolier</w:t>
            </w:r>
          </w:p>
        </w:tc>
        <w:tc>
          <w:tcPr>
            <w:tcW w:w="1281" w:type="dxa"/>
          </w:tcPr>
          <w:p w14:paraId="394AE5F2" w14:textId="77777777" w:rsidR="004163B3" w:rsidRPr="00CD65B8" w:rsidRDefault="004163B3" w:rsidP="00E17D0C">
            <w:pPr>
              <w:rPr>
                <w:color w:val="000000"/>
              </w:rPr>
            </w:pPr>
            <w:r w:rsidRPr="00CD65B8">
              <w:rPr>
                <w:color w:val="000000"/>
              </w:rPr>
              <w:t xml:space="preserve">Pachienjok </w:t>
            </w:r>
          </w:p>
        </w:tc>
      </w:tr>
      <w:tr w:rsidR="004163B3" w:rsidRPr="00CD65B8" w14:paraId="60714196" w14:textId="77777777" w:rsidTr="005E5C79">
        <w:tc>
          <w:tcPr>
            <w:tcW w:w="1619" w:type="dxa"/>
          </w:tcPr>
          <w:p w14:paraId="66314AAC" w14:textId="77777777" w:rsidR="004163B3" w:rsidRPr="00CD65B8" w:rsidRDefault="004163B3" w:rsidP="00E17D0C">
            <w:pPr>
              <w:pStyle w:val="NormalWeb"/>
              <w:rPr>
                <w:color w:val="000000"/>
                <w:sz w:val="20"/>
                <w:szCs w:val="20"/>
              </w:rPr>
            </w:pPr>
            <w:r w:rsidRPr="00CD65B8">
              <w:rPr>
                <w:color w:val="000000"/>
                <w:sz w:val="20"/>
                <w:szCs w:val="20"/>
              </w:rPr>
              <w:t xml:space="preserve">Pachak </w:t>
            </w:r>
          </w:p>
        </w:tc>
        <w:tc>
          <w:tcPr>
            <w:tcW w:w="1335" w:type="dxa"/>
          </w:tcPr>
          <w:p w14:paraId="0C0AA8C4" w14:textId="77777777" w:rsidR="004163B3" w:rsidRPr="00CD65B8" w:rsidRDefault="004163B3" w:rsidP="00E17D0C">
            <w:r w:rsidRPr="00CD65B8">
              <w:rPr>
                <w:color w:val="000000"/>
              </w:rPr>
              <w:t>Warjaak</w:t>
            </w:r>
          </w:p>
        </w:tc>
        <w:tc>
          <w:tcPr>
            <w:tcW w:w="1107" w:type="dxa"/>
          </w:tcPr>
          <w:p w14:paraId="0FF9197C" w14:textId="77777777" w:rsidR="004163B3" w:rsidRPr="00CD65B8" w:rsidRDefault="004163B3" w:rsidP="00E17D0C">
            <w:pPr>
              <w:rPr>
                <w:color w:val="000000"/>
              </w:rPr>
            </w:pPr>
          </w:p>
        </w:tc>
        <w:tc>
          <w:tcPr>
            <w:tcW w:w="1136" w:type="dxa"/>
          </w:tcPr>
          <w:p w14:paraId="625358F3" w14:textId="77777777" w:rsidR="004163B3" w:rsidRPr="00CD65B8" w:rsidRDefault="004163B3" w:rsidP="00E17D0C"/>
        </w:tc>
        <w:tc>
          <w:tcPr>
            <w:tcW w:w="1281" w:type="dxa"/>
          </w:tcPr>
          <w:p w14:paraId="3288573E" w14:textId="77777777" w:rsidR="004163B3" w:rsidRPr="00CD65B8" w:rsidRDefault="004163B3" w:rsidP="00E17D0C"/>
        </w:tc>
        <w:tc>
          <w:tcPr>
            <w:tcW w:w="1591" w:type="dxa"/>
          </w:tcPr>
          <w:p w14:paraId="3387ADC1" w14:textId="77777777" w:rsidR="004163B3" w:rsidRPr="00CD65B8" w:rsidRDefault="004163B3" w:rsidP="00E17D0C">
            <w:r w:rsidRPr="00CD65B8">
              <w:rPr>
                <w:color w:val="000000"/>
              </w:rPr>
              <w:t>Nyibek</w:t>
            </w:r>
          </w:p>
        </w:tc>
        <w:tc>
          <w:tcPr>
            <w:tcW w:w="1281" w:type="dxa"/>
          </w:tcPr>
          <w:p w14:paraId="7721A2D8" w14:textId="77777777" w:rsidR="004163B3" w:rsidRPr="00CD65B8" w:rsidRDefault="004163B3" w:rsidP="00E17D0C">
            <w:pPr>
              <w:rPr>
                <w:color w:val="000000"/>
              </w:rPr>
            </w:pPr>
            <w:r w:rsidRPr="00CD65B8">
              <w:rPr>
                <w:color w:val="000000"/>
              </w:rPr>
              <w:t xml:space="preserve">Pachak </w:t>
            </w:r>
          </w:p>
        </w:tc>
      </w:tr>
      <w:tr w:rsidR="004163B3" w:rsidRPr="00CD65B8" w14:paraId="1EF73A33" w14:textId="77777777" w:rsidTr="005E5C79">
        <w:tc>
          <w:tcPr>
            <w:tcW w:w="1619" w:type="dxa"/>
          </w:tcPr>
          <w:p w14:paraId="73EE00EA" w14:textId="77777777" w:rsidR="004163B3" w:rsidRPr="00CD65B8" w:rsidRDefault="004163B3" w:rsidP="00E17D0C">
            <w:pPr>
              <w:pStyle w:val="NormalWeb"/>
              <w:rPr>
                <w:color w:val="000000"/>
                <w:sz w:val="20"/>
                <w:szCs w:val="20"/>
              </w:rPr>
            </w:pPr>
            <w:r w:rsidRPr="00CD65B8">
              <w:rPr>
                <w:color w:val="000000"/>
                <w:sz w:val="20"/>
                <w:szCs w:val="20"/>
              </w:rPr>
              <w:t xml:space="preserve">Panyijiar </w:t>
            </w:r>
          </w:p>
        </w:tc>
        <w:tc>
          <w:tcPr>
            <w:tcW w:w="1335" w:type="dxa"/>
          </w:tcPr>
          <w:p w14:paraId="0CA600A8" w14:textId="77777777" w:rsidR="004163B3" w:rsidRPr="00CD65B8" w:rsidRDefault="004163B3" w:rsidP="00E17D0C">
            <w:r w:rsidRPr="00CD65B8">
              <w:rPr>
                <w:color w:val="000000"/>
              </w:rPr>
              <w:t>Loang</w:t>
            </w:r>
          </w:p>
        </w:tc>
        <w:tc>
          <w:tcPr>
            <w:tcW w:w="1107" w:type="dxa"/>
          </w:tcPr>
          <w:p w14:paraId="5773D305" w14:textId="77777777" w:rsidR="004163B3" w:rsidRPr="00CD65B8" w:rsidRDefault="004163B3" w:rsidP="00E17D0C">
            <w:pPr>
              <w:rPr>
                <w:color w:val="000000"/>
              </w:rPr>
            </w:pPr>
          </w:p>
        </w:tc>
        <w:tc>
          <w:tcPr>
            <w:tcW w:w="1136" w:type="dxa"/>
          </w:tcPr>
          <w:p w14:paraId="1173442E" w14:textId="77777777" w:rsidR="004163B3" w:rsidRPr="00CD65B8" w:rsidRDefault="004163B3" w:rsidP="00E17D0C"/>
        </w:tc>
        <w:tc>
          <w:tcPr>
            <w:tcW w:w="1281" w:type="dxa"/>
          </w:tcPr>
          <w:p w14:paraId="0E0B58A1" w14:textId="77777777" w:rsidR="004163B3" w:rsidRPr="00CD65B8" w:rsidRDefault="004163B3" w:rsidP="00E17D0C"/>
        </w:tc>
        <w:tc>
          <w:tcPr>
            <w:tcW w:w="1591" w:type="dxa"/>
          </w:tcPr>
          <w:p w14:paraId="6453C9A4" w14:textId="77777777" w:rsidR="004163B3" w:rsidRPr="00CD65B8" w:rsidRDefault="004163B3" w:rsidP="00E17D0C">
            <w:r w:rsidRPr="00CD65B8">
              <w:rPr>
                <w:color w:val="000000"/>
              </w:rPr>
              <w:t>Ramruop</w:t>
            </w:r>
          </w:p>
        </w:tc>
        <w:tc>
          <w:tcPr>
            <w:tcW w:w="1281" w:type="dxa"/>
          </w:tcPr>
          <w:p w14:paraId="7D6B7868" w14:textId="77777777" w:rsidR="004163B3" w:rsidRPr="00CD65B8" w:rsidRDefault="004163B3" w:rsidP="00E17D0C">
            <w:pPr>
              <w:rPr>
                <w:color w:val="000000"/>
              </w:rPr>
            </w:pPr>
            <w:r w:rsidRPr="00CD65B8">
              <w:rPr>
                <w:color w:val="000000"/>
              </w:rPr>
              <w:t xml:space="preserve">Panyijiar </w:t>
            </w:r>
          </w:p>
        </w:tc>
      </w:tr>
      <w:tr w:rsidR="004163B3" w:rsidRPr="00CD65B8" w14:paraId="7E76448F" w14:textId="77777777" w:rsidTr="005E5C79">
        <w:tc>
          <w:tcPr>
            <w:tcW w:w="1619" w:type="dxa"/>
          </w:tcPr>
          <w:p w14:paraId="0D80794B" w14:textId="77777777" w:rsidR="004163B3" w:rsidRPr="00CD65B8" w:rsidRDefault="004163B3" w:rsidP="00E17D0C">
            <w:pPr>
              <w:pStyle w:val="NormalWeb"/>
              <w:rPr>
                <w:color w:val="000000"/>
                <w:sz w:val="20"/>
                <w:szCs w:val="20"/>
              </w:rPr>
            </w:pPr>
            <w:r w:rsidRPr="00CD65B8">
              <w:rPr>
                <w:color w:val="000000"/>
                <w:sz w:val="20"/>
                <w:szCs w:val="20"/>
              </w:rPr>
              <w:t>P</w:t>
            </w:r>
            <w:r w:rsidR="005B45A2">
              <w:rPr>
                <w:color w:val="000000"/>
                <w:sz w:val="20"/>
                <w:szCs w:val="20"/>
              </w:rPr>
              <w:t>achar</w:t>
            </w:r>
          </w:p>
        </w:tc>
        <w:tc>
          <w:tcPr>
            <w:tcW w:w="1335" w:type="dxa"/>
          </w:tcPr>
          <w:p w14:paraId="14B9DFA8" w14:textId="77777777" w:rsidR="004163B3" w:rsidRPr="00CD65B8" w:rsidRDefault="004163B3" w:rsidP="00E17D0C">
            <w:r w:rsidRPr="00CD65B8">
              <w:rPr>
                <w:color w:val="000000"/>
              </w:rPr>
              <w:t>Nyajang</w:t>
            </w:r>
          </w:p>
        </w:tc>
        <w:tc>
          <w:tcPr>
            <w:tcW w:w="1107" w:type="dxa"/>
          </w:tcPr>
          <w:p w14:paraId="39C5E65B" w14:textId="77777777" w:rsidR="004163B3" w:rsidRPr="00CD65B8" w:rsidRDefault="004163B3" w:rsidP="00E17D0C">
            <w:pPr>
              <w:rPr>
                <w:color w:val="000000"/>
              </w:rPr>
            </w:pPr>
          </w:p>
        </w:tc>
        <w:tc>
          <w:tcPr>
            <w:tcW w:w="1136" w:type="dxa"/>
          </w:tcPr>
          <w:p w14:paraId="7822FEFB" w14:textId="77777777" w:rsidR="004163B3" w:rsidRPr="00CD65B8" w:rsidRDefault="004163B3" w:rsidP="00E17D0C"/>
        </w:tc>
        <w:tc>
          <w:tcPr>
            <w:tcW w:w="1281" w:type="dxa"/>
          </w:tcPr>
          <w:p w14:paraId="719CDFC9" w14:textId="77777777" w:rsidR="004163B3" w:rsidRPr="00CD65B8" w:rsidRDefault="004163B3" w:rsidP="00E17D0C"/>
        </w:tc>
        <w:tc>
          <w:tcPr>
            <w:tcW w:w="1591" w:type="dxa"/>
          </w:tcPr>
          <w:p w14:paraId="2A4224EC" w14:textId="77777777" w:rsidR="004163B3" w:rsidRPr="00CD65B8" w:rsidRDefault="004163B3" w:rsidP="00E17D0C"/>
        </w:tc>
        <w:tc>
          <w:tcPr>
            <w:tcW w:w="1281" w:type="dxa"/>
          </w:tcPr>
          <w:p w14:paraId="468F31CC" w14:textId="77777777" w:rsidR="004163B3" w:rsidRPr="00CD65B8" w:rsidRDefault="004163B3" w:rsidP="00E17D0C">
            <w:r w:rsidRPr="00CD65B8">
              <w:rPr>
                <w:color w:val="000000"/>
              </w:rPr>
              <w:t>Pariel</w:t>
            </w:r>
          </w:p>
        </w:tc>
      </w:tr>
      <w:tr w:rsidR="004163B3" w:rsidRPr="00CD65B8" w14:paraId="2E8CD045" w14:textId="77777777" w:rsidTr="005E5C79">
        <w:tc>
          <w:tcPr>
            <w:tcW w:w="1619" w:type="dxa"/>
          </w:tcPr>
          <w:p w14:paraId="1A311FE8" w14:textId="77777777" w:rsidR="004163B3" w:rsidRPr="00CD65B8" w:rsidRDefault="004163B3" w:rsidP="00E17D0C">
            <w:pPr>
              <w:pStyle w:val="NormalWeb"/>
              <w:rPr>
                <w:color w:val="000000"/>
                <w:sz w:val="20"/>
                <w:szCs w:val="20"/>
              </w:rPr>
            </w:pPr>
            <w:r w:rsidRPr="00CD65B8">
              <w:rPr>
                <w:color w:val="000000"/>
                <w:sz w:val="20"/>
                <w:szCs w:val="20"/>
              </w:rPr>
              <w:t xml:space="preserve">Ganyliel </w:t>
            </w:r>
          </w:p>
        </w:tc>
        <w:tc>
          <w:tcPr>
            <w:tcW w:w="1335" w:type="dxa"/>
          </w:tcPr>
          <w:p w14:paraId="69A1C7CB" w14:textId="77777777" w:rsidR="004163B3" w:rsidRPr="00CD65B8" w:rsidRDefault="004163B3" w:rsidP="00E17D0C">
            <w:r w:rsidRPr="00CD65B8">
              <w:rPr>
                <w:color w:val="000000"/>
              </w:rPr>
              <w:t>Market youth</w:t>
            </w:r>
          </w:p>
        </w:tc>
        <w:tc>
          <w:tcPr>
            <w:tcW w:w="1107" w:type="dxa"/>
          </w:tcPr>
          <w:p w14:paraId="7E7A9FA4" w14:textId="77777777" w:rsidR="004163B3" w:rsidRPr="00CD65B8" w:rsidRDefault="004163B3" w:rsidP="00E17D0C">
            <w:pPr>
              <w:rPr>
                <w:color w:val="000000"/>
              </w:rPr>
            </w:pPr>
          </w:p>
        </w:tc>
        <w:tc>
          <w:tcPr>
            <w:tcW w:w="1136" w:type="dxa"/>
          </w:tcPr>
          <w:p w14:paraId="414B622B" w14:textId="77777777" w:rsidR="004163B3" w:rsidRPr="00CD65B8" w:rsidRDefault="004163B3" w:rsidP="00E17D0C"/>
        </w:tc>
        <w:tc>
          <w:tcPr>
            <w:tcW w:w="1281" w:type="dxa"/>
          </w:tcPr>
          <w:p w14:paraId="0401F4C0" w14:textId="77777777" w:rsidR="004163B3" w:rsidRPr="00CD65B8" w:rsidRDefault="004163B3" w:rsidP="00E17D0C"/>
        </w:tc>
        <w:tc>
          <w:tcPr>
            <w:tcW w:w="1591" w:type="dxa"/>
          </w:tcPr>
          <w:p w14:paraId="5A171728" w14:textId="77777777" w:rsidR="004163B3" w:rsidRPr="00CD65B8" w:rsidRDefault="004163B3" w:rsidP="00E17D0C">
            <w:pPr>
              <w:rPr>
                <w:color w:val="000000"/>
              </w:rPr>
            </w:pPr>
          </w:p>
        </w:tc>
        <w:tc>
          <w:tcPr>
            <w:tcW w:w="1281" w:type="dxa"/>
          </w:tcPr>
          <w:p w14:paraId="42E03638" w14:textId="77777777" w:rsidR="004163B3" w:rsidRPr="00CD65B8" w:rsidRDefault="004163B3" w:rsidP="00E17D0C">
            <w:pPr>
              <w:rPr>
                <w:color w:val="000000"/>
              </w:rPr>
            </w:pPr>
            <w:r w:rsidRPr="00CD65B8">
              <w:rPr>
                <w:color w:val="000000"/>
              </w:rPr>
              <w:t xml:space="preserve">Ganyliel </w:t>
            </w:r>
          </w:p>
        </w:tc>
      </w:tr>
      <w:tr w:rsidR="004163B3" w:rsidRPr="00CD65B8" w14:paraId="41725259" w14:textId="77777777" w:rsidTr="005E5C79">
        <w:tc>
          <w:tcPr>
            <w:tcW w:w="1619" w:type="dxa"/>
          </w:tcPr>
          <w:p w14:paraId="6B1EBD4E" w14:textId="77777777" w:rsidR="004163B3" w:rsidRPr="003A115A" w:rsidRDefault="00A93454" w:rsidP="00E17D0C">
            <w:pPr>
              <w:pStyle w:val="NormalWeb"/>
              <w:rPr>
                <w:color w:val="000000"/>
                <w:sz w:val="20"/>
                <w:szCs w:val="20"/>
              </w:rPr>
            </w:pPr>
            <w:r w:rsidRPr="003A115A">
              <w:rPr>
                <w:color w:val="000000"/>
                <w:sz w:val="20"/>
                <w:szCs w:val="20"/>
              </w:rPr>
              <w:t xml:space="preserve">Ganyliel </w:t>
            </w:r>
          </w:p>
        </w:tc>
        <w:tc>
          <w:tcPr>
            <w:tcW w:w="1335" w:type="dxa"/>
          </w:tcPr>
          <w:p w14:paraId="15515C2A" w14:textId="77777777" w:rsidR="004163B3" w:rsidRPr="00CD65B8" w:rsidRDefault="004163B3" w:rsidP="00E17D0C">
            <w:r w:rsidRPr="00CD65B8">
              <w:rPr>
                <w:color w:val="000000"/>
              </w:rPr>
              <w:t>Tharyier</w:t>
            </w:r>
          </w:p>
        </w:tc>
        <w:tc>
          <w:tcPr>
            <w:tcW w:w="1107" w:type="dxa"/>
          </w:tcPr>
          <w:p w14:paraId="6D49706D" w14:textId="77777777" w:rsidR="004163B3" w:rsidRPr="00CD65B8" w:rsidRDefault="004163B3" w:rsidP="00E17D0C">
            <w:pPr>
              <w:rPr>
                <w:color w:val="000000"/>
              </w:rPr>
            </w:pPr>
          </w:p>
        </w:tc>
        <w:tc>
          <w:tcPr>
            <w:tcW w:w="1136" w:type="dxa"/>
          </w:tcPr>
          <w:p w14:paraId="356AF624" w14:textId="77777777" w:rsidR="004163B3" w:rsidRPr="00CD65B8" w:rsidRDefault="004163B3" w:rsidP="00E17D0C"/>
        </w:tc>
        <w:tc>
          <w:tcPr>
            <w:tcW w:w="1281" w:type="dxa"/>
          </w:tcPr>
          <w:p w14:paraId="63719652" w14:textId="77777777" w:rsidR="004163B3" w:rsidRPr="00CD65B8" w:rsidRDefault="004163B3" w:rsidP="00E17D0C"/>
        </w:tc>
        <w:tc>
          <w:tcPr>
            <w:tcW w:w="1591" w:type="dxa"/>
          </w:tcPr>
          <w:p w14:paraId="17A0C06D" w14:textId="77777777" w:rsidR="004163B3" w:rsidRPr="00CD65B8" w:rsidRDefault="004163B3" w:rsidP="00E17D0C">
            <w:pPr>
              <w:rPr>
                <w:color w:val="000000"/>
              </w:rPr>
            </w:pPr>
          </w:p>
        </w:tc>
        <w:tc>
          <w:tcPr>
            <w:tcW w:w="1281" w:type="dxa"/>
          </w:tcPr>
          <w:p w14:paraId="0D02DA03" w14:textId="77777777" w:rsidR="004163B3" w:rsidRPr="00037852" w:rsidRDefault="00A93454" w:rsidP="00E17D0C">
            <w:pPr>
              <w:rPr>
                <w:color w:val="000000"/>
              </w:rPr>
            </w:pPr>
            <w:r w:rsidRPr="003A115A">
              <w:rPr>
                <w:color w:val="000000"/>
                <w:sz w:val="22"/>
                <w:szCs w:val="22"/>
              </w:rPr>
              <w:t>Ganyliel town</w:t>
            </w:r>
          </w:p>
        </w:tc>
      </w:tr>
      <w:tr w:rsidR="005E5C79" w:rsidRPr="00CD65B8" w14:paraId="04FF0E24" w14:textId="77777777" w:rsidTr="005E5C79">
        <w:tc>
          <w:tcPr>
            <w:tcW w:w="1619" w:type="dxa"/>
          </w:tcPr>
          <w:p w14:paraId="59CDEF15" w14:textId="77777777" w:rsidR="005E5C79" w:rsidRPr="00EB444D" w:rsidRDefault="005E5C79" w:rsidP="005E5C79">
            <w:pPr>
              <w:pStyle w:val="NormalWeb"/>
              <w:rPr>
                <w:color w:val="000000"/>
                <w:sz w:val="20"/>
                <w:szCs w:val="20"/>
              </w:rPr>
            </w:pPr>
            <w:r>
              <w:rPr>
                <w:color w:val="000000"/>
                <w:sz w:val="20"/>
                <w:szCs w:val="20"/>
              </w:rPr>
              <w:t>Nyal</w:t>
            </w:r>
          </w:p>
        </w:tc>
        <w:tc>
          <w:tcPr>
            <w:tcW w:w="1335" w:type="dxa"/>
          </w:tcPr>
          <w:p w14:paraId="4C59CECC" w14:textId="77777777" w:rsidR="005E5C79" w:rsidRPr="00CD65B8" w:rsidRDefault="005E5C79" w:rsidP="005E5C79">
            <w:pPr>
              <w:rPr>
                <w:color w:val="000000"/>
              </w:rPr>
            </w:pPr>
          </w:p>
        </w:tc>
        <w:tc>
          <w:tcPr>
            <w:tcW w:w="1107" w:type="dxa"/>
          </w:tcPr>
          <w:p w14:paraId="2C5F3D9B" w14:textId="77777777" w:rsidR="005E5C79" w:rsidRPr="00CD65B8" w:rsidRDefault="005E5C79" w:rsidP="005E5C79">
            <w:pPr>
              <w:rPr>
                <w:color w:val="000000"/>
              </w:rPr>
            </w:pPr>
          </w:p>
        </w:tc>
        <w:tc>
          <w:tcPr>
            <w:tcW w:w="1136" w:type="dxa"/>
          </w:tcPr>
          <w:p w14:paraId="5CCB2073" w14:textId="77777777" w:rsidR="005E5C79" w:rsidRPr="00CD65B8" w:rsidRDefault="005E5C79" w:rsidP="005E5C79"/>
        </w:tc>
        <w:tc>
          <w:tcPr>
            <w:tcW w:w="1281" w:type="dxa"/>
          </w:tcPr>
          <w:p w14:paraId="77A8BE01" w14:textId="77777777" w:rsidR="005E5C79" w:rsidRPr="00CD65B8" w:rsidRDefault="005E5C79" w:rsidP="005E5C79"/>
        </w:tc>
        <w:tc>
          <w:tcPr>
            <w:tcW w:w="1591" w:type="dxa"/>
          </w:tcPr>
          <w:p w14:paraId="1F8E3197" w14:textId="77777777" w:rsidR="005E5C79" w:rsidRPr="00CD65B8" w:rsidRDefault="005E5C79" w:rsidP="005E5C79">
            <w:pPr>
              <w:rPr>
                <w:color w:val="000000"/>
              </w:rPr>
            </w:pPr>
            <w:r>
              <w:t>Nyal Group 1</w:t>
            </w:r>
          </w:p>
        </w:tc>
        <w:tc>
          <w:tcPr>
            <w:tcW w:w="1281" w:type="dxa"/>
          </w:tcPr>
          <w:p w14:paraId="2D111FD6" w14:textId="77777777" w:rsidR="005E5C79" w:rsidRPr="00EB444D" w:rsidRDefault="005E5C79" w:rsidP="005E5C79">
            <w:pPr>
              <w:rPr>
                <w:color w:val="000000"/>
              </w:rPr>
            </w:pPr>
          </w:p>
        </w:tc>
      </w:tr>
      <w:tr w:rsidR="005E5C79" w:rsidRPr="00CD65B8" w14:paraId="698119AB" w14:textId="77777777" w:rsidTr="005E5C79">
        <w:tc>
          <w:tcPr>
            <w:tcW w:w="1619" w:type="dxa"/>
          </w:tcPr>
          <w:p w14:paraId="47CE33CC" w14:textId="77777777" w:rsidR="005E5C79" w:rsidRDefault="005E5C79" w:rsidP="005E5C79">
            <w:pPr>
              <w:pStyle w:val="NormalWeb"/>
              <w:rPr>
                <w:color w:val="000000"/>
                <w:sz w:val="20"/>
                <w:szCs w:val="20"/>
              </w:rPr>
            </w:pPr>
            <w:r w:rsidRPr="00613D94">
              <w:rPr>
                <w:color w:val="000000"/>
                <w:sz w:val="20"/>
                <w:szCs w:val="20"/>
              </w:rPr>
              <w:t>Nyal</w:t>
            </w:r>
          </w:p>
        </w:tc>
        <w:tc>
          <w:tcPr>
            <w:tcW w:w="1335" w:type="dxa"/>
          </w:tcPr>
          <w:p w14:paraId="4CA60634" w14:textId="77777777" w:rsidR="005E5C79" w:rsidRPr="00CD65B8" w:rsidRDefault="005E5C79" w:rsidP="005E5C79">
            <w:pPr>
              <w:rPr>
                <w:color w:val="000000"/>
              </w:rPr>
            </w:pPr>
          </w:p>
        </w:tc>
        <w:tc>
          <w:tcPr>
            <w:tcW w:w="1107" w:type="dxa"/>
          </w:tcPr>
          <w:p w14:paraId="1848E4B7" w14:textId="77777777" w:rsidR="005E5C79" w:rsidRPr="00CD65B8" w:rsidRDefault="005E5C79" w:rsidP="005E5C79">
            <w:pPr>
              <w:rPr>
                <w:color w:val="000000"/>
              </w:rPr>
            </w:pPr>
          </w:p>
        </w:tc>
        <w:tc>
          <w:tcPr>
            <w:tcW w:w="1136" w:type="dxa"/>
          </w:tcPr>
          <w:p w14:paraId="3F7B0291" w14:textId="77777777" w:rsidR="005E5C79" w:rsidRPr="00CD65B8" w:rsidRDefault="005E5C79" w:rsidP="005E5C79"/>
        </w:tc>
        <w:tc>
          <w:tcPr>
            <w:tcW w:w="1281" w:type="dxa"/>
          </w:tcPr>
          <w:p w14:paraId="6D1E5674" w14:textId="77777777" w:rsidR="005E5C79" w:rsidRPr="00CD65B8" w:rsidRDefault="005E5C79" w:rsidP="005E5C79"/>
        </w:tc>
        <w:tc>
          <w:tcPr>
            <w:tcW w:w="1591" w:type="dxa"/>
          </w:tcPr>
          <w:p w14:paraId="3FE7A1EB" w14:textId="77777777" w:rsidR="005E5C79" w:rsidRPr="00CD65B8" w:rsidRDefault="005E5C79" w:rsidP="005E5C79">
            <w:pPr>
              <w:rPr>
                <w:color w:val="000000"/>
              </w:rPr>
            </w:pPr>
            <w:r>
              <w:t>Nyal Group 2</w:t>
            </w:r>
          </w:p>
        </w:tc>
        <w:tc>
          <w:tcPr>
            <w:tcW w:w="1281" w:type="dxa"/>
          </w:tcPr>
          <w:p w14:paraId="343B7EED" w14:textId="77777777" w:rsidR="005E5C79" w:rsidRPr="00EB444D" w:rsidRDefault="005E5C79" w:rsidP="005E5C79">
            <w:pPr>
              <w:rPr>
                <w:color w:val="000000"/>
              </w:rPr>
            </w:pPr>
          </w:p>
        </w:tc>
      </w:tr>
      <w:tr w:rsidR="005E5C79" w:rsidRPr="00CD65B8" w14:paraId="3C8A0B11" w14:textId="77777777" w:rsidTr="005E5C79">
        <w:tc>
          <w:tcPr>
            <w:tcW w:w="1619" w:type="dxa"/>
          </w:tcPr>
          <w:p w14:paraId="18C2B194" w14:textId="77777777" w:rsidR="005E5C79" w:rsidRDefault="005E5C79" w:rsidP="005E5C79">
            <w:pPr>
              <w:pStyle w:val="NormalWeb"/>
              <w:rPr>
                <w:color w:val="000000"/>
                <w:sz w:val="20"/>
                <w:szCs w:val="20"/>
              </w:rPr>
            </w:pPr>
            <w:r w:rsidRPr="00613D94">
              <w:rPr>
                <w:color w:val="000000"/>
                <w:sz w:val="20"/>
                <w:szCs w:val="20"/>
              </w:rPr>
              <w:t>Nyal</w:t>
            </w:r>
          </w:p>
        </w:tc>
        <w:tc>
          <w:tcPr>
            <w:tcW w:w="1335" w:type="dxa"/>
          </w:tcPr>
          <w:p w14:paraId="0023494B" w14:textId="77777777" w:rsidR="005E5C79" w:rsidRPr="00CD65B8" w:rsidRDefault="005E5C79" w:rsidP="005E5C79">
            <w:pPr>
              <w:rPr>
                <w:color w:val="000000"/>
              </w:rPr>
            </w:pPr>
          </w:p>
        </w:tc>
        <w:tc>
          <w:tcPr>
            <w:tcW w:w="1107" w:type="dxa"/>
          </w:tcPr>
          <w:p w14:paraId="64BF8382" w14:textId="77777777" w:rsidR="005E5C79" w:rsidRPr="00CD65B8" w:rsidRDefault="005E5C79" w:rsidP="005E5C79">
            <w:pPr>
              <w:rPr>
                <w:color w:val="000000"/>
              </w:rPr>
            </w:pPr>
          </w:p>
        </w:tc>
        <w:tc>
          <w:tcPr>
            <w:tcW w:w="1136" w:type="dxa"/>
          </w:tcPr>
          <w:p w14:paraId="2224F416" w14:textId="77777777" w:rsidR="005E5C79" w:rsidRPr="00CD65B8" w:rsidRDefault="005E5C79" w:rsidP="005E5C79"/>
        </w:tc>
        <w:tc>
          <w:tcPr>
            <w:tcW w:w="1281" w:type="dxa"/>
          </w:tcPr>
          <w:p w14:paraId="7EB4BA64" w14:textId="77777777" w:rsidR="005E5C79" w:rsidRPr="00CD65B8" w:rsidRDefault="005E5C79" w:rsidP="005E5C79"/>
        </w:tc>
        <w:tc>
          <w:tcPr>
            <w:tcW w:w="1591" w:type="dxa"/>
          </w:tcPr>
          <w:p w14:paraId="765F9CB0" w14:textId="77777777" w:rsidR="005E5C79" w:rsidRPr="00CD65B8" w:rsidRDefault="005E5C79" w:rsidP="005E5C79">
            <w:pPr>
              <w:rPr>
                <w:color w:val="000000"/>
              </w:rPr>
            </w:pPr>
            <w:r>
              <w:t xml:space="preserve">Katieth Group </w:t>
            </w:r>
          </w:p>
        </w:tc>
        <w:tc>
          <w:tcPr>
            <w:tcW w:w="1281" w:type="dxa"/>
          </w:tcPr>
          <w:p w14:paraId="4D0B10A3" w14:textId="77777777" w:rsidR="005E5C79" w:rsidRPr="00EB444D" w:rsidRDefault="005E5C79" w:rsidP="005E5C79">
            <w:pPr>
              <w:rPr>
                <w:color w:val="000000"/>
              </w:rPr>
            </w:pPr>
          </w:p>
        </w:tc>
      </w:tr>
      <w:tr w:rsidR="005E5C79" w:rsidRPr="00CD65B8" w14:paraId="0371C4DC" w14:textId="77777777" w:rsidTr="005E5C79">
        <w:tc>
          <w:tcPr>
            <w:tcW w:w="1619" w:type="dxa"/>
          </w:tcPr>
          <w:p w14:paraId="16D75A74" w14:textId="77777777" w:rsidR="005E5C79" w:rsidRDefault="005E5C79" w:rsidP="005E5C79">
            <w:pPr>
              <w:pStyle w:val="NormalWeb"/>
              <w:rPr>
                <w:color w:val="000000"/>
                <w:sz w:val="20"/>
                <w:szCs w:val="20"/>
              </w:rPr>
            </w:pPr>
            <w:r>
              <w:rPr>
                <w:color w:val="000000"/>
                <w:sz w:val="20"/>
                <w:szCs w:val="20"/>
              </w:rPr>
              <w:t>Kol</w:t>
            </w:r>
          </w:p>
        </w:tc>
        <w:tc>
          <w:tcPr>
            <w:tcW w:w="1335" w:type="dxa"/>
          </w:tcPr>
          <w:p w14:paraId="5EB5CE5C" w14:textId="77777777" w:rsidR="005E5C79" w:rsidRPr="00CD65B8" w:rsidRDefault="005E5C79" w:rsidP="005E5C79">
            <w:pPr>
              <w:rPr>
                <w:color w:val="000000"/>
              </w:rPr>
            </w:pPr>
          </w:p>
        </w:tc>
        <w:tc>
          <w:tcPr>
            <w:tcW w:w="1107" w:type="dxa"/>
          </w:tcPr>
          <w:p w14:paraId="7FBA7E6D" w14:textId="77777777" w:rsidR="005E5C79" w:rsidRPr="00CD65B8" w:rsidRDefault="005E5C79" w:rsidP="005E5C79">
            <w:pPr>
              <w:rPr>
                <w:color w:val="000000"/>
              </w:rPr>
            </w:pPr>
          </w:p>
        </w:tc>
        <w:tc>
          <w:tcPr>
            <w:tcW w:w="1136" w:type="dxa"/>
          </w:tcPr>
          <w:p w14:paraId="30912817" w14:textId="77777777" w:rsidR="005E5C79" w:rsidRPr="00CD65B8" w:rsidRDefault="005E5C79" w:rsidP="005E5C79"/>
        </w:tc>
        <w:tc>
          <w:tcPr>
            <w:tcW w:w="1281" w:type="dxa"/>
          </w:tcPr>
          <w:p w14:paraId="4BBBC402" w14:textId="77777777" w:rsidR="005E5C79" w:rsidRPr="00CD65B8" w:rsidRDefault="005E5C79" w:rsidP="005E5C79"/>
        </w:tc>
        <w:tc>
          <w:tcPr>
            <w:tcW w:w="1591" w:type="dxa"/>
          </w:tcPr>
          <w:p w14:paraId="7D5B6FC4" w14:textId="77777777" w:rsidR="005E5C79" w:rsidRPr="00CD65B8" w:rsidRDefault="005E5C79" w:rsidP="005E5C79">
            <w:pPr>
              <w:rPr>
                <w:color w:val="000000"/>
              </w:rPr>
            </w:pPr>
            <w:r>
              <w:t>Kol 1</w:t>
            </w:r>
          </w:p>
        </w:tc>
        <w:tc>
          <w:tcPr>
            <w:tcW w:w="1281" w:type="dxa"/>
          </w:tcPr>
          <w:p w14:paraId="37DBB9C0" w14:textId="77777777" w:rsidR="005E5C79" w:rsidRPr="00EB444D" w:rsidRDefault="005E5C79" w:rsidP="005E5C79">
            <w:pPr>
              <w:rPr>
                <w:color w:val="000000"/>
              </w:rPr>
            </w:pPr>
          </w:p>
        </w:tc>
      </w:tr>
      <w:tr w:rsidR="005E5C79" w:rsidRPr="00CD65B8" w14:paraId="5C97AE0C" w14:textId="77777777" w:rsidTr="005E5C79">
        <w:tc>
          <w:tcPr>
            <w:tcW w:w="1619" w:type="dxa"/>
          </w:tcPr>
          <w:p w14:paraId="3E99D1B0" w14:textId="77777777" w:rsidR="005E5C79" w:rsidRDefault="005E5C79" w:rsidP="005E5C79">
            <w:pPr>
              <w:pStyle w:val="NormalWeb"/>
              <w:rPr>
                <w:color w:val="000000"/>
                <w:sz w:val="20"/>
                <w:szCs w:val="20"/>
              </w:rPr>
            </w:pPr>
            <w:r>
              <w:rPr>
                <w:color w:val="000000"/>
                <w:sz w:val="20"/>
                <w:szCs w:val="20"/>
              </w:rPr>
              <w:t>Kol</w:t>
            </w:r>
          </w:p>
        </w:tc>
        <w:tc>
          <w:tcPr>
            <w:tcW w:w="1335" w:type="dxa"/>
          </w:tcPr>
          <w:p w14:paraId="2E0E1565" w14:textId="77777777" w:rsidR="005E5C79" w:rsidRPr="00CD65B8" w:rsidRDefault="005E5C79" w:rsidP="005E5C79">
            <w:pPr>
              <w:rPr>
                <w:color w:val="000000"/>
              </w:rPr>
            </w:pPr>
          </w:p>
        </w:tc>
        <w:tc>
          <w:tcPr>
            <w:tcW w:w="1107" w:type="dxa"/>
          </w:tcPr>
          <w:p w14:paraId="6D578FF7" w14:textId="77777777" w:rsidR="005E5C79" w:rsidRPr="00CD65B8" w:rsidRDefault="005E5C79" w:rsidP="005E5C79">
            <w:pPr>
              <w:rPr>
                <w:color w:val="000000"/>
              </w:rPr>
            </w:pPr>
          </w:p>
        </w:tc>
        <w:tc>
          <w:tcPr>
            <w:tcW w:w="1136" w:type="dxa"/>
          </w:tcPr>
          <w:p w14:paraId="533AF37C" w14:textId="77777777" w:rsidR="005E5C79" w:rsidRPr="00CD65B8" w:rsidRDefault="005E5C79" w:rsidP="005E5C79"/>
        </w:tc>
        <w:tc>
          <w:tcPr>
            <w:tcW w:w="1281" w:type="dxa"/>
          </w:tcPr>
          <w:p w14:paraId="179BC686" w14:textId="77777777" w:rsidR="005E5C79" w:rsidRPr="00CD65B8" w:rsidRDefault="005E5C79" w:rsidP="005E5C79"/>
        </w:tc>
        <w:tc>
          <w:tcPr>
            <w:tcW w:w="1591" w:type="dxa"/>
          </w:tcPr>
          <w:p w14:paraId="4E1BBA6D" w14:textId="77777777" w:rsidR="005E5C79" w:rsidRPr="00CD65B8" w:rsidRDefault="005E5C79" w:rsidP="005E5C79">
            <w:pPr>
              <w:rPr>
                <w:color w:val="000000"/>
              </w:rPr>
            </w:pPr>
            <w:r>
              <w:t>Kol 2</w:t>
            </w:r>
          </w:p>
        </w:tc>
        <w:tc>
          <w:tcPr>
            <w:tcW w:w="1281" w:type="dxa"/>
          </w:tcPr>
          <w:p w14:paraId="18CBC6D6" w14:textId="77777777" w:rsidR="005E5C79" w:rsidRPr="00EB444D" w:rsidRDefault="005E5C79" w:rsidP="005E5C79">
            <w:pPr>
              <w:rPr>
                <w:color w:val="000000"/>
              </w:rPr>
            </w:pPr>
          </w:p>
        </w:tc>
      </w:tr>
      <w:tr w:rsidR="008A79DF" w:rsidRPr="00CD65B8" w14:paraId="2E17E197" w14:textId="77777777" w:rsidTr="005E5C79">
        <w:tc>
          <w:tcPr>
            <w:tcW w:w="1619" w:type="dxa"/>
          </w:tcPr>
          <w:p w14:paraId="41FCE5F0" w14:textId="77777777" w:rsidR="008A79DF" w:rsidRDefault="008A79DF" w:rsidP="008A79DF">
            <w:pPr>
              <w:pStyle w:val="NormalWeb"/>
              <w:rPr>
                <w:color w:val="000000"/>
                <w:sz w:val="20"/>
                <w:szCs w:val="20"/>
              </w:rPr>
            </w:pPr>
            <w:r>
              <w:rPr>
                <w:color w:val="000000"/>
                <w:sz w:val="20"/>
                <w:szCs w:val="20"/>
              </w:rPr>
              <w:t>Nyal</w:t>
            </w:r>
          </w:p>
        </w:tc>
        <w:tc>
          <w:tcPr>
            <w:tcW w:w="1335" w:type="dxa"/>
          </w:tcPr>
          <w:p w14:paraId="1E0E1164" w14:textId="77777777" w:rsidR="008A79DF" w:rsidRPr="00CD65B8" w:rsidRDefault="008A79DF" w:rsidP="008A79DF">
            <w:pPr>
              <w:rPr>
                <w:color w:val="000000"/>
              </w:rPr>
            </w:pPr>
            <w:r>
              <w:t>Nyal  Group 1(Gaap)</w:t>
            </w:r>
          </w:p>
        </w:tc>
        <w:tc>
          <w:tcPr>
            <w:tcW w:w="1107" w:type="dxa"/>
          </w:tcPr>
          <w:p w14:paraId="1CBDDDB5" w14:textId="77777777" w:rsidR="008A79DF" w:rsidRPr="00CD65B8" w:rsidRDefault="008A79DF" w:rsidP="008A79DF">
            <w:pPr>
              <w:rPr>
                <w:color w:val="000000"/>
              </w:rPr>
            </w:pPr>
          </w:p>
        </w:tc>
        <w:tc>
          <w:tcPr>
            <w:tcW w:w="1136" w:type="dxa"/>
          </w:tcPr>
          <w:p w14:paraId="3AEF1AF5" w14:textId="77777777" w:rsidR="008A79DF" w:rsidRPr="00CD65B8" w:rsidRDefault="008A79DF" w:rsidP="008A79DF"/>
        </w:tc>
        <w:tc>
          <w:tcPr>
            <w:tcW w:w="1281" w:type="dxa"/>
          </w:tcPr>
          <w:p w14:paraId="01E9F74F" w14:textId="77777777" w:rsidR="008A79DF" w:rsidRPr="00CD65B8" w:rsidRDefault="008A79DF" w:rsidP="008A79DF"/>
        </w:tc>
        <w:tc>
          <w:tcPr>
            <w:tcW w:w="1591" w:type="dxa"/>
          </w:tcPr>
          <w:p w14:paraId="07C13E0F" w14:textId="77777777" w:rsidR="008A79DF" w:rsidRDefault="008A79DF" w:rsidP="008A79DF"/>
        </w:tc>
        <w:tc>
          <w:tcPr>
            <w:tcW w:w="1281" w:type="dxa"/>
          </w:tcPr>
          <w:p w14:paraId="1B768D4F" w14:textId="77777777" w:rsidR="008A79DF" w:rsidRPr="00EB444D" w:rsidRDefault="008A79DF" w:rsidP="008A79DF">
            <w:pPr>
              <w:rPr>
                <w:color w:val="000000"/>
              </w:rPr>
            </w:pPr>
          </w:p>
        </w:tc>
      </w:tr>
      <w:tr w:rsidR="008A79DF" w:rsidRPr="00CD65B8" w14:paraId="1AC72515" w14:textId="77777777" w:rsidTr="005E5C79">
        <w:tc>
          <w:tcPr>
            <w:tcW w:w="1619" w:type="dxa"/>
          </w:tcPr>
          <w:p w14:paraId="65361689" w14:textId="77777777" w:rsidR="008A79DF" w:rsidRDefault="008A79DF" w:rsidP="008A79DF">
            <w:pPr>
              <w:pStyle w:val="NormalWeb"/>
              <w:rPr>
                <w:color w:val="000000"/>
                <w:sz w:val="20"/>
                <w:szCs w:val="20"/>
              </w:rPr>
            </w:pPr>
            <w:r>
              <w:rPr>
                <w:color w:val="000000"/>
                <w:sz w:val="20"/>
                <w:szCs w:val="20"/>
              </w:rPr>
              <w:t>Nyal</w:t>
            </w:r>
          </w:p>
        </w:tc>
        <w:tc>
          <w:tcPr>
            <w:tcW w:w="1335" w:type="dxa"/>
          </w:tcPr>
          <w:p w14:paraId="670B828F" w14:textId="77777777" w:rsidR="008A79DF" w:rsidRPr="00CD65B8" w:rsidRDefault="008A79DF" w:rsidP="008A79DF">
            <w:pPr>
              <w:rPr>
                <w:color w:val="000000"/>
              </w:rPr>
            </w:pPr>
            <w:r>
              <w:t>Nyal  group 2</w:t>
            </w:r>
          </w:p>
        </w:tc>
        <w:tc>
          <w:tcPr>
            <w:tcW w:w="1107" w:type="dxa"/>
          </w:tcPr>
          <w:p w14:paraId="3F9CA8FA" w14:textId="77777777" w:rsidR="008A79DF" w:rsidRPr="00CD65B8" w:rsidRDefault="008A79DF" w:rsidP="008A79DF">
            <w:pPr>
              <w:rPr>
                <w:color w:val="000000"/>
              </w:rPr>
            </w:pPr>
          </w:p>
        </w:tc>
        <w:tc>
          <w:tcPr>
            <w:tcW w:w="1136" w:type="dxa"/>
          </w:tcPr>
          <w:p w14:paraId="780B506A" w14:textId="77777777" w:rsidR="008A79DF" w:rsidRPr="00CD65B8" w:rsidRDefault="008A79DF" w:rsidP="008A79DF"/>
        </w:tc>
        <w:tc>
          <w:tcPr>
            <w:tcW w:w="1281" w:type="dxa"/>
          </w:tcPr>
          <w:p w14:paraId="6518EB4A" w14:textId="77777777" w:rsidR="008A79DF" w:rsidRPr="00CD65B8" w:rsidRDefault="008A79DF" w:rsidP="008A79DF"/>
        </w:tc>
        <w:tc>
          <w:tcPr>
            <w:tcW w:w="1591" w:type="dxa"/>
          </w:tcPr>
          <w:p w14:paraId="08076E99" w14:textId="77777777" w:rsidR="008A79DF" w:rsidRDefault="008A79DF" w:rsidP="008A79DF"/>
        </w:tc>
        <w:tc>
          <w:tcPr>
            <w:tcW w:w="1281" w:type="dxa"/>
          </w:tcPr>
          <w:p w14:paraId="202A8899" w14:textId="77777777" w:rsidR="008A79DF" w:rsidRPr="00EB444D" w:rsidRDefault="008A79DF" w:rsidP="008A79DF">
            <w:pPr>
              <w:rPr>
                <w:color w:val="000000"/>
              </w:rPr>
            </w:pPr>
          </w:p>
        </w:tc>
      </w:tr>
      <w:tr w:rsidR="008A79DF" w:rsidRPr="00CD65B8" w14:paraId="510C85FC" w14:textId="77777777" w:rsidTr="005E5C79">
        <w:tc>
          <w:tcPr>
            <w:tcW w:w="1619" w:type="dxa"/>
          </w:tcPr>
          <w:p w14:paraId="64E665C0" w14:textId="77777777" w:rsidR="008A79DF" w:rsidRDefault="008A79DF" w:rsidP="008A79DF">
            <w:pPr>
              <w:pStyle w:val="NormalWeb"/>
              <w:rPr>
                <w:color w:val="000000"/>
                <w:sz w:val="20"/>
                <w:szCs w:val="20"/>
              </w:rPr>
            </w:pPr>
            <w:r>
              <w:rPr>
                <w:color w:val="000000"/>
                <w:sz w:val="20"/>
                <w:szCs w:val="20"/>
              </w:rPr>
              <w:t>Nyal</w:t>
            </w:r>
          </w:p>
        </w:tc>
        <w:tc>
          <w:tcPr>
            <w:tcW w:w="1335" w:type="dxa"/>
          </w:tcPr>
          <w:p w14:paraId="75DA6FC2" w14:textId="77777777" w:rsidR="008A79DF" w:rsidRPr="00CD65B8" w:rsidRDefault="008A79DF" w:rsidP="008A79DF">
            <w:pPr>
              <w:rPr>
                <w:color w:val="000000"/>
              </w:rPr>
            </w:pPr>
            <w:r>
              <w:t xml:space="preserve">Katieth </w:t>
            </w:r>
          </w:p>
        </w:tc>
        <w:tc>
          <w:tcPr>
            <w:tcW w:w="1107" w:type="dxa"/>
          </w:tcPr>
          <w:p w14:paraId="57FE4CBA" w14:textId="77777777" w:rsidR="008A79DF" w:rsidRPr="00CD65B8" w:rsidRDefault="008A79DF" w:rsidP="008A79DF">
            <w:pPr>
              <w:rPr>
                <w:color w:val="000000"/>
              </w:rPr>
            </w:pPr>
          </w:p>
        </w:tc>
        <w:tc>
          <w:tcPr>
            <w:tcW w:w="1136" w:type="dxa"/>
          </w:tcPr>
          <w:p w14:paraId="51D26119" w14:textId="77777777" w:rsidR="008A79DF" w:rsidRPr="00CD65B8" w:rsidRDefault="008A79DF" w:rsidP="008A79DF"/>
        </w:tc>
        <w:tc>
          <w:tcPr>
            <w:tcW w:w="1281" w:type="dxa"/>
          </w:tcPr>
          <w:p w14:paraId="0EE3DAA5" w14:textId="77777777" w:rsidR="008A79DF" w:rsidRPr="00CD65B8" w:rsidRDefault="008A79DF" w:rsidP="008A79DF"/>
        </w:tc>
        <w:tc>
          <w:tcPr>
            <w:tcW w:w="1591" w:type="dxa"/>
          </w:tcPr>
          <w:p w14:paraId="5647A842" w14:textId="77777777" w:rsidR="008A79DF" w:rsidRDefault="008A79DF" w:rsidP="008A79DF"/>
        </w:tc>
        <w:tc>
          <w:tcPr>
            <w:tcW w:w="1281" w:type="dxa"/>
          </w:tcPr>
          <w:p w14:paraId="160ECE49" w14:textId="77777777" w:rsidR="008A79DF" w:rsidRPr="00EB444D" w:rsidRDefault="008A79DF" w:rsidP="008A79DF">
            <w:pPr>
              <w:rPr>
                <w:color w:val="000000"/>
              </w:rPr>
            </w:pPr>
          </w:p>
        </w:tc>
      </w:tr>
      <w:tr w:rsidR="008A79DF" w:rsidRPr="00CD65B8" w14:paraId="728C2551" w14:textId="77777777" w:rsidTr="005E5C79">
        <w:tc>
          <w:tcPr>
            <w:tcW w:w="1619" w:type="dxa"/>
          </w:tcPr>
          <w:p w14:paraId="687CE89D" w14:textId="77777777" w:rsidR="008A79DF" w:rsidRDefault="008A79DF" w:rsidP="008A79DF">
            <w:pPr>
              <w:pStyle w:val="NormalWeb"/>
              <w:rPr>
                <w:color w:val="000000"/>
                <w:sz w:val="20"/>
                <w:szCs w:val="20"/>
              </w:rPr>
            </w:pPr>
            <w:r>
              <w:rPr>
                <w:color w:val="000000"/>
                <w:sz w:val="20"/>
                <w:szCs w:val="20"/>
              </w:rPr>
              <w:t>Kol</w:t>
            </w:r>
          </w:p>
        </w:tc>
        <w:tc>
          <w:tcPr>
            <w:tcW w:w="1335" w:type="dxa"/>
          </w:tcPr>
          <w:p w14:paraId="1AF4C799" w14:textId="77777777" w:rsidR="008A79DF" w:rsidRPr="00CD65B8" w:rsidRDefault="008A79DF" w:rsidP="008A79DF">
            <w:pPr>
              <w:rPr>
                <w:color w:val="000000"/>
              </w:rPr>
            </w:pPr>
            <w:r>
              <w:t>Ganglet</w:t>
            </w:r>
          </w:p>
        </w:tc>
        <w:tc>
          <w:tcPr>
            <w:tcW w:w="1107" w:type="dxa"/>
          </w:tcPr>
          <w:p w14:paraId="3B99F606" w14:textId="77777777" w:rsidR="008A79DF" w:rsidRPr="00CD65B8" w:rsidRDefault="008A79DF" w:rsidP="008A79DF">
            <w:pPr>
              <w:rPr>
                <w:color w:val="000000"/>
              </w:rPr>
            </w:pPr>
          </w:p>
        </w:tc>
        <w:tc>
          <w:tcPr>
            <w:tcW w:w="1136" w:type="dxa"/>
          </w:tcPr>
          <w:p w14:paraId="1C801BEC" w14:textId="77777777" w:rsidR="008A79DF" w:rsidRPr="00CD65B8" w:rsidRDefault="008A79DF" w:rsidP="008A79DF"/>
        </w:tc>
        <w:tc>
          <w:tcPr>
            <w:tcW w:w="1281" w:type="dxa"/>
          </w:tcPr>
          <w:p w14:paraId="79BBFB1B" w14:textId="77777777" w:rsidR="008A79DF" w:rsidRPr="00CD65B8" w:rsidRDefault="008A79DF" w:rsidP="008A79DF"/>
        </w:tc>
        <w:tc>
          <w:tcPr>
            <w:tcW w:w="1591" w:type="dxa"/>
          </w:tcPr>
          <w:p w14:paraId="3B9D3ADD" w14:textId="77777777" w:rsidR="008A79DF" w:rsidRDefault="008A79DF" w:rsidP="008A79DF"/>
        </w:tc>
        <w:tc>
          <w:tcPr>
            <w:tcW w:w="1281" w:type="dxa"/>
          </w:tcPr>
          <w:p w14:paraId="19E7F419" w14:textId="77777777" w:rsidR="008A79DF" w:rsidRPr="00EB444D" w:rsidRDefault="008A79DF" w:rsidP="008A79DF">
            <w:pPr>
              <w:rPr>
                <w:color w:val="000000"/>
              </w:rPr>
            </w:pPr>
          </w:p>
        </w:tc>
      </w:tr>
      <w:tr w:rsidR="008A79DF" w:rsidRPr="00CD65B8" w14:paraId="0E7632B0" w14:textId="77777777" w:rsidTr="005E5C79">
        <w:tc>
          <w:tcPr>
            <w:tcW w:w="1619" w:type="dxa"/>
          </w:tcPr>
          <w:p w14:paraId="05808426" w14:textId="77777777" w:rsidR="008A79DF" w:rsidRDefault="008A79DF" w:rsidP="008A79DF">
            <w:pPr>
              <w:pStyle w:val="NormalWeb"/>
              <w:rPr>
                <w:color w:val="000000"/>
                <w:sz w:val="20"/>
                <w:szCs w:val="20"/>
              </w:rPr>
            </w:pPr>
            <w:r>
              <w:rPr>
                <w:color w:val="000000"/>
                <w:sz w:val="20"/>
                <w:szCs w:val="20"/>
              </w:rPr>
              <w:t>Kol</w:t>
            </w:r>
          </w:p>
        </w:tc>
        <w:tc>
          <w:tcPr>
            <w:tcW w:w="1335" w:type="dxa"/>
          </w:tcPr>
          <w:p w14:paraId="2E5A52B0" w14:textId="77777777" w:rsidR="008A79DF" w:rsidRPr="00CD65B8" w:rsidRDefault="008A79DF" w:rsidP="008A79DF">
            <w:pPr>
              <w:rPr>
                <w:color w:val="000000"/>
              </w:rPr>
            </w:pPr>
            <w:r>
              <w:t>Pathiel</w:t>
            </w:r>
          </w:p>
        </w:tc>
        <w:tc>
          <w:tcPr>
            <w:tcW w:w="1107" w:type="dxa"/>
          </w:tcPr>
          <w:p w14:paraId="5A22FC35" w14:textId="77777777" w:rsidR="008A79DF" w:rsidRPr="00CD65B8" w:rsidRDefault="008A79DF" w:rsidP="008A79DF">
            <w:pPr>
              <w:rPr>
                <w:color w:val="000000"/>
              </w:rPr>
            </w:pPr>
          </w:p>
        </w:tc>
        <w:tc>
          <w:tcPr>
            <w:tcW w:w="1136" w:type="dxa"/>
          </w:tcPr>
          <w:p w14:paraId="0B326808" w14:textId="77777777" w:rsidR="008A79DF" w:rsidRPr="00CD65B8" w:rsidRDefault="008A79DF" w:rsidP="008A79DF"/>
        </w:tc>
        <w:tc>
          <w:tcPr>
            <w:tcW w:w="1281" w:type="dxa"/>
          </w:tcPr>
          <w:p w14:paraId="27CDA82A" w14:textId="77777777" w:rsidR="008A79DF" w:rsidRPr="00CD65B8" w:rsidRDefault="008A79DF" w:rsidP="008A79DF"/>
        </w:tc>
        <w:tc>
          <w:tcPr>
            <w:tcW w:w="1591" w:type="dxa"/>
          </w:tcPr>
          <w:p w14:paraId="17B92203" w14:textId="77777777" w:rsidR="008A79DF" w:rsidRDefault="008A79DF" w:rsidP="008A79DF"/>
        </w:tc>
        <w:tc>
          <w:tcPr>
            <w:tcW w:w="1281" w:type="dxa"/>
          </w:tcPr>
          <w:p w14:paraId="345A7CE5" w14:textId="77777777" w:rsidR="008A79DF" w:rsidRPr="00EB444D" w:rsidRDefault="008A79DF" w:rsidP="008A79DF">
            <w:pPr>
              <w:rPr>
                <w:color w:val="000000"/>
              </w:rPr>
            </w:pPr>
          </w:p>
        </w:tc>
      </w:tr>
    </w:tbl>
    <w:p w14:paraId="7B54C2AF" w14:textId="77777777" w:rsidR="00B8512C" w:rsidRDefault="00B8512C" w:rsidP="00257753">
      <w:pPr>
        <w:tabs>
          <w:tab w:val="left" w:pos="709"/>
        </w:tabs>
        <w:jc w:val="lowKashida"/>
        <w:rPr>
          <w:rFonts w:ascii="Times New Roman" w:hAnsi="Times New Roman" w:cs="Times New Roman"/>
          <w:b/>
          <w:sz w:val="20"/>
          <w:szCs w:val="20"/>
        </w:rPr>
      </w:pPr>
    </w:p>
    <w:p w14:paraId="197B9EEA" w14:textId="77777777" w:rsidR="00F26909" w:rsidRPr="00CD65B8" w:rsidRDefault="004164F1" w:rsidP="00257753">
      <w:pPr>
        <w:tabs>
          <w:tab w:val="left" w:pos="709"/>
        </w:tabs>
        <w:jc w:val="lowKashida"/>
        <w:rPr>
          <w:rFonts w:ascii="Times New Roman" w:hAnsi="Times New Roman" w:cs="Times New Roman"/>
          <w:b/>
          <w:sz w:val="20"/>
          <w:szCs w:val="20"/>
        </w:rPr>
      </w:pPr>
      <w:r>
        <w:rPr>
          <w:rFonts w:ascii="Times New Roman" w:hAnsi="Times New Roman" w:cs="Times New Roman"/>
          <w:b/>
          <w:sz w:val="20"/>
          <w:szCs w:val="20"/>
        </w:rPr>
        <w:t xml:space="preserve">Table 14: </w:t>
      </w:r>
      <w:r w:rsidR="00F26909" w:rsidRPr="00CD65B8">
        <w:rPr>
          <w:rFonts w:ascii="Times New Roman" w:hAnsi="Times New Roman" w:cs="Times New Roman"/>
          <w:b/>
          <w:sz w:val="20"/>
          <w:szCs w:val="20"/>
        </w:rPr>
        <w:t>Gender disaggregated data for all groups</w:t>
      </w:r>
    </w:p>
    <w:tbl>
      <w:tblPr>
        <w:tblStyle w:val="TableGrid"/>
        <w:tblW w:w="0" w:type="auto"/>
        <w:tblLook w:val="04A0" w:firstRow="1" w:lastRow="0" w:firstColumn="1" w:lastColumn="0" w:noHBand="0" w:noVBand="1"/>
      </w:tblPr>
      <w:tblGrid>
        <w:gridCol w:w="511"/>
        <w:gridCol w:w="4241"/>
        <w:gridCol w:w="2298"/>
        <w:gridCol w:w="2300"/>
      </w:tblGrid>
      <w:tr w:rsidR="00F26909" w:rsidRPr="00CD65B8" w14:paraId="4CE08DAB" w14:textId="77777777" w:rsidTr="00CD54F7">
        <w:tc>
          <w:tcPr>
            <w:tcW w:w="511" w:type="dxa"/>
          </w:tcPr>
          <w:p w14:paraId="368C3EF1" w14:textId="77777777" w:rsidR="00F26909" w:rsidRPr="00CD65B8" w:rsidRDefault="00F26909" w:rsidP="00257753">
            <w:pPr>
              <w:tabs>
                <w:tab w:val="left" w:pos="709"/>
              </w:tabs>
              <w:jc w:val="lowKashida"/>
              <w:rPr>
                <w:b/>
              </w:rPr>
            </w:pPr>
            <w:r w:rsidRPr="00CD65B8">
              <w:rPr>
                <w:b/>
              </w:rPr>
              <w:t>No.</w:t>
            </w:r>
          </w:p>
        </w:tc>
        <w:tc>
          <w:tcPr>
            <w:tcW w:w="4241" w:type="dxa"/>
          </w:tcPr>
          <w:p w14:paraId="3D57656A" w14:textId="77777777" w:rsidR="00F26909" w:rsidRPr="00CD65B8" w:rsidRDefault="00F26909" w:rsidP="00257753">
            <w:pPr>
              <w:tabs>
                <w:tab w:val="left" w:pos="709"/>
              </w:tabs>
              <w:jc w:val="lowKashida"/>
              <w:rPr>
                <w:b/>
              </w:rPr>
            </w:pPr>
            <w:r w:rsidRPr="00CD65B8">
              <w:rPr>
                <w:b/>
              </w:rPr>
              <w:t>Group name/ Activity description</w:t>
            </w:r>
          </w:p>
        </w:tc>
        <w:tc>
          <w:tcPr>
            <w:tcW w:w="2298" w:type="dxa"/>
          </w:tcPr>
          <w:p w14:paraId="5CDA6062" w14:textId="77777777" w:rsidR="00F26909" w:rsidRPr="00CD65B8" w:rsidRDefault="00F26909" w:rsidP="00257753">
            <w:pPr>
              <w:tabs>
                <w:tab w:val="left" w:pos="709"/>
              </w:tabs>
              <w:jc w:val="lowKashida"/>
              <w:rPr>
                <w:b/>
              </w:rPr>
            </w:pPr>
            <w:r w:rsidRPr="00CD65B8">
              <w:rPr>
                <w:b/>
              </w:rPr>
              <w:t>No. of female</w:t>
            </w:r>
          </w:p>
        </w:tc>
        <w:tc>
          <w:tcPr>
            <w:tcW w:w="2300" w:type="dxa"/>
          </w:tcPr>
          <w:p w14:paraId="40B07761" w14:textId="77777777" w:rsidR="00F26909" w:rsidRPr="00CD65B8" w:rsidRDefault="00F26909" w:rsidP="00257753">
            <w:pPr>
              <w:tabs>
                <w:tab w:val="left" w:pos="709"/>
              </w:tabs>
              <w:jc w:val="lowKashida"/>
              <w:rPr>
                <w:b/>
              </w:rPr>
            </w:pPr>
            <w:r w:rsidRPr="00CD65B8">
              <w:rPr>
                <w:b/>
              </w:rPr>
              <w:t>No. of male</w:t>
            </w:r>
          </w:p>
        </w:tc>
      </w:tr>
      <w:tr w:rsidR="00F26909" w:rsidRPr="00CD65B8" w14:paraId="1381C103" w14:textId="77777777" w:rsidTr="00CD54F7">
        <w:tc>
          <w:tcPr>
            <w:tcW w:w="511" w:type="dxa"/>
          </w:tcPr>
          <w:p w14:paraId="5DA7B342" w14:textId="77777777" w:rsidR="00F26909" w:rsidRPr="00CD65B8" w:rsidRDefault="00DE0710" w:rsidP="00257753">
            <w:pPr>
              <w:tabs>
                <w:tab w:val="left" w:pos="709"/>
              </w:tabs>
              <w:jc w:val="lowKashida"/>
            </w:pPr>
            <w:r w:rsidRPr="00CD65B8">
              <w:t>1</w:t>
            </w:r>
          </w:p>
        </w:tc>
        <w:tc>
          <w:tcPr>
            <w:tcW w:w="4241" w:type="dxa"/>
          </w:tcPr>
          <w:p w14:paraId="0594D887" w14:textId="77777777" w:rsidR="00F26909" w:rsidRPr="00CD65B8" w:rsidRDefault="001E0EE9" w:rsidP="00257753">
            <w:pPr>
              <w:tabs>
                <w:tab w:val="left" w:pos="709"/>
              </w:tabs>
              <w:jc w:val="lowKashida"/>
            </w:pPr>
            <w:r w:rsidRPr="00CD65B8">
              <w:t>Seed produc</w:t>
            </w:r>
            <w:r w:rsidR="005248A2" w:rsidRPr="00CD65B8">
              <w:t>e</w:t>
            </w:r>
            <w:r w:rsidRPr="00CD65B8">
              <w:t>r</w:t>
            </w:r>
            <w:r w:rsidR="005248A2" w:rsidRPr="00CD65B8">
              <w:t xml:space="preserve"> group</w:t>
            </w:r>
          </w:p>
        </w:tc>
        <w:tc>
          <w:tcPr>
            <w:tcW w:w="2298" w:type="dxa"/>
          </w:tcPr>
          <w:p w14:paraId="3A435596" w14:textId="77777777" w:rsidR="00F26909" w:rsidRPr="00CD65B8" w:rsidRDefault="000C6896" w:rsidP="00257753">
            <w:pPr>
              <w:tabs>
                <w:tab w:val="left" w:pos="709"/>
              </w:tabs>
              <w:jc w:val="lowKashida"/>
            </w:pPr>
            <w:r w:rsidRPr="00CD65B8">
              <w:t>68</w:t>
            </w:r>
          </w:p>
        </w:tc>
        <w:tc>
          <w:tcPr>
            <w:tcW w:w="2300" w:type="dxa"/>
          </w:tcPr>
          <w:p w14:paraId="44372B37" w14:textId="77777777" w:rsidR="00F26909" w:rsidRPr="00CD65B8" w:rsidRDefault="000C6896" w:rsidP="00257753">
            <w:pPr>
              <w:tabs>
                <w:tab w:val="left" w:pos="709"/>
              </w:tabs>
              <w:jc w:val="lowKashida"/>
            </w:pPr>
            <w:r w:rsidRPr="00CD65B8">
              <w:t>37</w:t>
            </w:r>
          </w:p>
        </w:tc>
      </w:tr>
      <w:tr w:rsidR="00F26909" w:rsidRPr="00CD65B8" w14:paraId="280A6E0D" w14:textId="77777777" w:rsidTr="00CD54F7">
        <w:tc>
          <w:tcPr>
            <w:tcW w:w="511" w:type="dxa"/>
          </w:tcPr>
          <w:p w14:paraId="73D6565F" w14:textId="77777777" w:rsidR="00F26909" w:rsidRPr="00CD65B8" w:rsidRDefault="00DE0710" w:rsidP="00257753">
            <w:pPr>
              <w:tabs>
                <w:tab w:val="left" w:pos="709"/>
              </w:tabs>
              <w:jc w:val="lowKashida"/>
            </w:pPr>
            <w:r w:rsidRPr="00CD65B8">
              <w:t>2</w:t>
            </w:r>
          </w:p>
        </w:tc>
        <w:tc>
          <w:tcPr>
            <w:tcW w:w="4241" w:type="dxa"/>
          </w:tcPr>
          <w:p w14:paraId="00BC62E4" w14:textId="77777777" w:rsidR="00F26909" w:rsidRPr="00CD65B8" w:rsidRDefault="00B072E9" w:rsidP="00257753">
            <w:pPr>
              <w:tabs>
                <w:tab w:val="left" w:pos="709"/>
              </w:tabs>
              <w:jc w:val="lowKashida"/>
            </w:pPr>
            <w:r w:rsidRPr="00CD65B8">
              <w:t>Fisher folk field school group</w:t>
            </w:r>
          </w:p>
        </w:tc>
        <w:tc>
          <w:tcPr>
            <w:tcW w:w="2298" w:type="dxa"/>
          </w:tcPr>
          <w:p w14:paraId="562A795A" w14:textId="1728D218" w:rsidR="00F26909" w:rsidRPr="00CD65B8" w:rsidRDefault="00926D75" w:rsidP="00257753">
            <w:pPr>
              <w:tabs>
                <w:tab w:val="left" w:pos="709"/>
              </w:tabs>
              <w:jc w:val="lowKashida"/>
            </w:pPr>
            <w:r>
              <w:t>5</w:t>
            </w:r>
          </w:p>
        </w:tc>
        <w:tc>
          <w:tcPr>
            <w:tcW w:w="2300" w:type="dxa"/>
          </w:tcPr>
          <w:p w14:paraId="367E5833" w14:textId="1410B225" w:rsidR="00F26909" w:rsidRPr="00CD65B8" w:rsidRDefault="00926D75" w:rsidP="00257753">
            <w:pPr>
              <w:tabs>
                <w:tab w:val="left" w:pos="709"/>
              </w:tabs>
              <w:jc w:val="lowKashida"/>
            </w:pPr>
            <w:r>
              <w:t>245</w:t>
            </w:r>
          </w:p>
        </w:tc>
      </w:tr>
      <w:tr w:rsidR="00F26909" w:rsidRPr="00CD65B8" w14:paraId="0B858F6B" w14:textId="77777777" w:rsidTr="00CD54F7">
        <w:tc>
          <w:tcPr>
            <w:tcW w:w="511" w:type="dxa"/>
          </w:tcPr>
          <w:p w14:paraId="332CB42D" w14:textId="77777777" w:rsidR="00F26909" w:rsidRPr="00CD65B8" w:rsidRDefault="00DE0710" w:rsidP="00257753">
            <w:pPr>
              <w:tabs>
                <w:tab w:val="left" w:pos="709"/>
              </w:tabs>
              <w:jc w:val="lowKashida"/>
            </w:pPr>
            <w:r w:rsidRPr="00CD65B8">
              <w:t>3</w:t>
            </w:r>
          </w:p>
        </w:tc>
        <w:tc>
          <w:tcPr>
            <w:tcW w:w="4241" w:type="dxa"/>
          </w:tcPr>
          <w:p w14:paraId="5508F8D0" w14:textId="77777777" w:rsidR="00F26909" w:rsidRPr="00CD65B8" w:rsidRDefault="00A41E4A" w:rsidP="00257753">
            <w:pPr>
              <w:tabs>
                <w:tab w:val="left" w:pos="709"/>
              </w:tabs>
              <w:jc w:val="lowKashida"/>
            </w:pPr>
            <w:r w:rsidRPr="00CD65B8">
              <w:t>Farmer producer groups</w:t>
            </w:r>
          </w:p>
        </w:tc>
        <w:tc>
          <w:tcPr>
            <w:tcW w:w="2298" w:type="dxa"/>
          </w:tcPr>
          <w:p w14:paraId="543E34EE" w14:textId="5F8EFD99" w:rsidR="00F26909" w:rsidRPr="00CD65B8" w:rsidRDefault="00EC582D" w:rsidP="00257753">
            <w:pPr>
              <w:tabs>
                <w:tab w:val="left" w:pos="709"/>
              </w:tabs>
              <w:jc w:val="lowKashida"/>
            </w:pPr>
            <w:r w:rsidRPr="00CD65B8">
              <w:t>3</w:t>
            </w:r>
            <w:r w:rsidR="00926D75">
              <w:t>53</w:t>
            </w:r>
          </w:p>
        </w:tc>
        <w:tc>
          <w:tcPr>
            <w:tcW w:w="2300" w:type="dxa"/>
          </w:tcPr>
          <w:p w14:paraId="7181617B" w14:textId="0BA3AD5A" w:rsidR="00F26909" w:rsidRPr="00CD65B8" w:rsidRDefault="00926D75" w:rsidP="00257753">
            <w:pPr>
              <w:tabs>
                <w:tab w:val="left" w:pos="709"/>
              </w:tabs>
              <w:jc w:val="lowKashida"/>
            </w:pPr>
            <w:r>
              <w:t>122</w:t>
            </w:r>
          </w:p>
        </w:tc>
      </w:tr>
      <w:tr w:rsidR="009B5CB9" w:rsidRPr="00CD65B8" w14:paraId="38765114" w14:textId="77777777" w:rsidTr="00CD54F7">
        <w:tc>
          <w:tcPr>
            <w:tcW w:w="511" w:type="dxa"/>
          </w:tcPr>
          <w:p w14:paraId="1DDBA65C" w14:textId="77777777" w:rsidR="009B5CB9" w:rsidRPr="00CD65B8" w:rsidRDefault="009B5CB9" w:rsidP="00257753">
            <w:pPr>
              <w:tabs>
                <w:tab w:val="left" w:pos="709"/>
              </w:tabs>
              <w:jc w:val="lowKashida"/>
            </w:pPr>
            <w:r w:rsidRPr="00CD65B8">
              <w:t>4</w:t>
            </w:r>
          </w:p>
        </w:tc>
        <w:tc>
          <w:tcPr>
            <w:tcW w:w="4241" w:type="dxa"/>
          </w:tcPr>
          <w:p w14:paraId="0E89CA87" w14:textId="77777777" w:rsidR="009B5CB9" w:rsidRPr="00CD65B8" w:rsidRDefault="009B5CB9" w:rsidP="00257753">
            <w:pPr>
              <w:tabs>
                <w:tab w:val="left" w:pos="709"/>
              </w:tabs>
              <w:jc w:val="lowKashida"/>
            </w:pPr>
            <w:r w:rsidRPr="00CD65B8">
              <w:t>Community managed disaster risk reduction</w:t>
            </w:r>
          </w:p>
        </w:tc>
        <w:tc>
          <w:tcPr>
            <w:tcW w:w="2298" w:type="dxa"/>
          </w:tcPr>
          <w:p w14:paraId="572B4BDF" w14:textId="77777777" w:rsidR="009B5CB9" w:rsidRPr="00CD65B8" w:rsidRDefault="009B5CB9" w:rsidP="00257753">
            <w:pPr>
              <w:tabs>
                <w:tab w:val="left" w:pos="709"/>
              </w:tabs>
              <w:jc w:val="lowKashida"/>
            </w:pPr>
            <w:r w:rsidRPr="00CD65B8">
              <w:t>10</w:t>
            </w:r>
          </w:p>
        </w:tc>
        <w:tc>
          <w:tcPr>
            <w:tcW w:w="2300" w:type="dxa"/>
          </w:tcPr>
          <w:p w14:paraId="330A9802" w14:textId="77777777" w:rsidR="009B5CB9" w:rsidRPr="00CD65B8" w:rsidRDefault="009B5CB9" w:rsidP="00257753">
            <w:pPr>
              <w:tabs>
                <w:tab w:val="left" w:pos="709"/>
              </w:tabs>
              <w:jc w:val="lowKashida"/>
            </w:pPr>
            <w:r w:rsidRPr="00CD65B8">
              <w:t>45</w:t>
            </w:r>
          </w:p>
        </w:tc>
      </w:tr>
      <w:tr w:rsidR="009B5CB9" w:rsidRPr="00CD65B8" w14:paraId="400AF215" w14:textId="77777777" w:rsidTr="00CD54F7">
        <w:tc>
          <w:tcPr>
            <w:tcW w:w="511" w:type="dxa"/>
          </w:tcPr>
          <w:p w14:paraId="2E1149A1" w14:textId="77777777" w:rsidR="009B5CB9" w:rsidRPr="00CD65B8" w:rsidRDefault="009B5CB9" w:rsidP="00257753">
            <w:pPr>
              <w:tabs>
                <w:tab w:val="left" w:pos="709"/>
              </w:tabs>
              <w:jc w:val="lowKashida"/>
            </w:pPr>
            <w:r w:rsidRPr="00CD65B8">
              <w:t>5</w:t>
            </w:r>
          </w:p>
        </w:tc>
        <w:tc>
          <w:tcPr>
            <w:tcW w:w="4241" w:type="dxa"/>
          </w:tcPr>
          <w:p w14:paraId="68426566" w14:textId="77777777" w:rsidR="009B5CB9" w:rsidRPr="00CD65B8" w:rsidRDefault="009B5CB9" w:rsidP="00257753">
            <w:pPr>
              <w:tabs>
                <w:tab w:val="left" w:pos="709"/>
              </w:tabs>
              <w:jc w:val="lowKashida"/>
            </w:pPr>
            <w:r w:rsidRPr="00CD65B8">
              <w:t>Poultry beneficiaries/ groups</w:t>
            </w:r>
          </w:p>
        </w:tc>
        <w:tc>
          <w:tcPr>
            <w:tcW w:w="2298" w:type="dxa"/>
          </w:tcPr>
          <w:p w14:paraId="5638F7EF" w14:textId="77777777" w:rsidR="009B5CB9" w:rsidRPr="00CD65B8" w:rsidRDefault="009B5CB9" w:rsidP="00257753">
            <w:pPr>
              <w:tabs>
                <w:tab w:val="left" w:pos="709"/>
              </w:tabs>
              <w:jc w:val="lowKashida"/>
            </w:pPr>
            <w:r w:rsidRPr="00CD65B8">
              <w:t>50</w:t>
            </w:r>
          </w:p>
        </w:tc>
        <w:tc>
          <w:tcPr>
            <w:tcW w:w="2300" w:type="dxa"/>
          </w:tcPr>
          <w:p w14:paraId="628C6BA8" w14:textId="77777777" w:rsidR="009B5CB9" w:rsidRPr="00CD65B8" w:rsidRDefault="009B5CB9" w:rsidP="00257753">
            <w:pPr>
              <w:tabs>
                <w:tab w:val="left" w:pos="709"/>
              </w:tabs>
              <w:jc w:val="lowKashida"/>
            </w:pPr>
            <w:r w:rsidRPr="00CD65B8">
              <w:t>50</w:t>
            </w:r>
          </w:p>
        </w:tc>
      </w:tr>
      <w:tr w:rsidR="009B5CB9" w:rsidRPr="00CD65B8" w14:paraId="1DF12235" w14:textId="77777777" w:rsidTr="00CD54F7">
        <w:tc>
          <w:tcPr>
            <w:tcW w:w="511" w:type="dxa"/>
          </w:tcPr>
          <w:p w14:paraId="7EF5F89A" w14:textId="77777777" w:rsidR="009B5CB9" w:rsidRPr="00CD65B8" w:rsidRDefault="009B5CB9" w:rsidP="00257753">
            <w:pPr>
              <w:tabs>
                <w:tab w:val="left" w:pos="709"/>
              </w:tabs>
              <w:jc w:val="lowKashida"/>
            </w:pPr>
            <w:r w:rsidRPr="00CD65B8">
              <w:t>6</w:t>
            </w:r>
          </w:p>
        </w:tc>
        <w:tc>
          <w:tcPr>
            <w:tcW w:w="4241" w:type="dxa"/>
          </w:tcPr>
          <w:p w14:paraId="3D4F1824" w14:textId="77777777" w:rsidR="009B5CB9" w:rsidRPr="00CD65B8" w:rsidRDefault="00222835" w:rsidP="00257753">
            <w:pPr>
              <w:tabs>
                <w:tab w:val="left" w:pos="709"/>
              </w:tabs>
              <w:jc w:val="lowKashida"/>
            </w:pPr>
            <w:r w:rsidRPr="00CD65B8">
              <w:t>Village savings and loan groups</w:t>
            </w:r>
          </w:p>
        </w:tc>
        <w:tc>
          <w:tcPr>
            <w:tcW w:w="2298" w:type="dxa"/>
          </w:tcPr>
          <w:p w14:paraId="1E5E0202" w14:textId="213E1636" w:rsidR="009B5CB9" w:rsidRPr="00CD65B8" w:rsidRDefault="00444926" w:rsidP="00257753">
            <w:pPr>
              <w:tabs>
                <w:tab w:val="left" w:pos="709"/>
              </w:tabs>
              <w:jc w:val="lowKashida"/>
            </w:pPr>
            <w:r w:rsidRPr="00CD65B8">
              <w:t>1</w:t>
            </w:r>
            <w:r w:rsidR="00926D75">
              <w:t>99</w:t>
            </w:r>
          </w:p>
        </w:tc>
        <w:tc>
          <w:tcPr>
            <w:tcW w:w="2300" w:type="dxa"/>
          </w:tcPr>
          <w:p w14:paraId="177FD3E8" w14:textId="65E6D827" w:rsidR="009B5CB9" w:rsidRPr="00CD65B8" w:rsidRDefault="00444926" w:rsidP="00257753">
            <w:pPr>
              <w:tabs>
                <w:tab w:val="left" w:pos="709"/>
              </w:tabs>
              <w:jc w:val="lowKashida"/>
            </w:pPr>
            <w:r w:rsidRPr="00CD65B8">
              <w:t>1</w:t>
            </w:r>
            <w:r w:rsidR="00926D75">
              <w:t>44</w:t>
            </w:r>
          </w:p>
        </w:tc>
      </w:tr>
      <w:tr w:rsidR="006448BC" w:rsidRPr="00CD65B8" w14:paraId="5467EC4D" w14:textId="77777777" w:rsidTr="00CD54F7">
        <w:tc>
          <w:tcPr>
            <w:tcW w:w="511" w:type="dxa"/>
          </w:tcPr>
          <w:p w14:paraId="46BA0433" w14:textId="77777777" w:rsidR="006448BC" w:rsidRPr="00CD65B8" w:rsidRDefault="006448BC" w:rsidP="00257753">
            <w:pPr>
              <w:tabs>
                <w:tab w:val="left" w:pos="709"/>
              </w:tabs>
              <w:jc w:val="lowKashida"/>
            </w:pPr>
            <w:r w:rsidRPr="00CD65B8">
              <w:t>7</w:t>
            </w:r>
          </w:p>
        </w:tc>
        <w:tc>
          <w:tcPr>
            <w:tcW w:w="4241" w:type="dxa"/>
          </w:tcPr>
          <w:p w14:paraId="693FF42A" w14:textId="77777777" w:rsidR="006448BC" w:rsidRPr="00CD65B8" w:rsidRDefault="006448BC" w:rsidP="00257753">
            <w:pPr>
              <w:tabs>
                <w:tab w:val="left" w:pos="709"/>
              </w:tabs>
              <w:jc w:val="lowKashida"/>
            </w:pPr>
            <w:r w:rsidRPr="00CD65B8">
              <w:t xml:space="preserve">Vegetable seeds </w:t>
            </w:r>
            <w:r w:rsidR="005875A3" w:rsidRPr="00CD65B8">
              <w:t xml:space="preserve">and tools </w:t>
            </w:r>
            <w:r w:rsidRPr="00CD65B8">
              <w:t>beneficiaries</w:t>
            </w:r>
          </w:p>
        </w:tc>
        <w:tc>
          <w:tcPr>
            <w:tcW w:w="2298" w:type="dxa"/>
          </w:tcPr>
          <w:p w14:paraId="5586CEB7" w14:textId="63FF3565" w:rsidR="006448BC" w:rsidRPr="00CD65B8" w:rsidRDefault="00926D75" w:rsidP="00257753">
            <w:pPr>
              <w:tabs>
                <w:tab w:val="left" w:pos="709"/>
              </w:tabs>
              <w:jc w:val="lowKashida"/>
            </w:pPr>
            <w:r>
              <w:t>395</w:t>
            </w:r>
          </w:p>
        </w:tc>
        <w:tc>
          <w:tcPr>
            <w:tcW w:w="2300" w:type="dxa"/>
          </w:tcPr>
          <w:p w14:paraId="2FB52C0E" w14:textId="50B04CBD" w:rsidR="006448BC" w:rsidRPr="00CD65B8" w:rsidRDefault="00926D75" w:rsidP="00257753">
            <w:pPr>
              <w:tabs>
                <w:tab w:val="left" w:pos="709"/>
              </w:tabs>
              <w:jc w:val="lowKashida"/>
            </w:pPr>
            <w:r>
              <w:t>295</w:t>
            </w:r>
          </w:p>
        </w:tc>
      </w:tr>
      <w:tr w:rsidR="006448BC" w:rsidRPr="00CD65B8" w14:paraId="01250CB2" w14:textId="77777777" w:rsidTr="00CD54F7">
        <w:tc>
          <w:tcPr>
            <w:tcW w:w="511" w:type="dxa"/>
          </w:tcPr>
          <w:p w14:paraId="31E1304C" w14:textId="77777777" w:rsidR="006448BC" w:rsidRPr="00CD65B8" w:rsidRDefault="006448BC" w:rsidP="00257753">
            <w:pPr>
              <w:tabs>
                <w:tab w:val="left" w:pos="709"/>
              </w:tabs>
              <w:jc w:val="lowKashida"/>
            </w:pPr>
            <w:r w:rsidRPr="00CD65B8">
              <w:t>8</w:t>
            </w:r>
          </w:p>
        </w:tc>
        <w:tc>
          <w:tcPr>
            <w:tcW w:w="4241" w:type="dxa"/>
          </w:tcPr>
          <w:p w14:paraId="2706A3C9" w14:textId="77777777" w:rsidR="006448BC" w:rsidRPr="00CD65B8" w:rsidRDefault="006448BC" w:rsidP="00257753">
            <w:pPr>
              <w:tabs>
                <w:tab w:val="left" w:pos="709"/>
              </w:tabs>
              <w:jc w:val="lowKashida"/>
            </w:pPr>
            <w:r w:rsidRPr="00CD65B8">
              <w:t>Fishing kit beneficiaries</w:t>
            </w:r>
          </w:p>
        </w:tc>
        <w:tc>
          <w:tcPr>
            <w:tcW w:w="2298" w:type="dxa"/>
          </w:tcPr>
          <w:p w14:paraId="44C61722" w14:textId="167CE1D4" w:rsidR="006448BC" w:rsidRPr="00CD65B8" w:rsidRDefault="00CD0BAA" w:rsidP="00257753">
            <w:pPr>
              <w:tabs>
                <w:tab w:val="left" w:pos="709"/>
              </w:tabs>
              <w:jc w:val="lowKashida"/>
            </w:pPr>
            <w:r>
              <w:t>12</w:t>
            </w:r>
          </w:p>
        </w:tc>
        <w:tc>
          <w:tcPr>
            <w:tcW w:w="2300" w:type="dxa"/>
          </w:tcPr>
          <w:p w14:paraId="7E724745" w14:textId="4FF03C76" w:rsidR="006448BC" w:rsidRPr="00CD65B8" w:rsidRDefault="00CD0BAA" w:rsidP="00257753">
            <w:pPr>
              <w:tabs>
                <w:tab w:val="left" w:pos="709"/>
              </w:tabs>
              <w:jc w:val="lowKashida"/>
            </w:pPr>
            <w:r>
              <w:t>336</w:t>
            </w:r>
          </w:p>
        </w:tc>
      </w:tr>
      <w:tr w:rsidR="005875A3" w:rsidRPr="00CD65B8" w14:paraId="2DB7104E" w14:textId="77777777" w:rsidTr="00CD54F7">
        <w:tc>
          <w:tcPr>
            <w:tcW w:w="511" w:type="dxa"/>
          </w:tcPr>
          <w:p w14:paraId="0564A810" w14:textId="77777777" w:rsidR="005875A3" w:rsidRPr="00CD65B8" w:rsidRDefault="005875A3" w:rsidP="00257753">
            <w:pPr>
              <w:tabs>
                <w:tab w:val="left" w:pos="709"/>
              </w:tabs>
              <w:jc w:val="lowKashida"/>
            </w:pPr>
            <w:r w:rsidRPr="00CD65B8">
              <w:t>9</w:t>
            </w:r>
          </w:p>
        </w:tc>
        <w:tc>
          <w:tcPr>
            <w:tcW w:w="4241" w:type="dxa"/>
          </w:tcPr>
          <w:p w14:paraId="0190256A" w14:textId="77777777" w:rsidR="005875A3" w:rsidRPr="00CD65B8" w:rsidRDefault="005875A3" w:rsidP="00257753">
            <w:pPr>
              <w:tabs>
                <w:tab w:val="left" w:pos="709"/>
              </w:tabs>
              <w:jc w:val="lowKashida"/>
            </w:pPr>
            <w:r w:rsidRPr="00CD65B8">
              <w:t>Staple seeds and tools beneficiaries</w:t>
            </w:r>
          </w:p>
        </w:tc>
        <w:tc>
          <w:tcPr>
            <w:tcW w:w="2298" w:type="dxa"/>
          </w:tcPr>
          <w:p w14:paraId="11F809F1" w14:textId="77777777" w:rsidR="005875A3" w:rsidRPr="00CD65B8" w:rsidRDefault="005875A3" w:rsidP="00257753">
            <w:pPr>
              <w:tabs>
                <w:tab w:val="left" w:pos="709"/>
              </w:tabs>
              <w:jc w:val="lowKashida"/>
            </w:pPr>
            <w:r w:rsidRPr="00CD65B8">
              <w:t>302</w:t>
            </w:r>
          </w:p>
        </w:tc>
        <w:tc>
          <w:tcPr>
            <w:tcW w:w="2300" w:type="dxa"/>
          </w:tcPr>
          <w:p w14:paraId="73A2201E" w14:textId="77777777" w:rsidR="005875A3" w:rsidRPr="00CD65B8" w:rsidRDefault="005875A3" w:rsidP="00257753">
            <w:pPr>
              <w:tabs>
                <w:tab w:val="left" w:pos="709"/>
              </w:tabs>
              <w:jc w:val="lowKashida"/>
            </w:pPr>
            <w:r w:rsidRPr="00CD65B8">
              <w:t>148</w:t>
            </w:r>
          </w:p>
        </w:tc>
      </w:tr>
      <w:tr w:rsidR="0018494F" w:rsidRPr="00CD65B8" w14:paraId="10D2A5BE" w14:textId="77777777" w:rsidTr="00CD54F7">
        <w:tc>
          <w:tcPr>
            <w:tcW w:w="511" w:type="dxa"/>
          </w:tcPr>
          <w:p w14:paraId="62F943B2" w14:textId="77777777" w:rsidR="0018494F" w:rsidRPr="00CD65B8" w:rsidRDefault="004163B3" w:rsidP="00257753">
            <w:pPr>
              <w:tabs>
                <w:tab w:val="left" w:pos="709"/>
              </w:tabs>
              <w:jc w:val="lowKashida"/>
            </w:pPr>
            <w:r>
              <w:t>10</w:t>
            </w:r>
          </w:p>
        </w:tc>
        <w:tc>
          <w:tcPr>
            <w:tcW w:w="4241" w:type="dxa"/>
          </w:tcPr>
          <w:p w14:paraId="0FA6E8D2" w14:textId="77777777" w:rsidR="0018494F" w:rsidRPr="00CD65B8" w:rsidRDefault="004163B3" w:rsidP="00257753">
            <w:pPr>
              <w:tabs>
                <w:tab w:val="left" w:pos="709"/>
              </w:tabs>
              <w:jc w:val="lowKashida"/>
            </w:pPr>
            <w:r>
              <w:t xml:space="preserve"> IYCF Mother Care Group</w:t>
            </w:r>
          </w:p>
        </w:tc>
        <w:tc>
          <w:tcPr>
            <w:tcW w:w="2298" w:type="dxa"/>
          </w:tcPr>
          <w:p w14:paraId="113E7C03" w14:textId="4E4C486B" w:rsidR="0018494F" w:rsidRPr="00CD65B8" w:rsidRDefault="004163B3" w:rsidP="00257753">
            <w:pPr>
              <w:tabs>
                <w:tab w:val="left" w:pos="709"/>
              </w:tabs>
              <w:jc w:val="lowKashida"/>
            </w:pPr>
            <w:r>
              <w:t>8</w:t>
            </w:r>
            <w:r w:rsidR="00CD0BAA">
              <w:t>64</w:t>
            </w:r>
          </w:p>
        </w:tc>
        <w:tc>
          <w:tcPr>
            <w:tcW w:w="2300" w:type="dxa"/>
          </w:tcPr>
          <w:p w14:paraId="252829A7" w14:textId="5F830AA2" w:rsidR="0018494F" w:rsidRPr="00CD65B8" w:rsidRDefault="00CD0BAA" w:rsidP="00257753">
            <w:pPr>
              <w:tabs>
                <w:tab w:val="left" w:pos="709"/>
              </w:tabs>
              <w:jc w:val="lowKashida"/>
            </w:pPr>
            <w:r>
              <w:t>16</w:t>
            </w:r>
          </w:p>
        </w:tc>
      </w:tr>
    </w:tbl>
    <w:p w14:paraId="7C2D14BB" w14:textId="77777777" w:rsidR="00F26909" w:rsidRPr="00CD65B8" w:rsidRDefault="00F26909" w:rsidP="00257753">
      <w:pPr>
        <w:tabs>
          <w:tab w:val="left" w:pos="709"/>
        </w:tabs>
        <w:jc w:val="lowKashida"/>
        <w:rPr>
          <w:rFonts w:ascii="Times New Roman" w:hAnsi="Times New Roman" w:cs="Times New Roman"/>
          <w:sz w:val="20"/>
          <w:szCs w:val="20"/>
        </w:rPr>
      </w:pPr>
    </w:p>
    <w:p w14:paraId="6881384D" w14:textId="77777777" w:rsidR="00257753" w:rsidRPr="00CD65B8" w:rsidRDefault="00257753" w:rsidP="00257753">
      <w:pPr>
        <w:tabs>
          <w:tab w:val="left" w:pos="0"/>
        </w:tabs>
        <w:spacing w:after="60"/>
        <w:jc w:val="both"/>
        <w:rPr>
          <w:rFonts w:ascii="Times New Roman" w:hAnsi="Times New Roman" w:cs="Times New Roman"/>
          <w:sz w:val="20"/>
          <w:szCs w:val="20"/>
        </w:rPr>
      </w:pPr>
    </w:p>
    <w:p w14:paraId="4059D13E" w14:textId="77777777" w:rsidR="003F10ED" w:rsidRPr="00395E9E" w:rsidRDefault="00692769" w:rsidP="00EA065F">
      <w:pPr>
        <w:pStyle w:val="Heading2"/>
        <w:rPr>
          <w:rFonts w:ascii="Times New Roman" w:hAnsi="Times New Roman" w:cs="Times New Roman"/>
          <w:b/>
          <w:color w:val="auto"/>
          <w:sz w:val="22"/>
          <w:szCs w:val="22"/>
        </w:rPr>
      </w:pPr>
      <w:bookmarkStart w:id="14" w:name="_Toc472413266"/>
      <w:bookmarkStart w:id="15" w:name="_Toc478554394"/>
      <w:r w:rsidRPr="00395E9E">
        <w:rPr>
          <w:rFonts w:ascii="Times New Roman" w:hAnsi="Times New Roman" w:cs="Times New Roman"/>
          <w:b/>
          <w:color w:val="auto"/>
          <w:sz w:val="22"/>
          <w:szCs w:val="22"/>
        </w:rPr>
        <w:t>3.4</w:t>
      </w:r>
      <w:r w:rsidR="005B6767" w:rsidRPr="00395E9E">
        <w:rPr>
          <w:rFonts w:ascii="Times New Roman" w:hAnsi="Times New Roman" w:cs="Times New Roman"/>
          <w:b/>
          <w:color w:val="auto"/>
          <w:sz w:val="22"/>
          <w:szCs w:val="22"/>
        </w:rPr>
        <w:t xml:space="preserve"> Where</w:t>
      </w:r>
      <w:r w:rsidR="003F10ED" w:rsidRPr="00395E9E">
        <w:rPr>
          <w:rFonts w:ascii="Times New Roman" w:hAnsi="Times New Roman" w:cs="Times New Roman"/>
          <w:b/>
          <w:color w:val="auto"/>
          <w:sz w:val="22"/>
          <w:szCs w:val="22"/>
        </w:rPr>
        <w:t xml:space="preserve"> applicable outline other links or synergies you have developed with other actions?</w:t>
      </w:r>
      <w:bookmarkEnd w:id="14"/>
      <w:bookmarkEnd w:id="15"/>
    </w:p>
    <w:p w14:paraId="50BD073F" w14:textId="413BD9EB" w:rsidR="00EC2E72" w:rsidRPr="00395E9E" w:rsidRDefault="005F2000" w:rsidP="00EC2E72">
      <w:pPr>
        <w:jc w:val="both"/>
        <w:rPr>
          <w:rFonts w:ascii="Times New Roman" w:hAnsi="Times New Roman" w:cs="Times New Roman"/>
        </w:rPr>
      </w:pPr>
      <w:r w:rsidRPr="00395E9E">
        <w:rPr>
          <w:rFonts w:ascii="Times New Roman" w:hAnsi="Times New Roman" w:cs="Times New Roman"/>
        </w:rPr>
        <w:t xml:space="preserve">This </w:t>
      </w:r>
      <w:r w:rsidR="00D479B7" w:rsidRPr="00395E9E">
        <w:rPr>
          <w:rFonts w:ascii="Times New Roman" w:hAnsi="Times New Roman" w:cs="Times New Roman"/>
        </w:rPr>
        <w:t>a</w:t>
      </w:r>
      <w:r w:rsidRPr="00395E9E">
        <w:rPr>
          <w:rFonts w:ascii="Times New Roman" w:hAnsi="Times New Roman" w:cs="Times New Roman"/>
        </w:rPr>
        <w:t xml:space="preserve">ction has been building on a </w:t>
      </w:r>
      <w:r w:rsidR="00D479B7" w:rsidRPr="00395E9E">
        <w:rPr>
          <w:rFonts w:ascii="Times New Roman" w:hAnsi="Times New Roman" w:cs="Times New Roman"/>
        </w:rPr>
        <w:t>two</w:t>
      </w:r>
      <w:r w:rsidR="007769E3">
        <w:rPr>
          <w:rFonts w:ascii="Times New Roman" w:hAnsi="Times New Roman" w:cs="Times New Roman"/>
        </w:rPr>
        <w:t>-</w:t>
      </w:r>
      <w:r w:rsidRPr="00395E9E">
        <w:rPr>
          <w:rFonts w:ascii="Times New Roman" w:hAnsi="Times New Roman" w:cs="Times New Roman"/>
        </w:rPr>
        <w:t xml:space="preserve">year emergency project </w:t>
      </w:r>
      <w:r w:rsidR="00A87F4E">
        <w:rPr>
          <w:rFonts w:ascii="Times New Roman" w:hAnsi="Times New Roman" w:cs="Times New Roman"/>
        </w:rPr>
        <w:t xml:space="preserve"> South Sudan Joint Response</w:t>
      </w:r>
      <w:r w:rsidR="00C6175F">
        <w:rPr>
          <w:rFonts w:ascii="Times New Roman" w:hAnsi="Times New Roman" w:cs="Times New Roman"/>
        </w:rPr>
        <w:t xml:space="preserve"> (SSJR)</w:t>
      </w:r>
      <w:r w:rsidR="00A87F4E">
        <w:rPr>
          <w:rFonts w:ascii="Times New Roman" w:hAnsi="Times New Roman" w:cs="Times New Roman"/>
        </w:rPr>
        <w:t xml:space="preserve"> </w:t>
      </w:r>
      <w:r w:rsidRPr="00395E9E">
        <w:rPr>
          <w:rFonts w:ascii="Times New Roman" w:hAnsi="Times New Roman" w:cs="Times New Roman"/>
        </w:rPr>
        <w:t xml:space="preserve">funded by </w:t>
      </w:r>
      <w:r w:rsidR="003A2159">
        <w:rPr>
          <w:rFonts w:ascii="Times New Roman" w:hAnsi="Times New Roman" w:cs="Times New Roman"/>
        </w:rPr>
        <w:t xml:space="preserve">the </w:t>
      </w:r>
      <w:r w:rsidRPr="00395E9E">
        <w:rPr>
          <w:rFonts w:ascii="Times New Roman" w:hAnsi="Times New Roman" w:cs="Times New Roman"/>
        </w:rPr>
        <w:t xml:space="preserve">Ministry of Foreign Affairs </w:t>
      </w:r>
      <w:r w:rsidR="003A2159">
        <w:rPr>
          <w:rFonts w:ascii="Times New Roman" w:hAnsi="Times New Roman" w:cs="Times New Roman"/>
        </w:rPr>
        <w:t xml:space="preserve">of the </w:t>
      </w:r>
      <w:r w:rsidRPr="00395E9E">
        <w:rPr>
          <w:rFonts w:ascii="Times New Roman" w:hAnsi="Times New Roman" w:cs="Times New Roman"/>
        </w:rPr>
        <w:t xml:space="preserve">Dutch Government. </w:t>
      </w:r>
      <w:r w:rsidR="008D6F2A" w:rsidRPr="00395E9E">
        <w:rPr>
          <w:rFonts w:ascii="Times New Roman" w:hAnsi="Times New Roman" w:cs="Times New Roman"/>
        </w:rPr>
        <w:t>Successful lead farmers whose capacity had been built in 2015 under th</w:t>
      </w:r>
      <w:r w:rsidR="00D479B7" w:rsidRPr="00395E9E">
        <w:rPr>
          <w:rFonts w:ascii="Times New Roman" w:hAnsi="Times New Roman" w:cs="Times New Roman"/>
        </w:rPr>
        <w:t>e previous</w:t>
      </w:r>
      <w:r w:rsidR="00B3696A" w:rsidRPr="00395E9E">
        <w:rPr>
          <w:rFonts w:ascii="Times New Roman" w:hAnsi="Times New Roman" w:cs="Times New Roman"/>
        </w:rPr>
        <w:t xml:space="preserve"> grant</w:t>
      </w:r>
      <w:r w:rsidR="008D6F2A" w:rsidRPr="00395E9E">
        <w:rPr>
          <w:rFonts w:ascii="Times New Roman" w:hAnsi="Times New Roman" w:cs="Times New Roman"/>
        </w:rPr>
        <w:t xml:space="preserve"> were selected as part of farmer </w:t>
      </w:r>
      <w:r w:rsidR="00D479B7" w:rsidRPr="00395E9E">
        <w:rPr>
          <w:rFonts w:ascii="Times New Roman" w:hAnsi="Times New Roman" w:cs="Times New Roman"/>
        </w:rPr>
        <w:t>and</w:t>
      </w:r>
      <w:r w:rsidR="008D6F2A" w:rsidRPr="00395E9E">
        <w:rPr>
          <w:rFonts w:ascii="Times New Roman" w:hAnsi="Times New Roman" w:cs="Times New Roman"/>
        </w:rPr>
        <w:t xml:space="preserve"> seed producer groups. Existing </w:t>
      </w:r>
      <w:r w:rsidR="00D479B7" w:rsidRPr="00395E9E">
        <w:rPr>
          <w:rFonts w:ascii="Times New Roman" w:hAnsi="Times New Roman" w:cs="Times New Roman"/>
        </w:rPr>
        <w:t>a</w:t>
      </w:r>
      <w:r w:rsidR="008D6F2A" w:rsidRPr="00395E9E">
        <w:rPr>
          <w:rFonts w:ascii="Times New Roman" w:hAnsi="Times New Roman" w:cs="Times New Roman"/>
        </w:rPr>
        <w:t>gricultur</w:t>
      </w:r>
      <w:r w:rsidR="00D479B7" w:rsidRPr="00395E9E">
        <w:rPr>
          <w:rFonts w:ascii="Times New Roman" w:hAnsi="Times New Roman" w:cs="Times New Roman"/>
        </w:rPr>
        <w:t>al</w:t>
      </w:r>
      <w:r w:rsidR="008D6F2A" w:rsidRPr="00395E9E">
        <w:rPr>
          <w:rFonts w:ascii="Times New Roman" w:hAnsi="Times New Roman" w:cs="Times New Roman"/>
        </w:rPr>
        <w:t xml:space="preserve"> extension workers whose capacity had been built using the same emergency funding, were selected and trained as </w:t>
      </w:r>
      <w:r w:rsidR="00D479B7" w:rsidRPr="00395E9E">
        <w:rPr>
          <w:rFonts w:ascii="Times New Roman" w:hAnsi="Times New Roman" w:cs="Times New Roman"/>
        </w:rPr>
        <w:t>F</w:t>
      </w:r>
      <w:r w:rsidR="008D6F2A" w:rsidRPr="00395E9E">
        <w:rPr>
          <w:rFonts w:ascii="Times New Roman" w:hAnsi="Times New Roman" w:cs="Times New Roman"/>
        </w:rPr>
        <w:t xml:space="preserve">armer </w:t>
      </w:r>
      <w:r w:rsidR="00D479B7" w:rsidRPr="00395E9E">
        <w:rPr>
          <w:rFonts w:ascii="Times New Roman" w:hAnsi="Times New Roman" w:cs="Times New Roman"/>
        </w:rPr>
        <w:t>F</w:t>
      </w:r>
      <w:r w:rsidR="008D6F2A" w:rsidRPr="00395E9E">
        <w:rPr>
          <w:rFonts w:ascii="Times New Roman" w:hAnsi="Times New Roman" w:cs="Times New Roman"/>
        </w:rPr>
        <w:t xml:space="preserve">ield </w:t>
      </w:r>
      <w:r w:rsidR="00D479B7" w:rsidRPr="00395E9E">
        <w:rPr>
          <w:rFonts w:ascii="Times New Roman" w:hAnsi="Times New Roman" w:cs="Times New Roman"/>
        </w:rPr>
        <w:t>S</w:t>
      </w:r>
      <w:r w:rsidR="008D6F2A" w:rsidRPr="00395E9E">
        <w:rPr>
          <w:rFonts w:ascii="Times New Roman" w:hAnsi="Times New Roman" w:cs="Times New Roman"/>
        </w:rPr>
        <w:t>chool facilitators in their respective Pay</w:t>
      </w:r>
      <w:r w:rsidR="009B57E2" w:rsidRPr="00395E9E">
        <w:rPr>
          <w:rFonts w:ascii="Times New Roman" w:hAnsi="Times New Roman" w:cs="Times New Roman"/>
        </w:rPr>
        <w:t>ams</w:t>
      </w:r>
      <w:r w:rsidR="00D479B7" w:rsidRPr="00395E9E">
        <w:rPr>
          <w:rFonts w:ascii="Times New Roman" w:hAnsi="Times New Roman" w:cs="Times New Roman"/>
        </w:rPr>
        <w:t xml:space="preserve">. </w:t>
      </w:r>
      <w:r w:rsidR="00A80384" w:rsidRPr="00395E9E">
        <w:rPr>
          <w:rFonts w:ascii="Times New Roman" w:hAnsi="Times New Roman" w:cs="Times New Roman"/>
        </w:rPr>
        <w:t>The</w:t>
      </w:r>
      <w:r w:rsidR="00D479B7" w:rsidRPr="00395E9E">
        <w:rPr>
          <w:rFonts w:ascii="Times New Roman" w:hAnsi="Times New Roman" w:cs="Times New Roman"/>
        </w:rPr>
        <w:t xml:space="preserve"> IRC</w:t>
      </w:r>
      <w:r w:rsidR="00A80384" w:rsidRPr="00395E9E">
        <w:rPr>
          <w:rFonts w:ascii="Times New Roman" w:hAnsi="Times New Roman" w:cs="Times New Roman"/>
        </w:rPr>
        <w:t xml:space="preserve"> and</w:t>
      </w:r>
      <w:r w:rsidR="006105FC">
        <w:rPr>
          <w:rFonts w:ascii="Times New Roman" w:hAnsi="Times New Roman" w:cs="Times New Roman"/>
        </w:rPr>
        <w:t xml:space="preserve"> </w:t>
      </w:r>
      <w:r w:rsidR="00D479B7" w:rsidRPr="00395E9E">
        <w:rPr>
          <w:rFonts w:ascii="Times New Roman" w:hAnsi="Times New Roman" w:cs="Times New Roman"/>
        </w:rPr>
        <w:t>UNIDO has also</w:t>
      </w:r>
      <w:r w:rsidR="009B57E2" w:rsidRPr="00395E9E">
        <w:rPr>
          <w:rFonts w:ascii="Times New Roman" w:hAnsi="Times New Roman" w:cs="Times New Roman"/>
        </w:rPr>
        <w:t xml:space="preserve"> </w:t>
      </w:r>
      <w:r w:rsidR="008D6F2A" w:rsidRPr="00395E9E">
        <w:rPr>
          <w:rFonts w:ascii="Times New Roman" w:hAnsi="Times New Roman" w:cs="Times New Roman"/>
        </w:rPr>
        <w:t>trained</w:t>
      </w:r>
      <w:r w:rsidR="00E964FB" w:rsidRPr="00395E9E">
        <w:rPr>
          <w:rFonts w:ascii="Times New Roman" w:hAnsi="Times New Roman" w:cs="Times New Roman"/>
        </w:rPr>
        <w:t xml:space="preserve"> </w:t>
      </w:r>
      <w:r w:rsidR="008D6F2A" w:rsidRPr="00395E9E">
        <w:rPr>
          <w:rFonts w:ascii="Times New Roman" w:hAnsi="Times New Roman" w:cs="Times New Roman"/>
        </w:rPr>
        <w:t xml:space="preserve">extension workers under this </w:t>
      </w:r>
      <w:r w:rsidR="00D479B7" w:rsidRPr="00395E9E">
        <w:rPr>
          <w:rFonts w:ascii="Times New Roman" w:hAnsi="Times New Roman" w:cs="Times New Roman"/>
        </w:rPr>
        <w:t>a</w:t>
      </w:r>
      <w:r w:rsidR="008D6F2A" w:rsidRPr="00395E9E">
        <w:rPr>
          <w:rFonts w:ascii="Times New Roman" w:hAnsi="Times New Roman" w:cs="Times New Roman"/>
        </w:rPr>
        <w:t>ction.</w:t>
      </w:r>
      <w:r w:rsidR="007B32D2" w:rsidRPr="00395E9E">
        <w:rPr>
          <w:rFonts w:ascii="Times New Roman" w:hAnsi="Times New Roman" w:cs="Times New Roman"/>
        </w:rPr>
        <w:t xml:space="preserve"> </w:t>
      </w:r>
      <w:r w:rsidR="00B3696A" w:rsidRPr="00395E9E">
        <w:rPr>
          <w:rFonts w:ascii="Times New Roman" w:hAnsi="Times New Roman" w:cs="Times New Roman"/>
        </w:rPr>
        <w:t>T</w:t>
      </w:r>
      <w:r w:rsidR="00AC0E50" w:rsidRPr="00395E9E">
        <w:rPr>
          <w:rFonts w:ascii="Times New Roman" w:hAnsi="Times New Roman" w:cs="Times New Roman"/>
        </w:rPr>
        <w:t xml:space="preserve">he action </w:t>
      </w:r>
      <w:r w:rsidR="00D479B7" w:rsidRPr="00395E9E">
        <w:rPr>
          <w:rFonts w:ascii="Times New Roman" w:hAnsi="Times New Roman" w:cs="Times New Roman"/>
        </w:rPr>
        <w:t xml:space="preserve">also </w:t>
      </w:r>
      <w:r w:rsidR="00AC0E50" w:rsidRPr="00395E9E">
        <w:rPr>
          <w:rFonts w:ascii="Times New Roman" w:hAnsi="Times New Roman" w:cs="Times New Roman"/>
        </w:rPr>
        <w:t xml:space="preserve">tapped into the </w:t>
      </w:r>
      <w:r w:rsidR="00B3696A" w:rsidRPr="00395E9E">
        <w:rPr>
          <w:rFonts w:ascii="Times New Roman" w:hAnsi="Times New Roman" w:cs="Times New Roman"/>
        </w:rPr>
        <w:t xml:space="preserve">success and experience obtained from implementing the </w:t>
      </w:r>
      <w:r w:rsidR="00D479B7" w:rsidRPr="00395E9E">
        <w:rPr>
          <w:rFonts w:ascii="Times New Roman" w:hAnsi="Times New Roman" w:cs="Times New Roman"/>
        </w:rPr>
        <w:t>i</w:t>
      </w:r>
      <w:r w:rsidR="00B3696A" w:rsidRPr="00395E9E">
        <w:rPr>
          <w:rFonts w:ascii="Times New Roman" w:hAnsi="Times New Roman" w:cs="Times New Roman"/>
        </w:rPr>
        <w:t xml:space="preserve">CCM program funded through </w:t>
      </w:r>
      <w:r w:rsidR="003A2159" w:rsidRPr="00395E9E">
        <w:rPr>
          <w:rFonts w:ascii="Times New Roman" w:hAnsi="Times New Roman" w:cs="Times New Roman"/>
        </w:rPr>
        <w:t>DF</w:t>
      </w:r>
      <w:r w:rsidR="003A2159">
        <w:rPr>
          <w:rFonts w:ascii="Times New Roman" w:hAnsi="Times New Roman" w:cs="Times New Roman"/>
        </w:rPr>
        <w:t>I</w:t>
      </w:r>
      <w:r w:rsidR="003A2159" w:rsidRPr="00395E9E">
        <w:rPr>
          <w:rFonts w:ascii="Times New Roman" w:hAnsi="Times New Roman" w:cs="Times New Roman"/>
        </w:rPr>
        <w:t>D</w:t>
      </w:r>
      <w:r w:rsidR="00B3696A" w:rsidRPr="00395E9E">
        <w:rPr>
          <w:rFonts w:ascii="Times New Roman" w:hAnsi="Times New Roman" w:cs="Times New Roman"/>
        </w:rPr>
        <w:t>.</w:t>
      </w:r>
    </w:p>
    <w:p w14:paraId="7ECBDFEA" w14:textId="77777777" w:rsidR="00D479B7" w:rsidRPr="00395E9E" w:rsidRDefault="00692769" w:rsidP="00D479B7">
      <w:pPr>
        <w:pStyle w:val="Heading2"/>
        <w:jc w:val="both"/>
        <w:rPr>
          <w:rFonts w:ascii="Times New Roman" w:hAnsi="Times New Roman" w:cs="Times New Roman"/>
          <w:color w:val="auto"/>
          <w:sz w:val="22"/>
          <w:szCs w:val="22"/>
        </w:rPr>
      </w:pPr>
      <w:bookmarkStart w:id="16" w:name="_Toc472413267"/>
      <w:bookmarkStart w:id="17" w:name="_Toc478554395"/>
      <w:r w:rsidRPr="00395E9E">
        <w:rPr>
          <w:rFonts w:ascii="Times New Roman" w:hAnsi="Times New Roman" w:cs="Times New Roman"/>
          <w:b/>
          <w:color w:val="auto"/>
          <w:sz w:val="22"/>
          <w:szCs w:val="22"/>
        </w:rPr>
        <w:t>3.5</w:t>
      </w:r>
      <w:r w:rsidR="003F10ED" w:rsidRPr="00395E9E">
        <w:rPr>
          <w:rFonts w:ascii="Times New Roman" w:hAnsi="Times New Roman" w:cs="Times New Roman"/>
          <w:b/>
          <w:color w:val="auto"/>
          <w:sz w:val="22"/>
          <w:szCs w:val="22"/>
        </w:rPr>
        <w:t xml:space="preserve"> If your organization has received previous EU grants in view of strengthening the same target groups, in how far has this Action been able to build upon/</w:t>
      </w:r>
      <w:r w:rsidR="00A22696" w:rsidRPr="00395E9E">
        <w:rPr>
          <w:rFonts w:ascii="Times New Roman" w:hAnsi="Times New Roman" w:cs="Times New Roman"/>
          <w:b/>
          <w:color w:val="auto"/>
          <w:sz w:val="22"/>
          <w:szCs w:val="22"/>
        </w:rPr>
        <w:t>complement the previous one (s)? (List all previous relevant EU grants?)</w:t>
      </w:r>
      <w:bookmarkEnd w:id="16"/>
      <w:r w:rsidR="00D479B7" w:rsidRPr="00395E9E">
        <w:rPr>
          <w:rFonts w:ascii="Times New Roman" w:hAnsi="Times New Roman" w:cs="Times New Roman"/>
          <w:b/>
          <w:color w:val="auto"/>
          <w:sz w:val="22"/>
          <w:szCs w:val="22"/>
        </w:rPr>
        <w:t xml:space="preserve"> </w:t>
      </w:r>
      <w:r w:rsidR="00FB7672" w:rsidRPr="00395E9E">
        <w:rPr>
          <w:rFonts w:ascii="Times New Roman" w:hAnsi="Times New Roman" w:cs="Times New Roman"/>
          <w:color w:val="auto"/>
          <w:sz w:val="22"/>
          <w:szCs w:val="22"/>
        </w:rPr>
        <w:t>N/A</w:t>
      </w:r>
      <w:bookmarkEnd w:id="17"/>
    </w:p>
    <w:p w14:paraId="6E5A00A7" w14:textId="77777777" w:rsidR="00692769" w:rsidRPr="00395E9E" w:rsidRDefault="00692769" w:rsidP="00692769"/>
    <w:p w14:paraId="0DD7EF32" w14:textId="77777777" w:rsidR="00A22696" w:rsidRPr="00395E9E" w:rsidRDefault="00A22696" w:rsidP="00862524">
      <w:pPr>
        <w:pStyle w:val="ListParagraph"/>
        <w:numPr>
          <w:ilvl w:val="0"/>
          <w:numId w:val="26"/>
        </w:numPr>
        <w:pBdr>
          <w:bottom w:val="single" w:sz="4" w:space="1" w:color="auto"/>
        </w:pBdr>
        <w:outlineLvl w:val="0"/>
        <w:rPr>
          <w:rFonts w:ascii="Times New Roman" w:hAnsi="Times New Roman" w:cs="Times New Roman"/>
          <w:b/>
        </w:rPr>
      </w:pPr>
      <w:bookmarkStart w:id="18" w:name="_Toc478554396"/>
      <w:r w:rsidRPr="00395E9E">
        <w:rPr>
          <w:rFonts w:ascii="Times New Roman" w:hAnsi="Times New Roman" w:cs="Times New Roman"/>
          <w:b/>
        </w:rPr>
        <w:t>Visibility</w:t>
      </w:r>
      <w:bookmarkEnd w:id="18"/>
    </w:p>
    <w:p w14:paraId="300013A0" w14:textId="77777777" w:rsidR="00E32797" w:rsidRPr="00395E9E" w:rsidRDefault="00E32797" w:rsidP="00A22696">
      <w:pPr>
        <w:pStyle w:val="ListParagraph"/>
        <w:rPr>
          <w:rFonts w:ascii="Times New Roman" w:hAnsi="Times New Roman" w:cs="Times New Roman"/>
        </w:rPr>
      </w:pPr>
    </w:p>
    <w:p w14:paraId="0DFDBF63" w14:textId="77777777" w:rsidR="00650EFB" w:rsidRPr="00395E9E" w:rsidRDefault="00A22696" w:rsidP="00EA065F">
      <w:pPr>
        <w:pStyle w:val="Heading2"/>
        <w:rPr>
          <w:rFonts w:ascii="Times New Roman" w:hAnsi="Times New Roman" w:cs="Times New Roman"/>
          <w:b/>
          <w:color w:val="auto"/>
          <w:sz w:val="22"/>
          <w:szCs w:val="22"/>
        </w:rPr>
      </w:pPr>
      <w:bookmarkStart w:id="19" w:name="_Toc478554397"/>
      <w:r w:rsidRPr="00395E9E">
        <w:rPr>
          <w:rFonts w:ascii="Times New Roman" w:hAnsi="Times New Roman" w:cs="Times New Roman"/>
          <w:b/>
          <w:color w:val="auto"/>
          <w:sz w:val="22"/>
          <w:szCs w:val="22"/>
        </w:rPr>
        <w:t>How is the visibility of the EU contribution being ensured in the Action?</w:t>
      </w:r>
      <w:bookmarkEnd w:id="19"/>
    </w:p>
    <w:p w14:paraId="5AA3FFC5" w14:textId="77777777" w:rsidR="00142693" w:rsidRPr="00395E9E" w:rsidRDefault="00142693" w:rsidP="00827102">
      <w:pPr>
        <w:rPr>
          <w:rFonts w:ascii="Times New Roman" w:hAnsi="Times New Roman" w:cs="Times New Roman"/>
        </w:rPr>
      </w:pPr>
    </w:p>
    <w:p w14:paraId="60981B5B" w14:textId="77777777" w:rsidR="00142693" w:rsidRPr="00395E9E" w:rsidRDefault="00A80384" w:rsidP="00142693">
      <w:pPr>
        <w:jc w:val="both"/>
        <w:rPr>
          <w:rFonts w:ascii="Times New Roman" w:hAnsi="Times New Roman" w:cs="Times New Roman"/>
        </w:rPr>
      </w:pPr>
      <w:r w:rsidRPr="00395E9E">
        <w:rPr>
          <w:rFonts w:ascii="Times New Roman" w:hAnsi="Times New Roman" w:cs="Times New Roman"/>
        </w:rPr>
        <w:t xml:space="preserve">The </w:t>
      </w:r>
      <w:r w:rsidR="00142693" w:rsidRPr="00395E9E">
        <w:rPr>
          <w:rFonts w:ascii="Times New Roman" w:hAnsi="Times New Roman" w:cs="Times New Roman"/>
        </w:rPr>
        <w:t>IRC</w:t>
      </w:r>
      <w:r w:rsidRPr="00395E9E">
        <w:rPr>
          <w:rFonts w:ascii="Times New Roman" w:hAnsi="Times New Roman" w:cs="Times New Roman"/>
        </w:rPr>
        <w:t xml:space="preserve"> and </w:t>
      </w:r>
      <w:r w:rsidR="00142693" w:rsidRPr="00395E9E">
        <w:rPr>
          <w:rFonts w:ascii="Times New Roman" w:hAnsi="Times New Roman" w:cs="Times New Roman"/>
        </w:rPr>
        <w:t>UNIDO informed the local authorities and the beneficiaries of the source of funding for this project. As indicated in the proposal, the stakeholders and beneficiaries were informed that the funding for this project is from the European Union.</w:t>
      </w:r>
    </w:p>
    <w:p w14:paraId="465E5663" w14:textId="77777777" w:rsidR="00650EFB" w:rsidRPr="00395E9E" w:rsidRDefault="00650EFB" w:rsidP="00AA77F9">
      <w:pPr>
        <w:jc w:val="both"/>
        <w:rPr>
          <w:rFonts w:ascii="Times New Roman" w:hAnsi="Times New Roman" w:cs="Times New Roman"/>
        </w:rPr>
      </w:pPr>
      <w:r w:rsidRPr="00395E9E">
        <w:rPr>
          <w:rFonts w:ascii="Times New Roman" w:hAnsi="Times New Roman" w:cs="Times New Roman"/>
        </w:rPr>
        <w:t xml:space="preserve">The </w:t>
      </w:r>
      <w:r w:rsidR="00142693" w:rsidRPr="00395E9E">
        <w:rPr>
          <w:rFonts w:ascii="Times New Roman" w:hAnsi="Times New Roman" w:cs="Times New Roman"/>
        </w:rPr>
        <w:t xml:space="preserve">IRC procured </w:t>
      </w:r>
      <w:r w:rsidR="00155C67" w:rsidRPr="00395E9E">
        <w:rPr>
          <w:rFonts w:ascii="Times New Roman" w:hAnsi="Times New Roman" w:cs="Times New Roman"/>
        </w:rPr>
        <w:t xml:space="preserve">and </w:t>
      </w:r>
      <w:r w:rsidRPr="00395E9E">
        <w:rPr>
          <w:rFonts w:ascii="Times New Roman" w:hAnsi="Times New Roman" w:cs="Times New Roman"/>
        </w:rPr>
        <w:t>label</w:t>
      </w:r>
      <w:r w:rsidR="00DF737D" w:rsidRPr="00395E9E">
        <w:rPr>
          <w:rFonts w:ascii="Times New Roman" w:hAnsi="Times New Roman" w:cs="Times New Roman"/>
        </w:rPr>
        <w:t>led</w:t>
      </w:r>
      <w:r w:rsidRPr="00395E9E">
        <w:rPr>
          <w:rFonts w:ascii="Times New Roman" w:hAnsi="Times New Roman" w:cs="Times New Roman"/>
        </w:rPr>
        <w:t xml:space="preserve"> all </w:t>
      </w:r>
      <w:r w:rsidR="00A23A8B" w:rsidRPr="00395E9E">
        <w:rPr>
          <w:rFonts w:ascii="Times New Roman" w:hAnsi="Times New Roman" w:cs="Times New Roman"/>
        </w:rPr>
        <w:t>a</w:t>
      </w:r>
      <w:r w:rsidRPr="00395E9E">
        <w:rPr>
          <w:rFonts w:ascii="Times New Roman" w:hAnsi="Times New Roman" w:cs="Times New Roman"/>
        </w:rPr>
        <w:t>ction materials with EU branding</w:t>
      </w:r>
      <w:r w:rsidR="00142693" w:rsidRPr="00395E9E">
        <w:rPr>
          <w:rFonts w:ascii="Times New Roman" w:hAnsi="Times New Roman" w:cs="Times New Roman"/>
        </w:rPr>
        <w:t xml:space="preserve">. The material included </w:t>
      </w:r>
      <w:r w:rsidR="00A23A8B" w:rsidRPr="00395E9E">
        <w:rPr>
          <w:rFonts w:ascii="Times New Roman" w:hAnsi="Times New Roman" w:cs="Times New Roman"/>
        </w:rPr>
        <w:t>t</w:t>
      </w:r>
      <w:r w:rsidR="003E7767" w:rsidRPr="00395E9E">
        <w:rPr>
          <w:rFonts w:ascii="Times New Roman" w:hAnsi="Times New Roman" w:cs="Times New Roman"/>
        </w:rPr>
        <w:t xml:space="preserve">-shirts, umbrellas, back packs, </w:t>
      </w:r>
      <w:r w:rsidRPr="00395E9E">
        <w:rPr>
          <w:rFonts w:ascii="Times New Roman" w:hAnsi="Times New Roman" w:cs="Times New Roman"/>
        </w:rPr>
        <w:t>tr</w:t>
      </w:r>
      <w:r w:rsidR="003E7767" w:rsidRPr="00395E9E">
        <w:rPr>
          <w:rFonts w:ascii="Times New Roman" w:hAnsi="Times New Roman" w:cs="Times New Roman"/>
        </w:rPr>
        <w:t>aining materials, and banners</w:t>
      </w:r>
      <w:r w:rsidR="0086511C" w:rsidRPr="00395E9E">
        <w:rPr>
          <w:rFonts w:ascii="Times New Roman" w:hAnsi="Times New Roman" w:cs="Times New Roman"/>
        </w:rPr>
        <w:t xml:space="preserve"> with names of each group and activity supported. </w:t>
      </w:r>
      <w:r w:rsidR="00EC3616" w:rsidRPr="00395E9E">
        <w:rPr>
          <w:rFonts w:ascii="Times New Roman" w:hAnsi="Times New Roman" w:cs="Times New Roman"/>
        </w:rPr>
        <w:t>The following materials were made:</w:t>
      </w:r>
    </w:p>
    <w:p w14:paraId="2C24F61F" w14:textId="77777777" w:rsidR="00EC3616" w:rsidRPr="00395E9E" w:rsidRDefault="00251848" w:rsidP="00827102">
      <w:pPr>
        <w:pStyle w:val="ListParagraph"/>
        <w:numPr>
          <w:ilvl w:val="0"/>
          <w:numId w:val="9"/>
        </w:numPr>
        <w:rPr>
          <w:rFonts w:ascii="Times New Roman" w:hAnsi="Times New Roman" w:cs="Times New Roman"/>
        </w:rPr>
      </w:pPr>
      <w:r w:rsidRPr="00395E9E">
        <w:rPr>
          <w:rFonts w:ascii="Times New Roman" w:hAnsi="Times New Roman" w:cs="Times New Roman"/>
        </w:rPr>
        <w:t xml:space="preserve">Green </w:t>
      </w:r>
      <w:r w:rsidR="00A23A8B" w:rsidRPr="00395E9E">
        <w:rPr>
          <w:rFonts w:ascii="Times New Roman" w:hAnsi="Times New Roman" w:cs="Times New Roman"/>
        </w:rPr>
        <w:t>t</w:t>
      </w:r>
      <w:r w:rsidRPr="00395E9E">
        <w:rPr>
          <w:rFonts w:ascii="Times New Roman" w:hAnsi="Times New Roman" w:cs="Times New Roman"/>
        </w:rPr>
        <w:t xml:space="preserve">-shirts </w:t>
      </w:r>
      <w:r w:rsidR="00EC3616" w:rsidRPr="00395E9E">
        <w:rPr>
          <w:rFonts w:ascii="Times New Roman" w:hAnsi="Times New Roman" w:cs="Times New Roman"/>
        </w:rPr>
        <w:t>with IRC,</w:t>
      </w:r>
      <w:r w:rsidRPr="00395E9E">
        <w:rPr>
          <w:rFonts w:ascii="Times New Roman" w:hAnsi="Times New Roman" w:cs="Times New Roman"/>
        </w:rPr>
        <w:t xml:space="preserve"> EU logo and </w:t>
      </w:r>
      <w:r w:rsidR="00EC3616" w:rsidRPr="00395E9E">
        <w:rPr>
          <w:rFonts w:ascii="Times New Roman" w:hAnsi="Times New Roman" w:cs="Times New Roman"/>
        </w:rPr>
        <w:t xml:space="preserve">fisher folk field school </w:t>
      </w:r>
      <w:r w:rsidRPr="00395E9E">
        <w:rPr>
          <w:rFonts w:ascii="Times New Roman" w:hAnsi="Times New Roman" w:cs="Times New Roman"/>
        </w:rPr>
        <w:t xml:space="preserve">name </w:t>
      </w:r>
      <w:r w:rsidR="00EC3616" w:rsidRPr="00395E9E">
        <w:rPr>
          <w:rFonts w:ascii="Times New Roman" w:hAnsi="Times New Roman" w:cs="Times New Roman"/>
        </w:rPr>
        <w:t>for the 150 members</w:t>
      </w:r>
    </w:p>
    <w:p w14:paraId="2102DB28" w14:textId="77777777" w:rsidR="00EC3616" w:rsidRPr="00395E9E" w:rsidRDefault="00251848" w:rsidP="00827102">
      <w:pPr>
        <w:pStyle w:val="ListParagraph"/>
        <w:numPr>
          <w:ilvl w:val="0"/>
          <w:numId w:val="9"/>
        </w:numPr>
        <w:rPr>
          <w:rFonts w:ascii="Times New Roman" w:hAnsi="Times New Roman" w:cs="Times New Roman"/>
        </w:rPr>
      </w:pPr>
      <w:r w:rsidRPr="00395E9E">
        <w:rPr>
          <w:rFonts w:ascii="Times New Roman" w:hAnsi="Times New Roman" w:cs="Times New Roman"/>
        </w:rPr>
        <w:t xml:space="preserve">Cream </w:t>
      </w:r>
      <w:r w:rsidR="00A23A8B" w:rsidRPr="00395E9E">
        <w:rPr>
          <w:rFonts w:ascii="Times New Roman" w:hAnsi="Times New Roman" w:cs="Times New Roman"/>
        </w:rPr>
        <w:t>t</w:t>
      </w:r>
      <w:r w:rsidRPr="00395E9E">
        <w:rPr>
          <w:rFonts w:ascii="Times New Roman" w:hAnsi="Times New Roman" w:cs="Times New Roman"/>
        </w:rPr>
        <w:t xml:space="preserve">-shirts </w:t>
      </w:r>
      <w:r w:rsidR="000C69AC">
        <w:rPr>
          <w:rFonts w:ascii="Times New Roman" w:hAnsi="Times New Roman" w:cs="Times New Roman"/>
        </w:rPr>
        <w:t xml:space="preserve">with </w:t>
      </w:r>
      <w:r w:rsidRPr="00395E9E">
        <w:rPr>
          <w:rFonts w:ascii="Times New Roman" w:hAnsi="Times New Roman" w:cs="Times New Roman"/>
        </w:rPr>
        <w:t>EU logo, IRC logo and farmer field school name for FFS facilitators</w:t>
      </w:r>
    </w:p>
    <w:p w14:paraId="059E437C" w14:textId="77777777" w:rsidR="006D1C47" w:rsidRPr="00395E9E" w:rsidRDefault="006D1C47" w:rsidP="00827102">
      <w:pPr>
        <w:pStyle w:val="ListParagraph"/>
        <w:numPr>
          <w:ilvl w:val="0"/>
          <w:numId w:val="9"/>
        </w:numPr>
        <w:rPr>
          <w:rFonts w:ascii="Times New Roman" w:hAnsi="Times New Roman" w:cs="Times New Roman"/>
        </w:rPr>
      </w:pPr>
      <w:r w:rsidRPr="00395E9E">
        <w:rPr>
          <w:rFonts w:ascii="Times New Roman" w:hAnsi="Times New Roman" w:cs="Times New Roman"/>
        </w:rPr>
        <w:t xml:space="preserve">Black </w:t>
      </w:r>
      <w:r w:rsidR="00A23A8B" w:rsidRPr="00395E9E">
        <w:rPr>
          <w:rFonts w:ascii="Times New Roman" w:hAnsi="Times New Roman" w:cs="Times New Roman"/>
        </w:rPr>
        <w:t>t</w:t>
      </w:r>
      <w:r w:rsidRPr="00395E9E">
        <w:rPr>
          <w:rFonts w:ascii="Times New Roman" w:hAnsi="Times New Roman" w:cs="Times New Roman"/>
        </w:rPr>
        <w:t xml:space="preserve">-shirts </w:t>
      </w:r>
      <w:r w:rsidR="000C69AC">
        <w:rPr>
          <w:rFonts w:ascii="Times New Roman" w:hAnsi="Times New Roman" w:cs="Times New Roman"/>
        </w:rPr>
        <w:t xml:space="preserve">with </w:t>
      </w:r>
      <w:r w:rsidRPr="00395E9E">
        <w:rPr>
          <w:rFonts w:ascii="Times New Roman" w:hAnsi="Times New Roman" w:cs="Times New Roman"/>
        </w:rPr>
        <w:t xml:space="preserve">EU logo, IRC logo and </w:t>
      </w:r>
      <w:r w:rsidR="003A2159">
        <w:rPr>
          <w:rFonts w:ascii="Times New Roman" w:hAnsi="Times New Roman" w:cs="Times New Roman"/>
        </w:rPr>
        <w:t>a</w:t>
      </w:r>
      <w:r w:rsidRPr="00395E9E">
        <w:rPr>
          <w:rFonts w:ascii="Times New Roman" w:hAnsi="Times New Roman" w:cs="Times New Roman"/>
        </w:rPr>
        <w:t>griculture extension workers name on the back</w:t>
      </w:r>
    </w:p>
    <w:p w14:paraId="238F9722" w14:textId="77777777" w:rsidR="006D1C47" w:rsidRPr="00395E9E" w:rsidRDefault="006D1C47" w:rsidP="00827102">
      <w:pPr>
        <w:pStyle w:val="ListParagraph"/>
        <w:numPr>
          <w:ilvl w:val="0"/>
          <w:numId w:val="9"/>
        </w:numPr>
        <w:rPr>
          <w:rFonts w:ascii="Times New Roman" w:hAnsi="Times New Roman" w:cs="Times New Roman"/>
        </w:rPr>
      </w:pPr>
      <w:r w:rsidRPr="00395E9E">
        <w:rPr>
          <w:rFonts w:ascii="Times New Roman" w:hAnsi="Times New Roman" w:cs="Times New Roman"/>
        </w:rPr>
        <w:t xml:space="preserve">Black </w:t>
      </w:r>
      <w:r w:rsidR="00A23A8B" w:rsidRPr="00395E9E">
        <w:rPr>
          <w:rFonts w:ascii="Times New Roman" w:hAnsi="Times New Roman" w:cs="Times New Roman"/>
        </w:rPr>
        <w:t>t</w:t>
      </w:r>
      <w:r w:rsidRPr="00395E9E">
        <w:rPr>
          <w:rFonts w:ascii="Times New Roman" w:hAnsi="Times New Roman" w:cs="Times New Roman"/>
        </w:rPr>
        <w:t xml:space="preserve">-shirts </w:t>
      </w:r>
      <w:r w:rsidR="000C69AC">
        <w:rPr>
          <w:rFonts w:ascii="Times New Roman" w:hAnsi="Times New Roman" w:cs="Times New Roman"/>
        </w:rPr>
        <w:t xml:space="preserve">with </w:t>
      </w:r>
      <w:r w:rsidRPr="00395E9E">
        <w:rPr>
          <w:rFonts w:ascii="Times New Roman" w:hAnsi="Times New Roman" w:cs="Times New Roman"/>
        </w:rPr>
        <w:t>EU logo, IRC logo and village savings and loans association at the back</w:t>
      </w:r>
    </w:p>
    <w:p w14:paraId="56A5B7D6" w14:textId="77777777" w:rsidR="006D1C47" w:rsidRPr="00395E9E" w:rsidRDefault="006D1C47" w:rsidP="00827102">
      <w:pPr>
        <w:pStyle w:val="ListParagraph"/>
        <w:numPr>
          <w:ilvl w:val="0"/>
          <w:numId w:val="9"/>
        </w:numPr>
        <w:rPr>
          <w:rFonts w:ascii="Times New Roman" w:hAnsi="Times New Roman" w:cs="Times New Roman"/>
        </w:rPr>
      </w:pPr>
      <w:r w:rsidRPr="00395E9E">
        <w:rPr>
          <w:rFonts w:ascii="Times New Roman" w:hAnsi="Times New Roman" w:cs="Times New Roman"/>
        </w:rPr>
        <w:t xml:space="preserve">Black </w:t>
      </w:r>
      <w:r w:rsidR="00A23A8B" w:rsidRPr="00395E9E">
        <w:rPr>
          <w:rFonts w:ascii="Times New Roman" w:hAnsi="Times New Roman" w:cs="Times New Roman"/>
        </w:rPr>
        <w:t>t</w:t>
      </w:r>
      <w:r w:rsidRPr="00395E9E">
        <w:rPr>
          <w:rFonts w:ascii="Times New Roman" w:hAnsi="Times New Roman" w:cs="Times New Roman"/>
        </w:rPr>
        <w:t xml:space="preserve">-shirts </w:t>
      </w:r>
      <w:r w:rsidR="000C69AC">
        <w:rPr>
          <w:rFonts w:ascii="Times New Roman" w:hAnsi="Times New Roman" w:cs="Times New Roman"/>
        </w:rPr>
        <w:t xml:space="preserve">with </w:t>
      </w:r>
      <w:r w:rsidRPr="00395E9E">
        <w:rPr>
          <w:rFonts w:ascii="Times New Roman" w:hAnsi="Times New Roman" w:cs="Times New Roman"/>
        </w:rPr>
        <w:t>EU logo, IRC logo and village savings a</w:t>
      </w:r>
      <w:r w:rsidR="003901D3" w:rsidRPr="00395E9E">
        <w:rPr>
          <w:rFonts w:ascii="Times New Roman" w:hAnsi="Times New Roman" w:cs="Times New Roman"/>
        </w:rPr>
        <w:t>nd loans association agents</w:t>
      </w:r>
    </w:p>
    <w:p w14:paraId="2E8A6755" w14:textId="77777777" w:rsidR="006D1C47" w:rsidRPr="00395E9E" w:rsidRDefault="006D1C47" w:rsidP="00827102">
      <w:pPr>
        <w:pStyle w:val="ListParagraph"/>
        <w:numPr>
          <w:ilvl w:val="0"/>
          <w:numId w:val="9"/>
        </w:numPr>
        <w:rPr>
          <w:rFonts w:ascii="Times New Roman" w:hAnsi="Times New Roman" w:cs="Times New Roman"/>
        </w:rPr>
      </w:pPr>
      <w:r w:rsidRPr="00395E9E">
        <w:rPr>
          <w:rFonts w:ascii="Times New Roman" w:hAnsi="Times New Roman" w:cs="Times New Roman"/>
        </w:rPr>
        <w:t xml:space="preserve">Black </w:t>
      </w:r>
      <w:r w:rsidR="00A23A8B" w:rsidRPr="00395E9E">
        <w:rPr>
          <w:rFonts w:ascii="Times New Roman" w:hAnsi="Times New Roman" w:cs="Times New Roman"/>
        </w:rPr>
        <w:t>t</w:t>
      </w:r>
      <w:r w:rsidRPr="00395E9E">
        <w:rPr>
          <w:rFonts w:ascii="Times New Roman" w:hAnsi="Times New Roman" w:cs="Times New Roman"/>
        </w:rPr>
        <w:t xml:space="preserve">-shirts </w:t>
      </w:r>
      <w:r w:rsidR="000C69AC">
        <w:rPr>
          <w:rFonts w:ascii="Times New Roman" w:hAnsi="Times New Roman" w:cs="Times New Roman"/>
        </w:rPr>
        <w:t xml:space="preserve">with </w:t>
      </w:r>
      <w:r w:rsidRPr="00395E9E">
        <w:rPr>
          <w:rFonts w:ascii="Times New Roman" w:hAnsi="Times New Roman" w:cs="Times New Roman"/>
        </w:rPr>
        <w:t>EU logo, IRC logo and village savings a</w:t>
      </w:r>
      <w:r w:rsidR="003901D3" w:rsidRPr="00395E9E">
        <w:rPr>
          <w:rFonts w:ascii="Times New Roman" w:hAnsi="Times New Roman" w:cs="Times New Roman"/>
        </w:rPr>
        <w:t>nd loans association officer</w:t>
      </w:r>
    </w:p>
    <w:p w14:paraId="0EAAF283" w14:textId="77777777" w:rsidR="006D1C47" w:rsidRPr="00395E9E" w:rsidRDefault="008B2833" w:rsidP="00827102">
      <w:pPr>
        <w:pStyle w:val="ListParagraph"/>
        <w:numPr>
          <w:ilvl w:val="0"/>
          <w:numId w:val="9"/>
        </w:numPr>
        <w:rPr>
          <w:rFonts w:ascii="Times New Roman" w:hAnsi="Times New Roman" w:cs="Times New Roman"/>
        </w:rPr>
      </w:pPr>
      <w:r w:rsidRPr="00395E9E">
        <w:rPr>
          <w:rFonts w:ascii="Times New Roman" w:hAnsi="Times New Roman" w:cs="Times New Roman"/>
        </w:rPr>
        <w:t>Red</w:t>
      </w:r>
      <w:r w:rsidR="003901D3" w:rsidRPr="00395E9E">
        <w:rPr>
          <w:rFonts w:ascii="Times New Roman" w:hAnsi="Times New Roman" w:cs="Times New Roman"/>
        </w:rPr>
        <w:t xml:space="preserve"> </w:t>
      </w:r>
      <w:r w:rsidR="00A23A8B" w:rsidRPr="00395E9E">
        <w:rPr>
          <w:rFonts w:ascii="Times New Roman" w:hAnsi="Times New Roman" w:cs="Times New Roman"/>
        </w:rPr>
        <w:t>t</w:t>
      </w:r>
      <w:r w:rsidR="003901D3" w:rsidRPr="00395E9E">
        <w:rPr>
          <w:rFonts w:ascii="Times New Roman" w:hAnsi="Times New Roman" w:cs="Times New Roman"/>
        </w:rPr>
        <w:t xml:space="preserve">-shirts </w:t>
      </w:r>
      <w:r w:rsidR="000C69AC">
        <w:rPr>
          <w:rFonts w:ascii="Times New Roman" w:hAnsi="Times New Roman" w:cs="Times New Roman"/>
        </w:rPr>
        <w:t xml:space="preserve">with </w:t>
      </w:r>
      <w:r w:rsidR="003901D3" w:rsidRPr="00395E9E">
        <w:rPr>
          <w:rFonts w:ascii="Times New Roman" w:hAnsi="Times New Roman" w:cs="Times New Roman"/>
        </w:rPr>
        <w:t xml:space="preserve">EU logo, IRC logo and </w:t>
      </w:r>
      <w:r w:rsidRPr="00395E9E">
        <w:rPr>
          <w:rFonts w:ascii="Times New Roman" w:hAnsi="Times New Roman" w:cs="Times New Roman"/>
        </w:rPr>
        <w:t>Community managed disaster risk reduction committee</w:t>
      </w:r>
    </w:p>
    <w:p w14:paraId="4F263BC5" w14:textId="77777777" w:rsidR="00A23A8B" w:rsidRPr="00395E9E" w:rsidRDefault="000D6571" w:rsidP="00827102">
      <w:pPr>
        <w:pStyle w:val="ListParagraph"/>
        <w:numPr>
          <w:ilvl w:val="0"/>
          <w:numId w:val="9"/>
        </w:numPr>
        <w:rPr>
          <w:rFonts w:ascii="Times New Roman" w:hAnsi="Times New Roman" w:cs="Times New Roman"/>
        </w:rPr>
      </w:pPr>
      <w:r w:rsidRPr="00395E9E">
        <w:rPr>
          <w:rFonts w:ascii="Times New Roman" w:hAnsi="Times New Roman" w:cs="Times New Roman"/>
        </w:rPr>
        <w:t xml:space="preserve">Grey </w:t>
      </w:r>
      <w:r w:rsidR="00A23A8B" w:rsidRPr="00395E9E">
        <w:rPr>
          <w:rFonts w:ascii="Times New Roman" w:hAnsi="Times New Roman" w:cs="Times New Roman"/>
        </w:rPr>
        <w:t>t</w:t>
      </w:r>
      <w:r w:rsidRPr="00395E9E">
        <w:rPr>
          <w:rFonts w:ascii="Times New Roman" w:hAnsi="Times New Roman" w:cs="Times New Roman"/>
        </w:rPr>
        <w:t xml:space="preserve">-shirts </w:t>
      </w:r>
      <w:r w:rsidR="000C69AC">
        <w:rPr>
          <w:rFonts w:ascii="Times New Roman" w:hAnsi="Times New Roman" w:cs="Times New Roman"/>
        </w:rPr>
        <w:t xml:space="preserve">with </w:t>
      </w:r>
      <w:r w:rsidRPr="00395E9E">
        <w:rPr>
          <w:rFonts w:ascii="Times New Roman" w:hAnsi="Times New Roman" w:cs="Times New Roman"/>
        </w:rPr>
        <w:t>EU logo, IRC logo and farmer producer groups</w:t>
      </w:r>
    </w:p>
    <w:p w14:paraId="08CFC68B" w14:textId="77777777" w:rsidR="00513B18" w:rsidRPr="00395E9E" w:rsidRDefault="00FB7672" w:rsidP="00C53549">
      <w:pPr>
        <w:pStyle w:val="ListParagraph"/>
        <w:numPr>
          <w:ilvl w:val="0"/>
          <w:numId w:val="9"/>
        </w:numPr>
        <w:rPr>
          <w:rFonts w:ascii="Times New Roman" w:hAnsi="Times New Roman" w:cs="Times New Roman"/>
        </w:rPr>
      </w:pPr>
      <w:r w:rsidRPr="00395E9E">
        <w:rPr>
          <w:rFonts w:ascii="Times New Roman" w:hAnsi="Times New Roman" w:cs="Times New Roman"/>
        </w:rPr>
        <w:t xml:space="preserve">Green </w:t>
      </w:r>
      <w:r w:rsidR="00A23A8B" w:rsidRPr="00395E9E">
        <w:rPr>
          <w:rFonts w:ascii="Times New Roman" w:hAnsi="Times New Roman" w:cs="Times New Roman"/>
        </w:rPr>
        <w:t>t</w:t>
      </w:r>
      <w:r w:rsidRPr="00395E9E">
        <w:rPr>
          <w:rFonts w:ascii="Times New Roman" w:hAnsi="Times New Roman" w:cs="Times New Roman"/>
        </w:rPr>
        <w:t xml:space="preserve">-shirts </w:t>
      </w:r>
      <w:r w:rsidR="000C69AC">
        <w:rPr>
          <w:rFonts w:ascii="Times New Roman" w:hAnsi="Times New Roman" w:cs="Times New Roman"/>
        </w:rPr>
        <w:t xml:space="preserve">with </w:t>
      </w:r>
      <w:r w:rsidR="000C69AC">
        <w:rPr>
          <w:rFonts w:ascii="Times New Roman" w:hAnsi="Times New Roman" w:cs="Times New Roman"/>
        </w:rPr>
        <w:tab/>
      </w:r>
      <w:r w:rsidRPr="00395E9E">
        <w:rPr>
          <w:rFonts w:ascii="Times New Roman" w:hAnsi="Times New Roman" w:cs="Times New Roman"/>
        </w:rPr>
        <w:t>EU logo, IRC logo and seed producer group</w:t>
      </w:r>
    </w:p>
    <w:p w14:paraId="26006B09" w14:textId="77777777" w:rsidR="005D4468" w:rsidRPr="00395E9E" w:rsidRDefault="00AA77F9" w:rsidP="00AA77F9">
      <w:pPr>
        <w:pStyle w:val="ListParagraph"/>
        <w:numPr>
          <w:ilvl w:val="0"/>
          <w:numId w:val="9"/>
        </w:numPr>
        <w:jc w:val="both"/>
        <w:rPr>
          <w:rFonts w:ascii="Times New Roman" w:hAnsi="Times New Roman" w:cs="Times New Roman"/>
        </w:rPr>
      </w:pPr>
      <w:r w:rsidRPr="00395E9E">
        <w:rPr>
          <w:rFonts w:ascii="Times New Roman" w:hAnsi="Times New Roman" w:cs="Times New Roman"/>
        </w:rPr>
        <w:t xml:space="preserve">Banners have been made bearing the EU and IRC logos </w:t>
      </w:r>
      <w:r w:rsidR="00627270" w:rsidRPr="00395E9E">
        <w:rPr>
          <w:rFonts w:ascii="Times New Roman" w:hAnsi="Times New Roman" w:cs="Times New Roman"/>
        </w:rPr>
        <w:t xml:space="preserve">and the EU was referenced as the sponsor of the </w:t>
      </w:r>
      <w:r w:rsidRPr="00395E9E">
        <w:rPr>
          <w:rFonts w:ascii="Times New Roman" w:hAnsi="Times New Roman" w:cs="Times New Roman"/>
        </w:rPr>
        <w:t>a</w:t>
      </w:r>
      <w:r w:rsidR="00627270" w:rsidRPr="00395E9E">
        <w:rPr>
          <w:rFonts w:ascii="Times New Roman" w:hAnsi="Times New Roman" w:cs="Times New Roman"/>
        </w:rPr>
        <w:t>ction in all community-level events.</w:t>
      </w:r>
      <w:r w:rsidR="00CA412D" w:rsidRPr="00395E9E">
        <w:rPr>
          <w:rFonts w:ascii="Times New Roman" w:hAnsi="Times New Roman" w:cs="Times New Roman"/>
        </w:rPr>
        <w:t xml:space="preserve"> </w:t>
      </w:r>
    </w:p>
    <w:p w14:paraId="7916F602" w14:textId="77777777" w:rsidR="00A22696" w:rsidRPr="00395E9E" w:rsidRDefault="00A22696" w:rsidP="005D4468">
      <w:pPr>
        <w:rPr>
          <w:rFonts w:ascii="Times New Roman" w:hAnsi="Times New Roman" w:cs="Times New Roman"/>
          <w:b/>
        </w:rPr>
      </w:pPr>
      <w:r w:rsidRPr="00395E9E">
        <w:rPr>
          <w:rFonts w:ascii="Times New Roman" w:hAnsi="Times New Roman" w:cs="Times New Roman"/>
          <w:b/>
        </w:rPr>
        <w:t>The European commission may wish to publicize the result of the Action. Do you have any objection to this report being published on the Europe Aid website? If so, ple</w:t>
      </w:r>
      <w:r w:rsidR="00B211AA" w:rsidRPr="00395E9E">
        <w:rPr>
          <w:rFonts w:ascii="Times New Roman" w:hAnsi="Times New Roman" w:cs="Times New Roman"/>
          <w:b/>
        </w:rPr>
        <w:t>ase state your objections here.</w:t>
      </w:r>
    </w:p>
    <w:p w14:paraId="00E89E58" w14:textId="77777777" w:rsidR="00260690" w:rsidRPr="00395E9E" w:rsidRDefault="00FB7672" w:rsidP="005D4468">
      <w:pPr>
        <w:rPr>
          <w:rFonts w:ascii="Times New Roman" w:hAnsi="Times New Roman" w:cs="Times New Roman"/>
        </w:rPr>
      </w:pPr>
      <w:r w:rsidRPr="00395E9E">
        <w:rPr>
          <w:rFonts w:ascii="Times New Roman" w:hAnsi="Times New Roman" w:cs="Times New Roman"/>
        </w:rPr>
        <w:t>IRC/UNIDO has no objection</w:t>
      </w:r>
      <w:r w:rsidR="000C69AC">
        <w:rPr>
          <w:rFonts w:ascii="Times New Roman" w:hAnsi="Times New Roman" w:cs="Times New Roman"/>
        </w:rPr>
        <w:t xml:space="preserve"> to this report being published on the Europe Aid website</w:t>
      </w:r>
      <w:r w:rsidR="00A23A8B" w:rsidRPr="00395E9E">
        <w:rPr>
          <w:rFonts w:ascii="Times New Roman" w:hAnsi="Times New Roman" w:cs="Times New Roman"/>
        </w:rPr>
        <w:t>.</w:t>
      </w:r>
    </w:p>
    <w:p w14:paraId="770F53EE" w14:textId="77777777" w:rsidR="00260690" w:rsidRPr="00395E9E" w:rsidRDefault="00260690" w:rsidP="005D4468">
      <w:pPr>
        <w:rPr>
          <w:rFonts w:ascii="Times New Roman" w:hAnsi="Times New Roman" w:cs="Times New Roman"/>
          <w:b/>
        </w:rPr>
      </w:pPr>
    </w:p>
    <w:p w14:paraId="2213D9FC" w14:textId="77777777" w:rsidR="00B211AA" w:rsidRPr="00395E9E" w:rsidRDefault="00B211AA" w:rsidP="00B211AA">
      <w:pPr>
        <w:pStyle w:val="ListParagraph"/>
        <w:rPr>
          <w:rFonts w:ascii="Times New Roman" w:hAnsi="Times New Roman" w:cs="Times New Roman"/>
          <w:b/>
        </w:rPr>
      </w:pPr>
    </w:p>
    <w:p w14:paraId="6E9E559C" w14:textId="77777777" w:rsidR="006E0031" w:rsidRPr="00395E9E" w:rsidRDefault="001321FE" w:rsidP="001321FE">
      <w:pPr>
        <w:pStyle w:val="ListParagraph"/>
        <w:tabs>
          <w:tab w:val="left" w:pos="6285"/>
        </w:tabs>
        <w:ind w:left="1440"/>
        <w:rPr>
          <w:rFonts w:ascii="Times New Roman" w:hAnsi="Times New Roman" w:cs="Times New Roman"/>
        </w:rPr>
      </w:pPr>
      <w:r w:rsidRPr="00395E9E">
        <w:rPr>
          <w:rFonts w:ascii="Times New Roman" w:hAnsi="Times New Roman" w:cs="Times New Roman"/>
        </w:rPr>
        <w:tab/>
      </w:r>
    </w:p>
    <w:p w14:paraId="4B47434C" w14:textId="77777777" w:rsidR="00A22696" w:rsidRPr="00395E9E" w:rsidRDefault="00A22696" w:rsidP="00603287">
      <w:pPr>
        <w:rPr>
          <w:rFonts w:ascii="Times New Roman" w:hAnsi="Times New Roman" w:cs="Times New Roman"/>
        </w:rPr>
      </w:pPr>
      <w:r w:rsidRPr="00395E9E">
        <w:rPr>
          <w:rFonts w:ascii="Times New Roman" w:hAnsi="Times New Roman" w:cs="Times New Roman"/>
        </w:rPr>
        <w:lastRenderedPageBreak/>
        <w:t>Name of th</w:t>
      </w:r>
      <w:r w:rsidR="00C53549" w:rsidRPr="00395E9E">
        <w:rPr>
          <w:rFonts w:ascii="Times New Roman" w:hAnsi="Times New Roman" w:cs="Times New Roman"/>
        </w:rPr>
        <w:t>e contact person for the Action: Ronald-Paul Veilleux, Country Director</w:t>
      </w:r>
    </w:p>
    <w:p w14:paraId="07ED9DBE" w14:textId="77777777" w:rsidR="00603287" w:rsidRPr="00395E9E" w:rsidRDefault="00603287" w:rsidP="00603287">
      <w:pPr>
        <w:rPr>
          <w:rFonts w:ascii="Times New Roman" w:hAnsi="Times New Roman" w:cs="Times New Roman"/>
        </w:rPr>
      </w:pPr>
    </w:p>
    <w:p w14:paraId="41C9416A" w14:textId="77777777" w:rsidR="00A22696" w:rsidRPr="00395E9E" w:rsidRDefault="00A22696" w:rsidP="00603287">
      <w:pPr>
        <w:rPr>
          <w:rFonts w:ascii="Times New Roman" w:hAnsi="Times New Roman" w:cs="Times New Roman"/>
        </w:rPr>
      </w:pPr>
      <w:r w:rsidRPr="00395E9E">
        <w:rPr>
          <w:rFonts w:ascii="Times New Roman" w:hAnsi="Times New Roman" w:cs="Times New Roman"/>
        </w:rPr>
        <w:t>Signature ………………………………………Location</w:t>
      </w:r>
      <w:r w:rsidR="00C53549" w:rsidRPr="00395E9E">
        <w:rPr>
          <w:rFonts w:ascii="Times New Roman" w:hAnsi="Times New Roman" w:cs="Times New Roman"/>
        </w:rPr>
        <w:t>:</w:t>
      </w:r>
      <w:r w:rsidRPr="00395E9E">
        <w:rPr>
          <w:rFonts w:ascii="Times New Roman" w:hAnsi="Times New Roman" w:cs="Times New Roman"/>
        </w:rPr>
        <w:t xml:space="preserve"> </w:t>
      </w:r>
      <w:r w:rsidR="00C53549" w:rsidRPr="00395E9E">
        <w:rPr>
          <w:rFonts w:ascii="Times New Roman" w:hAnsi="Times New Roman" w:cs="Times New Roman"/>
        </w:rPr>
        <w:t>Juba</w:t>
      </w:r>
    </w:p>
    <w:p w14:paraId="60DF4C9B" w14:textId="77777777" w:rsidR="00A22696" w:rsidRPr="00395E9E" w:rsidRDefault="00A22696" w:rsidP="00A22696">
      <w:pPr>
        <w:pStyle w:val="ListParagraph"/>
        <w:rPr>
          <w:rFonts w:ascii="Times New Roman" w:hAnsi="Times New Roman" w:cs="Times New Roman"/>
        </w:rPr>
      </w:pPr>
    </w:p>
    <w:p w14:paraId="718AD2FD" w14:textId="77777777" w:rsidR="004E5A5B" w:rsidRDefault="00A22696" w:rsidP="00395E9E">
      <w:pPr>
        <w:rPr>
          <w:rFonts w:ascii="Times New Roman" w:hAnsi="Times New Roman" w:cs="Times New Roman"/>
        </w:rPr>
      </w:pPr>
      <w:r w:rsidRPr="00395E9E">
        <w:rPr>
          <w:rFonts w:ascii="Times New Roman" w:hAnsi="Times New Roman" w:cs="Times New Roman"/>
        </w:rPr>
        <w:t xml:space="preserve">Date report due </w:t>
      </w:r>
      <w:r w:rsidR="00C53549" w:rsidRPr="00395E9E">
        <w:rPr>
          <w:rFonts w:ascii="Times New Roman" w:hAnsi="Times New Roman" w:cs="Times New Roman"/>
        </w:rPr>
        <w:t>24</w:t>
      </w:r>
      <w:r w:rsidR="00C53549" w:rsidRPr="00395E9E">
        <w:rPr>
          <w:rFonts w:ascii="Times New Roman" w:hAnsi="Times New Roman" w:cs="Times New Roman"/>
          <w:vertAlign w:val="superscript"/>
        </w:rPr>
        <w:t>th</w:t>
      </w:r>
      <w:r w:rsidR="00C53549" w:rsidRPr="00395E9E">
        <w:rPr>
          <w:rFonts w:ascii="Times New Roman" w:hAnsi="Times New Roman" w:cs="Times New Roman"/>
        </w:rPr>
        <w:t xml:space="preserve"> February, 201</w:t>
      </w:r>
      <w:r w:rsidR="005F241B">
        <w:rPr>
          <w:rFonts w:ascii="Times New Roman" w:hAnsi="Times New Roman" w:cs="Times New Roman"/>
        </w:rPr>
        <w:t>7</w:t>
      </w:r>
      <w:r w:rsidR="00C53549" w:rsidRPr="00395E9E">
        <w:rPr>
          <w:rFonts w:ascii="Times New Roman" w:hAnsi="Times New Roman" w:cs="Times New Roman"/>
        </w:rPr>
        <w:tab/>
      </w:r>
      <w:r w:rsidR="00C53549" w:rsidRPr="00395E9E">
        <w:rPr>
          <w:rFonts w:ascii="Times New Roman" w:hAnsi="Times New Roman" w:cs="Times New Roman"/>
        </w:rPr>
        <w:tab/>
      </w:r>
      <w:r w:rsidRPr="00395E9E">
        <w:rPr>
          <w:rFonts w:ascii="Times New Roman" w:hAnsi="Times New Roman" w:cs="Times New Roman"/>
        </w:rPr>
        <w:t>Date report sent</w:t>
      </w:r>
      <w:r w:rsidR="005F241B">
        <w:rPr>
          <w:rFonts w:ascii="Times New Roman" w:hAnsi="Times New Roman" w:cs="Times New Roman"/>
        </w:rPr>
        <w:t>:</w:t>
      </w:r>
      <w:r w:rsidRPr="00395E9E">
        <w:rPr>
          <w:rFonts w:ascii="Times New Roman" w:hAnsi="Times New Roman" w:cs="Times New Roman"/>
        </w:rPr>
        <w:t xml:space="preserve"> </w:t>
      </w:r>
      <w:r w:rsidR="005F241B">
        <w:rPr>
          <w:rFonts w:ascii="Times New Roman" w:hAnsi="Times New Roman" w:cs="Times New Roman"/>
        </w:rPr>
        <w:t>6</w:t>
      </w:r>
      <w:r w:rsidR="005F241B" w:rsidRPr="005F241B">
        <w:rPr>
          <w:rFonts w:ascii="Times New Roman" w:hAnsi="Times New Roman" w:cs="Times New Roman"/>
          <w:vertAlign w:val="superscript"/>
        </w:rPr>
        <w:t>th</w:t>
      </w:r>
      <w:r w:rsidR="005F241B">
        <w:rPr>
          <w:rFonts w:ascii="Times New Roman" w:hAnsi="Times New Roman" w:cs="Times New Roman"/>
        </w:rPr>
        <w:t xml:space="preserve"> April, 2017</w:t>
      </w:r>
    </w:p>
    <w:p w14:paraId="75CD1756" w14:textId="77777777" w:rsidR="008208B1" w:rsidRDefault="008208B1" w:rsidP="00395E9E">
      <w:pPr>
        <w:rPr>
          <w:rFonts w:ascii="Times New Roman" w:hAnsi="Times New Roman" w:cs="Times New Roman"/>
        </w:rPr>
      </w:pPr>
    </w:p>
    <w:p w14:paraId="1BD5E797" w14:textId="77777777" w:rsidR="00706645" w:rsidRDefault="00706645" w:rsidP="00395E9E">
      <w:pPr>
        <w:rPr>
          <w:rFonts w:ascii="Times New Roman" w:hAnsi="Times New Roman" w:cs="Times New Roman"/>
          <w:b/>
        </w:rPr>
      </w:pPr>
    </w:p>
    <w:p w14:paraId="78225FD9" w14:textId="77777777" w:rsidR="00706645" w:rsidRDefault="00706645" w:rsidP="00395E9E">
      <w:pPr>
        <w:rPr>
          <w:rFonts w:ascii="Times New Roman" w:hAnsi="Times New Roman" w:cs="Times New Roman"/>
          <w:b/>
        </w:rPr>
      </w:pPr>
    </w:p>
    <w:p w14:paraId="59C3F96C" w14:textId="77777777" w:rsidR="00706645" w:rsidRDefault="00706645" w:rsidP="00395E9E">
      <w:pPr>
        <w:rPr>
          <w:rFonts w:ascii="Times New Roman" w:hAnsi="Times New Roman" w:cs="Times New Roman"/>
          <w:b/>
        </w:rPr>
      </w:pPr>
    </w:p>
    <w:p w14:paraId="4E448C29" w14:textId="77777777" w:rsidR="00706645" w:rsidRDefault="00706645" w:rsidP="00395E9E">
      <w:pPr>
        <w:rPr>
          <w:rFonts w:ascii="Times New Roman" w:hAnsi="Times New Roman" w:cs="Times New Roman"/>
          <w:b/>
        </w:rPr>
      </w:pPr>
    </w:p>
    <w:p w14:paraId="36C1D843" w14:textId="77777777" w:rsidR="00706645" w:rsidRDefault="00706645" w:rsidP="00395E9E">
      <w:pPr>
        <w:rPr>
          <w:rFonts w:ascii="Times New Roman" w:hAnsi="Times New Roman" w:cs="Times New Roman"/>
          <w:b/>
        </w:rPr>
      </w:pPr>
    </w:p>
    <w:p w14:paraId="4592543D" w14:textId="77777777" w:rsidR="00706645" w:rsidRDefault="00706645" w:rsidP="00395E9E">
      <w:pPr>
        <w:rPr>
          <w:rFonts w:ascii="Times New Roman" w:hAnsi="Times New Roman" w:cs="Times New Roman"/>
          <w:b/>
        </w:rPr>
      </w:pPr>
    </w:p>
    <w:p w14:paraId="19B67018" w14:textId="77777777" w:rsidR="00706645" w:rsidRDefault="00706645" w:rsidP="00395E9E">
      <w:pPr>
        <w:rPr>
          <w:rFonts w:ascii="Times New Roman" w:hAnsi="Times New Roman" w:cs="Times New Roman"/>
          <w:b/>
        </w:rPr>
      </w:pPr>
    </w:p>
    <w:p w14:paraId="06F70A96" w14:textId="77777777" w:rsidR="00706645" w:rsidRDefault="00706645" w:rsidP="00395E9E">
      <w:pPr>
        <w:rPr>
          <w:rFonts w:ascii="Times New Roman" w:hAnsi="Times New Roman" w:cs="Times New Roman"/>
          <w:b/>
        </w:rPr>
      </w:pPr>
    </w:p>
    <w:p w14:paraId="4E5DC301" w14:textId="77777777" w:rsidR="00706645" w:rsidRDefault="00706645" w:rsidP="00395E9E">
      <w:pPr>
        <w:rPr>
          <w:rFonts w:ascii="Times New Roman" w:hAnsi="Times New Roman" w:cs="Times New Roman"/>
          <w:b/>
        </w:rPr>
      </w:pPr>
    </w:p>
    <w:p w14:paraId="7E0EE523" w14:textId="77777777" w:rsidR="00706645" w:rsidRDefault="00706645" w:rsidP="00395E9E">
      <w:pPr>
        <w:rPr>
          <w:rFonts w:ascii="Times New Roman" w:hAnsi="Times New Roman" w:cs="Times New Roman"/>
          <w:b/>
        </w:rPr>
      </w:pPr>
    </w:p>
    <w:p w14:paraId="1C795F83" w14:textId="77777777" w:rsidR="00706645" w:rsidRDefault="00706645" w:rsidP="00395E9E">
      <w:pPr>
        <w:rPr>
          <w:rFonts w:ascii="Times New Roman" w:hAnsi="Times New Roman" w:cs="Times New Roman"/>
          <w:b/>
        </w:rPr>
      </w:pPr>
    </w:p>
    <w:p w14:paraId="70565A3E" w14:textId="77777777" w:rsidR="00B8512C" w:rsidRDefault="00B8512C">
      <w:pPr>
        <w:rPr>
          <w:rFonts w:ascii="Times New Roman" w:hAnsi="Times New Roman" w:cs="Times New Roman"/>
          <w:b/>
        </w:rPr>
      </w:pPr>
      <w:r>
        <w:rPr>
          <w:rFonts w:ascii="Times New Roman" w:hAnsi="Times New Roman" w:cs="Times New Roman"/>
          <w:b/>
        </w:rPr>
        <w:br w:type="page"/>
      </w:r>
    </w:p>
    <w:p w14:paraId="58053FF1" w14:textId="7DBDAB02" w:rsidR="006D0E3E" w:rsidRDefault="005D37E7" w:rsidP="00395E9E">
      <w:pPr>
        <w:rPr>
          <w:rFonts w:ascii="Times New Roman" w:hAnsi="Times New Roman" w:cs="Times New Roman"/>
          <w:b/>
        </w:rPr>
      </w:pPr>
      <w:r>
        <w:rPr>
          <w:rFonts w:ascii="Times New Roman" w:hAnsi="Times New Roman" w:cs="Times New Roman"/>
          <w:b/>
        </w:rPr>
        <w:lastRenderedPageBreak/>
        <w:t xml:space="preserve">Annex 1: </w:t>
      </w:r>
      <w:r w:rsidR="008208B1">
        <w:rPr>
          <w:rFonts w:ascii="Times New Roman" w:hAnsi="Times New Roman" w:cs="Times New Roman"/>
          <w:b/>
        </w:rPr>
        <w:t>Monthly market assessment report</w:t>
      </w:r>
    </w:p>
    <w:tbl>
      <w:tblPr>
        <w:tblW w:w="10632" w:type="dxa"/>
        <w:tblInd w:w="-719" w:type="dxa"/>
        <w:tblLook w:val="04A0" w:firstRow="1" w:lastRow="0" w:firstColumn="1" w:lastColumn="0" w:noHBand="0" w:noVBand="1"/>
      </w:tblPr>
      <w:tblGrid>
        <w:gridCol w:w="1985"/>
        <w:gridCol w:w="1276"/>
        <w:gridCol w:w="999"/>
        <w:gridCol w:w="992"/>
        <w:gridCol w:w="992"/>
        <w:gridCol w:w="992"/>
        <w:gridCol w:w="993"/>
        <w:gridCol w:w="1092"/>
        <w:gridCol w:w="1311"/>
      </w:tblGrid>
      <w:tr w:rsidR="006D0E3E" w:rsidRPr="008E55FE" w14:paraId="3F9DE411" w14:textId="77777777" w:rsidTr="00870CA6">
        <w:trPr>
          <w:trHeight w:val="283"/>
        </w:trPr>
        <w:tc>
          <w:tcPr>
            <w:tcW w:w="10632" w:type="dxa"/>
            <w:gridSpan w:val="9"/>
            <w:tcBorders>
              <w:top w:val="single" w:sz="4" w:space="0" w:color="auto"/>
              <w:left w:val="single" w:sz="8" w:space="0" w:color="auto"/>
              <w:bottom w:val="single" w:sz="8" w:space="0" w:color="auto"/>
              <w:right w:val="single" w:sz="8" w:space="0" w:color="auto"/>
            </w:tcBorders>
            <w:noWrap/>
          </w:tcPr>
          <w:p w14:paraId="5C72EA93" w14:textId="77777777" w:rsidR="006D0E3E" w:rsidRPr="008E55FE" w:rsidRDefault="006D0E3E" w:rsidP="00870CA6">
            <w:pPr>
              <w:spacing w:after="0" w:line="240" w:lineRule="auto"/>
              <w:jc w:val="center"/>
              <w:rPr>
                <w:rFonts w:ascii="Times New Roman" w:hAnsi="Times New Roman" w:cs="Times New Roman"/>
                <w:b/>
                <w:bCs/>
                <w:color w:val="000000"/>
                <w:sz w:val="20"/>
                <w:szCs w:val="20"/>
              </w:rPr>
            </w:pPr>
            <w:r w:rsidRPr="008E55FE">
              <w:rPr>
                <w:rFonts w:ascii="Times New Roman" w:hAnsi="Times New Roman" w:cs="Times New Roman"/>
                <w:b/>
                <w:bCs/>
                <w:color w:val="000000"/>
                <w:sz w:val="20"/>
                <w:szCs w:val="20"/>
              </w:rPr>
              <w:t>Market Price Data Collection Form</w:t>
            </w:r>
          </w:p>
        </w:tc>
      </w:tr>
      <w:tr w:rsidR="006D0E3E" w:rsidRPr="008E55FE" w14:paraId="6BFADAFF" w14:textId="77777777" w:rsidTr="00870CA6">
        <w:trPr>
          <w:trHeight w:val="227"/>
        </w:trPr>
        <w:tc>
          <w:tcPr>
            <w:tcW w:w="1985" w:type="dxa"/>
            <w:tcBorders>
              <w:top w:val="nil"/>
              <w:left w:val="single" w:sz="8" w:space="0" w:color="auto"/>
              <w:bottom w:val="single" w:sz="8" w:space="0" w:color="auto"/>
              <w:right w:val="nil"/>
            </w:tcBorders>
            <w:noWrap/>
          </w:tcPr>
          <w:p w14:paraId="274331C6" w14:textId="77777777" w:rsidR="006D0E3E" w:rsidRPr="008E55FE" w:rsidRDefault="006D0E3E" w:rsidP="00870CA6">
            <w:pPr>
              <w:spacing w:after="0" w:line="240" w:lineRule="auto"/>
              <w:rPr>
                <w:rFonts w:ascii="Times New Roman" w:hAnsi="Times New Roman" w:cs="Times New Roman"/>
                <w:b/>
                <w:bCs/>
                <w:color w:val="000000"/>
                <w:sz w:val="20"/>
                <w:szCs w:val="20"/>
              </w:rPr>
            </w:pPr>
            <w:r w:rsidRPr="008E55FE">
              <w:rPr>
                <w:rFonts w:ascii="Times New Roman" w:hAnsi="Times New Roman" w:cs="Times New Roman"/>
                <w:b/>
                <w:bCs/>
                <w:color w:val="000000"/>
                <w:sz w:val="20"/>
                <w:szCs w:val="20"/>
              </w:rPr>
              <w:t>Market Name:</w:t>
            </w:r>
          </w:p>
        </w:tc>
        <w:tc>
          <w:tcPr>
            <w:tcW w:w="1276" w:type="dxa"/>
            <w:tcBorders>
              <w:top w:val="nil"/>
              <w:left w:val="single" w:sz="8" w:space="0" w:color="auto"/>
              <w:bottom w:val="single" w:sz="8" w:space="0" w:color="auto"/>
              <w:right w:val="nil"/>
            </w:tcBorders>
            <w:noWrap/>
          </w:tcPr>
          <w:p w14:paraId="57D94B5A" w14:textId="77777777" w:rsidR="006D0E3E" w:rsidRPr="008E55FE" w:rsidRDefault="006D0E3E" w:rsidP="00870CA6">
            <w:pPr>
              <w:spacing w:after="0" w:line="240" w:lineRule="auto"/>
              <w:rPr>
                <w:rFonts w:ascii="Times New Roman" w:hAnsi="Times New Roman" w:cs="Times New Roman"/>
                <w:b/>
                <w:bCs/>
                <w:color w:val="000000"/>
                <w:sz w:val="20"/>
                <w:szCs w:val="20"/>
              </w:rPr>
            </w:pPr>
            <w:r w:rsidRPr="008E55FE">
              <w:rPr>
                <w:rFonts w:ascii="Times New Roman" w:hAnsi="Times New Roman" w:cs="Times New Roman"/>
                <w:b/>
                <w:bCs/>
                <w:color w:val="000000"/>
                <w:sz w:val="20"/>
                <w:szCs w:val="20"/>
              </w:rPr>
              <w:t>Ganyliel</w:t>
            </w:r>
          </w:p>
        </w:tc>
        <w:tc>
          <w:tcPr>
            <w:tcW w:w="4968" w:type="dxa"/>
            <w:gridSpan w:val="5"/>
            <w:vMerge w:val="restart"/>
            <w:tcBorders>
              <w:top w:val="nil"/>
              <w:left w:val="single" w:sz="8" w:space="0" w:color="auto"/>
              <w:right w:val="single" w:sz="8" w:space="0" w:color="auto"/>
            </w:tcBorders>
            <w:noWrap/>
          </w:tcPr>
          <w:p w14:paraId="462C8E0B" w14:textId="77777777" w:rsidR="006D0E3E" w:rsidRPr="008E55FE" w:rsidRDefault="006D0E3E" w:rsidP="00870CA6">
            <w:pPr>
              <w:spacing w:after="0" w:line="240" w:lineRule="auto"/>
              <w:rPr>
                <w:rFonts w:ascii="Times New Roman" w:hAnsi="Times New Roman" w:cs="Times New Roman"/>
                <w:b/>
                <w:bCs/>
                <w:color w:val="000000"/>
                <w:sz w:val="20"/>
                <w:szCs w:val="20"/>
              </w:rPr>
            </w:pPr>
          </w:p>
        </w:tc>
        <w:tc>
          <w:tcPr>
            <w:tcW w:w="1092" w:type="dxa"/>
            <w:tcBorders>
              <w:top w:val="single" w:sz="8" w:space="0" w:color="auto"/>
              <w:left w:val="single" w:sz="8" w:space="0" w:color="auto"/>
              <w:bottom w:val="single" w:sz="8" w:space="0" w:color="auto"/>
              <w:right w:val="single" w:sz="8" w:space="0" w:color="auto"/>
            </w:tcBorders>
            <w:noWrap/>
          </w:tcPr>
          <w:p w14:paraId="36520760" w14:textId="77777777" w:rsidR="006D0E3E" w:rsidRPr="008E55FE" w:rsidRDefault="006D0E3E" w:rsidP="00870CA6">
            <w:pPr>
              <w:spacing w:after="0" w:line="240" w:lineRule="auto"/>
              <w:rPr>
                <w:rFonts w:ascii="Times New Roman" w:hAnsi="Times New Roman" w:cs="Times New Roman"/>
                <w:b/>
                <w:bCs/>
                <w:color w:val="000000"/>
                <w:sz w:val="20"/>
                <w:szCs w:val="20"/>
              </w:rPr>
            </w:pPr>
            <w:r w:rsidRPr="008E55FE">
              <w:rPr>
                <w:rFonts w:ascii="Times New Roman" w:hAnsi="Times New Roman" w:cs="Times New Roman"/>
                <w:b/>
                <w:bCs/>
                <w:color w:val="000000"/>
                <w:sz w:val="20"/>
                <w:szCs w:val="20"/>
              </w:rPr>
              <w:t>Month:</w:t>
            </w:r>
          </w:p>
        </w:tc>
        <w:sdt>
          <w:sdtPr>
            <w:rPr>
              <w:rFonts w:ascii="Times New Roman" w:hAnsi="Times New Roman" w:cs="Times New Roman"/>
              <w:b/>
              <w:bCs/>
              <w:color w:val="000000"/>
              <w:sz w:val="20"/>
              <w:szCs w:val="20"/>
            </w:rPr>
            <w:id w:val="1686480153"/>
            <w:dropDownList>
              <w:listItem w:value="Choose a month."/>
              <w:listItem w:displayText="January" w:value="January"/>
              <w:listItem w:displayText="February" w:value="February"/>
              <w:listItem w:displayText="March" w:value="March"/>
              <w:listItem w:displayText="April" w:value="April"/>
              <w:listItem w:displayText="May" w:value="May"/>
              <w:listItem w:displayText="June" w:value="June"/>
              <w:listItem w:displayText="July" w:value="July"/>
              <w:listItem w:displayText="August" w:value="August"/>
              <w:listItem w:displayText="September" w:value="September"/>
              <w:listItem w:displayText="October" w:value="October"/>
              <w:listItem w:displayText="November" w:value="November"/>
              <w:listItem w:displayText="December" w:value="December"/>
            </w:dropDownList>
          </w:sdtPr>
          <w:sdtContent>
            <w:tc>
              <w:tcPr>
                <w:tcW w:w="1311" w:type="dxa"/>
                <w:tcBorders>
                  <w:top w:val="nil"/>
                  <w:left w:val="nil"/>
                  <w:bottom w:val="single" w:sz="8" w:space="0" w:color="auto"/>
                  <w:right w:val="single" w:sz="8" w:space="0" w:color="auto"/>
                </w:tcBorders>
              </w:tcPr>
              <w:p w14:paraId="03F1BD61" w14:textId="77777777" w:rsidR="006D0E3E" w:rsidRPr="008E55FE" w:rsidRDefault="006D0E3E" w:rsidP="00870CA6">
                <w:pPr>
                  <w:spacing w:after="0" w:line="240" w:lineRule="auto"/>
                  <w:rPr>
                    <w:rFonts w:ascii="Times New Roman" w:hAnsi="Times New Roman" w:cs="Times New Roman"/>
                    <w:b/>
                    <w:bCs/>
                    <w:color w:val="000000"/>
                    <w:sz w:val="20"/>
                    <w:szCs w:val="20"/>
                  </w:rPr>
                </w:pPr>
                <w:r w:rsidRPr="008E55FE">
                  <w:rPr>
                    <w:rFonts w:ascii="Times New Roman" w:hAnsi="Times New Roman" w:cs="Times New Roman"/>
                    <w:b/>
                    <w:bCs/>
                    <w:color w:val="000000"/>
                    <w:sz w:val="20"/>
                    <w:szCs w:val="20"/>
                  </w:rPr>
                  <w:t>July</w:t>
                </w:r>
              </w:p>
            </w:tc>
          </w:sdtContent>
        </w:sdt>
      </w:tr>
      <w:tr w:rsidR="006D0E3E" w:rsidRPr="008E55FE" w14:paraId="0414A867" w14:textId="77777777" w:rsidTr="00870CA6">
        <w:trPr>
          <w:trHeight w:val="283"/>
        </w:trPr>
        <w:tc>
          <w:tcPr>
            <w:tcW w:w="1985" w:type="dxa"/>
            <w:tcBorders>
              <w:top w:val="nil"/>
              <w:left w:val="single" w:sz="8" w:space="0" w:color="auto"/>
              <w:bottom w:val="single" w:sz="8" w:space="0" w:color="auto"/>
              <w:right w:val="nil"/>
            </w:tcBorders>
            <w:noWrap/>
          </w:tcPr>
          <w:p w14:paraId="11B061A6" w14:textId="77777777" w:rsidR="006D0E3E" w:rsidRPr="008E55FE" w:rsidRDefault="006D0E3E" w:rsidP="00870CA6">
            <w:pPr>
              <w:spacing w:after="0" w:line="240" w:lineRule="auto"/>
              <w:rPr>
                <w:rFonts w:ascii="Times New Roman" w:hAnsi="Times New Roman" w:cs="Times New Roman"/>
                <w:b/>
                <w:bCs/>
                <w:color w:val="000000"/>
                <w:sz w:val="20"/>
                <w:szCs w:val="20"/>
              </w:rPr>
            </w:pPr>
            <w:r w:rsidRPr="008E55FE">
              <w:rPr>
                <w:rFonts w:ascii="Times New Roman" w:hAnsi="Times New Roman" w:cs="Times New Roman"/>
                <w:b/>
                <w:bCs/>
                <w:color w:val="000000"/>
                <w:sz w:val="20"/>
                <w:szCs w:val="20"/>
              </w:rPr>
              <w:t>County:</w:t>
            </w:r>
          </w:p>
        </w:tc>
        <w:tc>
          <w:tcPr>
            <w:tcW w:w="1276" w:type="dxa"/>
            <w:tcBorders>
              <w:top w:val="nil"/>
              <w:left w:val="single" w:sz="8" w:space="0" w:color="auto"/>
              <w:bottom w:val="single" w:sz="8" w:space="0" w:color="auto"/>
              <w:right w:val="nil"/>
            </w:tcBorders>
            <w:noWrap/>
          </w:tcPr>
          <w:p w14:paraId="369EDE45" w14:textId="77777777" w:rsidR="006D0E3E" w:rsidRPr="008E55FE" w:rsidRDefault="006D0E3E" w:rsidP="00870CA6">
            <w:pPr>
              <w:spacing w:after="0" w:line="240" w:lineRule="auto"/>
              <w:rPr>
                <w:rFonts w:ascii="Times New Roman" w:hAnsi="Times New Roman" w:cs="Times New Roman"/>
                <w:b/>
                <w:bCs/>
                <w:color w:val="000000"/>
                <w:sz w:val="20"/>
                <w:szCs w:val="20"/>
              </w:rPr>
            </w:pPr>
            <w:r w:rsidRPr="008E55FE">
              <w:rPr>
                <w:rFonts w:ascii="Times New Roman" w:hAnsi="Times New Roman" w:cs="Times New Roman"/>
                <w:b/>
                <w:bCs/>
                <w:color w:val="000000"/>
                <w:sz w:val="20"/>
                <w:szCs w:val="20"/>
              </w:rPr>
              <w:t>Payinjiar</w:t>
            </w:r>
          </w:p>
        </w:tc>
        <w:tc>
          <w:tcPr>
            <w:tcW w:w="4968" w:type="dxa"/>
            <w:gridSpan w:val="5"/>
            <w:vMerge/>
            <w:tcBorders>
              <w:left w:val="single" w:sz="8" w:space="0" w:color="auto"/>
              <w:bottom w:val="single" w:sz="8" w:space="0" w:color="auto"/>
              <w:right w:val="single" w:sz="8" w:space="0" w:color="auto"/>
            </w:tcBorders>
            <w:noWrap/>
          </w:tcPr>
          <w:p w14:paraId="07C1C30E" w14:textId="77777777" w:rsidR="006D0E3E" w:rsidRPr="008E55FE" w:rsidRDefault="006D0E3E" w:rsidP="00870CA6">
            <w:pPr>
              <w:spacing w:after="0" w:line="240" w:lineRule="auto"/>
              <w:rPr>
                <w:rFonts w:ascii="Times New Roman" w:hAnsi="Times New Roman" w:cs="Times New Roman"/>
                <w:b/>
                <w:bCs/>
                <w:color w:val="000000"/>
                <w:sz w:val="20"/>
                <w:szCs w:val="20"/>
              </w:rPr>
            </w:pPr>
          </w:p>
        </w:tc>
        <w:tc>
          <w:tcPr>
            <w:tcW w:w="1092" w:type="dxa"/>
            <w:tcBorders>
              <w:top w:val="single" w:sz="8" w:space="0" w:color="auto"/>
              <w:left w:val="single" w:sz="8" w:space="0" w:color="auto"/>
              <w:bottom w:val="single" w:sz="8" w:space="0" w:color="auto"/>
              <w:right w:val="single" w:sz="8" w:space="0" w:color="auto"/>
            </w:tcBorders>
            <w:noWrap/>
          </w:tcPr>
          <w:p w14:paraId="2F64963A" w14:textId="77777777" w:rsidR="006D0E3E" w:rsidRPr="008E55FE" w:rsidRDefault="006D0E3E" w:rsidP="00870CA6">
            <w:pPr>
              <w:spacing w:after="0" w:line="240" w:lineRule="auto"/>
              <w:rPr>
                <w:rFonts w:ascii="Times New Roman" w:hAnsi="Times New Roman" w:cs="Times New Roman"/>
                <w:b/>
                <w:bCs/>
                <w:color w:val="000000"/>
                <w:sz w:val="20"/>
                <w:szCs w:val="20"/>
              </w:rPr>
            </w:pPr>
            <w:r w:rsidRPr="008E55FE">
              <w:rPr>
                <w:rFonts w:ascii="Times New Roman" w:hAnsi="Times New Roman" w:cs="Times New Roman"/>
                <w:b/>
                <w:bCs/>
                <w:color w:val="000000"/>
                <w:sz w:val="20"/>
                <w:szCs w:val="20"/>
              </w:rPr>
              <w:t>Year:</w:t>
            </w:r>
          </w:p>
        </w:tc>
        <w:tc>
          <w:tcPr>
            <w:tcW w:w="1311" w:type="dxa"/>
            <w:tcBorders>
              <w:top w:val="nil"/>
              <w:left w:val="nil"/>
              <w:bottom w:val="single" w:sz="8" w:space="0" w:color="auto"/>
              <w:right w:val="single" w:sz="8" w:space="0" w:color="auto"/>
            </w:tcBorders>
          </w:tcPr>
          <w:p w14:paraId="40E3F401" w14:textId="77777777" w:rsidR="006D0E3E" w:rsidRPr="008E55FE" w:rsidRDefault="006D0E3E" w:rsidP="00870CA6">
            <w:pPr>
              <w:spacing w:after="0" w:line="240" w:lineRule="auto"/>
              <w:rPr>
                <w:rFonts w:ascii="Times New Roman" w:hAnsi="Times New Roman" w:cs="Times New Roman"/>
                <w:b/>
                <w:bCs/>
                <w:color w:val="000000"/>
                <w:sz w:val="20"/>
                <w:szCs w:val="20"/>
              </w:rPr>
            </w:pPr>
            <w:r w:rsidRPr="008E55FE">
              <w:rPr>
                <w:rFonts w:ascii="Times New Roman" w:hAnsi="Times New Roman" w:cs="Times New Roman"/>
                <w:b/>
                <w:bCs/>
                <w:color w:val="000000"/>
                <w:sz w:val="20"/>
                <w:szCs w:val="20"/>
              </w:rPr>
              <w:t>2016</w:t>
            </w:r>
          </w:p>
        </w:tc>
      </w:tr>
      <w:tr w:rsidR="006D0E3E" w:rsidRPr="008E55FE" w14:paraId="65D24102" w14:textId="77777777" w:rsidTr="00870CA6">
        <w:trPr>
          <w:trHeight w:val="439"/>
        </w:trPr>
        <w:tc>
          <w:tcPr>
            <w:tcW w:w="1985" w:type="dxa"/>
            <w:tcBorders>
              <w:top w:val="nil"/>
              <w:left w:val="single" w:sz="8" w:space="0" w:color="auto"/>
              <w:bottom w:val="single" w:sz="8" w:space="0" w:color="auto"/>
              <w:right w:val="nil"/>
            </w:tcBorders>
            <w:noWrap/>
            <w:hideMark/>
          </w:tcPr>
          <w:p w14:paraId="278D2952" w14:textId="77777777" w:rsidR="006D0E3E" w:rsidRPr="008E55FE" w:rsidRDefault="006D0E3E" w:rsidP="00870CA6">
            <w:pPr>
              <w:spacing w:after="0" w:line="240" w:lineRule="auto"/>
              <w:rPr>
                <w:rFonts w:ascii="Times New Roman" w:hAnsi="Times New Roman" w:cs="Times New Roman"/>
                <w:b/>
                <w:bCs/>
                <w:color w:val="000000"/>
                <w:sz w:val="20"/>
                <w:szCs w:val="20"/>
              </w:rPr>
            </w:pPr>
            <w:r w:rsidRPr="008E55FE">
              <w:rPr>
                <w:rFonts w:ascii="Times New Roman" w:hAnsi="Times New Roman" w:cs="Times New Roman"/>
                <w:b/>
                <w:bCs/>
                <w:color w:val="000000"/>
                <w:sz w:val="20"/>
                <w:szCs w:val="20"/>
              </w:rPr>
              <w:t>Commodity Name</w:t>
            </w:r>
          </w:p>
        </w:tc>
        <w:tc>
          <w:tcPr>
            <w:tcW w:w="1276" w:type="dxa"/>
            <w:tcBorders>
              <w:top w:val="nil"/>
              <w:left w:val="single" w:sz="8" w:space="0" w:color="auto"/>
              <w:bottom w:val="single" w:sz="8" w:space="0" w:color="auto"/>
              <w:right w:val="nil"/>
            </w:tcBorders>
            <w:noWrap/>
            <w:hideMark/>
          </w:tcPr>
          <w:p w14:paraId="6D770794" w14:textId="77777777" w:rsidR="006D0E3E" w:rsidRPr="008E55FE" w:rsidRDefault="006D0E3E" w:rsidP="00870CA6">
            <w:pPr>
              <w:spacing w:after="0" w:line="240" w:lineRule="auto"/>
              <w:rPr>
                <w:rFonts w:ascii="Times New Roman" w:hAnsi="Times New Roman" w:cs="Times New Roman"/>
                <w:b/>
                <w:bCs/>
                <w:color w:val="000000"/>
                <w:sz w:val="20"/>
                <w:szCs w:val="20"/>
              </w:rPr>
            </w:pPr>
            <w:r w:rsidRPr="008E55FE">
              <w:rPr>
                <w:rFonts w:ascii="Times New Roman" w:hAnsi="Times New Roman" w:cs="Times New Roman"/>
                <w:b/>
                <w:bCs/>
                <w:color w:val="000000"/>
                <w:sz w:val="20"/>
                <w:szCs w:val="20"/>
              </w:rPr>
              <w:t>Units</w:t>
            </w:r>
          </w:p>
        </w:tc>
        <w:tc>
          <w:tcPr>
            <w:tcW w:w="999" w:type="dxa"/>
            <w:tcBorders>
              <w:top w:val="nil"/>
              <w:left w:val="single" w:sz="8" w:space="0" w:color="auto"/>
              <w:bottom w:val="single" w:sz="8" w:space="0" w:color="auto"/>
              <w:right w:val="single" w:sz="4" w:space="0" w:color="auto"/>
            </w:tcBorders>
            <w:noWrap/>
            <w:hideMark/>
          </w:tcPr>
          <w:p w14:paraId="0A6A9BF9" w14:textId="77777777" w:rsidR="006D0E3E" w:rsidRPr="008E55FE" w:rsidRDefault="006D0E3E" w:rsidP="00870CA6">
            <w:pPr>
              <w:spacing w:after="0" w:line="240" w:lineRule="auto"/>
              <w:jc w:val="center"/>
              <w:rPr>
                <w:rFonts w:ascii="Times New Roman" w:hAnsi="Times New Roman" w:cs="Times New Roman"/>
                <w:b/>
                <w:bCs/>
                <w:color w:val="000000"/>
                <w:sz w:val="20"/>
                <w:szCs w:val="20"/>
              </w:rPr>
            </w:pPr>
            <w:r w:rsidRPr="008E55FE">
              <w:rPr>
                <w:rFonts w:ascii="Times New Roman" w:hAnsi="Times New Roman" w:cs="Times New Roman"/>
                <w:b/>
                <w:bCs/>
                <w:color w:val="000000"/>
                <w:sz w:val="20"/>
                <w:szCs w:val="20"/>
              </w:rPr>
              <w:t>Week 1</w:t>
            </w:r>
          </w:p>
        </w:tc>
        <w:tc>
          <w:tcPr>
            <w:tcW w:w="992" w:type="dxa"/>
            <w:tcBorders>
              <w:top w:val="nil"/>
              <w:left w:val="nil"/>
              <w:bottom w:val="single" w:sz="8" w:space="0" w:color="auto"/>
              <w:right w:val="single" w:sz="4" w:space="0" w:color="auto"/>
            </w:tcBorders>
            <w:noWrap/>
            <w:hideMark/>
          </w:tcPr>
          <w:p w14:paraId="36EE65D1" w14:textId="77777777" w:rsidR="006D0E3E" w:rsidRPr="008E55FE" w:rsidRDefault="006D0E3E" w:rsidP="00870CA6">
            <w:pPr>
              <w:spacing w:after="0" w:line="240" w:lineRule="auto"/>
              <w:jc w:val="center"/>
              <w:rPr>
                <w:rFonts w:ascii="Times New Roman" w:hAnsi="Times New Roman" w:cs="Times New Roman"/>
                <w:b/>
                <w:bCs/>
                <w:color w:val="000000"/>
                <w:sz w:val="20"/>
                <w:szCs w:val="20"/>
              </w:rPr>
            </w:pPr>
            <w:r w:rsidRPr="008E55FE">
              <w:rPr>
                <w:rFonts w:ascii="Times New Roman" w:hAnsi="Times New Roman" w:cs="Times New Roman"/>
                <w:b/>
                <w:bCs/>
                <w:color w:val="000000"/>
                <w:sz w:val="20"/>
                <w:szCs w:val="20"/>
              </w:rPr>
              <w:t>Week 2</w:t>
            </w:r>
          </w:p>
        </w:tc>
        <w:tc>
          <w:tcPr>
            <w:tcW w:w="992" w:type="dxa"/>
            <w:tcBorders>
              <w:top w:val="nil"/>
              <w:left w:val="nil"/>
              <w:bottom w:val="single" w:sz="8" w:space="0" w:color="auto"/>
              <w:right w:val="single" w:sz="4" w:space="0" w:color="auto"/>
            </w:tcBorders>
            <w:noWrap/>
            <w:hideMark/>
          </w:tcPr>
          <w:p w14:paraId="72C4CBE7" w14:textId="77777777" w:rsidR="006D0E3E" w:rsidRPr="008E55FE" w:rsidRDefault="006D0E3E" w:rsidP="00870CA6">
            <w:pPr>
              <w:spacing w:after="0" w:line="240" w:lineRule="auto"/>
              <w:jc w:val="center"/>
              <w:rPr>
                <w:rFonts w:ascii="Times New Roman" w:hAnsi="Times New Roman" w:cs="Times New Roman"/>
                <w:b/>
                <w:bCs/>
                <w:color w:val="000000"/>
                <w:sz w:val="20"/>
                <w:szCs w:val="20"/>
              </w:rPr>
            </w:pPr>
            <w:r w:rsidRPr="008E55FE">
              <w:rPr>
                <w:rFonts w:ascii="Times New Roman" w:hAnsi="Times New Roman" w:cs="Times New Roman"/>
                <w:b/>
                <w:bCs/>
                <w:color w:val="000000"/>
                <w:sz w:val="20"/>
                <w:szCs w:val="20"/>
              </w:rPr>
              <w:t>Week 3</w:t>
            </w:r>
          </w:p>
        </w:tc>
        <w:tc>
          <w:tcPr>
            <w:tcW w:w="992" w:type="dxa"/>
            <w:tcBorders>
              <w:top w:val="nil"/>
              <w:left w:val="nil"/>
              <w:bottom w:val="single" w:sz="8" w:space="0" w:color="auto"/>
              <w:right w:val="single" w:sz="4" w:space="0" w:color="auto"/>
            </w:tcBorders>
            <w:noWrap/>
            <w:hideMark/>
          </w:tcPr>
          <w:p w14:paraId="02CF59FA" w14:textId="77777777" w:rsidR="006D0E3E" w:rsidRPr="008E55FE" w:rsidRDefault="006D0E3E" w:rsidP="00870CA6">
            <w:pPr>
              <w:spacing w:after="0" w:line="240" w:lineRule="auto"/>
              <w:jc w:val="center"/>
              <w:rPr>
                <w:rFonts w:ascii="Times New Roman" w:hAnsi="Times New Roman" w:cs="Times New Roman"/>
                <w:b/>
                <w:bCs/>
                <w:color w:val="000000"/>
                <w:sz w:val="20"/>
                <w:szCs w:val="20"/>
              </w:rPr>
            </w:pPr>
            <w:r w:rsidRPr="008E55FE">
              <w:rPr>
                <w:rFonts w:ascii="Times New Roman" w:hAnsi="Times New Roman" w:cs="Times New Roman"/>
                <w:b/>
                <w:bCs/>
                <w:color w:val="000000"/>
                <w:sz w:val="20"/>
                <w:szCs w:val="20"/>
              </w:rPr>
              <w:t>Week 4</w:t>
            </w:r>
          </w:p>
        </w:tc>
        <w:tc>
          <w:tcPr>
            <w:tcW w:w="993" w:type="dxa"/>
            <w:tcBorders>
              <w:top w:val="nil"/>
              <w:left w:val="nil"/>
              <w:bottom w:val="single" w:sz="8" w:space="0" w:color="auto"/>
              <w:right w:val="single" w:sz="8" w:space="0" w:color="auto"/>
            </w:tcBorders>
            <w:noWrap/>
            <w:hideMark/>
          </w:tcPr>
          <w:p w14:paraId="67BB8570" w14:textId="77777777" w:rsidR="006D0E3E" w:rsidRPr="008E55FE" w:rsidRDefault="006D0E3E" w:rsidP="00870CA6">
            <w:pPr>
              <w:spacing w:after="0" w:line="240" w:lineRule="auto"/>
              <w:jc w:val="center"/>
              <w:rPr>
                <w:rFonts w:ascii="Times New Roman" w:hAnsi="Times New Roman" w:cs="Times New Roman"/>
                <w:b/>
                <w:bCs/>
                <w:color w:val="000000"/>
                <w:sz w:val="20"/>
                <w:szCs w:val="20"/>
              </w:rPr>
            </w:pPr>
            <w:r w:rsidRPr="008E55FE">
              <w:rPr>
                <w:rFonts w:ascii="Times New Roman" w:hAnsi="Times New Roman" w:cs="Times New Roman"/>
                <w:b/>
                <w:bCs/>
                <w:color w:val="000000"/>
                <w:sz w:val="20"/>
                <w:szCs w:val="20"/>
              </w:rPr>
              <w:t>Week 5</w:t>
            </w:r>
          </w:p>
        </w:tc>
        <w:tc>
          <w:tcPr>
            <w:tcW w:w="1092" w:type="dxa"/>
            <w:tcBorders>
              <w:top w:val="single" w:sz="8" w:space="0" w:color="auto"/>
              <w:left w:val="nil"/>
              <w:bottom w:val="single" w:sz="8" w:space="0" w:color="auto"/>
              <w:right w:val="single" w:sz="8" w:space="0" w:color="auto"/>
            </w:tcBorders>
            <w:noWrap/>
            <w:hideMark/>
          </w:tcPr>
          <w:p w14:paraId="1FFB0DAE" w14:textId="77777777" w:rsidR="006D0E3E" w:rsidRPr="008E55FE" w:rsidRDefault="006D0E3E" w:rsidP="00870CA6">
            <w:pPr>
              <w:spacing w:after="0" w:line="240" w:lineRule="auto"/>
              <w:rPr>
                <w:rFonts w:ascii="Times New Roman" w:hAnsi="Times New Roman" w:cs="Times New Roman"/>
                <w:b/>
                <w:bCs/>
                <w:color w:val="000000"/>
                <w:sz w:val="20"/>
                <w:szCs w:val="20"/>
              </w:rPr>
            </w:pPr>
            <w:r w:rsidRPr="008E55FE">
              <w:rPr>
                <w:rFonts w:ascii="Times New Roman" w:hAnsi="Times New Roman" w:cs="Times New Roman"/>
                <w:b/>
                <w:bCs/>
                <w:color w:val="000000"/>
                <w:sz w:val="20"/>
                <w:szCs w:val="20"/>
              </w:rPr>
              <w:t>Average</w:t>
            </w:r>
          </w:p>
        </w:tc>
        <w:tc>
          <w:tcPr>
            <w:tcW w:w="1311" w:type="dxa"/>
            <w:tcBorders>
              <w:top w:val="nil"/>
              <w:left w:val="nil"/>
              <w:bottom w:val="single" w:sz="8" w:space="0" w:color="auto"/>
              <w:right w:val="single" w:sz="8" w:space="0" w:color="auto"/>
            </w:tcBorders>
            <w:hideMark/>
          </w:tcPr>
          <w:p w14:paraId="7D489D94" w14:textId="77777777" w:rsidR="006D0E3E" w:rsidRPr="008E55FE" w:rsidRDefault="006D0E3E" w:rsidP="00870CA6">
            <w:pPr>
              <w:spacing w:after="0" w:line="240" w:lineRule="auto"/>
              <w:rPr>
                <w:rFonts w:ascii="Times New Roman" w:hAnsi="Times New Roman" w:cs="Times New Roman"/>
                <w:b/>
                <w:bCs/>
                <w:color w:val="000000"/>
                <w:sz w:val="20"/>
                <w:szCs w:val="20"/>
              </w:rPr>
            </w:pPr>
            <w:r w:rsidRPr="008E55FE">
              <w:rPr>
                <w:rFonts w:ascii="Times New Roman" w:hAnsi="Times New Roman" w:cs="Times New Roman"/>
                <w:b/>
                <w:bCs/>
                <w:color w:val="000000"/>
                <w:sz w:val="20"/>
                <w:szCs w:val="20"/>
              </w:rPr>
              <w:t>Supply (see below supply codes)</w:t>
            </w:r>
          </w:p>
        </w:tc>
      </w:tr>
      <w:tr w:rsidR="006D0E3E" w:rsidRPr="008E55FE" w14:paraId="44A6795F" w14:textId="77777777" w:rsidTr="00870CA6">
        <w:trPr>
          <w:trHeight w:val="283"/>
        </w:trPr>
        <w:tc>
          <w:tcPr>
            <w:tcW w:w="1985" w:type="dxa"/>
            <w:tcBorders>
              <w:top w:val="nil"/>
              <w:left w:val="single" w:sz="8" w:space="0" w:color="auto"/>
              <w:bottom w:val="single" w:sz="8" w:space="0" w:color="auto"/>
              <w:right w:val="single" w:sz="4" w:space="0" w:color="auto"/>
            </w:tcBorders>
            <w:shd w:val="clear" w:color="auto" w:fill="0088FF"/>
            <w:noWrap/>
            <w:hideMark/>
          </w:tcPr>
          <w:p w14:paraId="4E14C883" w14:textId="77777777" w:rsidR="006D0E3E" w:rsidRPr="008E55FE" w:rsidRDefault="006D0E3E" w:rsidP="00870CA6">
            <w:pPr>
              <w:spacing w:after="0" w:line="240" w:lineRule="auto"/>
              <w:rPr>
                <w:rFonts w:ascii="Times New Roman" w:hAnsi="Times New Roman" w:cs="Times New Roman"/>
                <w:b/>
                <w:bCs/>
                <w:color w:val="000000"/>
                <w:sz w:val="20"/>
                <w:szCs w:val="20"/>
              </w:rPr>
            </w:pPr>
            <w:r w:rsidRPr="008E55FE">
              <w:rPr>
                <w:rFonts w:ascii="Times New Roman" w:hAnsi="Times New Roman" w:cs="Times New Roman"/>
                <w:b/>
                <w:bCs/>
                <w:color w:val="000000"/>
                <w:sz w:val="20"/>
                <w:szCs w:val="20"/>
              </w:rPr>
              <w:t>Cereals</w:t>
            </w:r>
          </w:p>
        </w:tc>
        <w:tc>
          <w:tcPr>
            <w:tcW w:w="1276" w:type="dxa"/>
            <w:tcBorders>
              <w:top w:val="nil"/>
              <w:left w:val="nil"/>
              <w:bottom w:val="single" w:sz="8" w:space="0" w:color="auto"/>
              <w:right w:val="nil"/>
            </w:tcBorders>
            <w:shd w:val="clear" w:color="auto" w:fill="0088FF"/>
            <w:noWrap/>
            <w:vAlign w:val="center"/>
            <w:hideMark/>
          </w:tcPr>
          <w:p w14:paraId="0E5D1AD1" w14:textId="77777777" w:rsidR="006D0E3E" w:rsidRPr="008E55FE" w:rsidRDefault="006D0E3E" w:rsidP="00870CA6">
            <w:pPr>
              <w:spacing w:after="0" w:line="240" w:lineRule="auto"/>
              <w:jc w:val="both"/>
              <w:rPr>
                <w:rFonts w:ascii="Times New Roman" w:hAnsi="Times New Roman" w:cs="Times New Roman"/>
                <w:b/>
                <w:bCs/>
                <w:color w:val="000000"/>
                <w:sz w:val="20"/>
                <w:szCs w:val="20"/>
              </w:rPr>
            </w:pPr>
            <w:r w:rsidRPr="008E55FE">
              <w:rPr>
                <w:rFonts w:ascii="Times New Roman" w:hAnsi="Times New Roman" w:cs="Times New Roman"/>
                <w:b/>
                <w:bCs/>
                <w:color w:val="000000"/>
                <w:sz w:val="20"/>
                <w:szCs w:val="20"/>
              </w:rPr>
              <w:t> </w:t>
            </w:r>
          </w:p>
        </w:tc>
        <w:tc>
          <w:tcPr>
            <w:tcW w:w="999" w:type="dxa"/>
            <w:tcBorders>
              <w:top w:val="nil"/>
              <w:left w:val="single" w:sz="8" w:space="0" w:color="auto"/>
              <w:bottom w:val="single" w:sz="8" w:space="0" w:color="auto"/>
              <w:right w:val="single" w:sz="4" w:space="0" w:color="auto"/>
            </w:tcBorders>
            <w:shd w:val="clear" w:color="auto" w:fill="0088FF"/>
            <w:noWrap/>
            <w:vAlign w:val="center"/>
            <w:hideMark/>
          </w:tcPr>
          <w:p w14:paraId="24DA7382" w14:textId="77777777" w:rsidR="006D0E3E" w:rsidRPr="008E55FE" w:rsidRDefault="006D0E3E" w:rsidP="00870CA6">
            <w:pPr>
              <w:spacing w:after="0" w:line="240" w:lineRule="auto"/>
              <w:jc w:val="both"/>
              <w:rPr>
                <w:rFonts w:ascii="Times New Roman" w:hAnsi="Times New Roman" w:cs="Times New Roman"/>
                <w:b/>
                <w:bCs/>
                <w:color w:val="000000"/>
                <w:sz w:val="20"/>
                <w:szCs w:val="20"/>
              </w:rPr>
            </w:pPr>
            <w:r w:rsidRPr="008E55FE">
              <w:rPr>
                <w:rFonts w:ascii="Times New Roman" w:hAnsi="Times New Roman" w:cs="Times New Roman"/>
                <w:b/>
                <w:bCs/>
                <w:color w:val="000000"/>
                <w:sz w:val="20"/>
                <w:szCs w:val="20"/>
              </w:rPr>
              <w:t> </w:t>
            </w:r>
          </w:p>
        </w:tc>
        <w:tc>
          <w:tcPr>
            <w:tcW w:w="992" w:type="dxa"/>
            <w:tcBorders>
              <w:top w:val="nil"/>
              <w:left w:val="nil"/>
              <w:bottom w:val="single" w:sz="8" w:space="0" w:color="auto"/>
              <w:right w:val="single" w:sz="4" w:space="0" w:color="auto"/>
            </w:tcBorders>
            <w:shd w:val="clear" w:color="auto" w:fill="0088FF"/>
            <w:noWrap/>
            <w:vAlign w:val="center"/>
            <w:hideMark/>
          </w:tcPr>
          <w:p w14:paraId="6B8E02D0" w14:textId="77777777" w:rsidR="006D0E3E" w:rsidRPr="008E55FE" w:rsidRDefault="006D0E3E" w:rsidP="00870CA6">
            <w:pPr>
              <w:spacing w:after="0" w:line="240" w:lineRule="auto"/>
              <w:jc w:val="both"/>
              <w:rPr>
                <w:rFonts w:ascii="Times New Roman" w:hAnsi="Times New Roman" w:cs="Times New Roman"/>
                <w:b/>
                <w:bCs/>
                <w:color w:val="000000"/>
                <w:sz w:val="20"/>
                <w:szCs w:val="20"/>
              </w:rPr>
            </w:pPr>
            <w:r w:rsidRPr="008E55FE">
              <w:rPr>
                <w:rFonts w:ascii="Times New Roman" w:hAnsi="Times New Roman" w:cs="Times New Roman"/>
                <w:b/>
                <w:bCs/>
                <w:color w:val="000000"/>
                <w:sz w:val="20"/>
                <w:szCs w:val="20"/>
              </w:rPr>
              <w:t> </w:t>
            </w:r>
          </w:p>
        </w:tc>
        <w:tc>
          <w:tcPr>
            <w:tcW w:w="992" w:type="dxa"/>
            <w:tcBorders>
              <w:top w:val="nil"/>
              <w:left w:val="nil"/>
              <w:bottom w:val="single" w:sz="8" w:space="0" w:color="auto"/>
              <w:right w:val="single" w:sz="4" w:space="0" w:color="auto"/>
            </w:tcBorders>
            <w:shd w:val="clear" w:color="auto" w:fill="0088FF"/>
            <w:noWrap/>
            <w:vAlign w:val="center"/>
            <w:hideMark/>
          </w:tcPr>
          <w:p w14:paraId="420ED56E" w14:textId="77777777" w:rsidR="006D0E3E" w:rsidRPr="008E55FE" w:rsidRDefault="006D0E3E" w:rsidP="00870CA6">
            <w:pPr>
              <w:spacing w:after="0" w:line="240" w:lineRule="auto"/>
              <w:jc w:val="both"/>
              <w:rPr>
                <w:rFonts w:ascii="Times New Roman" w:hAnsi="Times New Roman" w:cs="Times New Roman"/>
                <w:b/>
                <w:bCs/>
                <w:color w:val="000000"/>
                <w:sz w:val="20"/>
                <w:szCs w:val="20"/>
              </w:rPr>
            </w:pPr>
            <w:r w:rsidRPr="008E55FE">
              <w:rPr>
                <w:rFonts w:ascii="Times New Roman" w:hAnsi="Times New Roman" w:cs="Times New Roman"/>
                <w:b/>
                <w:bCs/>
                <w:color w:val="000000"/>
                <w:sz w:val="20"/>
                <w:szCs w:val="20"/>
              </w:rPr>
              <w:t> </w:t>
            </w:r>
          </w:p>
        </w:tc>
        <w:tc>
          <w:tcPr>
            <w:tcW w:w="992" w:type="dxa"/>
            <w:tcBorders>
              <w:top w:val="nil"/>
              <w:left w:val="nil"/>
              <w:bottom w:val="single" w:sz="8" w:space="0" w:color="auto"/>
              <w:right w:val="single" w:sz="4" w:space="0" w:color="auto"/>
            </w:tcBorders>
            <w:shd w:val="clear" w:color="auto" w:fill="0088FF"/>
            <w:noWrap/>
            <w:vAlign w:val="center"/>
            <w:hideMark/>
          </w:tcPr>
          <w:p w14:paraId="4E1EBE24" w14:textId="77777777" w:rsidR="006D0E3E" w:rsidRPr="008E55FE" w:rsidRDefault="006D0E3E" w:rsidP="00870CA6">
            <w:pPr>
              <w:spacing w:after="0" w:line="240" w:lineRule="auto"/>
              <w:jc w:val="both"/>
              <w:rPr>
                <w:rFonts w:ascii="Times New Roman" w:hAnsi="Times New Roman" w:cs="Times New Roman"/>
                <w:b/>
                <w:bCs/>
                <w:color w:val="000000"/>
                <w:sz w:val="20"/>
                <w:szCs w:val="20"/>
              </w:rPr>
            </w:pPr>
            <w:r w:rsidRPr="008E55FE">
              <w:rPr>
                <w:rFonts w:ascii="Times New Roman" w:hAnsi="Times New Roman" w:cs="Times New Roman"/>
                <w:b/>
                <w:bCs/>
                <w:color w:val="000000"/>
                <w:sz w:val="20"/>
                <w:szCs w:val="20"/>
              </w:rPr>
              <w:t> </w:t>
            </w:r>
          </w:p>
        </w:tc>
        <w:tc>
          <w:tcPr>
            <w:tcW w:w="993" w:type="dxa"/>
            <w:tcBorders>
              <w:top w:val="nil"/>
              <w:left w:val="nil"/>
              <w:bottom w:val="single" w:sz="8" w:space="0" w:color="auto"/>
              <w:right w:val="single" w:sz="8" w:space="0" w:color="auto"/>
            </w:tcBorders>
            <w:shd w:val="clear" w:color="auto" w:fill="0088FF"/>
            <w:noWrap/>
            <w:vAlign w:val="center"/>
            <w:hideMark/>
          </w:tcPr>
          <w:p w14:paraId="0C715B79" w14:textId="77777777" w:rsidR="006D0E3E" w:rsidRPr="008E55FE" w:rsidRDefault="006D0E3E" w:rsidP="00870CA6">
            <w:pPr>
              <w:spacing w:after="0" w:line="240" w:lineRule="auto"/>
              <w:jc w:val="both"/>
              <w:rPr>
                <w:rFonts w:ascii="Times New Roman" w:hAnsi="Times New Roman" w:cs="Times New Roman"/>
                <w:b/>
                <w:bCs/>
                <w:color w:val="000000"/>
                <w:sz w:val="20"/>
                <w:szCs w:val="20"/>
              </w:rPr>
            </w:pPr>
            <w:r w:rsidRPr="008E55FE">
              <w:rPr>
                <w:rFonts w:ascii="Times New Roman" w:hAnsi="Times New Roman" w:cs="Times New Roman"/>
                <w:b/>
                <w:bCs/>
                <w:color w:val="000000"/>
                <w:sz w:val="20"/>
                <w:szCs w:val="20"/>
              </w:rPr>
              <w:t> </w:t>
            </w:r>
          </w:p>
        </w:tc>
        <w:tc>
          <w:tcPr>
            <w:tcW w:w="1092" w:type="dxa"/>
            <w:tcBorders>
              <w:top w:val="nil"/>
              <w:left w:val="nil"/>
              <w:bottom w:val="single" w:sz="8" w:space="0" w:color="auto"/>
              <w:right w:val="single" w:sz="4" w:space="0" w:color="auto"/>
            </w:tcBorders>
            <w:shd w:val="clear" w:color="auto" w:fill="0088FF"/>
            <w:noWrap/>
            <w:vAlign w:val="center"/>
            <w:hideMark/>
          </w:tcPr>
          <w:p w14:paraId="73CEF61D" w14:textId="77777777" w:rsidR="006D0E3E" w:rsidRPr="008E55FE" w:rsidRDefault="006D0E3E" w:rsidP="00870CA6">
            <w:pPr>
              <w:spacing w:after="0" w:line="240" w:lineRule="auto"/>
              <w:jc w:val="both"/>
              <w:rPr>
                <w:rFonts w:ascii="Times New Roman" w:hAnsi="Times New Roman" w:cs="Times New Roman"/>
                <w:b/>
                <w:bCs/>
                <w:color w:val="000000"/>
                <w:sz w:val="20"/>
                <w:szCs w:val="20"/>
              </w:rPr>
            </w:pPr>
            <w:r w:rsidRPr="008E55FE">
              <w:rPr>
                <w:rFonts w:ascii="Times New Roman" w:hAnsi="Times New Roman" w:cs="Times New Roman"/>
                <w:b/>
                <w:bCs/>
                <w:color w:val="000000"/>
                <w:sz w:val="20"/>
                <w:szCs w:val="20"/>
              </w:rPr>
              <w:t> </w:t>
            </w:r>
          </w:p>
        </w:tc>
        <w:tc>
          <w:tcPr>
            <w:tcW w:w="1311" w:type="dxa"/>
            <w:tcBorders>
              <w:top w:val="nil"/>
              <w:left w:val="nil"/>
              <w:bottom w:val="single" w:sz="8" w:space="0" w:color="auto"/>
              <w:right w:val="single" w:sz="8" w:space="0" w:color="auto"/>
            </w:tcBorders>
            <w:shd w:val="clear" w:color="auto" w:fill="0088FF"/>
            <w:noWrap/>
            <w:vAlign w:val="center"/>
            <w:hideMark/>
          </w:tcPr>
          <w:p w14:paraId="65C4A979" w14:textId="77777777" w:rsidR="006D0E3E" w:rsidRPr="008E55FE" w:rsidRDefault="006D0E3E" w:rsidP="00870CA6">
            <w:pPr>
              <w:spacing w:after="0" w:line="240" w:lineRule="auto"/>
              <w:jc w:val="both"/>
              <w:rPr>
                <w:rFonts w:ascii="Times New Roman" w:hAnsi="Times New Roman" w:cs="Times New Roman"/>
                <w:b/>
                <w:bCs/>
                <w:color w:val="000000"/>
                <w:sz w:val="20"/>
                <w:szCs w:val="20"/>
              </w:rPr>
            </w:pPr>
            <w:r w:rsidRPr="008E55FE">
              <w:rPr>
                <w:rFonts w:ascii="Times New Roman" w:hAnsi="Times New Roman" w:cs="Times New Roman"/>
                <w:b/>
                <w:bCs/>
                <w:color w:val="000000"/>
                <w:sz w:val="20"/>
                <w:szCs w:val="20"/>
              </w:rPr>
              <w:t> </w:t>
            </w:r>
          </w:p>
        </w:tc>
      </w:tr>
      <w:tr w:rsidR="006D0E3E" w:rsidRPr="008E55FE" w14:paraId="7CF8FCB9" w14:textId="77777777" w:rsidTr="00870CA6">
        <w:trPr>
          <w:trHeight w:val="283"/>
        </w:trPr>
        <w:tc>
          <w:tcPr>
            <w:tcW w:w="1985" w:type="dxa"/>
            <w:tcBorders>
              <w:top w:val="nil"/>
              <w:left w:val="single" w:sz="8" w:space="0" w:color="auto"/>
              <w:bottom w:val="single" w:sz="4" w:space="0" w:color="auto"/>
              <w:right w:val="single" w:sz="4" w:space="0" w:color="auto"/>
            </w:tcBorders>
            <w:noWrap/>
            <w:hideMark/>
          </w:tcPr>
          <w:p w14:paraId="418B195D" w14:textId="77777777" w:rsidR="006D0E3E" w:rsidRPr="008E55FE" w:rsidRDefault="006D0E3E" w:rsidP="00870CA6">
            <w:pPr>
              <w:spacing w:after="0" w:line="240" w:lineRule="auto"/>
              <w:rPr>
                <w:rFonts w:ascii="Times New Roman" w:hAnsi="Times New Roman" w:cs="Times New Roman"/>
                <w:color w:val="000000"/>
                <w:sz w:val="20"/>
                <w:szCs w:val="20"/>
              </w:rPr>
            </w:pPr>
            <w:r w:rsidRPr="008E55FE">
              <w:rPr>
                <w:rFonts w:ascii="Times New Roman" w:hAnsi="Times New Roman" w:cs="Times New Roman"/>
                <w:color w:val="000000"/>
                <w:sz w:val="20"/>
                <w:szCs w:val="20"/>
              </w:rPr>
              <w:t>Maize flour</w:t>
            </w:r>
          </w:p>
        </w:tc>
        <w:tc>
          <w:tcPr>
            <w:tcW w:w="1276" w:type="dxa"/>
            <w:tcBorders>
              <w:top w:val="nil"/>
              <w:left w:val="nil"/>
              <w:bottom w:val="single" w:sz="4" w:space="0" w:color="auto"/>
              <w:right w:val="nil"/>
            </w:tcBorders>
            <w:noWrap/>
            <w:hideMark/>
          </w:tcPr>
          <w:p w14:paraId="1058D530" w14:textId="77777777" w:rsidR="006D0E3E" w:rsidRPr="008E55FE" w:rsidRDefault="006D0E3E" w:rsidP="00870CA6">
            <w:pPr>
              <w:spacing w:after="0" w:line="240" w:lineRule="auto"/>
              <w:rPr>
                <w:rFonts w:ascii="Times New Roman" w:hAnsi="Times New Roman" w:cs="Times New Roman"/>
                <w:color w:val="000000"/>
                <w:sz w:val="20"/>
                <w:szCs w:val="20"/>
              </w:rPr>
            </w:pPr>
            <w:r w:rsidRPr="008E55FE">
              <w:rPr>
                <w:rFonts w:ascii="Times New Roman" w:hAnsi="Times New Roman" w:cs="Times New Roman"/>
                <w:color w:val="000000"/>
                <w:sz w:val="20"/>
                <w:szCs w:val="20"/>
              </w:rPr>
              <w:t>Malwa (3.5kg)</w:t>
            </w:r>
          </w:p>
        </w:tc>
        <w:tc>
          <w:tcPr>
            <w:tcW w:w="999" w:type="dxa"/>
            <w:tcBorders>
              <w:top w:val="nil"/>
              <w:left w:val="single" w:sz="8" w:space="0" w:color="auto"/>
              <w:bottom w:val="single" w:sz="4" w:space="0" w:color="auto"/>
              <w:right w:val="single" w:sz="4" w:space="0" w:color="auto"/>
            </w:tcBorders>
            <w:noWrap/>
          </w:tcPr>
          <w:p w14:paraId="3AF74218" w14:textId="77777777" w:rsidR="006D0E3E" w:rsidRPr="008E55FE" w:rsidRDefault="006D0E3E" w:rsidP="00870CA6">
            <w:pPr>
              <w:spacing w:after="0" w:line="240" w:lineRule="auto"/>
              <w:jc w:val="center"/>
              <w:rPr>
                <w:rFonts w:ascii="Times New Roman" w:hAnsi="Times New Roman" w:cs="Times New Roman"/>
                <w:color w:val="000000"/>
                <w:sz w:val="20"/>
                <w:szCs w:val="20"/>
              </w:rPr>
            </w:pPr>
            <w:r w:rsidRPr="008E55FE">
              <w:rPr>
                <w:rFonts w:ascii="Times New Roman" w:hAnsi="Times New Roman" w:cs="Times New Roman"/>
                <w:color w:val="000000"/>
                <w:sz w:val="20"/>
                <w:szCs w:val="20"/>
              </w:rPr>
              <w:t>50</w:t>
            </w:r>
          </w:p>
        </w:tc>
        <w:tc>
          <w:tcPr>
            <w:tcW w:w="992" w:type="dxa"/>
            <w:tcBorders>
              <w:top w:val="nil"/>
              <w:left w:val="nil"/>
              <w:bottom w:val="single" w:sz="4" w:space="0" w:color="auto"/>
              <w:right w:val="single" w:sz="4" w:space="0" w:color="auto"/>
            </w:tcBorders>
            <w:noWrap/>
          </w:tcPr>
          <w:p w14:paraId="3AAF5A47" w14:textId="77777777" w:rsidR="006D0E3E" w:rsidRPr="008E55FE" w:rsidRDefault="006D0E3E" w:rsidP="00870CA6">
            <w:pPr>
              <w:spacing w:after="0" w:line="240" w:lineRule="auto"/>
              <w:jc w:val="right"/>
              <w:rPr>
                <w:rFonts w:ascii="Times New Roman" w:hAnsi="Times New Roman" w:cs="Times New Roman"/>
                <w:color w:val="000000"/>
                <w:sz w:val="20"/>
                <w:szCs w:val="20"/>
              </w:rPr>
            </w:pPr>
            <w:r w:rsidRPr="008E55FE">
              <w:rPr>
                <w:rFonts w:ascii="Times New Roman" w:hAnsi="Times New Roman" w:cs="Times New Roman"/>
                <w:color w:val="000000"/>
                <w:sz w:val="20"/>
                <w:szCs w:val="20"/>
              </w:rPr>
              <w:t>60</w:t>
            </w:r>
          </w:p>
        </w:tc>
        <w:tc>
          <w:tcPr>
            <w:tcW w:w="992" w:type="dxa"/>
            <w:tcBorders>
              <w:top w:val="nil"/>
              <w:left w:val="nil"/>
              <w:bottom w:val="single" w:sz="4" w:space="0" w:color="auto"/>
              <w:right w:val="single" w:sz="4" w:space="0" w:color="auto"/>
            </w:tcBorders>
            <w:noWrap/>
          </w:tcPr>
          <w:p w14:paraId="74271B2C" w14:textId="77777777" w:rsidR="006D0E3E" w:rsidRPr="008E55FE" w:rsidRDefault="006D0E3E" w:rsidP="00870CA6">
            <w:pPr>
              <w:tabs>
                <w:tab w:val="left" w:pos="750"/>
              </w:tabs>
              <w:spacing w:after="0" w:line="240" w:lineRule="auto"/>
              <w:rPr>
                <w:rFonts w:ascii="Times New Roman" w:hAnsi="Times New Roman" w:cs="Times New Roman"/>
                <w:color w:val="000000"/>
                <w:sz w:val="20"/>
                <w:szCs w:val="20"/>
              </w:rPr>
            </w:pPr>
            <w:r w:rsidRPr="008E55FE">
              <w:rPr>
                <w:rFonts w:ascii="Times New Roman" w:hAnsi="Times New Roman" w:cs="Times New Roman"/>
                <w:color w:val="000000"/>
                <w:sz w:val="20"/>
                <w:szCs w:val="20"/>
              </w:rPr>
              <w:t>50</w:t>
            </w:r>
          </w:p>
        </w:tc>
        <w:tc>
          <w:tcPr>
            <w:tcW w:w="992" w:type="dxa"/>
            <w:tcBorders>
              <w:top w:val="nil"/>
              <w:left w:val="nil"/>
              <w:bottom w:val="single" w:sz="4" w:space="0" w:color="auto"/>
              <w:right w:val="single" w:sz="4" w:space="0" w:color="auto"/>
            </w:tcBorders>
            <w:noWrap/>
          </w:tcPr>
          <w:p w14:paraId="1B4A6ED5" w14:textId="77777777" w:rsidR="006D0E3E" w:rsidRPr="008E55FE" w:rsidRDefault="006D0E3E" w:rsidP="00870CA6">
            <w:pPr>
              <w:spacing w:after="0" w:line="240" w:lineRule="auto"/>
              <w:jc w:val="right"/>
              <w:rPr>
                <w:rFonts w:ascii="Times New Roman" w:hAnsi="Times New Roman" w:cs="Times New Roman"/>
                <w:color w:val="000000"/>
                <w:sz w:val="20"/>
                <w:szCs w:val="20"/>
              </w:rPr>
            </w:pPr>
            <w:r w:rsidRPr="008E55FE">
              <w:rPr>
                <w:rFonts w:ascii="Times New Roman" w:hAnsi="Times New Roman" w:cs="Times New Roman"/>
                <w:color w:val="000000"/>
                <w:sz w:val="20"/>
                <w:szCs w:val="20"/>
              </w:rPr>
              <w:t>50</w:t>
            </w:r>
          </w:p>
        </w:tc>
        <w:tc>
          <w:tcPr>
            <w:tcW w:w="993" w:type="dxa"/>
            <w:tcBorders>
              <w:top w:val="nil"/>
              <w:left w:val="nil"/>
              <w:bottom w:val="single" w:sz="4" w:space="0" w:color="auto"/>
              <w:right w:val="single" w:sz="8" w:space="0" w:color="auto"/>
            </w:tcBorders>
            <w:noWrap/>
          </w:tcPr>
          <w:p w14:paraId="118AA0FF" w14:textId="77777777" w:rsidR="006D0E3E" w:rsidRPr="008E55FE" w:rsidRDefault="006D0E3E" w:rsidP="00870CA6">
            <w:pPr>
              <w:spacing w:after="0" w:line="240" w:lineRule="auto"/>
              <w:jc w:val="right"/>
              <w:rPr>
                <w:rFonts w:ascii="Times New Roman" w:hAnsi="Times New Roman" w:cs="Times New Roman"/>
                <w:color w:val="000000"/>
                <w:sz w:val="20"/>
                <w:szCs w:val="20"/>
              </w:rPr>
            </w:pPr>
          </w:p>
        </w:tc>
        <w:tc>
          <w:tcPr>
            <w:tcW w:w="1092" w:type="dxa"/>
            <w:tcBorders>
              <w:top w:val="nil"/>
              <w:left w:val="nil"/>
              <w:bottom w:val="single" w:sz="4" w:space="0" w:color="auto"/>
              <w:right w:val="single" w:sz="8" w:space="0" w:color="auto"/>
            </w:tcBorders>
            <w:noWrap/>
          </w:tcPr>
          <w:p w14:paraId="0E4F1248" w14:textId="77777777" w:rsidR="006D0E3E" w:rsidRPr="008E55FE" w:rsidRDefault="006D0E3E" w:rsidP="00870CA6">
            <w:pPr>
              <w:spacing w:after="0" w:line="240" w:lineRule="auto"/>
              <w:jc w:val="right"/>
              <w:rPr>
                <w:rFonts w:ascii="Times New Roman" w:hAnsi="Times New Roman" w:cs="Times New Roman"/>
                <w:b/>
                <w:bCs/>
                <w:color w:val="000000"/>
                <w:sz w:val="20"/>
                <w:szCs w:val="20"/>
              </w:rPr>
            </w:pPr>
            <w:r w:rsidRPr="008E55FE">
              <w:rPr>
                <w:rFonts w:ascii="Times New Roman" w:hAnsi="Times New Roman" w:cs="Times New Roman"/>
                <w:b/>
                <w:bCs/>
                <w:color w:val="000000"/>
                <w:sz w:val="20"/>
                <w:szCs w:val="20"/>
              </w:rPr>
              <w:t>53</w:t>
            </w:r>
          </w:p>
        </w:tc>
        <w:tc>
          <w:tcPr>
            <w:tcW w:w="1311" w:type="dxa"/>
            <w:tcBorders>
              <w:top w:val="nil"/>
              <w:left w:val="single" w:sz="4" w:space="0" w:color="auto"/>
              <w:bottom w:val="single" w:sz="4" w:space="0" w:color="auto"/>
              <w:right w:val="single" w:sz="8" w:space="0" w:color="auto"/>
            </w:tcBorders>
            <w:noWrap/>
          </w:tcPr>
          <w:p w14:paraId="0A7D1E1D" w14:textId="77777777" w:rsidR="006D0E3E" w:rsidRPr="008E55FE" w:rsidRDefault="006D0E3E" w:rsidP="00870CA6">
            <w:pPr>
              <w:spacing w:after="0" w:line="240" w:lineRule="auto"/>
              <w:jc w:val="right"/>
              <w:rPr>
                <w:rFonts w:ascii="Times New Roman" w:hAnsi="Times New Roman" w:cs="Times New Roman"/>
                <w:b/>
                <w:bCs/>
                <w:color w:val="FF0000"/>
                <w:sz w:val="20"/>
                <w:szCs w:val="20"/>
              </w:rPr>
            </w:pPr>
            <w:r w:rsidRPr="008E55FE">
              <w:rPr>
                <w:rFonts w:ascii="Times New Roman" w:hAnsi="Times New Roman" w:cs="Times New Roman"/>
                <w:b/>
                <w:bCs/>
                <w:color w:val="FF0000"/>
                <w:sz w:val="20"/>
                <w:szCs w:val="20"/>
              </w:rPr>
              <w:t>0</w:t>
            </w:r>
          </w:p>
        </w:tc>
      </w:tr>
      <w:tr w:rsidR="006D0E3E" w:rsidRPr="008E55FE" w14:paraId="63FC45C0" w14:textId="77777777" w:rsidTr="00870CA6">
        <w:trPr>
          <w:trHeight w:val="283"/>
        </w:trPr>
        <w:tc>
          <w:tcPr>
            <w:tcW w:w="1985" w:type="dxa"/>
            <w:tcBorders>
              <w:top w:val="nil"/>
              <w:left w:val="single" w:sz="8" w:space="0" w:color="auto"/>
              <w:bottom w:val="single" w:sz="4" w:space="0" w:color="auto"/>
              <w:right w:val="single" w:sz="4" w:space="0" w:color="auto"/>
            </w:tcBorders>
            <w:noWrap/>
            <w:hideMark/>
          </w:tcPr>
          <w:p w14:paraId="77043C44" w14:textId="77777777" w:rsidR="006D0E3E" w:rsidRPr="008E55FE" w:rsidRDefault="006D0E3E" w:rsidP="00870CA6">
            <w:pPr>
              <w:spacing w:after="0" w:line="240" w:lineRule="auto"/>
              <w:rPr>
                <w:rFonts w:ascii="Times New Roman" w:hAnsi="Times New Roman" w:cs="Times New Roman"/>
                <w:color w:val="000000"/>
                <w:sz w:val="20"/>
                <w:szCs w:val="20"/>
              </w:rPr>
            </w:pPr>
            <w:r w:rsidRPr="008E55FE">
              <w:rPr>
                <w:rFonts w:ascii="Times New Roman" w:hAnsi="Times New Roman" w:cs="Times New Roman"/>
                <w:color w:val="000000"/>
                <w:sz w:val="20"/>
                <w:szCs w:val="20"/>
              </w:rPr>
              <w:t>Sorghum flour</w:t>
            </w:r>
          </w:p>
        </w:tc>
        <w:tc>
          <w:tcPr>
            <w:tcW w:w="1276" w:type="dxa"/>
            <w:tcBorders>
              <w:top w:val="nil"/>
              <w:left w:val="nil"/>
              <w:bottom w:val="single" w:sz="4" w:space="0" w:color="auto"/>
              <w:right w:val="nil"/>
            </w:tcBorders>
            <w:noWrap/>
            <w:hideMark/>
          </w:tcPr>
          <w:p w14:paraId="7888EEAA" w14:textId="77777777" w:rsidR="006D0E3E" w:rsidRPr="008E55FE" w:rsidRDefault="006D0E3E" w:rsidP="00870CA6">
            <w:pPr>
              <w:spacing w:after="0" w:line="240" w:lineRule="auto"/>
              <w:rPr>
                <w:rFonts w:ascii="Times New Roman" w:hAnsi="Times New Roman" w:cs="Times New Roman"/>
                <w:color w:val="000000"/>
                <w:sz w:val="20"/>
                <w:szCs w:val="20"/>
              </w:rPr>
            </w:pPr>
            <w:r w:rsidRPr="008E55FE">
              <w:rPr>
                <w:rFonts w:ascii="Times New Roman" w:hAnsi="Times New Roman" w:cs="Times New Roman"/>
                <w:color w:val="000000"/>
                <w:sz w:val="20"/>
                <w:szCs w:val="20"/>
              </w:rPr>
              <w:t>1kg</w:t>
            </w:r>
          </w:p>
        </w:tc>
        <w:tc>
          <w:tcPr>
            <w:tcW w:w="999" w:type="dxa"/>
            <w:tcBorders>
              <w:top w:val="nil"/>
              <w:left w:val="single" w:sz="8" w:space="0" w:color="auto"/>
              <w:bottom w:val="single" w:sz="4" w:space="0" w:color="auto"/>
              <w:right w:val="single" w:sz="4" w:space="0" w:color="auto"/>
            </w:tcBorders>
            <w:noWrap/>
          </w:tcPr>
          <w:p w14:paraId="3838FA9A" w14:textId="77777777" w:rsidR="006D0E3E" w:rsidRPr="008E55FE" w:rsidRDefault="006D0E3E" w:rsidP="00870CA6">
            <w:pPr>
              <w:spacing w:after="0" w:line="240" w:lineRule="auto"/>
              <w:jc w:val="right"/>
              <w:rPr>
                <w:rFonts w:ascii="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noWrap/>
          </w:tcPr>
          <w:p w14:paraId="7CF2AFBF" w14:textId="77777777" w:rsidR="006D0E3E" w:rsidRPr="008E55FE" w:rsidRDefault="006D0E3E" w:rsidP="00870CA6">
            <w:pPr>
              <w:spacing w:after="0" w:line="240" w:lineRule="auto"/>
              <w:jc w:val="right"/>
              <w:rPr>
                <w:rFonts w:ascii="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noWrap/>
          </w:tcPr>
          <w:p w14:paraId="054D2F5F" w14:textId="77777777" w:rsidR="006D0E3E" w:rsidRPr="008E55FE" w:rsidRDefault="006D0E3E" w:rsidP="00870CA6">
            <w:pPr>
              <w:spacing w:after="0" w:line="240" w:lineRule="auto"/>
              <w:jc w:val="right"/>
              <w:rPr>
                <w:rFonts w:ascii="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noWrap/>
          </w:tcPr>
          <w:p w14:paraId="7D1F0216" w14:textId="77777777" w:rsidR="006D0E3E" w:rsidRPr="008E55FE" w:rsidRDefault="006D0E3E" w:rsidP="00870CA6">
            <w:pPr>
              <w:spacing w:after="0" w:line="240" w:lineRule="auto"/>
              <w:jc w:val="right"/>
              <w:rPr>
                <w:rFonts w:ascii="Times New Roman" w:hAnsi="Times New Roman" w:cs="Times New Roman"/>
                <w:color w:val="000000"/>
                <w:sz w:val="20"/>
                <w:szCs w:val="20"/>
              </w:rPr>
            </w:pPr>
          </w:p>
        </w:tc>
        <w:tc>
          <w:tcPr>
            <w:tcW w:w="993" w:type="dxa"/>
            <w:tcBorders>
              <w:top w:val="nil"/>
              <w:left w:val="nil"/>
              <w:bottom w:val="single" w:sz="4" w:space="0" w:color="auto"/>
              <w:right w:val="single" w:sz="8" w:space="0" w:color="auto"/>
            </w:tcBorders>
            <w:noWrap/>
          </w:tcPr>
          <w:p w14:paraId="299FF723" w14:textId="77777777" w:rsidR="006D0E3E" w:rsidRPr="008E55FE" w:rsidRDefault="006D0E3E" w:rsidP="00870CA6">
            <w:pPr>
              <w:spacing w:after="0" w:line="240" w:lineRule="auto"/>
              <w:jc w:val="right"/>
              <w:rPr>
                <w:rFonts w:ascii="Times New Roman" w:hAnsi="Times New Roman" w:cs="Times New Roman"/>
                <w:color w:val="000000"/>
                <w:sz w:val="20"/>
                <w:szCs w:val="20"/>
              </w:rPr>
            </w:pPr>
          </w:p>
        </w:tc>
        <w:tc>
          <w:tcPr>
            <w:tcW w:w="1092" w:type="dxa"/>
            <w:tcBorders>
              <w:top w:val="nil"/>
              <w:left w:val="nil"/>
              <w:bottom w:val="single" w:sz="4" w:space="0" w:color="auto"/>
              <w:right w:val="single" w:sz="8" w:space="0" w:color="auto"/>
            </w:tcBorders>
            <w:noWrap/>
          </w:tcPr>
          <w:p w14:paraId="78D8B7FA" w14:textId="77777777" w:rsidR="006D0E3E" w:rsidRPr="008E55FE" w:rsidRDefault="006D0E3E" w:rsidP="00870CA6">
            <w:pPr>
              <w:spacing w:after="0" w:line="240" w:lineRule="auto"/>
              <w:jc w:val="right"/>
              <w:rPr>
                <w:rFonts w:ascii="Times New Roman" w:hAnsi="Times New Roman" w:cs="Times New Roman"/>
                <w:b/>
                <w:bCs/>
                <w:color w:val="000000"/>
                <w:sz w:val="20"/>
                <w:szCs w:val="20"/>
              </w:rPr>
            </w:pPr>
          </w:p>
        </w:tc>
        <w:tc>
          <w:tcPr>
            <w:tcW w:w="1311" w:type="dxa"/>
            <w:tcBorders>
              <w:top w:val="nil"/>
              <w:left w:val="single" w:sz="4" w:space="0" w:color="auto"/>
              <w:bottom w:val="single" w:sz="4" w:space="0" w:color="auto"/>
              <w:right w:val="single" w:sz="8" w:space="0" w:color="auto"/>
            </w:tcBorders>
            <w:noWrap/>
          </w:tcPr>
          <w:p w14:paraId="2D16EFDA" w14:textId="77777777" w:rsidR="006D0E3E" w:rsidRPr="008E55FE" w:rsidRDefault="006D0E3E" w:rsidP="00870CA6">
            <w:pPr>
              <w:spacing w:after="0" w:line="240" w:lineRule="auto"/>
              <w:jc w:val="right"/>
              <w:rPr>
                <w:rFonts w:ascii="Times New Roman" w:hAnsi="Times New Roman" w:cs="Times New Roman"/>
                <w:b/>
                <w:bCs/>
                <w:color w:val="FF0000"/>
                <w:sz w:val="20"/>
                <w:szCs w:val="20"/>
              </w:rPr>
            </w:pPr>
            <w:r w:rsidRPr="008E55FE">
              <w:rPr>
                <w:rFonts w:ascii="Times New Roman" w:hAnsi="Times New Roman" w:cs="Times New Roman"/>
                <w:b/>
                <w:bCs/>
                <w:color w:val="FF0000"/>
                <w:sz w:val="20"/>
                <w:szCs w:val="20"/>
              </w:rPr>
              <w:t>0</w:t>
            </w:r>
          </w:p>
        </w:tc>
      </w:tr>
      <w:tr w:rsidR="006D0E3E" w:rsidRPr="008E55FE" w14:paraId="3E1B1C08" w14:textId="77777777" w:rsidTr="00870CA6">
        <w:trPr>
          <w:trHeight w:val="439"/>
        </w:trPr>
        <w:tc>
          <w:tcPr>
            <w:tcW w:w="1985" w:type="dxa"/>
            <w:tcBorders>
              <w:top w:val="nil"/>
              <w:left w:val="single" w:sz="8" w:space="0" w:color="auto"/>
              <w:bottom w:val="single" w:sz="4" w:space="0" w:color="auto"/>
              <w:right w:val="single" w:sz="4" w:space="0" w:color="auto"/>
            </w:tcBorders>
            <w:noWrap/>
            <w:hideMark/>
          </w:tcPr>
          <w:p w14:paraId="600CC27F" w14:textId="77777777" w:rsidR="006D0E3E" w:rsidRPr="008E55FE" w:rsidRDefault="006D0E3E" w:rsidP="00870CA6">
            <w:pPr>
              <w:spacing w:after="0" w:line="240" w:lineRule="auto"/>
              <w:rPr>
                <w:rFonts w:ascii="Times New Roman" w:hAnsi="Times New Roman" w:cs="Times New Roman"/>
                <w:color w:val="000000"/>
                <w:sz w:val="20"/>
                <w:szCs w:val="20"/>
              </w:rPr>
            </w:pPr>
            <w:r w:rsidRPr="008E55FE">
              <w:rPr>
                <w:rFonts w:ascii="Times New Roman" w:hAnsi="Times New Roman" w:cs="Times New Roman"/>
                <w:color w:val="000000"/>
                <w:sz w:val="20"/>
                <w:szCs w:val="20"/>
              </w:rPr>
              <w:t>White sorghum (feterita) grain</w:t>
            </w:r>
          </w:p>
        </w:tc>
        <w:tc>
          <w:tcPr>
            <w:tcW w:w="1276" w:type="dxa"/>
            <w:tcBorders>
              <w:top w:val="nil"/>
              <w:left w:val="nil"/>
              <w:bottom w:val="single" w:sz="4" w:space="0" w:color="auto"/>
              <w:right w:val="nil"/>
            </w:tcBorders>
            <w:noWrap/>
            <w:hideMark/>
          </w:tcPr>
          <w:p w14:paraId="648E639E" w14:textId="77777777" w:rsidR="006D0E3E" w:rsidRPr="008E55FE" w:rsidRDefault="006D0E3E" w:rsidP="00870CA6">
            <w:pPr>
              <w:spacing w:after="0" w:line="240" w:lineRule="auto"/>
              <w:rPr>
                <w:rFonts w:ascii="Times New Roman" w:hAnsi="Times New Roman" w:cs="Times New Roman"/>
                <w:color w:val="000000"/>
                <w:sz w:val="20"/>
                <w:szCs w:val="20"/>
              </w:rPr>
            </w:pPr>
            <w:r w:rsidRPr="008E55FE">
              <w:rPr>
                <w:rFonts w:ascii="Times New Roman" w:hAnsi="Times New Roman" w:cs="Times New Roman"/>
                <w:color w:val="000000"/>
                <w:sz w:val="20"/>
                <w:szCs w:val="20"/>
              </w:rPr>
              <w:t>Malwa (3.5kg)</w:t>
            </w:r>
          </w:p>
        </w:tc>
        <w:tc>
          <w:tcPr>
            <w:tcW w:w="999" w:type="dxa"/>
            <w:tcBorders>
              <w:top w:val="nil"/>
              <w:left w:val="single" w:sz="8" w:space="0" w:color="auto"/>
              <w:bottom w:val="single" w:sz="4" w:space="0" w:color="auto"/>
              <w:right w:val="single" w:sz="4" w:space="0" w:color="auto"/>
            </w:tcBorders>
            <w:noWrap/>
          </w:tcPr>
          <w:p w14:paraId="45908A4D" w14:textId="77777777" w:rsidR="006D0E3E" w:rsidRPr="008E55FE" w:rsidRDefault="006D0E3E" w:rsidP="00870CA6">
            <w:pPr>
              <w:spacing w:after="0" w:line="240" w:lineRule="auto"/>
              <w:jc w:val="right"/>
              <w:rPr>
                <w:rFonts w:ascii="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noWrap/>
          </w:tcPr>
          <w:p w14:paraId="55168702" w14:textId="77777777" w:rsidR="006D0E3E" w:rsidRPr="008E55FE" w:rsidRDefault="006D0E3E" w:rsidP="00870CA6">
            <w:pPr>
              <w:spacing w:after="0" w:line="240" w:lineRule="auto"/>
              <w:jc w:val="right"/>
              <w:rPr>
                <w:rFonts w:ascii="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noWrap/>
          </w:tcPr>
          <w:p w14:paraId="5C464C2A" w14:textId="77777777" w:rsidR="006D0E3E" w:rsidRPr="008E55FE" w:rsidRDefault="006D0E3E" w:rsidP="00870CA6">
            <w:pPr>
              <w:spacing w:after="0" w:line="240" w:lineRule="auto"/>
              <w:jc w:val="right"/>
              <w:rPr>
                <w:rFonts w:ascii="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noWrap/>
          </w:tcPr>
          <w:p w14:paraId="0FE4CB71" w14:textId="77777777" w:rsidR="006D0E3E" w:rsidRPr="008E55FE" w:rsidRDefault="006D0E3E" w:rsidP="00870CA6">
            <w:pPr>
              <w:spacing w:after="0" w:line="240" w:lineRule="auto"/>
              <w:jc w:val="right"/>
              <w:rPr>
                <w:rFonts w:ascii="Times New Roman" w:hAnsi="Times New Roman" w:cs="Times New Roman"/>
                <w:color w:val="000000"/>
                <w:sz w:val="20"/>
                <w:szCs w:val="20"/>
              </w:rPr>
            </w:pPr>
          </w:p>
        </w:tc>
        <w:tc>
          <w:tcPr>
            <w:tcW w:w="993" w:type="dxa"/>
            <w:tcBorders>
              <w:top w:val="nil"/>
              <w:left w:val="nil"/>
              <w:bottom w:val="single" w:sz="4" w:space="0" w:color="auto"/>
              <w:right w:val="single" w:sz="8" w:space="0" w:color="auto"/>
            </w:tcBorders>
            <w:noWrap/>
          </w:tcPr>
          <w:p w14:paraId="575D5BE8" w14:textId="77777777" w:rsidR="006D0E3E" w:rsidRPr="008E55FE" w:rsidRDefault="006D0E3E" w:rsidP="00870CA6">
            <w:pPr>
              <w:spacing w:after="0" w:line="240" w:lineRule="auto"/>
              <w:jc w:val="right"/>
              <w:rPr>
                <w:rFonts w:ascii="Times New Roman" w:hAnsi="Times New Roman" w:cs="Times New Roman"/>
                <w:color w:val="000000"/>
                <w:sz w:val="20"/>
                <w:szCs w:val="20"/>
              </w:rPr>
            </w:pPr>
          </w:p>
        </w:tc>
        <w:tc>
          <w:tcPr>
            <w:tcW w:w="1092" w:type="dxa"/>
            <w:tcBorders>
              <w:top w:val="nil"/>
              <w:left w:val="nil"/>
              <w:bottom w:val="single" w:sz="4" w:space="0" w:color="auto"/>
              <w:right w:val="single" w:sz="8" w:space="0" w:color="auto"/>
            </w:tcBorders>
            <w:noWrap/>
          </w:tcPr>
          <w:p w14:paraId="339BB36A" w14:textId="77777777" w:rsidR="006D0E3E" w:rsidRPr="008E55FE" w:rsidRDefault="006D0E3E" w:rsidP="00870CA6">
            <w:pPr>
              <w:spacing w:after="0" w:line="240" w:lineRule="auto"/>
              <w:jc w:val="right"/>
              <w:rPr>
                <w:rFonts w:ascii="Times New Roman" w:hAnsi="Times New Roman" w:cs="Times New Roman"/>
                <w:b/>
                <w:bCs/>
                <w:color w:val="000000"/>
                <w:sz w:val="20"/>
                <w:szCs w:val="20"/>
              </w:rPr>
            </w:pPr>
          </w:p>
        </w:tc>
        <w:tc>
          <w:tcPr>
            <w:tcW w:w="1311" w:type="dxa"/>
            <w:tcBorders>
              <w:top w:val="nil"/>
              <w:left w:val="single" w:sz="4" w:space="0" w:color="auto"/>
              <w:bottom w:val="single" w:sz="4" w:space="0" w:color="auto"/>
              <w:right w:val="single" w:sz="8" w:space="0" w:color="auto"/>
            </w:tcBorders>
            <w:noWrap/>
          </w:tcPr>
          <w:p w14:paraId="773EC511" w14:textId="77777777" w:rsidR="006D0E3E" w:rsidRPr="008E55FE" w:rsidRDefault="006D0E3E" w:rsidP="00870CA6">
            <w:pPr>
              <w:spacing w:after="0" w:line="240" w:lineRule="auto"/>
              <w:jc w:val="right"/>
              <w:rPr>
                <w:rFonts w:ascii="Times New Roman" w:hAnsi="Times New Roman" w:cs="Times New Roman"/>
                <w:b/>
                <w:bCs/>
                <w:color w:val="FF0000"/>
                <w:sz w:val="20"/>
                <w:szCs w:val="20"/>
              </w:rPr>
            </w:pPr>
            <w:r w:rsidRPr="008E55FE">
              <w:rPr>
                <w:rFonts w:ascii="Times New Roman" w:hAnsi="Times New Roman" w:cs="Times New Roman"/>
                <w:b/>
                <w:bCs/>
                <w:color w:val="FF0000"/>
                <w:sz w:val="20"/>
                <w:szCs w:val="20"/>
              </w:rPr>
              <w:t>0</w:t>
            </w:r>
          </w:p>
        </w:tc>
      </w:tr>
      <w:tr w:rsidR="006D0E3E" w:rsidRPr="008E55FE" w14:paraId="2BC35EE1" w14:textId="77777777" w:rsidTr="00870CA6">
        <w:trPr>
          <w:trHeight w:val="439"/>
        </w:trPr>
        <w:tc>
          <w:tcPr>
            <w:tcW w:w="1985" w:type="dxa"/>
            <w:tcBorders>
              <w:top w:val="nil"/>
              <w:left w:val="single" w:sz="8" w:space="0" w:color="auto"/>
              <w:bottom w:val="single" w:sz="4" w:space="0" w:color="auto"/>
              <w:right w:val="single" w:sz="4" w:space="0" w:color="auto"/>
            </w:tcBorders>
            <w:noWrap/>
            <w:hideMark/>
          </w:tcPr>
          <w:p w14:paraId="310F2650" w14:textId="77777777" w:rsidR="006D0E3E" w:rsidRPr="008E55FE" w:rsidRDefault="006D0E3E" w:rsidP="00870CA6">
            <w:pPr>
              <w:spacing w:after="0" w:line="240" w:lineRule="auto"/>
              <w:rPr>
                <w:rFonts w:ascii="Times New Roman" w:hAnsi="Times New Roman" w:cs="Times New Roman"/>
                <w:color w:val="000000"/>
                <w:sz w:val="20"/>
                <w:szCs w:val="20"/>
              </w:rPr>
            </w:pPr>
            <w:r w:rsidRPr="008E55FE">
              <w:rPr>
                <w:rFonts w:ascii="Times New Roman" w:hAnsi="Times New Roman" w:cs="Times New Roman"/>
                <w:color w:val="000000"/>
                <w:sz w:val="20"/>
                <w:szCs w:val="20"/>
              </w:rPr>
              <w:t>White sorghum (feterita) grain</w:t>
            </w:r>
          </w:p>
        </w:tc>
        <w:tc>
          <w:tcPr>
            <w:tcW w:w="1276" w:type="dxa"/>
            <w:tcBorders>
              <w:top w:val="nil"/>
              <w:left w:val="nil"/>
              <w:bottom w:val="single" w:sz="4" w:space="0" w:color="auto"/>
              <w:right w:val="nil"/>
            </w:tcBorders>
            <w:noWrap/>
            <w:hideMark/>
          </w:tcPr>
          <w:p w14:paraId="2D3DA8E0" w14:textId="77777777" w:rsidR="006D0E3E" w:rsidRPr="008E55FE" w:rsidRDefault="006D0E3E" w:rsidP="00870CA6">
            <w:pPr>
              <w:spacing w:after="0" w:line="240" w:lineRule="auto"/>
              <w:rPr>
                <w:rFonts w:ascii="Times New Roman" w:hAnsi="Times New Roman" w:cs="Times New Roman"/>
                <w:color w:val="000000"/>
                <w:sz w:val="20"/>
                <w:szCs w:val="20"/>
              </w:rPr>
            </w:pPr>
            <w:r w:rsidRPr="008E55FE">
              <w:rPr>
                <w:rFonts w:ascii="Times New Roman" w:hAnsi="Times New Roman" w:cs="Times New Roman"/>
                <w:color w:val="000000"/>
                <w:sz w:val="20"/>
                <w:szCs w:val="20"/>
              </w:rPr>
              <w:t>Shawal (50kg)</w:t>
            </w:r>
          </w:p>
        </w:tc>
        <w:tc>
          <w:tcPr>
            <w:tcW w:w="999" w:type="dxa"/>
            <w:tcBorders>
              <w:top w:val="nil"/>
              <w:left w:val="single" w:sz="8" w:space="0" w:color="auto"/>
              <w:bottom w:val="single" w:sz="4" w:space="0" w:color="auto"/>
              <w:right w:val="single" w:sz="4" w:space="0" w:color="auto"/>
            </w:tcBorders>
            <w:noWrap/>
          </w:tcPr>
          <w:p w14:paraId="31845CBD" w14:textId="77777777" w:rsidR="006D0E3E" w:rsidRPr="008E55FE" w:rsidRDefault="006D0E3E" w:rsidP="00870CA6">
            <w:pPr>
              <w:spacing w:after="0" w:line="240" w:lineRule="auto"/>
              <w:jc w:val="right"/>
              <w:rPr>
                <w:rFonts w:ascii="Times New Roman" w:hAnsi="Times New Roman" w:cs="Times New Roman"/>
                <w:sz w:val="20"/>
                <w:szCs w:val="20"/>
              </w:rPr>
            </w:pPr>
          </w:p>
        </w:tc>
        <w:tc>
          <w:tcPr>
            <w:tcW w:w="992" w:type="dxa"/>
            <w:tcBorders>
              <w:top w:val="nil"/>
              <w:left w:val="nil"/>
              <w:bottom w:val="single" w:sz="4" w:space="0" w:color="auto"/>
              <w:right w:val="single" w:sz="4" w:space="0" w:color="auto"/>
            </w:tcBorders>
            <w:noWrap/>
          </w:tcPr>
          <w:p w14:paraId="3DE67D73" w14:textId="77777777" w:rsidR="006D0E3E" w:rsidRPr="008E55FE" w:rsidRDefault="006D0E3E" w:rsidP="00870CA6">
            <w:pPr>
              <w:spacing w:after="0" w:line="240" w:lineRule="auto"/>
              <w:jc w:val="right"/>
              <w:rPr>
                <w:rFonts w:ascii="Times New Roman" w:hAnsi="Times New Roman" w:cs="Times New Roman"/>
                <w:sz w:val="20"/>
                <w:szCs w:val="20"/>
              </w:rPr>
            </w:pPr>
          </w:p>
        </w:tc>
        <w:tc>
          <w:tcPr>
            <w:tcW w:w="992" w:type="dxa"/>
            <w:tcBorders>
              <w:top w:val="nil"/>
              <w:left w:val="nil"/>
              <w:bottom w:val="single" w:sz="4" w:space="0" w:color="auto"/>
              <w:right w:val="single" w:sz="4" w:space="0" w:color="auto"/>
            </w:tcBorders>
            <w:noWrap/>
          </w:tcPr>
          <w:p w14:paraId="4E6786DC" w14:textId="77777777" w:rsidR="006D0E3E" w:rsidRPr="008E55FE" w:rsidRDefault="006D0E3E" w:rsidP="00870CA6">
            <w:pPr>
              <w:spacing w:after="0" w:line="240" w:lineRule="auto"/>
              <w:jc w:val="right"/>
              <w:rPr>
                <w:rFonts w:ascii="Times New Roman" w:hAnsi="Times New Roman" w:cs="Times New Roman"/>
                <w:sz w:val="20"/>
                <w:szCs w:val="20"/>
              </w:rPr>
            </w:pPr>
          </w:p>
        </w:tc>
        <w:tc>
          <w:tcPr>
            <w:tcW w:w="992" w:type="dxa"/>
            <w:tcBorders>
              <w:top w:val="nil"/>
              <w:left w:val="nil"/>
              <w:bottom w:val="single" w:sz="4" w:space="0" w:color="auto"/>
              <w:right w:val="single" w:sz="4" w:space="0" w:color="auto"/>
            </w:tcBorders>
            <w:noWrap/>
          </w:tcPr>
          <w:p w14:paraId="74AD76D7" w14:textId="77777777" w:rsidR="006D0E3E" w:rsidRPr="008E55FE" w:rsidRDefault="006D0E3E" w:rsidP="00870CA6">
            <w:pPr>
              <w:spacing w:after="0" w:line="240" w:lineRule="auto"/>
              <w:jc w:val="right"/>
              <w:rPr>
                <w:rFonts w:ascii="Times New Roman" w:hAnsi="Times New Roman" w:cs="Times New Roman"/>
                <w:sz w:val="20"/>
                <w:szCs w:val="20"/>
              </w:rPr>
            </w:pPr>
          </w:p>
        </w:tc>
        <w:tc>
          <w:tcPr>
            <w:tcW w:w="993" w:type="dxa"/>
            <w:tcBorders>
              <w:top w:val="nil"/>
              <w:left w:val="nil"/>
              <w:bottom w:val="single" w:sz="4" w:space="0" w:color="auto"/>
              <w:right w:val="single" w:sz="8" w:space="0" w:color="auto"/>
            </w:tcBorders>
            <w:noWrap/>
          </w:tcPr>
          <w:p w14:paraId="3DB51CE7" w14:textId="77777777" w:rsidR="006D0E3E" w:rsidRPr="008E55FE" w:rsidRDefault="006D0E3E" w:rsidP="00870CA6">
            <w:pPr>
              <w:spacing w:after="0" w:line="240" w:lineRule="auto"/>
              <w:jc w:val="right"/>
              <w:rPr>
                <w:rFonts w:ascii="Times New Roman" w:hAnsi="Times New Roman" w:cs="Times New Roman"/>
                <w:sz w:val="20"/>
                <w:szCs w:val="20"/>
              </w:rPr>
            </w:pPr>
          </w:p>
        </w:tc>
        <w:tc>
          <w:tcPr>
            <w:tcW w:w="1092" w:type="dxa"/>
            <w:tcBorders>
              <w:top w:val="nil"/>
              <w:left w:val="nil"/>
              <w:bottom w:val="single" w:sz="4" w:space="0" w:color="auto"/>
              <w:right w:val="single" w:sz="8" w:space="0" w:color="auto"/>
            </w:tcBorders>
            <w:noWrap/>
          </w:tcPr>
          <w:p w14:paraId="68229B10" w14:textId="77777777" w:rsidR="006D0E3E" w:rsidRPr="008E55FE" w:rsidRDefault="006D0E3E" w:rsidP="00870CA6">
            <w:pPr>
              <w:spacing w:after="0" w:line="240" w:lineRule="auto"/>
              <w:jc w:val="right"/>
              <w:rPr>
                <w:rFonts w:ascii="Times New Roman" w:hAnsi="Times New Roman" w:cs="Times New Roman"/>
                <w:b/>
                <w:bCs/>
                <w:color w:val="000000"/>
                <w:sz w:val="20"/>
                <w:szCs w:val="20"/>
              </w:rPr>
            </w:pPr>
          </w:p>
        </w:tc>
        <w:tc>
          <w:tcPr>
            <w:tcW w:w="1311" w:type="dxa"/>
            <w:tcBorders>
              <w:top w:val="nil"/>
              <w:left w:val="single" w:sz="4" w:space="0" w:color="auto"/>
              <w:bottom w:val="single" w:sz="4" w:space="0" w:color="auto"/>
              <w:right w:val="single" w:sz="8" w:space="0" w:color="auto"/>
            </w:tcBorders>
            <w:noWrap/>
          </w:tcPr>
          <w:p w14:paraId="12A3AA27" w14:textId="77777777" w:rsidR="006D0E3E" w:rsidRPr="008E55FE" w:rsidRDefault="006D0E3E" w:rsidP="00870CA6">
            <w:pPr>
              <w:spacing w:after="0" w:line="240" w:lineRule="auto"/>
              <w:jc w:val="right"/>
              <w:rPr>
                <w:rFonts w:ascii="Times New Roman" w:hAnsi="Times New Roman" w:cs="Times New Roman"/>
                <w:b/>
                <w:bCs/>
                <w:color w:val="FF0000"/>
                <w:sz w:val="20"/>
                <w:szCs w:val="20"/>
              </w:rPr>
            </w:pPr>
            <w:r w:rsidRPr="008E55FE">
              <w:rPr>
                <w:rFonts w:ascii="Times New Roman" w:hAnsi="Times New Roman" w:cs="Times New Roman"/>
                <w:b/>
                <w:bCs/>
                <w:color w:val="FF0000"/>
                <w:sz w:val="20"/>
                <w:szCs w:val="20"/>
              </w:rPr>
              <w:t>0</w:t>
            </w:r>
          </w:p>
        </w:tc>
      </w:tr>
      <w:tr w:rsidR="006D0E3E" w:rsidRPr="008E55FE" w14:paraId="311655FF" w14:textId="77777777" w:rsidTr="00870CA6">
        <w:trPr>
          <w:trHeight w:val="439"/>
        </w:trPr>
        <w:tc>
          <w:tcPr>
            <w:tcW w:w="1985" w:type="dxa"/>
            <w:tcBorders>
              <w:top w:val="nil"/>
              <w:left w:val="single" w:sz="8" w:space="0" w:color="auto"/>
              <w:bottom w:val="single" w:sz="4" w:space="0" w:color="auto"/>
              <w:right w:val="single" w:sz="4" w:space="0" w:color="auto"/>
            </w:tcBorders>
            <w:noWrap/>
            <w:hideMark/>
          </w:tcPr>
          <w:p w14:paraId="011BA6DF" w14:textId="77777777" w:rsidR="006D0E3E" w:rsidRPr="008E55FE" w:rsidRDefault="006D0E3E" w:rsidP="00870CA6">
            <w:pPr>
              <w:spacing w:after="0" w:line="240" w:lineRule="auto"/>
              <w:rPr>
                <w:rFonts w:ascii="Times New Roman" w:hAnsi="Times New Roman" w:cs="Times New Roman"/>
                <w:color w:val="000000"/>
                <w:sz w:val="20"/>
                <w:szCs w:val="20"/>
              </w:rPr>
            </w:pPr>
            <w:r w:rsidRPr="008E55FE">
              <w:rPr>
                <w:rFonts w:ascii="Times New Roman" w:hAnsi="Times New Roman" w:cs="Times New Roman"/>
                <w:color w:val="000000"/>
                <w:sz w:val="20"/>
                <w:szCs w:val="20"/>
              </w:rPr>
              <w:t>White maize (grain)</w:t>
            </w:r>
          </w:p>
        </w:tc>
        <w:tc>
          <w:tcPr>
            <w:tcW w:w="1276" w:type="dxa"/>
            <w:tcBorders>
              <w:top w:val="nil"/>
              <w:left w:val="nil"/>
              <w:bottom w:val="single" w:sz="4" w:space="0" w:color="auto"/>
              <w:right w:val="nil"/>
            </w:tcBorders>
            <w:noWrap/>
            <w:hideMark/>
          </w:tcPr>
          <w:p w14:paraId="1CDD7748" w14:textId="77777777" w:rsidR="006D0E3E" w:rsidRPr="008E55FE" w:rsidRDefault="006D0E3E" w:rsidP="00870CA6">
            <w:pPr>
              <w:spacing w:after="0" w:line="240" w:lineRule="auto"/>
              <w:rPr>
                <w:rFonts w:ascii="Times New Roman" w:hAnsi="Times New Roman" w:cs="Times New Roman"/>
                <w:color w:val="000000"/>
                <w:sz w:val="20"/>
                <w:szCs w:val="20"/>
              </w:rPr>
            </w:pPr>
            <w:r w:rsidRPr="008E55FE">
              <w:rPr>
                <w:rFonts w:ascii="Times New Roman" w:hAnsi="Times New Roman" w:cs="Times New Roman"/>
                <w:color w:val="000000"/>
                <w:sz w:val="20"/>
                <w:szCs w:val="20"/>
              </w:rPr>
              <w:t>Malwa (3.5kg)</w:t>
            </w:r>
          </w:p>
        </w:tc>
        <w:tc>
          <w:tcPr>
            <w:tcW w:w="999" w:type="dxa"/>
            <w:tcBorders>
              <w:top w:val="nil"/>
              <w:left w:val="single" w:sz="8" w:space="0" w:color="auto"/>
              <w:bottom w:val="single" w:sz="4" w:space="0" w:color="auto"/>
              <w:right w:val="single" w:sz="4" w:space="0" w:color="auto"/>
            </w:tcBorders>
            <w:noWrap/>
          </w:tcPr>
          <w:p w14:paraId="7735B675" w14:textId="77777777" w:rsidR="006D0E3E" w:rsidRPr="008E55FE" w:rsidRDefault="006D0E3E" w:rsidP="00870CA6">
            <w:pPr>
              <w:spacing w:after="0" w:line="240" w:lineRule="auto"/>
              <w:jc w:val="right"/>
              <w:rPr>
                <w:rFonts w:ascii="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noWrap/>
          </w:tcPr>
          <w:p w14:paraId="62A59FC6" w14:textId="77777777" w:rsidR="006D0E3E" w:rsidRPr="008E55FE" w:rsidRDefault="006D0E3E" w:rsidP="00870CA6">
            <w:pPr>
              <w:spacing w:after="0" w:line="240" w:lineRule="auto"/>
              <w:jc w:val="right"/>
              <w:rPr>
                <w:rFonts w:ascii="Times New Roman" w:hAnsi="Times New Roman" w:cs="Times New Roman"/>
                <w:sz w:val="20"/>
                <w:szCs w:val="20"/>
              </w:rPr>
            </w:pPr>
          </w:p>
        </w:tc>
        <w:tc>
          <w:tcPr>
            <w:tcW w:w="992" w:type="dxa"/>
            <w:tcBorders>
              <w:top w:val="nil"/>
              <w:left w:val="nil"/>
              <w:bottom w:val="single" w:sz="4" w:space="0" w:color="auto"/>
              <w:right w:val="single" w:sz="4" w:space="0" w:color="auto"/>
            </w:tcBorders>
            <w:noWrap/>
          </w:tcPr>
          <w:p w14:paraId="06EF5B81" w14:textId="77777777" w:rsidR="006D0E3E" w:rsidRPr="008E55FE" w:rsidRDefault="006D0E3E" w:rsidP="00870CA6">
            <w:pPr>
              <w:spacing w:after="0" w:line="240" w:lineRule="auto"/>
              <w:jc w:val="right"/>
              <w:rPr>
                <w:rFonts w:ascii="Times New Roman" w:hAnsi="Times New Roman" w:cs="Times New Roman"/>
                <w:sz w:val="20"/>
                <w:szCs w:val="20"/>
              </w:rPr>
            </w:pPr>
          </w:p>
        </w:tc>
        <w:tc>
          <w:tcPr>
            <w:tcW w:w="992" w:type="dxa"/>
            <w:tcBorders>
              <w:top w:val="nil"/>
              <w:left w:val="nil"/>
              <w:bottom w:val="single" w:sz="4" w:space="0" w:color="auto"/>
              <w:right w:val="single" w:sz="4" w:space="0" w:color="auto"/>
            </w:tcBorders>
            <w:noWrap/>
          </w:tcPr>
          <w:p w14:paraId="27961EE9" w14:textId="77777777" w:rsidR="006D0E3E" w:rsidRPr="008E55FE" w:rsidRDefault="006D0E3E" w:rsidP="00870CA6">
            <w:pPr>
              <w:spacing w:after="0" w:line="240" w:lineRule="auto"/>
              <w:jc w:val="right"/>
              <w:rPr>
                <w:rFonts w:ascii="Times New Roman" w:hAnsi="Times New Roman" w:cs="Times New Roman"/>
                <w:sz w:val="20"/>
                <w:szCs w:val="20"/>
              </w:rPr>
            </w:pPr>
          </w:p>
        </w:tc>
        <w:tc>
          <w:tcPr>
            <w:tcW w:w="993" w:type="dxa"/>
            <w:tcBorders>
              <w:top w:val="nil"/>
              <w:left w:val="nil"/>
              <w:bottom w:val="single" w:sz="4" w:space="0" w:color="auto"/>
              <w:right w:val="single" w:sz="8" w:space="0" w:color="auto"/>
            </w:tcBorders>
            <w:noWrap/>
          </w:tcPr>
          <w:p w14:paraId="452C8937" w14:textId="77777777" w:rsidR="006D0E3E" w:rsidRPr="008E55FE" w:rsidRDefault="006D0E3E" w:rsidP="00870CA6">
            <w:pPr>
              <w:spacing w:after="0" w:line="240" w:lineRule="auto"/>
              <w:jc w:val="right"/>
              <w:rPr>
                <w:rFonts w:ascii="Times New Roman" w:hAnsi="Times New Roman" w:cs="Times New Roman"/>
                <w:sz w:val="20"/>
                <w:szCs w:val="20"/>
              </w:rPr>
            </w:pPr>
          </w:p>
        </w:tc>
        <w:tc>
          <w:tcPr>
            <w:tcW w:w="1092" w:type="dxa"/>
            <w:tcBorders>
              <w:top w:val="nil"/>
              <w:left w:val="nil"/>
              <w:bottom w:val="single" w:sz="4" w:space="0" w:color="auto"/>
              <w:right w:val="single" w:sz="8" w:space="0" w:color="auto"/>
            </w:tcBorders>
            <w:noWrap/>
          </w:tcPr>
          <w:p w14:paraId="5898E223" w14:textId="77777777" w:rsidR="006D0E3E" w:rsidRPr="008E55FE" w:rsidRDefault="006D0E3E" w:rsidP="00870CA6">
            <w:pPr>
              <w:spacing w:after="0" w:line="240" w:lineRule="auto"/>
              <w:jc w:val="right"/>
              <w:rPr>
                <w:rFonts w:ascii="Times New Roman" w:hAnsi="Times New Roman" w:cs="Times New Roman"/>
                <w:b/>
                <w:bCs/>
                <w:color w:val="000000"/>
                <w:sz w:val="20"/>
                <w:szCs w:val="20"/>
              </w:rPr>
            </w:pPr>
          </w:p>
        </w:tc>
        <w:tc>
          <w:tcPr>
            <w:tcW w:w="1311" w:type="dxa"/>
            <w:tcBorders>
              <w:top w:val="nil"/>
              <w:left w:val="single" w:sz="4" w:space="0" w:color="auto"/>
              <w:bottom w:val="single" w:sz="4" w:space="0" w:color="auto"/>
              <w:right w:val="single" w:sz="8" w:space="0" w:color="auto"/>
            </w:tcBorders>
            <w:noWrap/>
          </w:tcPr>
          <w:p w14:paraId="7C284CC7" w14:textId="77777777" w:rsidR="006D0E3E" w:rsidRPr="008E55FE" w:rsidRDefault="006D0E3E" w:rsidP="00870CA6">
            <w:pPr>
              <w:spacing w:after="0" w:line="240" w:lineRule="auto"/>
              <w:jc w:val="right"/>
              <w:rPr>
                <w:rFonts w:ascii="Times New Roman" w:hAnsi="Times New Roman" w:cs="Times New Roman"/>
                <w:b/>
                <w:bCs/>
                <w:color w:val="FF0000"/>
                <w:sz w:val="20"/>
                <w:szCs w:val="20"/>
              </w:rPr>
            </w:pPr>
            <w:r w:rsidRPr="008E55FE">
              <w:rPr>
                <w:rFonts w:ascii="Times New Roman" w:hAnsi="Times New Roman" w:cs="Times New Roman"/>
                <w:b/>
                <w:bCs/>
                <w:color w:val="FF0000"/>
                <w:sz w:val="20"/>
                <w:szCs w:val="20"/>
              </w:rPr>
              <w:t>0</w:t>
            </w:r>
          </w:p>
        </w:tc>
      </w:tr>
      <w:tr w:rsidR="006D0E3E" w:rsidRPr="008E55FE" w14:paraId="169F3913" w14:textId="77777777" w:rsidTr="00870CA6">
        <w:trPr>
          <w:trHeight w:val="439"/>
        </w:trPr>
        <w:tc>
          <w:tcPr>
            <w:tcW w:w="1985" w:type="dxa"/>
            <w:tcBorders>
              <w:top w:val="nil"/>
              <w:left w:val="single" w:sz="8" w:space="0" w:color="auto"/>
              <w:bottom w:val="single" w:sz="4" w:space="0" w:color="auto"/>
              <w:right w:val="single" w:sz="4" w:space="0" w:color="auto"/>
            </w:tcBorders>
            <w:noWrap/>
            <w:hideMark/>
          </w:tcPr>
          <w:p w14:paraId="40EDDA19" w14:textId="77777777" w:rsidR="006D0E3E" w:rsidRPr="008E55FE" w:rsidRDefault="006D0E3E" w:rsidP="00870CA6">
            <w:pPr>
              <w:spacing w:after="0" w:line="240" w:lineRule="auto"/>
              <w:rPr>
                <w:rFonts w:ascii="Times New Roman" w:hAnsi="Times New Roman" w:cs="Times New Roman"/>
                <w:color w:val="000000"/>
                <w:sz w:val="20"/>
                <w:szCs w:val="20"/>
              </w:rPr>
            </w:pPr>
            <w:r w:rsidRPr="008E55FE">
              <w:rPr>
                <w:rFonts w:ascii="Times New Roman" w:hAnsi="Times New Roman" w:cs="Times New Roman"/>
                <w:color w:val="000000"/>
                <w:sz w:val="20"/>
                <w:szCs w:val="20"/>
              </w:rPr>
              <w:t>White maize (grain)</w:t>
            </w:r>
          </w:p>
        </w:tc>
        <w:tc>
          <w:tcPr>
            <w:tcW w:w="1276" w:type="dxa"/>
            <w:tcBorders>
              <w:top w:val="nil"/>
              <w:left w:val="nil"/>
              <w:bottom w:val="single" w:sz="4" w:space="0" w:color="auto"/>
              <w:right w:val="nil"/>
            </w:tcBorders>
            <w:noWrap/>
            <w:hideMark/>
          </w:tcPr>
          <w:p w14:paraId="7FD4CF57" w14:textId="77777777" w:rsidR="006D0E3E" w:rsidRPr="008E55FE" w:rsidRDefault="006D0E3E" w:rsidP="00870CA6">
            <w:pPr>
              <w:spacing w:after="0" w:line="240" w:lineRule="auto"/>
              <w:rPr>
                <w:rFonts w:ascii="Times New Roman" w:hAnsi="Times New Roman" w:cs="Times New Roman"/>
                <w:color w:val="000000"/>
                <w:sz w:val="20"/>
                <w:szCs w:val="20"/>
              </w:rPr>
            </w:pPr>
            <w:r w:rsidRPr="008E55FE">
              <w:rPr>
                <w:rFonts w:ascii="Times New Roman" w:hAnsi="Times New Roman" w:cs="Times New Roman"/>
                <w:color w:val="000000"/>
                <w:sz w:val="20"/>
                <w:szCs w:val="20"/>
              </w:rPr>
              <w:t>Shawal (50kg)</w:t>
            </w:r>
          </w:p>
        </w:tc>
        <w:tc>
          <w:tcPr>
            <w:tcW w:w="999" w:type="dxa"/>
            <w:tcBorders>
              <w:top w:val="nil"/>
              <w:left w:val="single" w:sz="8" w:space="0" w:color="auto"/>
              <w:bottom w:val="single" w:sz="4" w:space="0" w:color="auto"/>
              <w:right w:val="single" w:sz="4" w:space="0" w:color="auto"/>
            </w:tcBorders>
            <w:noWrap/>
          </w:tcPr>
          <w:p w14:paraId="222329C7" w14:textId="77777777" w:rsidR="006D0E3E" w:rsidRPr="008E55FE" w:rsidRDefault="006D0E3E" w:rsidP="00870CA6">
            <w:pPr>
              <w:spacing w:after="0" w:line="240" w:lineRule="auto"/>
              <w:jc w:val="right"/>
              <w:rPr>
                <w:rFonts w:ascii="Times New Roman" w:hAnsi="Times New Roman" w:cs="Times New Roman"/>
                <w:sz w:val="20"/>
                <w:szCs w:val="20"/>
              </w:rPr>
            </w:pPr>
          </w:p>
        </w:tc>
        <w:tc>
          <w:tcPr>
            <w:tcW w:w="992" w:type="dxa"/>
            <w:tcBorders>
              <w:top w:val="nil"/>
              <w:left w:val="nil"/>
              <w:bottom w:val="single" w:sz="4" w:space="0" w:color="auto"/>
              <w:right w:val="single" w:sz="4" w:space="0" w:color="auto"/>
            </w:tcBorders>
            <w:noWrap/>
          </w:tcPr>
          <w:p w14:paraId="3A0683CC" w14:textId="77777777" w:rsidR="006D0E3E" w:rsidRPr="008E55FE" w:rsidRDefault="006D0E3E" w:rsidP="00870CA6">
            <w:pPr>
              <w:spacing w:after="0" w:line="240" w:lineRule="auto"/>
              <w:jc w:val="right"/>
              <w:rPr>
                <w:rFonts w:ascii="Times New Roman" w:hAnsi="Times New Roman" w:cs="Times New Roman"/>
                <w:sz w:val="20"/>
                <w:szCs w:val="20"/>
              </w:rPr>
            </w:pPr>
          </w:p>
        </w:tc>
        <w:tc>
          <w:tcPr>
            <w:tcW w:w="992" w:type="dxa"/>
            <w:tcBorders>
              <w:top w:val="nil"/>
              <w:left w:val="nil"/>
              <w:bottom w:val="single" w:sz="4" w:space="0" w:color="auto"/>
              <w:right w:val="single" w:sz="4" w:space="0" w:color="auto"/>
            </w:tcBorders>
            <w:noWrap/>
          </w:tcPr>
          <w:p w14:paraId="26FAEE0C" w14:textId="77777777" w:rsidR="006D0E3E" w:rsidRPr="008E55FE" w:rsidRDefault="006D0E3E" w:rsidP="00870CA6">
            <w:pPr>
              <w:spacing w:after="0" w:line="240" w:lineRule="auto"/>
              <w:jc w:val="right"/>
              <w:rPr>
                <w:rFonts w:ascii="Times New Roman" w:hAnsi="Times New Roman" w:cs="Times New Roman"/>
                <w:sz w:val="20"/>
                <w:szCs w:val="20"/>
              </w:rPr>
            </w:pPr>
          </w:p>
        </w:tc>
        <w:tc>
          <w:tcPr>
            <w:tcW w:w="992" w:type="dxa"/>
            <w:tcBorders>
              <w:top w:val="nil"/>
              <w:left w:val="nil"/>
              <w:bottom w:val="single" w:sz="4" w:space="0" w:color="auto"/>
              <w:right w:val="single" w:sz="4" w:space="0" w:color="auto"/>
            </w:tcBorders>
            <w:noWrap/>
          </w:tcPr>
          <w:p w14:paraId="038AFA09" w14:textId="77777777" w:rsidR="006D0E3E" w:rsidRPr="008E55FE" w:rsidRDefault="006D0E3E" w:rsidP="00870CA6">
            <w:pPr>
              <w:spacing w:after="0" w:line="240" w:lineRule="auto"/>
              <w:jc w:val="right"/>
              <w:rPr>
                <w:rFonts w:ascii="Times New Roman" w:hAnsi="Times New Roman" w:cs="Times New Roman"/>
                <w:sz w:val="20"/>
                <w:szCs w:val="20"/>
              </w:rPr>
            </w:pPr>
          </w:p>
        </w:tc>
        <w:tc>
          <w:tcPr>
            <w:tcW w:w="993" w:type="dxa"/>
            <w:tcBorders>
              <w:top w:val="nil"/>
              <w:left w:val="nil"/>
              <w:bottom w:val="single" w:sz="4" w:space="0" w:color="auto"/>
              <w:right w:val="single" w:sz="8" w:space="0" w:color="auto"/>
            </w:tcBorders>
            <w:noWrap/>
          </w:tcPr>
          <w:p w14:paraId="05A6DD2D" w14:textId="77777777" w:rsidR="006D0E3E" w:rsidRPr="008E55FE" w:rsidRDefault="006D0E3E" w:rsidP="00870CA6">
            <w:pPr>
              <w:spacing w:after="0" w:line="240" w:lineRule="auto"/>
              <w:jc w:val="right"/>
              <w:rPr>
                <w:rFonts w:ascii="Times New Roman" w:hAnsi="Times New Roman" w:cs="Times New Roman"/>
                <w:sz w:val="20"/>
                <w:szCs w:val="20"/>
              </w:rPr>
            </w:pPr>
          </w:p>
        </w:tc>
        <w:tc>
          <w:tcPr>
            <w:tcW w:w="1092" w:type="dxa"/>
            <w:tcBorders>
              <w:top w:val="nil"/>
              <w:left w:val="nil"/>
              <w:bottom w:val="single" w:sz="4" w:space="0" w:color="auto"/>
              <w:right w:val="single" w:sz="8" w:space="0" w:color="auto"/>
            </w:tcBorders>
            <w:noWrap/>
          </w:tcPr>
          <w:p w14:paraId="6D7FB9C6" w14:textId="77777777" w:rsidR="006D0E3E" w:rsidRPr="008E55FE" w:rsidRDefault="006D0E3E" w:rsidP="00870CA6">
            <w:pPr>
              <w:spacing w:after="0" w:line="240" w:lineRule="auto"/>
              <w:jc w:val="right"/>
              <w:rPr>
                <w:rFonts w:ascii="Times New Roman" w:hAnsi="Times New Roman" w:cs="Times New Roman"/>
                <w:b/>
                <w:bCs/>
                <w:color w:val="000000"/>
                <w:sz w:val="20"/>
                <w:szCs w:val="20"/>
              </w:rPr>
            </w:pPr>
          </w:p>
        </w:tc>
        <w:tc>
          <w:tcPr>
            <w:tcW w:w="1311" w:type="dxa"/>
            <w:tcBorders>
              <w:top w:val="nil"/>
              <w:left w:val="single" w:sz="4" w:space="0" w:color="auto"/>
              <w:bottom w:val="single" w:sz="4" w:space="0" w:color="auto"/>
              <w:right w:val="single" w:sz="8" w:space="0" w:color="auto"/>
            </w:tcBorders>
            <w:noWrap/>
          </w:tcPr>
          <w:p w14:paraId="5806C422" w14:textId="77777777" w:rsidR="006D0E3E" w:rsidRPr="008E55FE" w:rsidRDefault="006D0E3E" w:rsidP="00870CA6">
            <w:pPr>
              <w:spacing w:after="0" w:line="240" w:lineRule="auto"/>
              <w:jc w:val="right"/>
              <w:rPr>
                <w:rFonts w:ascii="Times New Roman" w:hAnsi="Times New Roman" w:cs="Times New Roman"/>
                <w:b/>
                <w:bCs/>
                <w:color w:val="FF0000"/>
                <w:sz w:val="20"/>
                <w:szCs w:val="20"/>
              </w:rPr>
            </w:pPr>
            <w:r w:rsidRPr="008E55FE">
              <w:rPr>
                <w:rFonts w:ascii="Times New Roman" w:hAnsi="Times New Roman" w:cs="Times New Roman"/>
                <w:b/>
                <w:bCs/>
                <w:color w:val="FF0000"/>
                <w:sz w:val="20"/>
                <w:szCs w:val="20"/>
              </w:rPr>
              <w:t>0</w:t>
            </w:r>
          </w:p>
        </w:tc>
      </w:tr>
      <w:tr w:rsidR="006D0E3E" w:rsidRPr="008E55FE" w14:paraId="4ADDC268" w14:textId="77777777" w:rsidTr="00870CA6">
        <w:trPr>
          <w:trHeight w:val="439"/>
        </w:trPr>
        <w:tc>
          <w:tcPr>
            <w:tcW w:w="1985" w:type="dxa"/>
            <w:tcBorders>
              <w:top w:val="nil"/>
              <w:left w:val="single" w:sz="8" w:space="0" w:color="auto"/>
              <w:bottom w:val="single" w:sz="4" w:space="0" w:color="auto"/>
              <w:right w:val="single" w:sz="4" w:space="0" w:color="auto"/>
            </w:tcBorders>
            <w:noWrap/>
          </w:tcPr>
          <w:p w14:paraId="755D56E1" w14:textId="77777777" w:rsidR="006D0E3E" w:rsidRPr="008E55FE" w:rsidRDefault="006D0E3E" w:rsidP="00870CA6">
            <w:pPr>
              <w:spacing w:after="0" w:line="240" w:lineRule="auto"/>
              <w:rPr>
                <w:rFonts w:ascii="Times New Roman" w:hAnsi="Times New Roman" w:cs="Times New Roman"/>
                <w:color w:val="000000"/>
                <w:sz w:val="20"/>
                <w:szCs w:val="20"/>
              </w:rPr>
            </w:pPr>
            <w:r w:rsidRPr="008E55FE">
              <w:rPr>
                <w:rFonts w:ascii="Times New Roman" w:hAnsi="Times New Roman" w:cs="Times New Roman"/>
                <w:color w:val="000000"/>
                <w:sz w:val="20"/>
                <w:szCs w:val="20"/>
              </w:rPr>
              <w:t>White wheat flour</w:t>
            </w:r>
          </w:p>
        </w:tc>
        <w:tc>
          <w:tcPr>
            <w:tcW w:w="1276" w:type="dxa"/>
            <w:tcBorders>
              <w:top w:val="nil"/>
              <w:left w:val="nil"/>
              <w:bottom w:val="single" w:sz="4" w:space="0" w:color="auto"/>
              <w:right w:val="nil"/>
            </w:tcBorders>
            <w:noWrap/>
          </w:tcPr>
          <w:p w14:paraId="18DAF2CC" w14:textId="77777777" w:rsidR="006D0E3E" w:rsidRPr="008E55FE" w:rsidRDefault="006D0E3E" w:rsidP="00870CA6">
            <w:pPr>
              <w:spacing w:after="0" w:line="240" w:lineRule="auto"/>
              <w:rPr>
                <w:rFonts w:ascii="Times New Roman" w:hAnsi="Times New Roman" w:cs="Times New Roman"/>
                <w:color w:val="000000"/>
                <w:sz w:val="20"/>
                <w:szCs w:val="20"/>
              </w:rPr>
            </w:pPr>
            <w:r w:rsidRPr="008E55FE">
              <w:rPr>
                <w:rFonts w:ascii="Times New Roman" w:hAnsi="Times New Roman" w:cs="Times New Roman"/>
                <w:color w:val="000000"/>
                <w:sz w:val="20"/>
                <w:szCs w:val="20"/>
              </w:rPr>
              <w:t>(50kg)</w:t>
            </w:r>
          </w:p>
        </w:tc>
        <w:tc>
          <w:tcPr>
            <w:tcW w:w="999" w:type="dxa"/>
            <w:tcBorders>
              <w:top w:val="nil"/>
              <w:left w:val="single" w:sz="8" w:space="0" w:color="auto"/>
              <w:bottom w:val="single" w:sz="4" w:space="0" w:color="auto"/>
              <w:right w:val="single" w:sz="4" w:space="0" w:color="auto"/>
            </w:tcBorders>
            <w:noWrap/>
          </w:tcPr>
          <w:p w14:paraId="22A135BB" w14:textId="77777777" w:rsidR="006D0E3E" w:rsidRPr="008E55FE" w:rsidRDefault="006D0E3E" w:rsidP="00870CA6">
            <w:pPr>
              <w:spacing w:after="0" w:line="240" w:lineRule="auto"/>
              <w:jc w:val="right"/>
              <w:rPr>
                <w:rFonts w:ascii="Times New Roman" w:hAnsi="Times New Roman" w:cs="Times New Roman"/>
                <w:sz w:val="20"/>
                <w:szCs w:val="20"/>
              </w:rPr>
            </w:pPr>
            <w:r w:rsidRPr="008E55FE">
              <w:rPr>
                <w:rFonts w:ascii="Times New Roman" w:hAnsi="Times New Roman" w:cs="Times New Roman"/>
                <w:sz w:val="20"/>
                <w:szCs w:val="20"/>
              </w:rPr>
              <w:t>2,500</w:t>
            </w:r>
          </w:p>
        </w:tc>
        <w:tc>
          <w:tcPr>
            <w:tcW w:w="992" w:type="dxa"/>
            <w:tcBorders>
              <w:top w:val="nil"/>
              <w:left w:val="nil"/>
              <w:bottom w:val="single" w:sz="4" w:space="0" w:color="auto"/>
              <w:right w:val="single" w:sz="4" w:space="0" w:color="auto"/>
            </w:tcBorders>
            <w:noWrap/>
          </w:tcPr>
          <w:p w14:paraId="1D971490" w14:textId="77777777" w:rsidR="006D0E3E" w:rsidRPr="008E55FE" w:rsidRDefault="006D0E3E" w:rsidP="00870CA6">
            <w:pPr>
              <w:spacing w:after="0" w:line="240" w:lineRule="auto"/>
              <w:jc w:val="right"/>
              <w:rPr>
                <w:rFonts w:ascii="Times New Roman" w:hAnsi="Times New Roman" w:cs="Times New Roman"/>
                <w:sz w:val="20"/>
                <w:szCs w:val="20"/>
              </w:rPr>
            </w:pPr>
            <w:r w:rsidRPr="008E55FE">
              <w:rPr>
                <w:rFonts w:ascii="Times New Roman" w:hAnsi="Times New Roman" w:cs="Times New Roman"/>
                <w:sz w:val="20"/>
                <w:szCs w:val="20"/>
              </w:rPr>
              <w:t>2,700</w:t>
            </w:r>
          </w:p>
        </w:tc>
        <w:tc>
          <w:tcPr>
            <w:tcW w:w="992" w:type="dxa"/>
            <w:tcBorders>
              <w:top w:val="nil"/>
              <w:left w:val="nil"/>
              <w:bottom w:val="single" w:sz="4" w:space="0" w:color="auto"/>
              <w:right w:val="single" w:sz="4" w:space="0" w:color="auto"/>
            </w:tcBorders>
            <w:noWrap/>
          </w:tcPr>
          <w:p w14:paraId="47FC92AE" w14:textId="77777777" w:rsidR="006D0E3E" w:rsidRPr="008E55FE" w:rsidRDefault="006D0E3E" w:rsidP="00870CA6">
            <w:pPr>
              <w:spacing w:after="0" w:line="240" w:lineRule="auto"/>
              <w:jc w:val="right"/>
              <w:rPr>
                <w:rFonts w:ascii="Times New Roman" w:hAnsi="Times New Roman" w:cs="Times New Roman"/>
                <w:sz w:val="20"/>
                <w:szCs w:val="20"/>
              </w:rPr>
            </w:pPr>
            <w:r w:rsidRPr="008E55FE">
              <w:rPr>
                <w:rFonts w:ascii="Times New Roman" w:hAnsi="Times New Roman" w:cs="Times New Roman"/>
                <w:sz w:val="20"/>
                <w:szCs w:val="20"/>
              </w:rPr>
              <w:t>3,000</w:t>
            </w:r>
          </w:p>
        </w:tc>
        <w:tc>
          <w:tcPr>
            <w:tcW w:w="992" w:type="dxa"/>
            <w:tcBorders>
              <w:top w:val="nil"/>
              <w:left w:val="nil"/>
              <w:bottom w:val="single" w:sz="4" w:space="0" w:color="auto"/>
              <w:right w:val="single" w:sz="4" w:space="0" w:color="auto"/>
            </w:tcBorders>
            <w:noWrap/>
          </w:tcPr>
          <w:p w14:paraId="3F940A28" w14:textId="77777777" w:rsidR="006D0E3E" w:rsidRPr="008E55FE" w:rsidRDefault="006D0E3E" w:rsidP="00870CA6">
            <w:pPr>
              <w:spacing w:after="0" w:line="240" w:lineRule="auto"/>
              <w:jc w:val="right"/>
              <w:rPr>
                <w:rFonts w:ascii="Times New Roman" w:hAnsi="Times New Roman" w:cs="Times New Roman"/>
                <w:sz w:val="20"/>
                <w:szCs w:val="20"/>
              </w:rPr>
            </w:pPr>
            <w:r w:rsidRPr="008E55FE">
              <w:rPr>
                <w:rFonts w:ascii="Times New Roman" w:hAnsi="Times New Roman" w:cs="Times New Roman"/>
                <w:sz w:val="20"/>
                <w:szCs w:val="20"/>
              </w:rPr>
              <w:t>3,080</w:t>
            </w:r>
          </w:p>
        </w:tc>
        <w:tc>
          <w:tcPr>
            <w:tcW w:w="993" w:type="dxa"/>
            <w:tcBorders>
              <w:top w:val="nil"/>
              <w:left w:val="nil"/>
              <w:bottom w:val="single" w:sz="4" w:space="0" w:color="auto"/>
              <w:right w:val="single" w:sz="8" w:space="0" w:color="auto"/>
            </w:tcBorders>
            <w:noWrap/>
          </w:tcPr>
          <w:p w14:paraId="2D567E6B" w14:textId="77777777" w:rsidR="006D0E3E" w:rsidRPr="008E55FE" w:rsidRDefault="006D0E3E" w:rsidP="00870CA6">
            <w:pPr>
              <w:spacing w:after="0" w:line="240" w:lineRule="auto"/>
              <w:jc w:val="right"/>
              <w:rPr>
                <w:rFonts w:ascii="Times New Roman" w:hAnsi="Times New Roman" w:cs="Times New Roman"/>
                <w:sz w:val="20"/>
                <w:szCs w:val="20"/>
              </w:rPr>
            </w:pPr>
          </w:p>
        </w:tc>
        <w:tc>
          <w:tcPr>
            <w:tcW w:w="1092" w:type="dxa"/>
            <w:tcBorders>
              <w:top w:val="nil"/>
              <w:left w:val="nil"/>
              <w:bottom w:val="single" w:sz="4" w:space="0" w:color="auto"/>
              <w:right w:val="single" w:sz="8" w:space="0" w:color="auto"/>
            </w:tcBorders>
            <w:noWrap/>
          </w:tcPr>
          <w:p w14:paraId="6A3C9933" w14:textId="77777777" w:rsidR="006D0E3E" w:rsidRPr="008E55FE" w:rsidRDefault="006D0E3E" w:rsidP="00870CA6">
            <w:pPr>
              <w:spacing w:after="0" w:line="240" w:lineRule="auto"/>
              <w:jc w:val="right"/>
              <w:rPr>
                <w:rFonts w:ascii="Times New Roman" w:hAnsi="Times New Roman" w:cs="Times New Roman"/>
                <w:b/>
                <w:bCs/>
                <w:color w:val="000000"/>
                <w:sz w:val="20"/>
                <w:szCs w:val="20"/>
              </w:rPr>
            </w:pPr>
            <w:r w:rsidRPr="008E55FE">
              <w:rPr>
                <w:rFonts w:ascii="Times New Roman" w:hAnsi="Times New Roman" w:cs="Times New Roman"/>
                <w:b/>
                <w:bCs/>
                <w:color w:val="000000"/>
                <w:sz w:val="20"/>
                <w:szCs w:val="20"/>
              </w:rPr>
              <w:t>2820</w:t>
            </w:r>
          </w:p>
        </w:tc>
        <w:tc>
          <w:tcPr>
            <w:tcW w:w="1311" w:type="dxa"/>
            <w:tcBorders>
              <w:top w:val="nil"/>
              <w:left w:val="single" w:sz="4" w:space="0" w:color="auto"/>
              <w:bottom w:val="single" w:sz="4" w:space="0" w:color="auto"/>
              <w:right w:val="single" w:sz="8" w:space="0" w:color="auto"/>
            </w:tcBorders>
            <w:noWrap/>
          </w:tcPr>
          <w:p w14:paraId="31CE1A90" w14:textId="77777777" w:rsidR="006D0E3E" w:rsidRPr="008E55FE" w:rsidRDefault="006D0E3E" w:rsidP="00870CA6">
            <w:pPr>
              <w:spacing w:after="0" w:line="240" w:lineRule="auto"/>
              <w:jc w:val="right"/>
              <w:rPr>
                <w:rFonts w:ascii="Times New Roman" w:hAnsi="Times New Roman" w:cs="Times New Roman"/>
                <w:b/>
                <w:bCs/>
                <w:color w:val="FF0000"/>
                <w:sz w:val="20"/>
                <w:szCs w:val="20"/>
              </w:rPr>
            </w:pPr>
            <w:r w:rsidRPr="008E55FE">
              <w:rPr>
                <w:rFonts w:ascii="Times New Roman" w:hAnsi="Times New Roman" w:cs="Times New Roman"/>
                <w:b/>
                <w:bCs/>
                <w:color w:val="FF0000"/>
                <w:sz w:val="20"/>
                <w:szCs w:val="20"/>
              </w:rPr>
              <w:t>3</w:t>
            </w:r>
          </w:p>
        </w:tc>
      </w:tr>
      <w:tr w:rsidR="006D0E3E" w:rsidRPr="008E55FE" w14:paraId="61910FC3" w14:textId="77777777" w:rsidTr="00870CA6">
        <w:trPr>
          <w:trHeight w:val="439"/>
        </w:trPr>
        <w:tc>
          <w:tcPr>
            <w:tcW w:w="1985" w:type="dxa"/>
            <w:tcBorders>
              <w:top w:val="nil"/>
              <w:left w:val="single" w:sz="8" w:space="0" w:color="auto"/>
              <w:bottom w:val="single" w:sz="4" w:space="0" w:color="auto"/>
              <w:right w:val="single" w:sz="4" w:space="0" w:color="auto"/>
            </w:tcBorders>
            <w:noWrap/>
            <w:hideMark/>
          </w:tcPr>
          <w:p w14:paraId="3877DD2F" w14:textId="77777777" w:rsidR="006D0E3E" w:rsidRPr="008E55FE" w:rsidRDefault="006D0E3E" w:rsidP="00870CA6">
            <w:pPr>
              <w:spacing w:after="0" w:line="240" w:lineRule="auto"/>
              <w:rPr>
                <w:rFonts w:ascii="Times New Roman" w:hAnsi="Times New Roman" w:cs="Times New Roman"/>
                <w:color w:val="000000"/>
                <w:sz w:val="20"/>
                <w:szCs w:val="20"/>
              </w:rPr>
            </w:pPr>
            <w:r w:rsidRPr="008E55FE">
              <w:rPr>
                <w:rFonts w:ascii="Times New Roman" w:hAnsi="Times New Roman" w:cs="Times New Roman"/>
                <w:color w:val="000000"/>
                <w:sz w:val="20"/>
                <w:szCs w:val="20"/>
              </w:rPr>
              <w:t>Bulrush white/pearl millet/finger millet</w:t>
            </w:r>
          </w:p>
        </w:tc>
        <w:tc>
          <w:tcPr>
            <w:tcW w:w="1276" w:type="dxa"/>
            <w:tcBorders>
              <w:top w:val="nil"/>
              <w:left w:val="nil"/>
              <w:bottom w:val="single" w:sz="4" w:space="0" w:color="auto"/>
              <w:right w:val="nil"/>
            </w:tcBorders>
            <w:noWrap/>
            <w:hideMark/>
          </w:tcPr>
          <w:p w14:paraId="696D1FE6" w14:textId="77777777" w:rsidR="006D0E3E" w:rsidRPr="008E55FE" w:rsidRDefault="006D0E3E" w:rsidP="00870CA6">
            <w:pPr>
              <w:spacing w:after="0" w:line="240" w:lineRule="auto"/>
              <w:rPr>
                <w:rFonts w:ascii="Times New Roman" w:hAnsi="Times New Roman" w:cs="Times New Roman"/>
                <w:color w:val="000000"/>
                <w:sz w:val="20"/>
                <w:szCs w:val="20"/>
              </w:rPr>
            </w:pPr>
            <w:r w:rsidRPr="008E55FE">
              <w:rPr>
                <w:rFonts w:ascii="Times New Roman" w:hAnsi="Times New Roman" w:cs="Times New Roman"/>
                <w:color w:val="000000"/>
                <w:sz w:val="20"/>
                <w:szCs w:val="20"/>
              </w:rPr>
              <w:t>Malwa (3.5kg)</w:t>
            </w:r>
          </w:p>
        </w:tc>
        <w:tc>
          <w:tcPr>
            <w:tcW w:w="999" w:type="dxa"/>
            <w:tcBorders>
              <w:top w:val="nil"/>
              <w:left w:val="single" w:sz="8" w:space="0" w:color="auto"/>
              <w:bottom w:val="single" w:sz="4" w:space="0" w:color="auto"/>
              <w:right w:val="single" w:sz="4" w:space="0" w:color="auto"/>
            </w:tcBorders>
            <w:noWrap/>
          </w:tcPr>
          <w:p w14:paraId="1A6DB3DE" w14:textId="77777777" w:rsidR="006D0E3E" w:rsidRPr="008E55FE" w:rsidRDefault="006D0E3E" w:rsidP="00870CA6">
            <w:pPr>
              <w:spacing w:after="0" w:line="240" w:lineRule="auto"/>
              <w:jc w:val="right"/>
              <w:rPr>
                <w:rFonts w:ascii="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noWrap/>
          </w:tcPr>
          <w:p w14:paraId="7D9A020B" w14:textId="77777777" w:rsidR="006D0E3E" w:rsidRPr="008E55FE" w:rsidRDefault="006D0E3E" w:rsidP="00870CA6">
            <w:pPr>
              <w:spacing w:after="0" w:line="240" w:lineRule="auto"/>
              <w:jc w:val="right"/>
              <w:rPr>
                <w:rFonts w:ascii="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noWrap/>
          </w:tcPr>
          <w:p w14:paraId="184D5B42" w14:textId="77777777" w:rsidR="006D0E3E" w:rsidRPr="008E55FE" w:rsidRDefault="006D0E3E" w:rsidP="00870CA6">
            <w:pPr>
              <w:spacing w:after="0" w:line="240" w:lineRule="auto"/>
              <w:jc w:val="right"/>
              <w:rPr>
                <w:rFonts w:ascii="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noWrap/>
          </w:tcPr>
          <w:p w14:paraId="6AB29ECF" w14:textId="77777777" w:rsidR="006D0E3E" w:rsidRPr="008E55FE" w:rsidRDefault="006D0E3E" w:rsidP="00870CA6">
            <w:pPr>
              <w:spacing w:after="0" w:line="240" w:lineRule="auto"/>
              <w:jc w:val="right"/>
              <w:rPr>
                <w:rFonts w:ascii="Times New Roman" w:hAnsi="Times New Roman" w:cs="Times New Roman"/>
                <w:color w:val="000000"/>
                <w:sz w:val="20"/>
                <w:szCs w:val="20"/>
              </w:rPr>
            </w:pPr>
          </w:p>
        </w:tc>
        <w:tc>
          <w:tcPr>
            <w:tcW w:w="993" w:type="dxa"/>
            <w:tcBorders>
              <w:top w:val="nil"/>
              <w:left w:val="nil"/>
              <w:bottom w:val="single" w:sz="4" w:space="0" w:color="auto"/>
              <w:right w:val="single" w:sz="8" w:space="0" w:color="auto"/>
            </w:tcBorders>
            <w:noWrap/>
          </w:tcPr>
          <w:p w14:paraId="61834F01" w14:textId="77777777" w:rsidR="006D0E3E" w:rsidRPr="008E55FE" w:rsidRDefault="006D0E3E" w:rsidP="00870CA6">
            <w:pPr>
              <w:spacing w:after="0" w:line="240" w:lineRule="auto"/>
              <w:jc w:val="right"/>
              <w:rPr>
                <w:rFonts w:ascii="Times New Roman" w:hAnsi="Times New Roman" w:cs="Times New Roman"/>
                <w:color w:val="000000"/>
                <w:sz w:val="20"/>
                <w:szCs w:val="20"/>
              </w:rPr>
            </w:pPr>
          </w:p>
        </w:tc>
        <w:tc>
          <w:tcPr>
            <w:tcW w:w="1092" w:type="dxa"/>
            <w:tcBorders>
              <w:top w:val="nil"/>
              <w:left w:val="nil"/>
              <w:bottom w:val="single" w:sz="4" w:space="0" w:color="auto"/>
              <w:right w:val="single" w:sz="8" w:space="0" w:color="auto"/>
            </w:tcBorders>
            <w:noWrap/>
          </w:tcPr>
          <w:p w14:paraId="057AB11C" w14:textId="77777777" w:rsidR="006D0E3E" w:rsidRPr="008E55FE" w:rsidRDefault="006D0E3E" w:rsidP="00870CA6">
            <w:pPr>
              <w:spacing w:after="0" w:line="240" w:lineRule="auto"/>
              <w:jc w:val="right"/>
              <w:rPr>
                <w:rFonts w:ascii="Times New Roman" w:hAnsi="Times New Roman" w:cs="Times New Roman"/>
                <w:b/>
                <w:bCs/>
                <w:color w:val="000000"/>
                <w:sz w:val="20"/>
                <w:szCs w:val="20"/>
              </w:rPr>
            </w:pPr>
          </w:p>
        </w:tc>
        <w:tc>
          <w:tcPr>
            <w:tcW w:w="1311" w:type="dxa"/>
            <w:tcBorders>
              <w:top w:val="nil"/>
              <w:left w:val="single" w:sz="4" w:space="0" w:color="auto"/>
              <w:bottom w:val="single" w:sz="4" w:space="0" w:color="auto"/>
              <w:right w:val="single" w:sz="8" w:space="0" w:color="auto"/>
            </w:tcBorders>
            <w:noWrap/>
          </w:tcPr>
          <w:p w14:paraId="4EE9272F" w14:textId="77777777" w:rsidR="006D0E3E" w:rsidRPr="008E55FE" w:rsidRDefault="006D0E3E" w:rsidP="00870CA6">
            <w:pPr>
              <w:spacing w:after="0" w:line="240" w:lineRule="auto"/>
              <w:jc w:val="right"/>
              <w:rPr>
                <w:rFonts w:ascii="Times New Roman" w:hAnsi="Times New Roman" w:cs="Times New Roman"/>
                <w:b/>
                <w:bCs/>
                <w:color w:val="FF0000"/>
                <w:sz w:val="20"/>
                <w:szCs w:val="20"/>
              </w:rPr>
            </w:pPr>
            <w:r w:rsidRPr="008E55FE">
              <w:rPr>
                <w:rFonts w:ascii="Times New Roman" w:hAnsi="Times New Roman" w:cs="Times New Roman"/>
                <w:b/>
                <w:bCs/>
                <w:color w:val="FF0000"/>
                <w:sz w:val="20"/>
                <w:szCs w:val="20"/>
              </w:rPr>
              <w:t>0</w:t>
            </w:r>
          </w:p>
        </w:tc>
      </w:tr>
      <w:tr w:rsidR="006D0E3E" w:rsidRPr="008E55FE" w14:paraId="7DCA1DAB" w14:textId="77777777" w:rsidTr="00870CA6">
        <w:trPr>
          <w:trHeight w:val="283"/>
        </w:trPr>
        <w:tc>
          <w:tcPr>
            <w:tcW w:w="1985" w:type="dxa"/>
            <w:tcBorders>
              <w:top w:val="nil"/>
              <w:left w:val="single" w:sz="8" w:space="0" w:color="auto"/>
              <w:bottom w:val="single" w:sz="4" w:space="0" w:color="auto"/>
              <w:right w:val="single" w:sz="4" w:space="0" w:color="auto"/>
            </w:tcBorders>
            <w:noWrap/>
            <w:hideMark/>
          </w:tcPr>
          <w:p w14:paraId="151695F1" w14:textId="77777777" w:rsidR="006D0E3E" w:rsidRPr="008E55FE" w:rsidRDefault="006D0E3E" w:rsidP="00870CA6">
            <w:pPr>
              <w:spacing w:after="0" w:line="240" w:lineRule="auto"/>
              <w:rPr>
                <w:rFonts w:ascii="Times New Roman" w:hAnsi="Times New Roman" w:cs="Times New Roman"/>
                <w:color w:val="000000"/>
                <w:sz w:val="20"/>
                <w:szCs w:val="20"/>
              </w:rPr>
            </w:pPr>
            <w:r w:rsidRPr="008E55FE">
              <w:rPr>
                <w:rFonts w:ascii="Times New Roman" w:hAnsi="Times New Roman" w:cs="Times New Roman"/>
                <w:color w:val="000000"/>
                <w:sz w:val="20"/>
                <w:szCs w:val="20"/>
              </w:rPr>
              <w:t>White wheat flour</w:t>
            </w:r>
          </w:p>
        </w:tc>
        <w:tc>
          <w:tcPr>
            <w:tcW w:w="1276" w:type="dxa"/>
            <w:tcBorders>
              <w:top w:val="nil"/>
              <w:left w:val="nil"/>
              <w:bottom w:val="single" w:sz="4" w:space="0" w:color="auto"/>
              <w:right w:val="nil"/>
            </w:tcBorders>
            <w:noWrap/>
            <w:hideMark/>
          </w:tcPr>
          <w:p w14:paraId="1E82F9D2" w14:textId="77777777" w:rsidR="006D0E3E" w:rsidRPr="008E55FE" w:rsidRDefault="006D0E3E" w:rsidP="00870CA6">
            <w:pPr>
              <w:spacing w:after="0" w:line="240" w:lineRule="auto"/>
              <w:rPr>
                <w:rFonts w:ascii="Times New Roman" w:hAnsi="Times New Roman" w:cs="Times New Roman"/>
                <w:color w:val="000000"/>
                <w:sz w:val="20"/>
                <w:szCs w:val="20"/>
              </w:rPr>
            </w:pPr>
            <w:r w:rsidRPr="008E55FE">
              <w:rPr>
                <w:rFonts w:ascii="Times New Roman" w:hAnsi="Times New Roman" w:cs="Times New Roman"/>
                <w:color w:val="000000"/>
                <w:sz w:val="20"/>
                <w:szCs w:val="20"/>
              </w:rPr>
              <w:t>1kg</w:t>
            </w:r>
          </w:p>
        </w:tc>
        <w:tc>
          <w:tcPr>
            <w:tcW w:w="999" w:type="dxa"/>
            <w:tcBorders>
              <w:top w:val="nil"/>
              <w:left w:val="single" w:sz="8" w:space="0" w:color="auto"/>
              <w:bottom w:val="single" w:sz="4" w:space="0" w:color="auto"/>
              <w:right w:val="single" w:sz="4" w:space="0" w:color="auto"/>
            </w:tcBorders>
            <w:noWrap/>
          </w:tcPr>
          <w:p w14:paraId="21B6BAC4" w14:textId="77777777" w:rsidR="006D0E3E" w:rsidRPr="008E55FE" w:rsidRDefault="006D0E3E" w:rsidP="00870CA6">
            <w:pPr>
              <w:spacing w:after="0" w:line="240" w:lineRule="auto"/>
              <w:jc w:val="center"/>
              <w:rPr>
                <w:rFonts w:ascii="Times New Roman" w:hAnsi="Times New Roman" w:cs="Times New Roman"/>
                <w:color w:val="000000"/>
                <w:sz w:val="20"/>
                <w:szCs w:val="20"/>
              </w:rPr>
            </w:pPr>
            <w:r w:rsidRPr="008E55FE">
              <w:rPr>
                <w:rFonts w:ascii="Times New Roman" w:hAnsi="Times New Roman" w:cs="Times New Roman"/>
                <w:color w:val="000000"/>
                <w:sz w:val="20"/>
                <w:szCs w:val="20"/>
              </w:rPr>
              <w:t>71</w:t>
            </w:r>
          </w:p>
        </w:tc>
        <w:tc>
          <w:tcPr>
            <w:tcW w:w="992" w:type="dxa"/>
            <w:tcBorders>
              <w:top w:val="nil"/>
              <w:left w:val="nil"/>
              <w:bottom w:val="single" w:sz="4" w:space="0" w:color="auto"/>
              <w:right w:val="single" w:sz="4" w:space="0" w:color="auto"/>
            </w:tcBorders>
            <w:noWrap/>
          </w:tcPr>
          <w:p w14:paraId="7A27C3FF" w14:textId="77777777" w:rsidR="006D0E3E" w:rsidRPr="008E55FE" w:rsidRDefault="006D0E3E" w:rsidP="00870CA6">
            <w:pPr>
              <w:spacing w:after="0" w:line="240" w:lineRule="auto"/>
              <w:jc w:val="right"/>
              <w:rPr>
                <w:rFonts w:ascii="Times New Roman" w:hAnsi="Times New Roman" w:cs="Times New Roman"/>
                <w:color w:val="000000"/>
                <w:sz w:val="20"/>
                <w:szCs w:val="20"/>
              </w:rPr>
            </w:pPr>
            <w:r w:rsidRPr="008E55FE">
              <w:rPr>
                <w:rFonts w:ascii="Times New Roman" w:hAnsi="Times New Roman" w:cs="Times New Roman"/>
                <w:color w:val="000000"/>
                <w:sz w:val="20"/>
                <w:szCs w:val="20"/>
              </w:rPr>
              <w:t>123</w:t>
            </w:r>
          </w:p>
        </w:tc>
        <w:tc>
          <w:tcPr>
            <w:tcW w:w="992" w:type="dxa"/>
            <w:tcBorders>
              <w:top w:val="nil"/>
              <w:left w:val="nil"/>
              <w:bottom w:val="single" w:sz="4" w:space="0" w:color="auto"/>
              <w:right w:val="single" w:sz="4" w:space="0" w:color="auto"/>
            </w:tcBorders>
            <w:noWrap/>
          </w:tcPr>
          <w:p w14:paraId="629702D3" w14:textId="77777777" w:rsidR="006D0E3E" w:rsidRPr="008E55FE" w:rsidRDefault="006D0E3E" w:rsidP="00870CA6">
            <w:pPr>
              <w:spacing w:after="0" w:line="240" w:lineRule="auto"/>
              <w:jc w:val="right"/>
              <w:rPr>
                <w:rFonts w:ascii="Times New Roman" w:hAnsi="Times New Roman" w:cs="Times New Roman"/>
                <w:color w:val="000000"/>
                <w:sz w:val="20"/>
                <w:szCs w:val="20"/>
              </w:rPr>
            </w:pPr>
            <w:r w:rsidRPr="008E55FE">
              <w:rPr>
                <w:rFonts w:ascii="Times New Roman" w:hAnsi="Times New Roman" w:cs="Times New Roman"/>
                <w:color w:val="000000"/>
                <w:sz w:val="20"/>
                <w:szCs w:val="20"/>
              </w:rPr>
              <w:t>125</w:t>
            </w:r>
          </w:p>
        </w:tc>
        <w:tc>
          <w:tcPr>
            <w:tcW w:w="992" w:type="dxa"/>
            <w:tcBorders>
              <w:top w:val="nil"/>
              <w:left w:val="nil"/>
              <w:bottom w:val="single" w:sz="4" w:space="0" w:color="auto"/>
              <w:right w:val="single" w:sz="4" w:space="0" w:color="auto"/>
            </w:tcBorders>
            <w:noWrap/>
          </w:tcPr>
          <w:p w14:paraId="565435CA" w14:textId="77777777" w:rsidR="006D0E3E" w:rsidRPr="008E55FE" w:rsidRDefault="006D0E3E" w:rsidP="00870CA6">
            <w:pPr>
              <w:spacing w:after="0" w:line="240" w:lineRule="auto"/>
              <w:jc w:val="center"/>
              <w:rPr>
                <w:rFonts w:ascii="Times New Roman" w:hAnsi="Times New Roman" w:cs="Times New Roman"/>
                <w:color w:val="000000"/>
                <w:sz w:val="20"/>
                <w:szCs w:val="20"/>
              </w:rPr>
            </w:pPr>
            <w:r w:rsidRPr="008E55FE">
              <w:rPr>
                <w:rFonts w:ascii="Times New Roman" w:hAnsi="Times New Roman" w:cs="Times New Roman"/>
                <w:color w:val="000000"/>
                <w:sz w:val="20"/>
                <w:szCs w:val="20"/>
              </w:rPr>
              <w:t>125</w:t>
            </w:r>
          </w:p>
        </w:tc>
        <w:tc>
          <w:tcPr>
            <w:tcW w:w="993" w:type="dxa"/>
            <w:tcBorders>
              <w:top w:val="nil"/>
              <w:left w:val="nil"/>
              <w:bottom w:val="single" w:sz="4" w:space="0" w:color="auto"/>
              <w:right w:val="single" w:sz="8" w:space="0" w:color="auto"/>
            </w:tcBorders>
            <w:noWrap/>
          </w:tcPr>
          <w:p w14:paraId="77A057C0" w14:textId="77777777" w:rsidR="006D0E3E" w:rsidRPr="008E55FE" w:rsidRDefault="006D0E3E" w:rsidP="00870CA6">
            <w:pPr>
              <w:spacing w:after="0" w:line="240" w:lineRule="auto"/>
              <w:jc w:val="center"/>
              <w:rPr>
                <w:rFonts w:ascii="Times New Roman" w:hAnsi="Times New Roman" w:cs="Times New Roman"/>
                <w:color w:val="000000"/>
                <w:sz w:val="20"/>
                <w:szCs w:val="20"/>
              </w:rPr>
            </w:pPr>
          </w:p>
        </w:tc>
        <w:tc>
          <w:tcPr>
            <w:tcW w:w="1092" w:type="dxa"/>
            <w:tcBorders>
              <w:top w:val="nil"/>
              <w:left w:val="nil"/>
              <w:bottom w:val="single" w:sz="4" w:space="0" w:color="auto"/>
              <w:right w:val="single" w:sz="8" w:space="0" w:color="auto"/>
            </w:tcBorders>
            <w:noWrap/>
          </w:tcPr>
          <w:p w14:paraId="5D536AFE" w14:textId="77777777" w:rsidR="006D0E3E" w:rsidRPr="008E55FE" w:rsidRDefault="006D0E3E" w:rsidP="00870CA6">
            <w:pPr>
              <w:spacing w:after="0" w:line="240" w:lineRule="auto"/>
              <w:jc w:val="right"/>
              <w:rPr>
                <w:rFonts w:ascii="Times New Roman" w:hAnsi="Times New Roman" w:cs="Times New Roman"/>
                <w:b/>
                <w:bCs/>
                <w:color w:val="000000"/>
                <w:sz w:val="20"/>
                <w:szCs w:val="20"/>
              </w:rPr>
            </w:pPr>
            <w:r w:rsidRPr="008E55FE">
              <w:rPr>
                <w:rFonts w:ascii="Times New Roman" w:hAnsi="Times New Roman" w:cs="Times New Roman"/>
                <w:b/>
                <w:bCs/>
                <w:color w:val="000000"/>
                <w:sz w:val="20"/>
                <w:szCs w:val="20"/>
              </w:rPr>
              <w:t>111</w:t>
            </w:r>
          </w:p>
        </w:tc>
        <w:tc>
          <w:tcPr>
            <w:tcW w:w="1311" w:type="dxa"/>
            <w:tcBorders>
              <w:top w:val="nil"/>
              <w:left w:val="single" w:sz="4" w:space="0" w:color="auto"/>
              <w:bottom w:val="single" w:sz="4" w:space="0" w:color="auto"/>
              <w:right w:val="single" w:sz="8" w:space="0" w:color="auto"/>
            </w:tcBorders>
            <w:noWrap/>
          </w:tcPr>
          <w:p w14:paraId="643C710E" w14:textId="77777777" w:rsidR="006D0E3E" w:rsidRPr="008E55FE" w:rsidRDefault="006D0E3E" w:rsidP="00870CA6">
            <w:pPr>
              <w:spacing w:after="0" w:line="240" w:lineRule="auto"/>
              <w:jc w:val="right"/>
              <w:rPr>
                <w:rFonts w:ascii="Times New Roman" w:hAnsi="Times New Roman" w:cs="Times New Roman"/>
                <w:b/>
                <w:bCs/>
                <w:color w:val="FF0000"/>
                <w:sz w:val="20"/>
                <w:szCs w:val="20"/>
              </w:rPr>
            </w:pPr>
            <w:r w:rsidRPr="008E55FE">
              <w:rPr>
                <w:rFonts w:ascii="Times New Roman" w:hAnsi="Times New Roman" w:cs="Times New Roman"/>
                <w:b/>
                <w:bCs/>
                <w:color w:val="FF0000"/>
                <w:sz w:val="20"/>
                <w:szCs w:val="20"/>
              </w:rPr>
              <w:t>3</w:t>
            </w:r>
          </w:p>
        </w:tc>
      </w:tr>
      <w:tr w:rsidR="006D0E3E" w:rsidRPr="008E55FE" w14:paraId="75212747" w14:textId="77777777" w:rsidTr="00870CA6">
        <w:trPr>
          <w:trHeight w:val="283"/>
        </w:trPr>
        <w:tc>
          <w:tcPr>
            <w:tcW w:w="1985" w:type="dxa"/>
            <w:tcBorders>
              <w:top w:val="nil"/>
              <w:left w:val="single" w:sz="8" w:space="0" w:color="auto"/>
              <w:bottom w:val="nil"/>
              <w:right w:val="single" w:sz="4" w:space="0" w:color="auto"/>
            </w:tcBorders>
            <w:noWrap/>
            <w:hideMark/>
          </w:tcPr>
          <w:p w14:paraId="4DE1256D" w14:textId="77777777" w:rsidR="006D0E3E" w:rsidRPr="008E55FE" w:rsidRDefault="006D0E3E" w:rsidP="00870CA6">
            <w:pPr>
              <w:spacing w:after="0" w:line="240" w:lineRule="auto"/>
              <w:rPr>
                <w:rFonts w:ascii="Times New Roman" w:hAnsi="Times New Roman" w:cs="Times New Roman"/>
                <w:color w:val="000000"/>
                <w:sz w:val="20"/>
                <w:szCs w:val="20"/>
              </w:rPr>
            </w:pPr>
            <w:r w:rsidRPr="008E55FE">
              <w:rPr>
                <w:rFonts w:ascii="Times New Roman" w:hAnsi="Times New Roman" w:cs="Times New Roman"/>
                <w:color w:val="000000"/>
                <w:sz w:val="20"/>
                <w:szCs w:val="20"/>
              </w:rPr>
              <w:t>Rice</w:t>
            </w:r>
          </w:p>
        </w:tc>
        <w:tc>
          <w:tcPr>
            <w:tcW w:w="1276" w:type="dxa"/>
            <w:noWrap/>
            <w:hideMark/>
          </w:tcPr>
          <w:p w14:paraId="5165ADA0" w14:textId="77777777" w:rsidR="006D0E3E" w:rsidRPr="008E55FE" w:rsidRDefault="006D0E3E" w:rsidP="00870CA6">
            <w:pPr>
              <w:spacing w:after="0" w:line="240" w:lineRule="auto"/>
              <w:rPr>
                <w:rFonts w:ascii="Times New Roman" w:hAnsi="Times New Roman" w:cs="Times New Roman"/>
                <w:color w:val="000000"/>
                <w:sz w:val="20"/>
                <w:szCs w:val="20"/>
              </w:rPr>
            </w:pPr>
            <w:r w:rsidRPr="008E55FE">
              <w:rPr>
                <w:rFonts w:ascii="Times New Roman" w:hAnsi="Times New Roman" w:cs="Times New Roman"/>
                <w:color w:val="000000"/>
                <w:sz w:val="20"/>
                <w:szCs w:val="20"/>
              </w:rPr>
              <w:t>Malwa (3.5kg)</w:t>
            </w:r>
          </w:p>
        </w:tc>
        <w:tc>
          <w:tcPr>
            <w:tcW w:w="999" w:type="dxa"/>
            <w:tcBorders>
              <w:top w:val="nil"/>
              <w:left w:val="single" w:sz="8" w:space="0" w:color="auto"/>
              <w:bottom w:val="nil"/>
              <w:right w:val="single" w:sz="4" w:space="0" w:color="auto"/>
            </w:tcBorders>
            <w:noWrap/>
          </w:tcPr>
          <w:p w14:paraId="44C2A399" w14:textId="77777777" w:rsidR="006D0E3E" w:rsidRPr="008E55FE" w:rsidRDefault="006D0E3E" w:rsidP="00870CA6">
            <w:pPr>
              <w:spacing w:after="0" w:line="240" w:lineRule="auto"/>
              <w:jc w:val="right"/>
              <w:rPr>
                <w:rFonts w:ascii="Times New Roman" w:hAnsi="Times New Roman" w:cs="Times New Roman"/>
                <w:color w:val="000000"/>
                <w:sz w:val="20"/>
                <w:szCs w:val="20"/>
              </w:rPr>
            </w:pPr>
            <w:r w:rsidRPr="008E55FE">
              <w:rPr>
                <w:rFonts w:ascii="Times New Roman" w:hAnsi="Times New Roman" w:cs="Times New Roman"/>
                <w:color w:val="000000"/>
                <w:sz w:val="20"/>
                <w:szCs w:val="20"/>
              </w:rPr>
              <w:t>246</w:t>
            </w:r>
          </w:p>
        </w:tc>
        <w:tc>
          <w:tcPr>
            <w:tcW w:w="992" w:type="dxa"/>
            <w:tcBorders>
              <w:top w:val="nil"/>
              <w:left w:val="nil"/>
              <w:bottom w:val="nil"/>
              <w:right w:val="single" w:sz="4" w:space="0" w:color="auto"/>
            </w:tcBorders>
            <w:noWrap/>
          </w:tcPr>
          <w:p w14:paraId="7A0B0191" w14:textId="77777777" w:rsidR="006D0E3E" w:rsidRPr="008E55FE" w:rsidRDefault="006D0E3E" w:rsidP="00870CA6">
            <w:pPr>
              <w:spacing w:after="0" w:line="240" w:lineRule="auto"/>
              <w:jc w:val="right"/>
              <w:rPr>
                <w:rFonts w:ascii="Times New Roman" w:hAnsi="Times New Roman" w:cs="Times New Roman"/>
                <w:color w:val="000000"/>
                <w:sz w:val="20"/>
                <w:szCs w:val="20"/>
              </w:rPr>
            </w:pPr>
            <w:r w:rsidRPr="008E55FE">
              <w:rPr>
                <w:rFonts w:ascii="Times New Roman" w:hAnsi="Times New Roman" w:cs="Times New Roman"/>
                <w:color w:val="000000"/>
                <w:sz w:val="20"/>
                <w:szCs w:val="20"/>
              </w:rPr>
              <w:t>247</w:t>
            </w:r>
          </w:p>
        </w:tc>
        <w:tc>
          <w:tcPr>
            <w:tcW w:w="992" w:type="dxa"/>
            <w:tcBorders>
              <w:top w:val="nil"/>
              <w:left w:val="nil"/>
              <w:bottom w:val="nil"/>
              <w:right w:val="single" w:sz="4" w:space="0" w:color="auto"/>
            </w:tcBorders>
            <w:noWrap/>
          </w:tcPr>
          <w:p w14:paraId="1348017A" w14:textId="77777777" w:rsidR="006D0E3E" w:rsidRPr="008E55FE" w:rsidRDefault="006D0E3E" w:rsidP="00870CA6">
            <w:pPr>
              <w:spacing w:after="0" w:line="240" w:lineRule="auto"/>
              <w:jc w:val="right"/>
              <w:rPr>
                <w:rFonts w:ascii="Times New Roman" w:hAnsi="Times New Roman" w:cs="Times New Roman"/>
                <w:color w:val="000000"/>
                <w:sz w:val="20"/>
                <w:szCs w:val="20"/>
              </w:rPr>
            </w:pPr>
            <w:r w:rsidRPr="008E55FE">
              <w:rPr>
                <w:rFonts w:ascii="Times New Roman" w:hAnsi="Times New Roman" w:cs="Times New Roman"/>
                <w:color w:val="000000"/>
                <w:sz w:val="20"/>
                <w:szCs w:val="20"/>
              </w:rPr>
              <w:t>246</w:t>
            </w:r>
          </w:p>
        </w:tc>
        <w:tc>
          <w:tcPr>
            <w:tcW w:w="992" w:type="dxa"/>
            <w:tcBorders>
              <w:top w:val="nil"/>
              <w:left w:val="nil"/>
              <w:bottom w:val="nil"/>
              <w:right w:val="single" w:sz="4" w:space="0" w:color="auto"/>
            </w:tcBorders>
            <w:noWrap/>
          </w:tcPr>
          <w:p w14:paraId="4C6D6B14" w14:textId="77777777" w:rsidR="006D0E3E" w:rsidRPr="008E55FE" w:rsidRDefault="006D0E3E" w:rsidP="00870CA6">
            <w:pPr>
              <w:spacing w:after="0" w:line="240" w:lineRule="auto"/>
              <w:jc w:val="right"/>
              <w:rPr>
                <w:rFonts w:ascii="Times New Roman" w:hAnsi="Times New Roman" w:cs="Times New Roman"/>
                <w:color w:val="000000"/>
                <w:sz w:val="20"/>
                <w:szCs w:val="20"/>
              </w:rPr>
            </w:pPr>
            <w:r w:rsidRPr="008E55FE">
              <w:rPr>
                <w:rFonts w:ascii="Times New Roman" w:hAnsi="Times New Roman" w:cs="Times New Roman"/>
                <w:color w:val="000000"/>
                <w:sz w:val="20"/>
                <w:szCs w:val="20"/>
              </w:rPr>
              <w:t>278</w:t>
            </w:r>
          </w:p>
        </w:tc>
        <w:tc>
          <w:tcPr>
            <w:tcW w:w="993" w:type="dxa"/>
            <w:tcBorders>
              <w:top w:val="nil"/>
              <w:left w:val="nil"/>
              <w:bottom w:val="nil"/>
              <w:right w:val="single" w:sz="8" w:space="0" w:color="auto"/>
            </w:tcBorders>
            <w:noWrap/>
          </w:tcPr>
          <w:p w14:paraId="1CB1BC3A" w14:textId="77777777" w:rsidR="006D0E3E" w:rsidRPr="008E55FE" w:rsidRDefault="006D0E3E" w:rsidP="00870CA6">
            <w:pPr>
              <w:spacing w:after="0" w:line="240" w:lineRule="auto"/>
              <w:jc w:val="right"/>
              <w:rPr>
                <w:rFonts w:ascii="Times New Roman" w:hAnsi="Times New Roman" w:cs="Times New Roman"/>
                <w:color w:val="000000"/>
                <w:sz w:val="20"/>
                <w:szCs w:val="20"/>
              </w:rPr>
            </w:pPr>
          </w:p>
        </w:tc>
        <w:tc>
          <w:tcPr>
            <w:tcW w:w="1092" w:type="dxa"/>
            <w:tcBorders>
              <w:top w:val="nil"/>
              <w:left w:val="nil"/>
              <w:bottom w:val="single" w:sz="4" w:space="0" w:color="auto"/>
              <w:right w:val="single" w:sz="8" w:space="0" w:color="auto"/>
            </w:tcBorders>
            <w:noWrap/>
          </w:tcPr>
          <w:p w14:paraId="698ECE5E" w14:textId="77777777" w:rsidR="006D0E3E" w:rsidRPr="008E55FE" w:rsidRDefault="006D0E3E" w:rsidP="00870CA6">
            <w:pPr>
              <w:spacing w:after="0" w:line="240" w:lineRule="auto"/>
              <w:jc w:val="right"/>
              <w:rPr>
                <w:rFonts w:ascii="Times New Roman" w:hAnsi="Times New Roman" w:cs="Times New Roman"/>
                <w:b/>
                <w:bCs/>
                <w:color w:val="000000"/>
                <w:sz w:val="20"/>
                <w:szCs w:val="20"/>
              </w:rPr>
            </w:pPr>
            <w:r w:rsidRPr="008E55FE">
              <w:rPr>
                <w:rFonts w:ascii="Times New Roman" w:hAnsi="Times New Roman" w:cs="Times New Roman"/>
                <w:b/>
                <w:bCs/>
                <w:color w:val="000000"/>
                <w:sz w:val="20"/>
                <w:szCs w:val="20"/>
              </w:rPr>
              <w:t>254</w:t>
            </w:r>
          </w:p>
        </w:tc>
        <w:tc>
          <w:tcPr>
            <w:tcW w:w="1311" w:type="dxa"/>
            <w:tcBorders>
              <w:top w:val="nil"/>
              <w:left w:val="single" w:sz="4" w:space="0" w:color="auto"/>
              <w:bottom w:val="nil"/>
              <w:right w:val="single" w:sz="8" w:space="0" w:color="auto"/>
            </w:tcBorders>
            <w:noWrap/>
          </w:tcPr>
          <w:p w14:paraId="268FC910" w14:textId="77777777" w:rsidR="006D0E3E" w:rsidRPr="008E55FE" w:rsidRDefault="006D0E3E" w:rsidP="00870CA6">
            <w:pPr>
              <w:spacing w:after="0" w:line="240" w:lineRule="auto"/>
              <w:jc w:val="right"/>
              <w:rPr>
                <w:rFonts w:ascii="Times New Roman" w:hAnsi="Times New Roman" w:cs="Times New Roman"/>
                <w:b/>
                <w:bCs/>
                <w:color w:val="FF0000"/>
                <w:sz w:val="20"/>
                <w:szCs w:val="20"/>
              </w:rPr>
            </w:pPr>
            <w:r w:rsidRPr="008E55FE">
              <w:rPr>
                <w:rFonts w:ascii="Times New Roman" w:hAnsi="Times New Roman" w:cs="Times New Roman"/>
                <w:b/>
                <w:bCs/>
                <w:color w:val="FF0000"/>
                <w:sz w:val="20"/>
                <w:szCs w:val="20"/>
              </w:rPr>
              <w:t>3</w:t>
            </w:r>
          </w:p>
        </w:tc>
      </w:tr>
      <w:tr w:rsidR="006D0E3E" w:rsidRPr="008E55FE" w14:paraId="0EDCDD38" w14:textId="77777777" w:rsidTr="00870CA6">
        <w:trPr>
          <w:trHeight w:val="283"/>
        </w:trPr>
        <w:tc>
          <w:tcPr>
            <w:tcW w:w="1985" w:type="dxa"/>
            <w:tcBorders>
              <w:top w:val="single" w:sz="8" w:space="0" w:color="auto"/>
              <w:left w:val="single" w:sz="8" w:space="0" w:color="auto"/>
              <w:bottom w:val="single" w:sz="8" w:space="0" w:color="auto"/>
              <w:right w:val="single" w:sz="4" w:space="0" w:color="auto"/>
            </w:tcBorders>
            <w:shd w:val="clear" w:color="auto" w:fill="0088FF"/>
            <w:noWrap/>
            <w:hideMark/>
          </w:tcPr>
          <w:p w14:paraId="13ECBF0A" w14:textId="77777777" w:rsidR="006D0E3E" w:rsidRPr="008E55FE" w:rsidRDefault="006D0E3E" w:rsidP="00870CA6">
            <w:pPr>
              <w:spacing w:after="0" w:line="240" w:lineRule="auto"/>
              <w:rPr>
                <w:rFonts w:ascii="Times New Roman" w:hAnsi="Times New Roman" w:cs="Times New Roman"/>
                <w:b/>
                <w:bCs/>
                <w:color w:val="000000"/>
                <w:sz w:val="20"/>
                <w:szCs w:val="20"/>
              </w:rPr>
            </w:pPr>
            <w:r w:rsidRPr="008E55FE">
              <w:rPr>
                <w:rFonts w:ascii="Times New Roman" w:hAnsi="Times New Roman" w:cs="Times New Roman"/>
                <w:b/>
                <w:bCs/>
                <w:color w:val="000000"/>
                <w:sz w:val="20"/>
                <w:szCs w:val="20"/>
              </w:rPr>
              <w:t>Other Food</w:t>
            </w:r>
          </w:p>
        </w:tc>
        <w:tc>
          <w:tcPr>
            <w:tcW w:w="1276" w:type="dxa"/>
            <w:tcBorders>
              <w:top w:val="single" w:sz="8" w:space="0" w:color="auto"/>
              <w:left w:val="nil"/>
              <w:bottom w:val="single" w:sz="8" w:space="0" w:color="auto"/>
              <w:right w:val="nil"/>
            </w:tcBorders>
            <w:shd w:val="clear" w:color="auto" w:fill="0088FF"/>
            <w:noWrap/>
            <w:vAlign w:val="center"/>
            <w:hideMark/>
          </w:tcPr>
          <w:p w14:paraId="7C699A00" w14:textId="77777777" w:rsidR="006D0E3E" w:rsidRPr="008E55FE" w:rsidRDefault="006D0E3E" w:rsidP="00870CA6">
            <w:pPr>
              <w:spacing w:after="0" w:line="240" w:lineRule="auto"/>
              <w:jc w:val="both"/>
              <w:rPr>
                <w:rFonts w:ascii="Times New Roman" w:hAnsi="Times New Roman" w:cs="Times New Roman"/>
                <w:b/>
                <w:bCs/>
                <w:color w:val="000000"/>
                <w:sz w:val="20"/>
                <w:szCs w:val="20"/>
              </w:rPr>
            </w:pPr>
            <w:r w:rsidRPr="008E55FE">
              <w:rPr>
                <w:rFonts w:ascii="Times New Roman" w:hAnsi="Times New Roman" w:cs="Times New Roman"/>
                <w:b/>
                <w:bCs/>
                <w:color w:val="000000"/>
                <w:sz w:val="20"/>
                <w:szCs w:val="20"/>
              </w:rPr>
              <w:t> </w:t>
            </w:r>
          </w:p>
        </w:tc>
        <w:tc>
          <w:tcPr>
            <w:tcW w:w="999" w:type="dxa"/>
            <w:tcBorders>
              <w:top w:val="single" w:sz="8" w:space="0" w:color="auto"/>
              <w:left w:val="single" w:sz="8" w:space="0" w:color="auto"/>
              <w:bottom w:val="single" w:sz="8" w:space="0" w:color="auto"/>
              <w:right w:val="single" w:sz="4" w:space="0" w:color="auto"/>
            </w:tcBorders>
            <w:shd w:val="clear" w:color="auto" w:fill="0088FF"/>
            <w:noWrap/>
          </w:tcPr>
          <w:p w14:paraId="7A45FB1E" w14:textId="77777777" w:rsidR="006D0E3E" w:rsidRPr="008E55FE" w:rsidRDefault="006D0E3E" w:rsidP="00870CA6">
            <w:pPr>
              <w:spacing w:after="0" w:line="240" w:lineRule="auto"/>
              <w:jc w:val="right"/>
              <w:rPr>
                <w:rFonts w:ascii="Times New Roman" w:hAnsi="Times New Roman" w:cs="Times New Roman"/>
                <w:b/>
                <w:bCs/>
                <w:color w:val="000000"/>
                <w:sz w:val="20"/>
                <w:szCs w:val="20"/>
              </w:rPr>
            </w:pPr>
          </w:p>
        </w:tc>
        <w:tc>
          <w:tcPr>
            <w:tcW w:w="992" w:type="dxa"/>
            <w:tcBorders>
              <w:top w:val="single" w:sz="8" w:space="0" w:color="auto"/>
              <w:left w:val="nil"/>
              <w:bottom w:val="single" w:sz="8" w:space="0" w:color="auto"/>
              <w:right w:val="single" w:sz="4" w:space="0" w:color="auto"/>
            </w:tcBorders>
            <w:shd w:val="clear" w:color="auto" w:fill="0088FF"/>
            <w:noWrap/>
          </w:tcPr>
          <w:p w14:paraId="69BF9752" w14:textId="77777777" w:rsidR="006D0E3E" w:rsidRPr="008E55FE" w:rsidRDefault="006D0E3E" w:rsidP="00870CA6">
            <w:pPr>
              <w:spacing w:after="0" w:line="240" w:lineRule="auto"/>
              <w:jc w:val="right"/>
              <w:rPr>
                <w:rFonts w:ascii="Times New Roman" w:hAnsi="Times New Roman" w:cs="Times New Roman"/>
                <w:b/>
                <w:bCs/>
                <w:color w:val="000000"/>
                <w:sz w:val="20"/>
                <w:szCs w:val="20"/>
              </w:rPr>
            </w:pPr>
          </w:p>
        </w:tc>
        <w:tc>
          <w:tcPr>
            <w:tcW w:w="992" w:type="dxa"/>
            <w:tcBorders>
              <w:top w:val="single" w:sz="8" w:space="0" w:color="auto"/>
              <w:left w:val="nil"/>
              <w:bottom w:val="single" w:sz="8" w:space="0" w:color="auto"/>
              <w:right w:val="single" w:sz="4" w:space="0" w:color="auto"/>
            </w:tcBorders>
            <w:shd w:val="clear" w:color="auto" w:fill="0088FF"/>
            <w:noWrap/>
          </w:tcPr>
          <w:p w14:paraId="761D1481" w14:textId="77777777" w:rsidR="006D0E3E" w:rsidRPr="008E55FE" w:rsidRDefault="006D0E3E" w:rsidP="00870CA6">
            <w:pPr>
              <w:spacing w:after="0" w:line="240" w:lineRule="auto"/>
              <w:jc w:val="right"/>
              <w:rPr>
                <w:rFonts w:ascii="Times New Roman" w:hAnsi="Times New Roman" w:cs="Times New Roman"/>
                <w:b/>
                <w:bCs/>
                <w:color w:val="000000"/>
                <w:sz w:val="20"/>
                <w:szCs w:val="20"/>
              </w:rPr>
            </w:pPr>
          </w:p>
        </w:tc>
        <w:tc>
          <w:tcPr>
            <w:tcW w:w="992" w:type="dxa"/>
            <w:tcBorders>
              <w:top w:val="single" w:sz="8" w:space="0" w:color="auto"/>
              <w:left w:val="nil"/>
              <w:bottom w:val="single" w:sz="8" w:space="0" w:color="auto"/>
              <w:right w:val="single" w:sz="4" w:space="0" w:color="auto"/>
            </w:tcBorders>
            <w:shd w:val="clear" w:color="auto" w:fill="0088FF"/>
            <w:noWrap/>
          </w:tcPr>
          <w:p w14:paraId="54A89265" w14:textId="77777777" w:rsidR="006D0E3E" w:rsidRPr="008E55FE" w:rsidRDefault="006D0E3E" w:rsidP="00870CA6">
            <w:pPr>
              <w:spacing w:after="0" w:line="240" w:lineRule="auto"/>
              <w:jc w:val="right"/>
              <w:rPr>
                <w:rFonts w:ascii="Times New Roman" w:hAnsi="Times New Roman" w:cs="Times New Roman"/>
                <w:b/>
                <w:bCs/>
                <w:color w:val="000000"/>
                <w:sz w:val="20"/>
                <w:szCs w:val="20"/>
              </w:rPr>
            </w:pPr>
          </w:p>
        </w:tc>
        <w:tc>
          <w:tcPr>
            <w:tcW w:w="993" w:type="dxa"/>
            <w:tcBorders>
              <w:top w:val="single" w:sz="8" w:space="0" w:color="auto"/>
              <w:left w:val="nil"/>
              <w:bottom w:val="single" w:sz="8" w:space="0" w:color="auto"/>
              <w:right w:val="single" w:sz="8" w:space="0" w:color="auto"/>
            </w:tcBorders>
            <w:shd w:val="clear" w:color="auto" w:fill="0088FF"/>
            <w:noWrap/>
          </w:tcPr>
          <w:p w14:paraId="62051E81" w14:textId="77777777" w:rsidR="006D0E3E" w:rsidRPr="008E55FE" w:rsidRDefault="006D0E3E" w:rsidP="00870CA6">
            <w:pPr>
              <w:spacing w:after="0" w:line="240" w:lineRule="auto"/>
              <w:jc w:val="right"/>
              <w:rPr>
                <w:rFonts w:ascii="Times New Roman" w:hAnsi="Times New Roman" w:cs="Times New Roman"/>
                <w:b/>
                <w:bCs/>
                <w:color w:val="000000"/>
                <w:sz w:val="20"/>
                <w:szCs w:val="20"/>
              </w:rPr>
            </w:pPr>
          </w:p>
        </w:tc>
        <w:tc>
          <w:tcPr>
            <w:tcW w:w="1092" w:type="dxa"/>
            <w:tcBorders>
              <w:top w:val="single" w:sz="8" w:space="0" w:color="auto"/>
              <w:left w:val="nil"/>
              <w:bottom w:val="single" w:sz="8" w:space="0" w:color="auto"/>
              <w:right w:val="single" w:sz="8" w:space="0" w:color="auto"/>
            </w:tcBorders>
            <w:shd w:val="clear" w:color="auto" w:fill="0088FF"/>
            <w:noWrap/>
          </w:tcPr>
          <w:p w14:paraId="797037B1" w14:textId="77777777" w:rsidR="006D0E3E" w:rsidRPr="008E55FE" w:rsidRDefault="006D0E3E" w:rsidP="00870CA6">
            <w:pPr>
              <w:spacing w:after="0" w:line="240" w:lineRule="auto"/>
              <w:rPr>
                <w:rFonts w:ascii="Times New Roman" w:hAnsi="Times New Roman" w:cs="Times New Roman"/>
                <w:b/>
                <w:bCs/>
                <w:color w:val="000000"/>
                <w:sz w:val="20"/>
                <w:szCs w:val="20"/>
              </w:rPr>
            </w:pPr>
          </w:p>
        </w:tc>
        <w:tc>
          <w:tcPr>
            <w:tcW w:w="1311" w:type="dxa"/>
            <w:tcBorders>
              <w:top w:val="single" w:sz="8" w:space="0" w:color="auto"/>
              <w:left w:val="single" w:sz="4" w:space="0" w:color="auto"/>
              <w:bottom w:val="single" w:sz="8" w:space="0" w:color="auto"/>
              <w:right w:val="single" w:sz="8" w:space="0" w:color="auto"/>
            </w:tcBorders>
            <w:shd w:val="clear" w:color="auto" w:fill="0088FF"/>
            <w:noWrap/>
          </w:tcPr>
          <w:p w14:paraId="611572AA" w14:textId="77777777" w:rsidR="006D0E3E" w:rsidRPr="008E55FE" w:rsidRDefault="006D0E3E" w:rsidP="00870CA6">
            <w:pPr>
              <w:spacing w:after="0" w:line="240" w:lineRule="auto"/>
              <w:jc w:val="right"/>
              <w:rPr>
                <w:rFonts w:ascii="Times New Roman" w:hAnsi="Times New Roman" w:cs="Times New Roman"/>
                <w:b/>
                <w:bCs/>
                <w:color w:val="FF0000"/>
                <w:sz w:val="20"/>
                <w:szCs w:val="20"/>
              </w:rPr>
            </w:pPr>
          </w:p>
        </w:tc>
      </w:tr>
      <w:tr w:rsidR="006D0E3E" w:rsidRPr="008E55FE" w14:paraId="56084516" w14:textId="77777777" w:rsidTr="00870CA6">
        <w:trPr>
          <w:trHeight w:val="283"/>
        </w:trPr>
        <w:tc>
          <w:tcPr>
            <w:tcW w:w="1985" w:type="dxa"/>
            <w:tcBorders>
              <w:top w:val="nil"/>
              <w:left w:val="single" w:sz="8" w:space="0" w:color="auto"/>
              <w:bottom w:val="single" w:sz="4" w:space="0" w:color="auto"/>
              <w:right w:val="single" w:sz="4" w:space="0" w:color="auto"/>
            </w:tcBorders>
            <w:noWrap/>
            <w:hideMark/>
          </w:tcPr>
          <w:p w14:paraId="4A1F71AE" w14:textId="77777777" w:rsidR="006D0E3E" w:rsidRPr="008E55FE" w:rsidRDefault="006D0E3E" w:rsidP="00870CA6">
            <w:pPr>
              <w:spacing w:after="0" w:line="240" w:lineRule="auto"/>
              <w:rPr>
                <w:rFonts w:ascii="Times New Roman" w:hAnsi="Times New Roman" w:cs="Times New Roman"/>
                <w:color w:val="000000"/>
                <w:sz w:val="20"/>
                <w:szCs w:val="20"/>
              </w:rPr>
            </w:pPr>
            <w:r w:rsidRPr="008E55FE">
              <w:rPr>
                <w:rFonts w:ascii="Times New Roman" w:hAnsi="Times New Roman" w:cs="Times New Roman"/>
                <w:color w:val="000000"/>
                <w:sz w:val="20"/>
                <w:szCs w:val="20"/>
              </w:rPr>
              <w:t>Milk</w:t>
            </w:r>
          </w:p>
        </w:tc>
        <w:tc>
          <w:tcPr>
            <w:tcW w:w="1276" w:type="dxa"/>
            <w:tcBorders>
              <w:top w:val="nil"/>
              <w:left w:val="nil"/>
              <w:bottom w:val="single" w:sz="4" w:space="0" w:color="auto"/>
              <w:right w:val="nil"/>
            </w:tcBorders>
            <w:noWrap/>
            <w:hideMark/>
          </w:tcPr>
          <w:p w14:paraId="3358ECDD" w14:textId="77777777" w:rsidR="006D0E3E" w:rsidRPr="008E55FE" w:rsidRDefault="006D0E3E" w:rsidP="00870CA6">
            <w:pPr>
              <w:spacing w:after="0" w:line="240" w:lineRule="auto"/>
              <w:rPr>
                <w:rFonts w:ascii="Times New Roman" w:hAnsi="Times New Roman" w:cs="Times New Roman"/>
                <w:color w:val="000000"/>
                <w:sz w:val="20"/>
                <w:szCs w:val="20"/>
              </w:rPr>
            </w:pPr>
            <w:r w:rsidRPr="008E55FE">
              <w:rPr>
                <w:rFonts w:ascii="Times New Roman" w:hAnsi="Times New Roman" w:cs="Times New Roman"/>
                <w:color w:val="000000"/>
                <w:sz w:val="20"/>
                <w:szCs w:val="20"/>
              </w:rPr>
              <w:t>1litre</w:t>
            </w:r>
          </w:p>
        </w:tc>
        <w:tc>
          <w:tcPr>
            <w:tcW w:w="999" w:type="dxa"/>
            <w:tcBorders>
              <w:top w:val="nil"/>
              <w:left w:val="single" w:sz="8" w:space="0" w:color="auto"/>
              <w:bottom w:val="single" w:sz="4" w:space="0" w:color="auto"/>
              <w:right w:val="single" w:sz="4" w:space="0" w:color="auto"/>
            </w:tcBorders>
            <w:noWrap/>
          </w:tcPr>
          <w:p w14:paraId="7583AD27" w14:textId="77777777" w:rsidR="006D0E3E" w:rsidRPr="008E55FE" w:rsidRDefault="006D0E3E" w:rsidP="00870CA6">
            <w:pPr>
              <w:spacing w:after="0" w:line="240" w:lineRule="auto"/>
              <w:jc w:val="right"/>
              <w:rPr>
                <w:rFonts w:ascii="Times New Roman" w:hAnsi="Times New Roman" w:cs="Times New Roman"/>
                <w:color w:val="000000"/>
                <w:sz w:val="20"/>
                <w:szCs w:val="20"/>
              </w:rPr>
            </w:pPr>
            <w:r w:rsidRPr="008E55FE">
              <w:rPr>
                <w:rFonts w:ascii="Times New Roman" w:hAnsi="Times New Roman" w:cs="Times New Roman"/>
                <w:color w:val="000000"/>
                <w:sz w:val="20"/>
                <w:szCs w:val="20"/>
              </w:rPr>
              <w:t>40</w:t>
            </w:r>
          </w:p>
        </w:tc>
        <w:tc>
          <w:tcPr>
            <w:tcW w:w="992" w:type="dxa"/>
            <w:tcBorders>
              <w:top w:val="nil"/>
              <w:left w:val="nil"/>
              <w:bottom w:val="single" w:sz="4" w:space="0" w:color="auto"/>
              <w:right w:val="single" w:sz="4" w:space="0" w:color="auto"/>
            </w:tcBorders>
            <w:noWrap/>
          </w:tcPr>
          <w:p w14:paraId="5796AD53" w14:textId="77777777" w:rsidR="006D0E3E" w:rsidRPr="008E55FE" w:rsidRDefault="006D0E3E" w:rsidP="00870CA6">
            <w:pPr>
              <w:spacing w:after="0" w:line="240" w:lineRule="auto"/>
              <w:jc w:val="right"/>
              <w:rPr>
                <w:rFonts w:ascii="Times New Roman" w:hAnsi="Times New Roman" w:cs="Times New Roman"/>
                <w:color w:val="000000"/>
                <w:sz w:val="20"/>
                <w:szCs w:val="20"/>
              </w:rPr>
            </w:pPr>
            <w:r w:rsidRPr="008E55FE">
              <w:rPr>
                <w:rFonts w:ascii="Times New Roman" w:hAnsi="Times New Roman" w:cs="Times New Roman"/>
                <w:color w:val="000000"/>
                <w:sz w:val="20"/>
                <w:szCs w:val="20"/>
              </w:rPr>
              <w:t>46</w:t>
            </w:r>
          </w:p>
        </w:tc>
        <w:tc>
          <w:tcPr>
            <w:tcW w:w="992" w:type="dxa"/>
            <w:tcBorders>
              <w:top w:val="nil"/>
              <w:left w:val="nil"/>
              <w:bottom w:val="single" w:sz="4" w:space="0" w:color="auto"/>
              <w:right w:val="single" w:sz="4" w:space="0" w:color="auto"/>
            </w:tcBorders>
            <w:noWrap/>
          </w:tcPr>
          <w:p w14:paraId="4A84223E" w14:textId="77777777" w:rsidR="006D0E3E" w:rsidRPr="008E55FE" w:rsidRDefault="006D0E3E" w:rsidP="00870CA6">
            <w:pPr>
              <w:spacing w:after="0" w:line="240" w:lineRule="auto"/>
              <w:jc w:val="right"/>
              <w:rPr>
                <w:rFonts w:ascii="Times New Roman" w:hAnsi="Times New Roman" w:cs="Times New Roman"/>
                <w:color w:val="000000"/>
                <w:sz w:val="20"/>
                <w:szCs w:val="20"/>
              </w:rPr>
            </w:pPr>
            <w:r w:rsidRPr="008E55FE">
              <w:rPr>
                <w:rFonts w:ascii="Times New Roman" w:hAnsi="Times New Roman" w:cs="Times New Roman"/>
                <w:color w:val="000000"/>
                <w:sz w:val="20"/>
                <w:szCs w:val="20"/>
              </w:rPr>
              <w:t>40</w:t>
            </w:r>
          </w:p>
        </w:tc>
        <w:tc>
          <w:tcPr>
            <w:tcW w:w="992" w:type="dxa"/>
            <w:tcBorders>
              <w:top w:val="nil"/>
              <w:left w:val="nil"/>
              <w:bottom w:val="single" w:sz="4" w:space="0" w:color="auto"/>
              <w:right w:val="single" w:sz="4" w:space="0" w:color="auto"/>
            </w:tcBorders>
            <w:noWrap/>
          </w:tcPr>
          <w:p w14:paraId="4A227D3D" w14:textId="77777777" w:rsidR="006D0E3E" w:rsidRPr="008E55FE" w:rsidRDefault="006D0E3E" w:rsidP="00870CA6">
            <w:pPr>
              <w:spacing w:after="0" w:line="240" w:lineRule="auto"/>
              <w:jc w:val="center"/>
              <w:rPr>
                <w:rFonts w:ascii="Times New Roman" w:hAnsi="Times New Roman" w:cs="Times New Roman"/>
                <w:color w:val="000000"/>
                <w:sz w:val="20"/>
                <w:szCs w:val="20"/>
              </w:rPr>
            </w:pPr>
            <w:r w:rsidRPr="008E55FE">
              <w:rPr>
                <w:rFonts w:ascii="Times New Roman" w:hAnsi="Times New Roman" w:cs="Times New Roman"/>
                <w:color w:val="000000"/>
                <w:sz w:val="20"/>
                <w:szCs w:val="20"/>
              </w:rPr>
              <w:t>40</w:t>
            </w:r>
          </w:p>
        </w:tc>
        <w:tc>
          <w:tcPr>
            <w:tcW w:w="993" w:type="dxa"/>
            <w:tcBorders>
              <w:top w:val="nil"/>
              <w:left w:val="nil"/>
              <w:bottom w:val="single" w:sz="4" w:space="0" w:color="auto"/>
              <w:right w:val="single" w:sz="8" w:space="0" w:color="auto"/>
            </w:tcBorders>
            <w:noWrap/>
          </w:tcPr>
          <w:p w14:paraId="282B6966" w14:textId="77777777" w:rsidR="006D0E3E" w:rsidRPr="008E55FE" w:rsidRDefault="006D0E3E" w:rsidP="00870CA6">
            <w:pPr>
              <w:spacing w:after="0" w:line="240" w:lineRule="auto"/>
              <w:jc w:val="right"/>
              <w:rPr>
                <w:rFonts w:ascii="Times New Roman" w:hAnsi="Times New Roman" w:cs="Times New Roman"/>
                <w:color w:val="000000"/>
                <w:sz w:val="20"/>
                <w:szCs w:val="20"/>
              </w:rPr>
            </w:pPr>
          </w:p>
        </w:tc>
        <w:tc>
          <w:tcPr>
            <w:tcW w:w="1092" w:type="dxa"/>
            <w:tcBorders>
              <w:top w:val="nil"/>
              <w:left w:val="nil"/>
              <w:bottom w:val="single" w:sz="4" w:space="0" w:color="auto"/>
              <w:right w:val="single" w:sz="8" w:space="0" w:color="auto"/>
            </w:tcBorders>
            <w:noWrap/>
          </w:tcPr>
          <w:p w14:paraId="24773889" w14:textId="77777777" w:rsidR="006D0E3E" w:rsidRPr="008E55FE" w:rsidRDefault="006D0E3E" w:rsidP="00870CA6">
            <w:pPr>
              <w:spacing w:after="0" w:line="240" w:lineRule="auto"/>
              <w:jc w:val="right"/>
              <w:rPr>
                <w:rFonts w:ascii="Times New Roman" w:hAnsi="Times New Roman" w:cs="Times New Roman"/>
                <w:b/>
                <w:bCs/>
                <w:color w:val="000000"/>
                <w:sz w:val="20"/>
                <w:szCs w:val="20"/>
              </w:rPr>
            </w:pPr>
            <w:r w:rsidRPr="008E55FE">
              <w:rPr>
                <w:rFonts w:ascii="Times New Roman" w:hAnsi="Times New Roman" w:cs="Times New Roman"/>
                <w:b/>
                <w:bCs/>
                <w:color w:val="000000"/>
                <w:sz w:val="20"/>
                <w:szCs w:val="20"/>
              </w:rPr>
              <w:t>42</w:t>
            </w:r>
          </w:p>
        </w:tc>
        <w:tc>
          <w:tcPr>
            <w:tcW w:w="1311" w:type="dxa"/>
            <w:tcBorders>
              <w:top w:val="nil"/>
              <w:left w:val="single" w:sz="4" w:space="0" w:color="auto"/>
              <w:bottom w:val="single" w:sz="4" w:space="0" w:color="auto"/>
              <w:right w:val="single" w:sz="8" w:space="0" w:color="auto"/>
            </w:tcBorders>
            <w:noWrap/>
          </w:tcPr>
          <w:p w14:paraId="0CC0A861" w14:textId="77777777" w:rsidR="006D0E3E" w:rsidRPr="008E55FE" w:rsidRDefault="006D0E3E" w:rsidP="00870CA6">
            <w:pPr>
              <w:spacing w:after="0" w:line="240" w:lineRule="auto"/>
              <w:jc w:val="right"/>
              <w:rPr>
                <w:rFonts w:ascii="Times New Roman" w:hAnsi="Times New Roman" w:cs="Times New Roman"/>
                <w:b/>
                <w:bCs/>
                <w:color w:val="FF0000"/>
                <w:sz w:val="20"/>
                <w:szCs w:val="20"/>
              </w:rPr>
            </w:pPr>
            <w:r w:rsidRPr="008E55FE">
              <w:rPr>
                <w:rFonts w:ascii="Times New Roman" w:hAnsi="Times New Roman" w:cs="Times New Roman"/>
                <w:b/>
                <w:bCs/>
                <w:color w:val="FF0000"/>
                <w:sz w:val="20"/>
                <w:szCs w:val="20"/>
              </w:rPr>
              <w:t>5</w:t>
            </w:r>
          </w:p>
        </w:tc>
      </w:tr>
      <w:tr w:rsidR="006D0E3E" w:rsidRPr="008E55FE" w14:paraId="5BFEAC14" w14:textId="77777777" w:rsidTr="00870CA6">
        <w:trPr>
          <w:trHeight w:val="439"/>
        </w:trPr>
        <w:tc>
          <w:tcPr>
            <w:tcW w:w="1985" w:type="dxa"/>
            <w:tcBorders>
              <w:top w:val="nil"/>
              <w:left w:val="single" w:sz="8" w:space="0" w:color="auto"/>
              <w:bottom w:val="single" w:sz="4" w:space="0" w:color="auto"/>
              <w:right w:val="single" w:sz="4" w:space="0" w:color="auto"/>
            </w:tcBorders>
            <w:noWrap/>
            <w:hideMark/>
          </w:tcPr>
          <w:p w14:paraId="164F5182" w14:textId="77777777" w:rsidR="006D0E3E" w:rsidRPr="008E55FE" w:rsidRDefault="006D0E3E" w:rsidP="00870CA6">
            <w:pPr>
              <w:spacing w:after="0" w:line="240" w:lineRule="auto"/>
              <w:rPr>
                <w:rFonts w:ascii="Times New Roman" w:hAnsi="Times New Roman" w:cs="Times New Roman"/>
                <w:color w:val="000000"/>
                <w:sz w:val="20"/>
                <w:szCs w:val="20"/>
              </w:rPr>
            </w:pPr>
            <w:r w:rsidRPr="008E55FE">
              <w:rPr>
                <w:rFonts w:ascii="Times New Roman" w:hAnsi="Times New Roman" w:cs="Times New Roman"/>
                <w:color w:val="000000"/>
                <w:sz w:val="20"/>
                <w:szCs w:val="20"/>
              </w:rPr>
              <w:t>Groundnuts (unshelled)</w:t>
            </w:r>
          </w:p>
        </w:tc>
        <w:tc>
          <w:tcPr>
            <w:tcW w:w="1276" w:type="dxa"/>
            <w:tcBorders>
              <w:top w:val="nil"/>
              <w:left w:val="nil"/>
              <w:bottom w:val="single" w:sz="4" w:space="0" w:color="auto"/>
              <w:right w:val="nil"/>
            </w:tcBorders>
            <w:noWrap/>
            <w:hideMark/>
          </w:tcPr>
          <w:p w14:paraId="7BF6AD02" w14:textId="77777777" w:rsidR="006D0E3E" w:rsidRPr="008E55FE" w:rsidRDefault="006D0E3E" w:rsidP="00870CA6">
            <w:pPr>
              <w:spacing w:after="0" w:line="240" w:lineRule="auto"/>
              <w:rPr>
                <w:rFonts w:ascii="Times New Roman" w:hAnsi="Times New Roman" w:cs="Times New Roman"/>
                <w:color w:val="000000"/>
                <w:sz w:val="20"/>
                <w:szCs w:val="20"/>
              </w:rPr>
            </w:pPr>
            <w:r w:rsidRPr="008E55FE">
              <w:rPr>
                <w:rFonts w:ascii="Times New Roman" w:hAnsi="Times New Roman" w:cs="Times New Roman"/>
                <w:color w:val="000000"/>
                <w:sz w:val="20"/>
                <w:szCs w:val="20"/>
              </w:rPr>
              <w:t>Malwa (3.5kg)</w:t>
            </w:r>
          </w:p>
        </w:tc>
        <w:tc>
          <w:tcPr>
            <w:tcW w:w="999" w:type="dxa"/>
            <w:tcBorders>
              <w:top w:val="nil"/>
              <w:left w:val="single" w:sz="8" w:space="0" w:color="auto"/>
              <w:bottom w:val="single" w:sz="4" w:space="0" w:color="auto"/>
              <w:right w:val="single" w:sz="4" w:space="0" w:color="auto"/>
            </w:tcBorders>
            <w:noWrap/>
          </w:tcPr>
          <w:p w14:paraId="41581C30" w14:textId="77777777" w:rsidR="006D0E3E" w:rsidRPr="008E55FE" w:rsidRDefault="006D0E3E" w:rsidP="00870CA6">
            <w:pPr>
              <w:spacing w:after="0" w:line="240" w:lineRule="auto"/>
              <w:jc w:val="right"/>
              <w:rPr>
                <w:rFonts w:ascii="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noWrap/>
          </w:tcPr>
          <w:p w14:paraId="6C3E3E05" w14:textId="77777777" w:rsidR="006D0E3E" w:rsidRPr="008E55FE" w:rsidRDefault="006D0E3E" w:rsidP="00870CA6">
            <w:pPr>
              <w:spacing w:after="0" w:line="240" w:lineRule="auto"/>
              <w:rPr>
                <w:rFonts w:ascii="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noWrap/>
          </w:tcPr>
          <w:p w14:paraId="2ADE24D4" w14:textId="77777777" w:rsidR="006D0E3E" w:rsidRPr="008E55FE" w:rsidRDefault="006D0E3E" w:rsidP="00870CA6">
            <w:pPr>
              <w:spacing w:after="0" w:line="240" w:lineRule="auto"/>
              <w:jc w:val="right"/>
              <w:rPr>
                <w:rFonts w:ascii="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noWrap/>
          </w:tcPr>
          <w:p w14:paraId="273798C8" w14:textId="77777777" w:rsidR="006D0E3E" w:rsidRPr="008E55FE" w:rsidRDefault="006D0E3E" w:rsidP="00870CA6">
            <w:pPr>
              <w:spacing w:after="0" w:line="240" w:lineRule="auto"/>
              <w:jc w:val="right"/>
              <w:rPr>
                <w:rFonts w:ascii="Times New Roman" w:hAnsi="Times New Roman" w:cs="Times New Roman"/>
                <w:color w:val="000000"/>
                <w:sz w:val="20"/>
                <w:szCs w:val="20"/>
              </w:rPr>
            </w:pPr>
          </w:p>
        </w:tc>
        <w:tc>
          <w:tcPr>
            <w:tcW w:w="993" w:type="dxa"/>
            <w:tcBorders>
              <w:top w:val="nil"/>
              <w:left w:val="nil"/>
              <w:bottom w:val="single" w:sz="4" w:space="0" w:color="auto"/>
              <w:right w:val="single" w:sz="8" w:space="0" w:color="auto"/>
            </w:tcBorders>
            <w:noWrap/>
          </w:tcPr>
          <w:p w14:paraId="1AECFA3D" w14:textId="77777777" w:rsidR="006D0E3E" w:rsidRPr="008E55FE" w:rsidRDefault="006D0E3E" w:rsidP="00870CA6">
            <w:pPr>
              <w:spacing w:after="0" w:line="240" w:lineRule="auto"/>
              <w:jc w:val="right"/>
              <w:rPr>
                <w:rFonts w:ascii="Times New Roman" w:hAnsi="Times New Roman" w:cs="Times New Roman"/>
                <w:color w:val="000000"/>
                <w:sz w:val="20"/>
                <w:szCs w:val="20"/>
              </w:rPr>
            </w:pPr>
          </w:p>
        </w:tc>
        <w:tc>
          <w:tcPr>
            <w:tcW w:w="1092" w:type="dxa"/>
            <w:tcBorders>
              <w:top w:val="nil"/>
              <w:left w:val="nil"/>
              <w:bottom w:val="single" w:sz="4" w:space="0" w:color="auto"/>
              <w:right w:val="single" w:sz="8" w:space="0" w:color="auto"/>
            </w:tcBorders>
            <w:noWrap/>
          </w:tcPr>
          <w:p w14:paraId="1048B7E0" w14:textId="77777777" w:rsidR="006D0E3E" w:rsidRPr="008E55FE" w:rsidRDefault="006D0E3E" w:rsidP="00870CA6">
            <w:pPr>
              <w:spacing w:after="0" w:line="240" w:lineRule="auto"/>
              <w:jc w:val="center"/>
              <w:rPr>
                <w:rFonts w:ascii="Times New Roman" w:hAnsi="Times New Roman" w:cs="Times New Roman"/>
                <w:b/>
                <w:bCs/>
                <w:color w:val="000000"/>
                <w:sz w:val="20"/>
                <w:szCs w:val="20"/>
              </w:rPr>
            </w:pPr>
          </w:p>
        </w:tc>
        <w:tc>
          <w:tcPr>
            <w:tcW w:w="1311" w:type="dxa"/>
            <w:tcBorders>
              <w:top w:val="nil"/>
              <w:left w:val="single" w:sz="4" w:space="0" w:color="auto"/>
              <w:bottom w:val="single" w:sz="4" w:space="0" w:color="auto"/>
              <w:right w:val="single" w:sz="8" w:space="0" w:color="auto"/>
            </w:tcBorders>
            <w:noWrap/>
          </w:tcPr>
          <w:p w14:paraId="50C2CB50" w14:textId="77777777" w:rsidR="006D0E3E" w:rsidRPr="008E55FE" w:rsidRDefault="006D0E3E" w:rsidP="00870CA6">
            <w:pPr>
              <w:spacing w:after="0" w:line="240" w:lineRule="auto"/>
              <w:jc w:val="right"/>
              <w:rPr>
                <w:rFonts w:ascii="Times New Roman" w:hAnsi="Times New Roman" w:cs="Times New Roman"/>
                <w:b/>
                <w:bCs/>
                <w:color w:val="FF0000"/>
                <w:sz w:val="20"/>
                <w:szCs w:val="20"/>
              </w:rPr>
            </w:pPr>
            <w:r w:rsidRPr="008E55FE">
              <w:rPr>
                <w:rFonts w:ascii="Times New Roman" w:hAnsi="Times New Roman" w:cs="Times New Roman"/>
                <w:b/>
                <w:bCs/>
                <w:color w:val="FF0000"/>
                <w:sz w:val="20"/>
                <w:szCs w:val="20"/>
              </w:rPr>
              <w:t>1</w:t>
            </w:r>
          </w:p>
        </w:tc>
      </w:tr>
      <w:tr w:rsidR="006D0E3E" w:rsidRPr="008E55FE" w14:paraId="35DFF567" w14:textId="77777777" w:rsidTr="00870CA6">
        <w:trPr>
          <w:trHeight w:val="439"/>
        </w:trPr>
        <w:tc>
          <w:tcPr>
            <w:tcW w:w="1985" w:type="dxa"/>
            <w:tcBorders>
              <w:top w:val="nil"/>
              <w:left w:val="single" w:sz="8" w:space="0" w:color="auto"/>
              <w:bottom w:val="single" w:sz="4" w:space="0" w:color="auto"/>
              <w:right w:val="single" w:sz="4" w:space="0" w:color="auto"/>
            </w:tcBorders>
            <w:noWrap/>
            <w:hideMark/>
          </w:tcPr>
          <w:p w14:paraId="541C6A4F" w14:textId="77777777" w:rsidR="006D0E3E" w:rsidRPr="008E55FE" w:rsidRDefault="006D0E3E" w:rsidP="00870CA6">
            <w:pPr>
              <w:spacing w:after="0" w:line="240" w:lineRule="auto"/>
              <w:rPr>
                <w:rFonts w:ascii="Times New Roman" w:hAnsi="Times New Roman" w:cs="Times New Roman"/>
                <w:color w:val="000000"/>
                <w:sz w:val="20"/>
                <w:szCs w:val="20"/>
              </w:rPr>
            </w:pPr>
            <w:r w:rsidRPr="008E55FE">
              <w:rPr>
                <w:rFonts w:ascii="Times New Roman" w:hAnsi="Times New Roman" w:cs="Times New Roman"/>
                <w:color w:val="000000"/>
                <w:sz w:val="20"/>
                <w:szCs w:val="20"/>
              </w:rPr>
              <w:t>Groundnuts (shelled)</w:t>
            </w:r>
          </w:p>
        </w:tc>
        <w:tc>
          <w:tcPr>
            <w:tcW w:w="1276" w:type="dxa"/>
            <w:tcBorders>
              <w:top w:val="nil"/>
              <w:left w:val="nil"/>
              <w:bottom w:val="single" w:sz="4" w:space="0" w:color="auto"/>
              <w:right w:val="nil"/>
            </w:tcBorders>
            <w:noWrap/>
            <w:hideMark/>
          </w:tcPr>
          <w:p w14:paraId="612739E1" w14:textId="77777777" w:rsidR="006D0E3E" w:rsidRPr="008E55FE" w:rsidRDefault="006D0E3E" w:rsidP="00870CA6">
            <w:pPr>
              <w:spacing w:after="0" w:line="240" w:lineRule="auto"/>
              <w:rPr>
                <w:rFonts w:ascii="Times New Roman" w:hAnsi="Times New Roman" w:cs="Times New Roman"/>
                <w:color w:val="000000"/>
                <w:sz w:val="20"/>
                <w:szCs w:val="20"/>
              </w:rPr>
            </w:pPr>
            <w:r w:rsidRPr="008E55FE">
              <w:rPr>
                <w:rFonts w:ascii="Times New Roman" w:hAnsi="Times New Roman" w:cs="Times New Roman"/>
                <w:color w:val="000000"/>
                <w:sz w:val="20"/>
                <w:szCs w:val="20"/>
              </w:rPr>
              <w:t>Malwa (3.5kg)</w:t>
            </w:r>
          </w:p>
        </w:tc>
        <w:tc>
          <w:tcPr>
            <w:tcW w:w="999" w:type="dxa"/>
            <w:tcBorders>
              <w:top w:val="nil"/>
              <w:left w:val="single" w:sz="8" w:space="0" w:color="auto"/>
              <w:bottom w:val="single" w:sz="4" w:space="0" w:color="auto"/>
              <w:right w:val="single" w:sz="4" w:space="0" w:color="auto"/>
            </w:tcBorders>
            <w:noWrap/>
          </w:tcPr>
          <w:p w14:paraId="38E45D22" w14:textId="77777777" w:rsidR="006D0E3E" w:rsidRPr="008E55FE" w:rsidRDefault="006D0E3E" w:rsidP="00870CA6">
            <w:pPr>
              <w:spacing w:after="0" w:line="240" w:lineRule="auto"/>
              <w:jc w:val="right"/>
              <w:rPr>
                <w:rFonts w:ascii="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noWrap/>
          </w:tcPr>
          <w:p w14:paraId="2BD5A683" w14:textId="77777777" w:rsidR="006D0E3E" w:rsidRPr="008E55FE" w:rsidRDefault="006D0E3E" w:rsidP="00870CA6">
            <w:pPr>
              <w:spacing w:after="0" w:line="240" w:lineRule="auto"/>
              <w:jc w:val="right"/>
              <w:rPr>
                <w:rFonts w:ascii="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noWrap/>
          </w:tcPr>
          <w:p w14:paraId="3E61BC2B" w14:textId="77777777" w:rsidR="006D0E3E" w:rsidRPr="008E55FE" w:rsidRDefault="006D0E3E" w:rsidP="00870CA6">
            <w:pPr>
              <w:spacing w:after="0" w:line="240" w:lineRule="auto"/>
              <w:jc w:val="right"/>
              <w:rPr>
                <w:rFonts w:ascii="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noWrap/>
          </w:tcPr>
          <w:p w14:paraId="467C8986" w14:textId="77777777" w:rsidR="006D0E3E" w:rsidRPr="008E55FE" w:rsidRDefault="006D0E3E" w:rsidP="00870CA6">
            <w:pPr>
              <w:spacing w:after="0" w:line="240" w:lineRule="auto"/>
              <w:jc w:val="center"/>
              <w:rPr>
                <w:rFonts w:ascii="Times New Roman" w:hAnsi="Times New Roman" w:cs="Times New Roman"/>
                <w:color w:val="000000"/>
                <w:sz w:val="20"/>
                <w:szCs w:val="20"/>
              </w:rPr>
            </w:pPr>
          </w:p>
        </w:tc>
        <w:tc>
          <w:tcPr>
            <w:tcW w:w="993" w:type="dxa"/>
            <w:tcBorders>
              <w:top w:val="nil"/>
              <w:left w:val="nil"/>
              <w:bottom w:val="single" w:sz="4" w:space="0" w:color="auto"/>
              <w:right w:val="single" w:sz="8" w:space="0" w:color="auto"/>
            </w:tcBorders>
            <w:noWrap/>
          </w:tcPr>
          <w:p w14:paraId="32B4B398" w14:textId="77777777" w:rsidR="006D0E3E" w:rsidRPr="008E55FE" w:rsidRDefault="006D0E3E" w:rsidP="00870CA6">
            <w:pPr>
              <w:spacing w:after="0" w:line="240" w:lineRule="auto"/>
              <w:jc w:val="center"/>
              <w:rPr>
                <w:rFonts w:ascii="Times New Roman" w:hAnsi="Times New Roman" w:cs="Times New Roman"/>
                <w:color w:val="000000"/>
                <w:sz w:val="20"/>
                <w:szCs w:val="20"/>
              </w:rPr>
            </w:pPr>
          </w:p>
        </w:tc>
        <w:tc>
          <w:tcPr>
            <w:tcW w:w="1092" w:type="dxa"/>
            <w:tcBorders>
              <w:top w:val="nil"/>
              <w:left w:val="nil"/>
              <w:bottom w:val="single" w:sz="4" w:space="0" w:color="auto"/>
              <w:right w:val="single" w:sz="8" w:space="0" w:color="auto"/>
            </w:tcBorders>
            <w:noWrap/>
          </w:tcPr>
          <w:p w14:paraId="595AA6DC" w14:textId="77777777" w:rsidR="006D0E3E" w:rsidRPr="008E55FE" w:rsidRDefault="006D0E3E" w:rsidP="00870CA6">
            <w:pPr>
              <w:spacing w:after="0" w:line="240" w:lineRule="auto"/>
              <w:jc w:val="right"/>
              <w:rPr>
                <w:rFonts w:ascii="Times New Roman" w:hAnsi="Times New Roman" w:cs="Times New Roman"/>
                <w:b/>
                <w:bCs/>
                <w:color w:val="000000"/>
                <w:sz w:val="20"/>
                <w:szCs w:val="20"/>
              </w:rPr>
            </w:pPr>
          </w:p>
        </w:tc>
        <w:tc>
          <w:tcPr>
            <w:tcW w:w="1311" w:type="dxa"/>
            <w:tcBorders>
              <w:top w:val="nil"/>
              <w:left w:val="single" w:sz="4" w:space="0" w:color="auto"/>
              <w:bottom w:val="single" w:sz="4" w:space="0" w:color="auto"/>
              <w:right w:val="single" w:sz="8" w:space="0" w:color="auto"/>
            </w:tcBorders>
            <w:noWrap/>
          </w:tcPr>
          <w:p w14:paraId="05C01B32" w14:textId="77777777" w:rsidR="006D0E3E" w:rsidRPr="008E55FE" w:rsidRDefault="006D0E3E" w:rsidP="00870CA6">
            <w:pPr>
              <w:spacing w:after="0" w:line="240" w:lineRule="auto"/>
              <w:jc w:val="right"/>
              <w:rPr>
                <w:rFonts w:ascii="Times New Roman" w:hAnsi="Times New Roman" w:cs="Times New Roman"/>
                <w:b/>
                <w:bCs/>
                <w:color w:val="FF0000"/>
                <w:sz w:val="20"/>
                <w:szCs w:val="20"/>
              </w:rPr>
            </w:pPr>
            <w:r w:rsidRPr="008E55FE">
              <w:rPr>
                <w:rFonts w:ascii="Times New Roman" w:hAnsi="Times New Roman" w:cs="Times New Roman"/>
                <w:b/>
                <w:bCs/>
                <w:color w:val="FF0000"/>
                <w:sz w:val="20"/>
                <w:szCs w:val="20"/>
              </w:rPr>
              <w:t>1</w:t>
            </w:r>
          </w:p>
        </w:tc>
      </w:tr>
      <w:tr w:rsidR="006D0E3E" w:rsidRPr="008E55FE" w14:paraId="0678C01C" w14:textId="77777777" w:rsidTr="00870CA6">
        <w:trPr>
          <w:trHeight w:val="439"/>
        </w:trPr>
        <w:tc>
          <w:tcPr>
            <w:tcW w:w="1985" w:type="dxa"/>
            <w:tcBorders>
              <w:top w:val="nil"/>
              <w:left w:val="single" w:sz="8" w:space="0" w:color="auto"/>
              <w:bottom w:val="single" w:sz="4" w:space="0" w:color="auto"/>
              <w:right w:val="single" w:sz="4" w:space="0" w:color="auto"/>
            </w:tcBorders>
            <w:noWrap/>
            <w:hideMark/>
          </w:tcPr>
          <w:p w14:paraId="6BD638A6" w14:textId="77777777" w:rsidR="006D0E3E" w:rsidRPr="008E55FE" w:rsidRDefault="006D0E3E" w:rsidP="00870CA6">
            <w:pPr>
              <w:spacing w:after="0" w:line="240" w:lineRule="auto"/>
              <w:rPr>
                <w:rFonts w:ascii="Times New Roman" w:hAnsi="Times New Roman" w:cs="Times New Roman"/>
                <w:color w:val="000000"/>
                <w:sz w:val="20"/>
                <w:szCs w:val="20"/>
              </w:rPr>
            </w:pPr>
            <w:r w:rsidRPr="008E55FE">
              <w:rPr>
                <w:rFonts w:ascii="Times New Roman" w:hAnsi="Times New Roman" w:cs="Times New Roman"/>
                <w:color w:val="000000"/>
                <w:sz w:val="20"/>
                <w:szCs w:val="20"/>
              </w:rPr>
              <w:t>Cowpea</w:t>
            </w:r>
          </w:p>
        </w:tc>
        <w:tc>
          <w:tcPr>
            <w:tcW w:w="1276" w:type="dxa"/>
            <w:tcBorders>
              <w:top w:val="nil"/>
              <w:left w:val="nil"/>
              <w:bottom w:val="single" w:sz="4" w:space="0" w:color="auto"/>
              <w:right w:val="nil"/>
            </w:tcBorders>
            <w:noWrap/>
            <w:hideMark/>
          </w:tcPr>
          <w:p w14:paraId="1448160B" w14:textId="77777777" w:rsidR="006D0E3E" w:rsidRPr="008E55FE" w:rsidRDefault="006D0E3E" w:rsidP="00870CA6">
            <w:pPr>
              <w:spacing w:after="0" w:line="240" w:lineRule="auto"/>
              <w:rPr>
                <w:rFonts w:ascii="Times New Roman" w:hAnsi="Times New Roman" w:cs="Times New Roman"/>
                <w:color w:val="000000"/>
                <w:sz w:val="20"/>
                <w:szCs w:val="20"/>
              </w:rPr>
            </w:pPr>
            <w:r w:rsidRPr="008E55FE">
              <w:rPr>
                <w:rFonts w:ascii="Times New Roman" w:hAnsi="Times New Roman" w:cs="Times New Roman"/>
                <w:color w:val="000000"/>
                <w:sz w:val="20"/>
                <w:szCs w:val="20"/>
              </w:rPr>
              <w:t>Malwa (3.5kg)</w:t>
            </w:r>
          </w:p>
        </w:tc>
        <w:tc>
          <w:tcPr>
            <w:tcW w:w="999" w:type="dxa"/>
            <w:tcBorders>
              <w:top w:val="nil"/>
              <w:left w:val="single" w:sz="8" w:space="0" w:color="auto"/>
              <w:bottom w:val="single" w:sz="4" w:space="0" w:color="auto"/>
              <w:right w:val="single" w:sz="4" w:space="0" w:color="auto"/>
            </w:tcBorders>
            <w:noWrap/>
          </w:tcPr>
          <w:p w14:paraId="2C826077" w14:textId="77777777" w:rsidR="006D0E3E" w:rsidRPr="008E55FE" w:rsidRDefault="006D0E3E" w:rsidP="00870CA6">
            <w:pPr>
              <w:spacing w:after="0" w:line="240" w:lineRule="auto"/>
              <w:jc w:val="right"/>
              <w:rPr>
                <w:rFonts w:ascii="Times New Roman" w:hAnsi="Times New Roman" w:cs="Times New Roman"/>
                <w:color w:val="000000"/>
                <w:sz w:val="20"/>
                <w:szCs w:val="20"/>
              </w:rPr>
            </w:pPr>
            <w:r w:rsidRPr="008E55FE">
              <w:rPr>
                <w:rFonts w:ascii="Times New Roman" w:hAnsi="Times New Roman" w:cs="Times New Roman"/>
                <w:color w:val="000000"/>
                <w:sz w:val="20"/>
                <w:szCs w:val="20"/>
              </w:rPr>
              <w:t>166</w:t>
            </w:r>
          </w:p>
        </w:tc>
        <w:tc>
          <w:tcPr>
            <w:tcW w:w="992" w:type="dxa"/>
            <w:tcBorders>
              <w:top w:val="nil"/>
              <w:left w:val="nil"/>
              <w:bottom w:val="single" w:sz="4" w:space="0" w:color="auto"/>
              <w:right w:val="single" w:sz="4" w:space="0" w:color="auto"/>
            </w:tcBorders>
            <w:noWrap/>
          </w:tcPr>
          <w:p w14:paraId="20BB7F1D" w14:textId="77777777" w:rsidR="006D0E3E" w:rsidRPr="008E55FE" w:rsidRDefault="006D0E3E" w:rsidP="00870CA6">
            <w:pPr>
              <w:spacing w:after="0" w:line="240" w:lineRule="auto"/>
              <w:jc w:val="right"/>
              <w:rPr>
                <w:rFonts w:ascii="Times New Roman" w:hAnsi="Times New Roman" w:cs="Times New Roman"/>
                <w:color w:val="000000"/>
                <w:sz w:val="20"/>
                <w:szCs w:val="20"/>
              </w:rPr>
            </w:pPr>
            <w:r w:rsidRPr="008E55FE">
              <w:rPr>
                <w:rFonts w:ascii="Times New Roman" w:hAnsi="Times New Roman" w:cs="Times New Roman"/>
                <w:color w:val="000000"/>
                <w:sz w:val="20"/>
                <w:szCs w:val="20"/>
              </w:rPr>
              <w:t>162</w:t>
            </w:r>
          </w:p>
        </w:tc>
        <w:tc>
          <w:tcPr>
            <w:tcW w:w="992" w:type="dxa"/>
            <w:tcBorders>
              <w:top w:val="nil"/>
              <w:left w:val="nil"/>
              <w:bottom w:val="single" w:sz="4" w:space="0" w:color="auto"/>
              <w:right w:val="single" w:sz="4" w:space="0" w:color="auto"/>
            </w:tcBorders>
            <w:noWrap/>
          </w:tcPr>
          <w:p w14:paraId="540832C2" w14:textId="77777777" w:rsidR="006D0E3E" w:rsidRPr="008E55FE" w:rsidRDefault="006D0E3E" w:rsidP="00870CA6">
            <w:pPr>
              <w:spacing w:after="0" w:line="240" w:lineRule="auto"/>
              <w:jc w:val="right"/>
              <w:rPr>
                <w:rFonts w:ascii="Times New Roman" w:hAnsi="Times New Roman" w:cs="Times New Roman"/>
                <w:color w:val="000000"/>
                <w:sz w:val="20"/>
                <w:szCs w:val="20"/>
              </w:rPr>
            </w:pPr>
            <w:r w:rsidRPr="008E55FE">
              <w:rPr>
                <w:rFonts w:ascii="Times New Roman" w:hAnsi="Times New Roman" w:cs="Times New Roman"/>
                <w:color w:val="000000"/>
                <w:sz w:val="20"/>
                <w:szCs w:val="20"/>
              </w:rPr>
              <w:t>170</w:t>
            </w:r>
          </w:p>
        </w:tc>
        <w:tc>
          <w:tcPr>
            <w:tcW w:w="992" w:type="dxa"/>
            <w:tcBorders>
              <w:top w:val="nil"/>
              <w:left w:val="nil"/>
              <w:bottom w:val="single" w:sz="4" w:space="0" w:color="auto"/>
              <w:right w:val="single" w:sz="4" w:space="0" w:color="auto"/>
            </w:tcBorders>
            <w:noWrap/>
          </w:tcPr>
          <w:p w14:paraId="5990114B" w14:textId="77777777" w:rsidR="006D0E3E" w:rsidRPr="008E55FE" w:rsidRDefault="006D0E3E" w:rsidP="00870CA6">
            <w:pPr>
              <w:spacing w:after="0" w:line="240" w:lineRule="auto"/>
              <w:jc w:val="right"/>
              <w:rPr>
                <w:rFonts w:ascii="Times New Roman" w:hAnsi="Times New Roman" w:cs="Times New Roman"/>
                <w:color w:val="000000"/>
                <w:sz w:val="20"/>
                <w:szCs w:val="20"/>
              </w:rPr>
            </w:pPr>
            <w:r w:rsidRPr="008E55FE">
              <w:rPr>
                <w:rFonts w:ascii="Times New Roman" w:hAnsi="Times New Roman" w:cs="Times New Roman"/>
                <w:color w:val="000000"/>
                <w:sz w:val="20"/>
                <w:szCs w:val="20"/>
              </w:rPr>
              <w:t>170</w:t>
            </w:r>
          </w:p>
        </w:tc>
        <w:tc>
          <w:tcPr>
            <w:tcW w:w="993" w:type="dxa"/>
            <w:tcBorders>
              <w:top w:val="nil"/>
              <w:left w:val="nil"/>
              <w:bottom w:val="single" w:sz="4" w:space="0" w:color="auto"/>
              <w:right w:val="single" w:sz="8" w:space="0" w:color="auto"/>
            </w:tcBorders>
            <w:noWrap/>
          </w:tcPr>
          <w:p w14:paraId="06F45BC4" w14:textId="77777777" w:rsidR="006D0E3E" w:rsidRPr="008E55FE" w:rsidRDefault="006D0E3E" w:rsidP="00870CA6">
            <w:pPr>
              <w:spacing w:after="0" w:line="240" w:lineRule="auto"/>
              <w:jc w:val="right"/>
              <w:rPr>
                <w:rFonts w:ascii="Times New Roman" w:hAnsi="Times New Roman" w:cs="Times New Roman"/>
                <w:color w:val="000000"/>
                <w:sz w:val="20"/>
                <w:szCs w:val="20"/>
              </w:rPr>
            </w:pPr>
          </w:p>
        </w:tc>
        <w:tc>
          <w:tcPr>
            <w:tcW w:w="1092" w:type="dxa"/>
            <w:tcBorders>
              <w:top w:val="nil"/>
              <w:left w:val="nil"/>
              <w:bottom w:val="single" w:sz="4" w:space="0" w:color="auto"/>
              <w:right w:val="single" w:sz="8" w:space="0" w:color="auto"/>
            </w:tcBorders>
            <w:noWrap/>
          </w:tcPr>
          <w:p w14:paraId="677128CC" w14:textId="77777777" w:rsidR="006D0E3E" w:rsidRPr="008E55FE" w:rsidRDefault="006D0E3E" w:rsidP="00870CA6">
            <w:pPr>
              <w:spacing w:after="0" w:line="240" w:lineRule="auto"/>
              <w:jc w:val="right"/>
              <w:rPr>
                <w:rFonts w:ascii="Times New Roman" w:hAnsi="Times New Roman" w:cs="Times New Roman"/>
                <w:b/>
                <w:bCs/>
                <w:color w:val="000000"/>
                <w:sz w:val="20"/>
                <w:szCs w:val="20"/>
              </w:rPr>
            </w:pPr>
            <w:r w:rsidRPr="008E55FE">
              <w:rPr>
                <w:rFonts w:ascii="Times New Roman" w:hAnsi="Times New Roman" w:cs="Times New Roman"/>
                <w:b/>
                <w:bCs/>
                <w:color w:val="000000"/>
                <w:sz w:val="20"/>
                <w:szCs w:val="20"/>
              </w:rPr>
              <w:t>167</w:t>
            </w:r>
          </w:p>
        </w:tc>
        <w:tc>
          <w:tcPr>
            <w:tcW w:w="1311" w:type="dxa"/>
            <w:tcBorders>
              <w:top w:val="nil"/>
              <w:left w:val="single" w:sz="4" w:space="0" w:color="auto"/>
              <w:bottom w:val="single" w:sz="4" w:space="0" w:color="auto"/>
              <w:right w:val="single" w:sz="8" w:space="0" w:color="auto"/>
            </w:tcBorders>
            <w:noWrap/>
          </w:tcPr>
          <w:p w14:paraId="7B36F598" w14:textId="77777777" w:rsidR="006D0E3E" w:rsidRPr="008E55FE" w:rsidRDefault="006D0E3E" w:rsidP="00870CA6">
            <w:pPr>
              <w:spacing w:after="0" w:line="240" w:lineRule="auto"/>
              <w:jc w:val="right"/>
              <w:rPr>
                <w:rFonts w:ascii="Times New Roman" w:hAnsi="Times New Roman" w:cs="Times New Roman"/>
                <w:b/>
                <w:bCs/>
                <w:color w:val="FF0000"/>
                <w:sz w:val="20"/>
                <w:szCs w:val="20"/>
              </w:rPr>
            </w:pPr>
            <w:r w:rsidRPr="008E55FE">
              <w:rPr>
                <w:rFonts w:ascii="Times New Roman" w:hAnsi="Times New Roman" w:cs="Times New Roman"/>
                <w:b/>
                <w:bCs/>
                <w:color w:val="FF0000"/>
                <w:sz w:val="20"/>
                <w:szCs w:val="20"/>
              </w:rPr>
              <w:t>5</w:t>
            </w:r>
          </w:p>
        </w:tc>
      </w:tr>
      <w:tr w:rsidR="006D0E3E" w:rsidRPr="008E55FE" w14:paraId="5F486B73" w14:textId="77777777" w:rsidTr="00870CA6">
        <w:trPr>
          <w:trHeight w:val="439"/>
        </w:trPr>
        <w:tc>
          <w:tcPr>
            <w:tcW w:w="1985" w:type="dxa"/>
            <w:tcBorders>
              <w:top w:val="nil"/>
              <w:left w:val="single" w:sz="8" w:space="0" w:color="auto"/>
              <w:bottom w:val="single" w:sz="4" w:space="0" w:color="auto"/>
              <w:right w:val="single" w:sz="4" w:space="0" w:color="auto"/>
            </w:tcBorders>
            <w:noWrap/>
            <w:hideMark/>
          </w:tcPr>
          <w:p w14:paraId="616E9742" w14:textId="77777777" w:rsidR="006D0E3E" w:rsidRPr="008E55FE" w:rsidRDefault="006D0E3E" w:rsidP="00870CA6">
            <w:pPr>
              <w:spacing w:after="0" w:line="240" w:lineRule="auto"/>
              <w:rPr>
                <w:rFonts w:ascii="Times New Roman" w:hAnsi="Times New Roman" w:cs="Times New Roman"/>
                <w:color w:val="000000"/>
                <w:sz w:val="20"/>
                <w:szCs w:val="20"/>
              </w:rPr>
            </w:pPr>
            <w:r w:rsidRPr="008E55FE">
              <w:rPr>
                <w:rFonts w:ascii="Times New Roman" w:hAnsi="Times New Roman" w:cs="Times New Roman"/>
                <w:color w:val="000000"/>
                <w:sz w:val="20"/>
                <w:szCs w:val="20"/>
              </w:rPr>
              <w:t>Foul el masri (broad beans)</w:t>
            </w:r>
          </w:p>
        </w:tc>
        <w:tc>
          <w:tcPr>
            <w:tcW w:w="1276" w:type="dxa"/>
            <w:tcBorders>
              <w:top w:val="nil"/>
              <w:left w:val="nil"/>
              <w:bottom w:val="single" w:sz="4" w:space="0" w:color="auto"/>
              <w:right w:val="nil"/>
            </w:tcBorders>
            <w:noWrap/>
            <w:hideMark/>
          </w:tcPr>
          <w:p w14:paraId="6AADBBCE" w14:textId="77777777" w:rsidR="006D0E3E" w:rsidRPr="008E55FE" w:rsidRDefault="006D0E3E" w:rsidP="00870CA6">
            <w:pPr>
              <w:spacing w:after="0" w:line="240" w:lineRule="auto"/>
              <w:rPr>
                <w:rFonts w:ascii="Times New Roman" w:hAnsi="Times New Roman" w:cs="Times New Roman"/>
                <w:color w:val="000000"/>
                <w:sz w:val="20"/>
                <w:szCs w:val="20"/>
              </w:rPr>
            </w:pPr>
            <w:r w:rsidRPr="008E55FE">
              <w:rPr>
                <w:rFonts w:ascii="Times New Roman" w:hAnsi="Times New Roman" w:cs="Times New Roman"/>
                <w:color w:val="000000"/>
                <w:sz w:val="20"/>
                <w:szCs w:val="20"/>
              </w:rPr>
              <w:t>1kg</w:t>
            </w:r>
          </w:p>
        </w:tc>
        <w:tc>
          <w:tcPr>
            <w:tcW w:w="999" w:type="dxa"/>
            <w:tcBorders>
              <w:top w:val="nil"/>
              <w:left w:val="single" w:sz="8" w:space="0" w:color="auto"/>
              <w:bottom w:val="single" w:sz="4" w:space="0" w:color="auto"/>
              <w:right w:val="single" w:sz="4" w:space="0" w:color="auto"/>
            </w:tcBorders>
            <w:noWrap/>
          </w:tcPr>
          <w:p w14:paraId="260ABF34" w14:textId="77777777" w:rsidR="006D0E3E" w:rsidRPr="008E55FE" w:rsidRDefault="006D0E3E" w:rsidP="00870CA6">
            <w:pPr>
              <w:spacing w:after="0" w:line="240" w:lineRule="auto"/>
              <w:jc w:val="right"/>
              <w:rPr>
                <w:rFonts w:ascii="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noWrap/>
          </w:tcPr>
          <w:p w14:paraId="055600EA" w14:textId="77777777" w:rsidR="006D0E3E" w:rsidRPr="008E55FE" w:rsidRDefault="006D0E3E" w:rsidP="00870CA6">
            <w:pPr>
              <w:spacing w:after="0" w:line="240" w:lineRule="auto"/>
              <w:jc w:val="right"/>
              <w:rPr>
                <w:rFonts w:ascii="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noWrap/>
          </w:tcPr>
          <w:p w14:paraId="4F6DCE60" w14:textId="77777777" w:rsidR="006D0E3E" w:rsidRPr="008E55FE" w:rsidRDefault="006D0E3E" w:rsidP="00870CA6">
            <w:pPr>
              <w:spacing w:after="0" w:line="240" w:lineRule="auto"/>
              <w:jc w:val="right"/>
              <w:rPr>
                <w:rFonts w:ascii="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noWrap/>
          </w:tcPr>
          <w:p w14:paraId="429309A6" w14:textId="77777777" w:rsidR="006D0E3E" w:rsidRPr="008E55FE" w:rsidRDefault="006D0E3E" w:rsidP="00870CA6">
            <w:pPr>
              <w:spacing w:after="0" w:line="240" w:lineRule="auto"/>
              <w:jc w:val="right"/>
              <w:rPr>
                <w:rFonts w:ascii="Times New Roman" w:hAnsi="Times New Roman" w:cs="Times New Roman"/>
                <w:color w:val="000000"/>
                <w:sz w:val="20"/>
                <w:szCs w:val="20"/>
              </w:rPr>
            </w:pPr>
          </w:p>
        </w:tc>
        <w:tc>
          <w:tcPr>
            <w:tcW w:w="993" w:type="dxa"/>
            <w:tcBorders>
              <w:top w:val="nil"/>
              <w:left w:val="nil"/>
              <w:bottom w:val="single" w:sz="4" w:space="0" w:color="auto"/>
              <w:right w:val="single" w:sz="8" w:space="0" w:color="auto"/>
            </w:tcBorders>
            <w:noWrap/>
          </w:tcPr>
          <w:p w14:paraId="1DE5F7CE" w14:textId="77777777" w:rsidR="006D0E3E" w:rsidRPr="008E55FE" w:rsidRDefault="006D0E3E" w:rsidP="00870CA6">
            <w:pPr>
              <w:spacing w:after="0" w:line="240" w:lineRule="auto"/>
              <w:jc w:val="right"/>
              <w:rPr>
                <w:rFonts w:ascii="Times New Roman" w:hAnsi="Times New Roman" w:cs="Times New Roman"/>
                <w:color w:val="000000"/>
                <w:sz w:val="20"/>
                <w:szCs w:val="20"/>
              </w:rPr>
            </w:pPr>
          </w:p>
        </w:tc>
        <w:tc>
          <w:tcPr>
            <w:tcW w:w="1092" w:type="dxa"/>
            <w:tcBorders>
              <w:top w:val="nil"/>
              <w:left w:val="nil"/>
              <w:bottom w:val="single" w:sz="4" w:space="0" w:color="auto"/>
              <w:right w:val="single" w:sz="8" w:space="0" w:color="auto"/>
            </w:tcBorders>
            <w:noWrap/>
          </w:tcPr>
          <w:p w14:paraId="1A604CCA" w14:textId="77777777" w:rsidR="006D0E3E" w:rsidRPr="008E55FE" w:rsidRDefault="006D0E3E" w:rsidP="00870CA6">
            <w:pPr>
              <w:spacing w:after="0" w:line="240" w:lineRule="auto"/>
              <w:jc w:val="right"/>
              <w:rPr>
                <w:rFonts w:ascii="Times New Roman" w:hAnsi="Times New Roman" w:cs="Times New Roman"/>
                <w:b/>
                <w:bCs/>
                <w:color w:val="000000"/>
                <w:sz w:val="20"/>
                <w:szCs w:val="20"/>
              </w:rPr>
            </w:pPr>
          </w:p>
        </w:tc>
        <w:tc>
          <w:tcPr>
            <w:tcW w:w="1311" w:type="dxa"/>
            <w:tcBorders>
              <w:top w:val="nil"/>
              <w:left w:val="single" w:sz="4" w:space="0" w:color="auto"/>
              <w:bottom w:val="single" w:sz="4" w:space="0" w:color="auto"/>
              <w:right w:val="single" w:sz="8" w:space="0" w:color="auto"/>
            </w:tcBorders>
            <w:noWrap/>
          </w:tcPr>
          <w:p w14:paraId="7B6EA8A3" w14:textId="77777777" w:rsidR="006D0E3E" w:rsidRPr="008E55FE" w:rsidRDefault="006D0E3E" w:rsidP="00870CA6">
            <w:pPr>
              <w:spacing w:after="0" w:line="240" w:lineRule="auto"/>
              <w:jc w:val="right"/>
              <w:rPr>
                <w:rFonts w:ascii="Times New Roman" w:hAnsi="Times New Roman" w:cs="Times New Roman"/>
                <w:b/>
                <w:bCs/>
                <w:color w:val="FF0000"/>
                <w:sz w:val="20"/>
                <w:szCs w:val="20"/>
              </w:rPr>
            </w:pPr>
            <w:r w:rsidRPr="008E55FE">
              <w:rPr>
                <w:rFonts w:ascii="Times New Roman" w:hAnsi="Times New Roman" w:cs="Times New Roman"/>
                <w:b/>
                <w:bCs/>
                <w:color w:val="FF0000"/>
                <w:sz w:val="20"/>
                <w:szCs w:val="20"/>
              </w:rPr>
              <w:t>0</w:t>
            </w:r>
          </w:p>
        </w:tc>
      </w:tr>
      <w:tr w:rsidR="006D0E3E" w:rsidRPr="008E55FE" w14:paraId="6D81B9B3" w14:textId="77777777" w:rsidTr="00870CA6">
        <w:trPr>
          <w:trHeight w:val="283"/>
        </w:trPr>
        <w:tc>
          <w:tcPr>
            <w:tcW w:w="1985" w:type="dxa"/>
            <w:tcBorders>
              <w:top w:val="nil"/>
              <w:left w:val="single" w:sz="8" w:space="0" w:color="auto"/>
              <w:bottom w:val="single" w:sz="4" w:space="0" w:color="auto"/>
              <w:right w:val="single" w:sz="4" w:space="0" w:color="auto"/>
            </w:tcBorders>
            <w:noWrap/>
            <w:hideMark/>
          </w:tcPr>
          <w:p w14:paraId="784F0CE4" w14:textId="77777777" w:rsidR="006D0E3E" w:rsidRPr="008E55FE" w:rsidRDefault="006D0E3E" w:rsidP="00870CA6">
            <w:pPr>
              <w:spacing w:after="0" w:line="240" w:lineRule="auto"/>
              <w:rPr>
                <w:rFonts w:ascii="Times New Roman" w:hAnsi="Times New Roman" w:cs="Times New Roman"/>
                <w:color w:val="000000"/>
                <w:sz w:val="20"/>
                <w:szCs w:val="20"/>
              </w:rPr>
            </w:pPr>
            <w:r w:rsidRPr="008E55FE">
              <w:rPr>
                <w:rFonts w:ascii="Times New Roman" w:hAnsi="Times New Roman" w:cs="Times New Roman"/>
                <w:color w:val="000000"/>
                <w:sz w:val="20"/>
                <w:szCs w:val="20"/>
              </w:rPr>
              <w:t>Beans (janjaro)</w:t>
            </w:r>
          </w:p>
        </w:tc>
        <w:tc>
          <w:tcPr>
            <w:tcW w:w="1276" w:type="dxa"/>
            <w:tcBorders>
              <w:top w:val="nil"/>
              <w:left w:val="nil"/>
              <w:bottom w:val="single" w:sz="4" w:space="0" w:color="auto"/>
              <w:right w:val="nil"/>
            </w:tcBorders>
            <w:noWrap/>
            <w:hideMark/>
          </w:tcPr>
          <w:p w14:paraId="0BAE792C" w14:textId="77777777" w:rsidR="006D0E3E" w:rsidRPr="008E55FE" w:rsidRDefault="006D0E3E" w:rsidP="00870CA6">
            <w:pPr>
              <w:spacing w:after="0" w:line="240" w:lineRule="auto"/>
              <w:rPr>
                <w:rFonts w:ascii="Times New Roman" w:hAnsi="Times New Roman" w:cs="Times New Roman"/>
                <w:color w:val="000000"/>
                <w:sz w:val="20"/>
                <w:szCs w:val="20"/>
              </w:rPr>
            </w:pPr>
            <w:r w:rsidRPr="008E55FE">
              <w:rPr>
                <w:rFonts w:ascii="Times New Roman" w:hAnsi="Times New Roman" w:cs="Times New Roman"/>
                <w:color w:val="000000"/>
                <w:sz w:val="20"/>
                <w:szCs w:val="20"/>
              </w:rPr>
              <w:t>Malwa (3.5kg)</w:t>
            </w:r>
          </w:p>
        </w:tc>
        <w:tc>
          <w:tcPr>
            <w:tcW w:w="999" w:type="dxa"/>
            <w:tcBorders>
              <w:top w:val="nil"/>
              <w:left w:val="single" w:sz="8" w:space="0" w:color="auto"/>
              <w:bottom w:val="single" w:sz="4" w:space="0" w:color="auto"/>
              <w:right w:val="single" w:sz="4" w:space="0" w:color="auto"/>
            </w:tcBorders>
            <w:noWrap/>
          </w:tcPr>
          <w:p w14:paraId="3F6B47A7" w14:textId="77777777" w:rsidR="006D0E3E" w:rsidRPr="008E55FE" w:rsidRDefault="006D0E3E" w:rsidP="00870CA6">
            <w:pPr>
              <w:spacing w:after="0" w:line="240" w:lineRule="auto"/>
              <w:jc w:val="right"/>
              <w:rPr>
                <w:rFonts w:ascii="Times New Roman" w:hAnsi="Times New Roman" w:cs="Times New Roman"/>
                <w:color w:val="000000"/>
                <w:sz w:val="20"/>
                <w:szCs w:val="20"/>
              </w:rPr>
            </w:pPr>
            <w:r w:rsidRPr="008E55FE">
              <w:rPr>
                <w:rFonts w:ascii="Times New Roman" w:hAnsi="Times New Roman" w:cs="Times New Roman"/>
                <w:color w:val="000000"/>
                <w:sz w:val="20"/>
                <w:szCs w:val="20"/>
              </w:rPr>
              <w:t>192</w:t>
            </w:r>
          </w:p>
        </w:tc>
        <w:tc>
          <w:tcPr>
            <w:tcW w:w="992" w:type="dxa"/>
            <w:tcBorders>
              <w:top w:val="nil"/>
              <w:left w:val="nil"/>
              <w:bottom w:val="single" w:sz="4" w:space="0" w:color="auto"/>
              <w:right w:val="single" w:sz="4" w:space="0" w:color="auto"/>
            </w:tcBorders>
            <w:noWrap/>
          </w:tcPr>
          <w:p w14:paraId="11A8B420" w14:textId="77777777" w:rsidR="006D0E3E" w:rsidRPr="008E55FE" w:rsidRDefault="006D0E3E" w:rsidP="00870CA6">
            <w:pPr>
              <w:spacing w:after="0" w:line="240" w:lineRule="auto"/>
              <w:jc w:val="right"/>
              <w:rPr>
                <w:rFonts w:ascii="Times New Roman" w:hAnsi="Times New Roman" w:cs="Times New Roman"/>
                <w:color w:val="000000"/>
                <w:sz w:val="20"/>
                <w:szCs w:val="20"/>
              </w:rPr>
            </w:pPr>
            <w:r w:rsidRPr="008E55FE">
              <w:rPr>
                <w:rFonts w:ascii="Times New Roman" w:hAnsi="Times New Roman" w:cs="Times New Roman"/>
                <w:color w:val="000000"/>
                <w:sz w:val="20"/>
                <w:szCs w:val="20"/>
              </w:rPr>
              <w:t>184</w:t>
            </w:r>
          </w:p>
        </w:tc>
        <w:tc>
          <w:tcPr>
            <w:tcW w:w="992" w:type="dxa"/>
            <w:tcBorders>
              <w:top w:val="nil"/>
              <w:left w:val="nil"/>
              <w:bottom w:val="single" w:sz="4" w:space="0" w:color="auto"/>
              <w:right w:val="single" w:sz="4" w:space="0" w:color="auto"/>
            </w:tcBorders>
            <w:noWrap/>
          </w:tcPr>
          <w:p w14:paraId="1012FD07" w14:textId="77777777" w:rsidR="006D0E3E" w:rsidRPr="008E55FE" w:rsidRDefault="006D0E3E" w:rsidP="00870CA6">
            <w:pPr>
              <w:spacing w:after="0" w:line="240" w:lineRule="auto"/>
              <w:jc w:val="right"/>
              <w:rPr>
                <w:rFonts w:ascii="Times New Roman" w:hAnsi="Times New Roman" w:cs="Times New Roman"/>
                <w:color w:val="000000"/>
                <w:sz w:val="20"/>
                <w:szCs w:val="20"/>
              </w:rPr>
            </w:pPr>
            <w:r w:rsidRPr="008E55FE">
              <w:rPr>
                <w:rFonts w:ascii="Times New Roman" w:hAnsi="Times New Roman" w:cs="Times New Roman"/>
                <w:color w:val="000000"/>
                <w:sz w:val="20"/>
                <w:szCs w:val="20"/>
              </w:rPr>
              <w:t>236</w:t>
            </w:r>
          </w:p>
        </w:tc>
        <w:tc>
          <w:tcPr>
            <w:tcW w:w="992" w:type="dxa"/>
            <w:tcBorders>
              <w:top w:val="nil"/>
              <w:left w:val="nil"/>
              <w:bottom w:val="single" w:sz="4" w:space="0" w:color="auto"/>
              <w:right w:val="single" w:sz="4" w:space="0" w:color="auto"/>
            </w:tcBorders>
            <w:noWrap/>
          </w:tcPr>
          <w:p w14:paraId="4381C15F" w14:textId="77777777" w:rsidR="006D0E3E" w:rsidRPr="008E55FE" w:rsidRDefault="006D0E3E" w:rsidP="00870CA6">
            <w:pPr>
              <w:spacing w:after="0" w:line="240" w:lineRule="auto"/>
              <w:jc w:val="right"/>
              <w:rPr>
                <w:rFonts w:ascii="Times New Roman" w:hAnsi="Times New Roman" w:cs="Times New Roman"/>
                <w:color w:val="000000"/>
                <w:sz w:val="20"/>
                <w:szCs w:val="20"/>
              </w:rPr>
            </w:pPr>
            <w:r w:rsidRPr="008E55FE">
              <w:rPr>
                <w:rFonts w:ascii="Times New Roman" w:hAnsi="Times New Roman" w:cs="Times New Roman"/>
                <w:color w:val="000000"/>
                <w:sz w:val="20"/>
                <w:szCs w:val="20"/>
              </w:rPr>
              <w:t>278</w:t>
            </w:r>
          </w:p>
        </w:tc>
        <w:tc>
          <w:tcPr>
            <w:tcW w:w="993" w:type="dxa"/>
            <w:tcBorders>
              <w:top w:val="nil"/>
              <w:left w:val="nil"/>
              <w:bottom w:val="single" w:sz="4" w:space="0" w:color="auto"/>
              <w:right w:val="single" w:sz="8" w:space="0" w:color="auto"/>
            </w:tcBorders>
            <w:noWrap/>
          </w:tcPr>
          <w:p w14:paraId="63E42C75" w14:textId="77777777" w:rsidR="006D0E3E" w:rsidRPr="008E55FE" w:rsidRDefault="006D0E3E" w:rsidP="00870CA6">
            <w:pPr>
              <w:spacing w:after="0" w:line="240" w:lineRule="auto"/>
              <w:jc w:val="center"/>
              <w:rPr>
                <w:rFonts w:ascii="Times New Roman" w:hAnsi="Times New Roman" w:cs="Times New Roman"/>
                <w:color w:val="000000"/>
                <w:sz w:val="20"/>
                <w:szCs w:val="20"/>
              </w:rPr>
            </w:pPr>
          </w:p>
        </w:tc>
        <w:tc>
          <w:tcPr>
            <w:tcW w:w="1092" w:type="dxa"/>
            <w:tcBorders>
              <w:top w:val="nil"/>
              <w:left w:val="nil"/>
              <w:bottom w:val="single" w:sz="4" w:space="0" w:color="auto"/>
              <w:right w:val="single" w:sz="8" w:space="0" w:color="auto"/>
            </w:tcBorders>
            <w:noWrap/>
          </w:tcPr>
          <w:p w14:paraId="438A6144" w14:textId="77777777" w:rsidR="006D0E3E" w:rsidRPr="008E55FE" w:rsidRDefault="006D0E3E" w:rsidP="00870CA6">
            <w:pPr>
              <w:spacing w:after="0" w:line="240" w:lineRule="auto"/>
              <w:jc w:val="right"/>
              <w:rPr>
                <w:rFonts w:ascii="Times New Roman" w:hAnsi="Times New Roman" w:cs="Times New Roman"/>
                <w:b/>
                <w:bCs/>
                <w:color w:val="000000"/>
                <w:sz w:val="20"/>
                <w:szCs w:val="20"/>
              </w:rPr>
            </w:pPr>
            <w:r w:rsidRPr="008E55FE">
              <w:rPr>
                <w:rFonts w:ascii="Times New Roman" w:hAnsi="Times New Roman" w:cs="Times New Roman"/>
                <w:b/>
                <w:bCs/>
                <w:color w:val="000000"/>
                <w:sz w:val="20"/>
                <w:szCs w:val="20"/>
              </w:rPr>
              <w:t>223</w:t>
            </w:r>
          </w:p>
        </w:tc>
        <w:tc>
          <w:tcPr>
            <w:tcW w:w="1311" w:type="dxa"/>
            <w:tcBorders>
              <w:top w:val="nil"/>
              <w:left w:val="single" w:sz="4" w:space="0" w:color="auto"/>
              <w:bottom w:val="single" w:sz="4" w:space="0" w:color="auto"/>
              <w:right w:val="single" w:sz="8" w:space="0" w:color="auto"/>
            </w:tcBorders>
            <w:noWrap/>
          </w:tcPr>
          <w:p w14:paraId="2EC24299" w14:textId="77777777" w:rsidR="006D0E3E" w:rsidRPr="008E55FE" w:rsidRDefault="006D0E3E" w:rsidP="00870CA6">
            <w:pPr>
              <w:spacing w:after="0" w:line="240" w:lineRule="auto"/>
              <w:jc w:val="right"/>
              <w:rPr>
                <w:rFonts w:ascii="Times New Roman" w:hAnsi="Times New Roman" w:cs="Times New Roman"/>
                <w:b/>
                <w:bCs/>
                <w:color w:val="FF0000"/>
                <w:sz w:val="20"/>
                <w:szCs w:val="20"/>
              </w:rPr>
            </w:pPr>
            <w:r w:rsidRPr="008E55FE">
              <w:rPr>
                <w:rFonts w:ascii="Times New Roman" w:hAnsi="Times New Roman" w:cs="Times New Roman"/>
                <w:b/>
                <w:bCs/>
                <w:color w:val="FF0000"/>
                <w:sz w:val="20"/>
                <w:szCs w:val="20"/>
              </w:rPr>
              <w:t>5</w:t>
            </w:r>
          </w:p>
        </w:tc>
      </w:tr>
      <w:tr w:rsidR="006D0E3E" w:rsidRPr="008E55FE" w14:paraId="16E21709" w14:textId="77777777" w:rsidTr="00870CA6">
        <w:trPr>
          <w:trHeight w:val="439"/>
        </w:trPr>
        <w:tc>
          <w:tcPr>
            <w:tcW w:w="1985" w:type="dxa"/>
            <w:tcBorders>
              <w:top w:val="nil"/>
              <w:left w:val="single" w:sz="8" w:space="0" w:color="auto"/>
              <w:bottom w:val="single" w:sz="4" w:space="0" w:color="auto"/>
              <w:right w:val="single" w:sz="4" w:space="0" w:color="auto"/>
            </w:tcBorders>
            <w:noWrap/>
            <w:hideMark/>
          </w:tcPr>
          <w:p w14:paraId="24BE0B3B" w14:textId="77777777" w:rsidR="006D0E3E" w:rsidRPr="008E55FE" w:rsidRDefault="006D0E3E" w:rsidP="00870CA6">
            <w:pPr>
              <w:spacing w:after="0" w:line="240" w:lineRule="auto"/>
              <w:rPr>
                <w:rFonts w:ascii="Times New Roman" w:hAnsi="Times New Roman" w:cs="Times New Roman"/>
                <w:color w:val="000000"/>
                <w:sz w:val="20"/>
                <w:szCs w:val="20"/>
              </w:rPr>
            </w:pPr>
            <w:r w:rsidRPr="008E55FE">
              <w:rPr>
                <w:rFonts w:ascii="Times New Roman" w:hAnsi="Times New Roman" w:cs="Times New Roman"/>
                <w:color w:val="000000"/>
                <w:sz w:val="20"/>
                <w:szCs w:val="20"/>
              </w:rPr>
              <w:t>Sesame</w:t>
            </w:r>
          </w:p>
        </w:tc>
        <w:tc>
          <w:tcPr>
            <w:tcW w:w="1276" w:type="dxa"/>
            <w:tcBorders>
              <w:top w:val="nil"/>
              <w:left w:val="nil"/>
              <w:bottom w:val="single" w:sz="4" w:space="0" w:color="auto"/>
              <w:right w:val="nil"/>
            </w:tcBorders>
            <w:noWrap/>
            <w:hideMark/>
          </w:tcPr>
          <w:p w14:paraId="29C18C02" w14:textId="77777777" w:rsidR="006D0E3E" w:rsidRPr="008E55FE" w:rsidRDefault="006D0E3E" w:rsidP="00870CA6">
            <w:pPr>
              <w:spacing w:after="0" w:line="240" w:lineRule="auto"/>
              <w:rPr>
                <w:rFonts w:ascii="Times New Roman" w:hAnsi="Times New Roman" w:cs="Times New Roman"/>
                <w:color w:val="000000"/>
                <w:sz w:val="20"/>
                <w:szCs w:val="20"/>
              </w:rPr>
            </w:pPr>
            <w:r w:rsidRPr="008E55FE">
              <w:rPr>
                <w:rFonts w:ascii="Times New Roman" w:hAnsi="Times New Roman" w:cs="Times New Roman"/>
                <w:color w:val="000000"/>
                <w:sz w:val="20"/>
                <w:szCs w:val="20"/>
              </w:rPr>
              <w:t>Malwa (3.5kg)</w:t>
            </w:r>
          </w:p>
        </w:tc>
        <w:tc>
          <w:tcPr>
            <w:tcW w:w="999" w:type="dxa"/>
            <w:tcBorders>
              <w:top w:val="nil"/>
              <w:left w:val="single" w:sz="8" w:space="0" w:color="auto"/>
              <w:bottom w:val="single" w:sz="4" w:space="0" w:color="auto"/>
              <w:right w:val="single" w:sz="4" w:space="0" w:color="auto"/>
            </w:tcBorders>
            <w:noWrap/>
          </w:tcPr>
          <w:p w14:paraId="0124FDB3" w14:textId="77777777" w:rsidR="006D0E3E" w:rsidRPr="008E55FE" w:rsidRDefault="006D0E3E" w:rsidP="00870CA6">
            <w:pPr>
              <w:spacing w:after="0" w:line="240" w:lineRule="auto"/>
              <w:jc w:val="right"/>
              <w:rPr>
                <w:rFonts w:ascii="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noWrap/>
          </w:tcPr>
          <w:p w14:paraId="03256EC2" w14:textId="77777777" w:rsidR="006D0E3E" w:rsidRPr="008E55FE" w:rsidRDefault="006D0E3E" w:rsidP="00870CA6">
            <w:pPr>
              <w:spacing w:after="0" w:line="240" w:lineRule="auto"/>
              <w:jc w:val="right"/>
              <w:rPr>
                <w:rFonts w:ascii="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noWrap/>
          </w:tcPr>
          <w:p w14:paraId="4E16BAD4" w14:textId="77777777" w:rsidR="006D0E3E" w:rsidRPr="008E55FE" w:rsidRDefault="006D0E3E" w:rsidP="00870CA6">
            <w:pPr>
              <w:spacing w:after="0" w:line="240" w:lineRule="auto"/>
              <w:jc w:val="right"/>
              <w:rPr>
                <w:rFonts w:ascii="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noWrap/>
          </w:tcPr>
          <w:p w14:paraId="590A3EC0" w14:textId="77777777" w:rsidR="006D0E3E" w:rsidRPr="008E55FE" w:rsidRDefault="006D0E3E" w:rsidP="00870CA6">
            <w:pPr>
              <w:spacing w:after="0" w:line="240" w:lineRule="auto"/>
              <w:jc w:val="right"/>
              <w:rPr>
                <w:rFonts w:ascii="Times New Roman" w:hAnsi="Times New Roman" w:cs="Times New Roman"/>
                <w:color w:val="000000"/>
                <w:sz w:val="20"/>
                <w:szCs w:val="20"/>
              </w:rPr>
            </w:pPr>
          </w:p>
        </w:tc>
        <w:tc>
          <w:tcPr>
            <w:tcW w:w="993" w:type="dxa"/>
            <w:tcBorders>
              <w:top w:val="nil"/>
              <w:left w:val="nil"/>
              <w:bottom w:val="single" w:sz="4" w:space="0" w:color="auto"/>
              <w:right w:val="single" w:sz="8" w:space="0" w:color="auto"/>
            </w:tcBorders>
            <w:noWrap/>
          </w:tcPr>
          <w:p w14:paraId="79163446" w14:textId="77777777" w:rsidR="006D0E3E" w:rsidRPr="008E55FE" w:rsidRDefault="006D0E3E" w:rsidP="00870CA6">
            <w:pPr>
              <w:spacing w:after="0" w:line="240" w:lineRule="auto"/>
              <w:jc w:val="right"/>
              <w:rPr>
                <w:rFonts w:ascii="Times New Roman" w:hAnsi="Times New Roman" w:cs="Times New Roman"/>
                <w:color w:val="000000"/>
                <w:sz w:val="20"/>
                <w:szCs w:val="20"/>
              </w:rPr>
            </w:pPr>
          </w:p>
        </w:tc>
        <w:tc>
          <w:tcPr>
            <w:tcW w:w="1092" w:type="dxa"/>
            <w:tcBorders>
              <w:top w:val="nil"/>
              <w:left w:val="nil"/>
              <w:bottom w:val="single" w:sz="4" w:space="0" w:color="auto"/>
              <w:right w:val="single" w:sz="8" w:space="0" w:color="auto"/>
            </w:tcBorders>
            <w:noWrap/>
          </w:tcPr>
          <w:p w14:paraId="63E04A2D" w14:textId="77777777" w:rsidR="006D0E3E" w:rsidRPr="008E55FE" w:rsidRDefault="006D0E3E" w:rsidP="00870CA6">
            <w:pPr>
              <w:spacing w:after="0" w:line="240" w:lineRule="auto"/>
              <w:jc w:val="right"/>
              <w:rPr>
                <w:rFonts w:ascii="Times New Roman" w:hAnsi="Times New Roman" w:cs="Times New Roman"/>
                <w:b/>
                <w:bCs/>
                <w:color w:val="000000"/>
                <w:sz w:val="20"/>
                <w:szCs w:val="20"/>
              </w:rPr>
            </w:pPr>
          </w:p>
        </w:tc>
        <w:tc>
          <w:tcPr>
            <w:tcW w:w="1311" w:type="dxa"/>
            <w:tcBorders>
              <w:top w:val="nil"/>
              <w:left w:val="single" w:sz="4" w:space="0" w:color="auto"/>
              <w:bottom w:val="single" w:sz="4" w:space="0" w:color="auto"/>
              <w:right w:val="single" w:sz="8" w:space="0" w:color="auto"/>
            </w:tcBorders>
            <w:noWrap/>
          </w:tcPr>
          <w:p w14:paraId="2E8A9E27" w14:textId="77777777" w:rsidR="006D0E3E" w:rsidRPr="008E55FE" w:rsidRDefault="006D0E3E" w:rsidP="00870CA6">
            <w:pPr>
              <w:spacing w:after="0" w:line="240" w:lineRule="auto"/>
              <w:jc w:val="right"/>
              <w:rPr>
                <w:rFonts w:ascii="Times New Roman" w:hAnsi="Times New Roman" w:cs="Times New Roman"/>
                <w:b/>
                <w:bCs/>
                <w:color w:val="FF0000"/>
                <w:sz w:val="20"/>
                <w:szCs w:val="20"/>
              </w:rPr>
            </w:pPr>
            <w:r w:rsidRPr="008E55FE">
              <w:rPr>
                <w:rFonts w:ascii="Times New Roman" w:hAnsi="Times New Roman" w:cs="Times New Roman"/>
                <w:b/>
                <w:bCs/>
                <w:color w:val="FF0000"/>
                <w:sz w:val="20"/>
                <w:szCs w:val="20"/>
              </w:rPr>
              <w:t>0</w:t>
            </w:r>
          </w:p>
        </w:tc>
      </w:tr>
      <w:tr w:rsidR="006D0E3E" w:rsidRPr="008E55FE" w14:paraId="7C04058B" w14:textId="77777777" w:rsidTr="00870CA6">
        <w:trPr>
          <w:trHeight w:val="439"/>
        </w:trPr>
        <w:tc>
          <w:tcPr>
            <w:tcW w:w="1985" w:type="dxa"/>
            <w:tcBorders>
              <w:top w:val="nil"/>
              <w:left w:val="single" w:sz="8" w:space="0" w:color="auto"/>
              <w:bottom w:val="single" w:sz="4" w:space="0" w:color="auto"/>
              <w:right w:val="single" w:sz="4" w:space="0" w:color="auto"/>
            </w:tcBorders>
            <w:noWrap/>
            <w:hideMark/>
          </w:tcPr>
          <w:p w14:paraId="7A9A7814" w14:textId="77777777" w:rsidR="006D0E3E" w:rsidRPr="008E55FE" w:rsidRDefault="006D0E3E" w:rsidP="00870CA6">
            <w:pPr>
              <w:spacing w:after="0" w:line="240" w:lineRule="auto"/>
              <w:rPr>
                <w:rFonts w:ascii="Times New Roman" w:hAnsi="Times New Roman" w:cs="Times New Roman"/>
                <w:color w:val="000000"/>
                <w:sz w:val="20"/>
                <w:szCs w:val="20"/>
              </w:rPr>
            </w:pPr>
            <w:r w:rsidRPr="008E55FE">
              <w:rPr>
                <w:rFonts w:ascii="Times New Roman" w:hAnsi="Times New Roman" w:cs="Times New Roman"/>
                <w:color w:val="000000"/>
                <w:sz w:val="20"/>
                <w:szCs w:val="20"/>
              </w:rPr>
              <w:t>Dried cassava (not ground)</w:t>
            </w:r>
          </w:p>
        </w:tc>
        <w:tc>
          <w:tcPr>
            <w:tcW w:w="1276" w:type="dxa"/>
            <w:tcBorders>
              <w:top w:val="nil"/>
              <w:left w:val="nil"/>
              <w:bottom w:val="single" w:sz="4" w:space="0" w:color="auto"/>
              <w:right w:val="nil"/>
            </w:tcBorders>
            <w:noWrap/>
            <w:hideMark/>
          </w:tcPr>
          <w:p w14:paraId="12FD7FDE" w14:textId="77777777" w:rsidR="006D0E3E" w:rsidRPr="008E55FE" w:rsidRDefault="006D0E3E" w:rsidP="00870CA6">
            <w:pPr>
              <w:spacing w:after="0" w:line="240" w:lineRule="auto"/>
              <w:rPr>
                <w:rFonts w:ascii="Times New Roman" w:hAnsi="Times New Roman" w:cs="Times New Roman"/>
                <w:color w:val="000000"/>
                <w:sz w:val="20"/>
                <w:szCs w:val="20"/>
              </w:rPr>
            </w:pPr>
            <w:r w:rsidRPr="008E55FE">
              <w:rPr>
                <w:rFonts w:ascii="Times New Roman" w:hAnsi="Times New Roman" w:cs="Times New Roman"/>
                <w:color w:val="000000"/>
                <w:sz w:val="20"/>
                <w:szCs w:val="20"/>
              </w:rPr>
              <w:t>Malwa (3.5kg)</w:t>
            </w:r>
          </w:p>
        </w:tc>
        <w:tc>
          <w:tcPr>
            <w:tcW w:w="999" w:type="dxa"/>
            <w:tcBorders>
              <w:top w:val="nil"/>
              <w:left w:val="single" w:sz="8" w:space="0" w:color="auto"/>
              <w:bottom w:val="single" w:sz="4" w:space="0" w:color="auto"/>
              <w:right w:val="single" w:sz="4" w:space="0" w:color="auto"/>
            </w:tcBorders>
            <w:noWrap/>
          </w:tcPr>
          <w:p w14:paraId="221F3101" w14:textId="77777777" w:rsidR="006D0E3E" w:rsidRPr="008E55FE" w:rsidRDefault="006D0E3E" w:rsidP="00870CA6">
            <w:pPr>
              <w:spacing w:after="0" w:line="240" w:lineRule="auto"/>
              <w:jc w:val="right"/>
              <w:rPr>
                <w:rFonts w:ascii="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noWrap/>
          </w:tcPr>
          <w:p w14:paraId="21A7C689" w14:textId="77777777" w:rsidR="006D0E3E" w:rsidRPr="008E55FE" w:rsidRDefault="006D0E3E" w:rsidP="00870CA6">
            <w:pPr>
              <w:spacing w:after="0" w:line="240" w:lineRule="auto"/>
              <w:jc w:val="right"/>
              <w:rPr>
                <w:rFonts w:ascii="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noWrap/>
          </w:tcPr>
          <w:p w14:paraId="3C784113" w14:textId="77777777" w:rsidR="006D0E3E" w:rsidRPr="008E55FE" w:rsidRDefault="006D0E3E" w:rsidP="00870CA6">
            <w:pPr>
              <w:spacing w:after="0" w:line="240" w:lineRule="auto"/>
              <w:jc w:val="right"/>
              <w:rPr>
                <w:rFonts w:ascii="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noWrap/>
          </w:tcPr>
          <w:p w14:paraId="6C653E6E" w14:textId="77777777" w:rsidR="006D0E3E" w:rsidRPr="008E55FE" w:rsidRDefault="006D0E3E" w:rsidP="00870CA6">
            <w:pPr>
              <w:spacing w:after="0" w:line="240" w:lineRule="auto"/>
              <w:jc w:val="right"/>
              <w:rPr>
                <w:rFonts w:ascii="Times New Roman" w:hAnsi="Times New Roman" w:cs="Times New Roman"/>
                <w:color w:val="000000"/>
                <w:sz w:val="20"/>
                <w:szCs w:val="20"/>
              </w:rPr>
            </w:pPr>
          </w:p>
        </w:tc>
        <w:tc>
          <w:tcPr>
            <w:tcW w:w="993" w:type="dxa"/>
            <w:tcBorders>
              <w:top w:val="nil"/>
              <w:left w:val="nil"/>
              <w:bottom w:val="single" w:sz="4" w:space="0" w:color="auto"/>
              <w:right w:val="single" w:sz="8" w:space="0" w:color="auto"/>
            </w:tcBorders>
            <w:noWrap/>
          </w:tcPr>
          <w:p w14:paraId="0318FB93" w14:textId="77777777" w:rsidR="006D0E3E" w:rsidRPr="008E55FE" w:rsidRDefault="006D0E3E" w:rsidP="00870CA6">
            <w:pPr>
              <w:spacing w:after="0" w:line="240" w:lineRule="auto"/>
              <w:jc w:val="right"/>
              <w:rPr>
                <w:rFonts w:ascii="Times New Roman" w:hAnsi="Times New Roman" w:cs="Times New Roman"/>
                <w:color w:val="000000"/>
                <w:sz w:val="20"/>
                <w:szCs w:val="20"/>
              </w:rPr>
            </w:pPr>
          </w:p>
        </w:tc>
        <w:tc>
          <w:tcPr>
            <w:tcW w:w="1092" w:type="dxa"/>
            <w:tcBorders>
              <w:top w:val="nil"/>
              <w:left w:val="nil"/>
              <w:bottom w:val="single" w:sz="4" w:space="0" w:color="auto"/>
              <w:right w:val="single" w:sz="8" w:space="0" w:color="auto"/>
            </w:tcBorders>
            <w:noWrap/>
          </w:tcPr>
          <w:p w14:paraId="7077E262" w14:textId="77777777" w:rsidR="006D0E3E" w:rsidRPr="008E55FE" w:rsidRDefault="006D0E3E" w:rsidP="00870CA6">
            <w:pPr>
              <w:spacing w:after="0" w:line="240" w:lineRule="auto"/>
              <w:jc w:val="right"/>
              <w:rPr>
                <w:rFonts w:ascii="Times New Roman" w:hAnsi="Times New Roman" w:cs="Times New Roman"/>
                <w:b/>
                <w:bCs/>
                <w:color w:val="000000"/>
                <w:sz w:val="20"/>
                <w:szCs w:val="20"/>
              </w:rPr>
            </w:pPr>
          </w:p>
        </w:tc>
        <w:tc>
          <w:tcPr>
            <w:tcW w:w="1311" w:type="dxa"/>
            <w:tcBorders>
              <w:top w:val="nil"/>
              <w:left w:val="single" w:sz="4" w:space="0" w:color="auto"/>
              <w:bottom w:val="single" w:sz="4" w:space="0" w:color="auto"/>
              <w:right w:val="single" w:sz="8" w:space="0" w:color="auto"/>
            </w:tcBorders>
            <w:noWrap/>
          </w:tcPr>
          <w:p w14:paraId="4234BB58" w14:textId="77777777" w:rsidR="006D0E3E" w:rsidRPr="008E55FE" w:rsidRDefault="006D0E3E" w:rsidP="00870CA6">
            <w:pPr>
              <w:spacing w:after="0" w:line="240" w:lineRule="auto"/>
              <w:jc w:val="right"/>
              <w:rPr>
                <w:rFonts w:ascii="Times New Roman" w:hAnsi="Times New Roman" w:cs="Times New Roman"/>
                <w:b/>
                <w:bCs/>
                <w:color w:val="FF0000"/>
                <w:sz w:val="20"/>
                <w:szCs w:val="20"/>
              </w:rPr>
            </w:pPr>
            <w:r w:rsidRPr="008E55FE">
              <w:rPr>
                <w:rFonts w:ascii="Times New Roman" w:hAnsi="Times New Roman" w:cs="Times New Roman"/>
                <w:b/>
                <w:bCs/>
                <w:color w:val="FF0000"/>
                <w:sz w:val="20"/>
                <w:szCs w:val="20"/>
              </w:rPr>
              <w:t>0</w:t>
            </w:r>
          </w:p>
        </w:tc>
      </w:tr>
      <w:tr w:rsidR="006D0E3E" w:rsidRPr="008E55FE" w14:paraId="17FEC391" w14:textId="77777777" w:rsidTr="00870CA6">
        <w:trPr>
          <w:trHeight w:val="283"/>
        </w:trPr>
        <w:tc>
          <w:tcPr>
            <w:tcW w:w="1985" w:type="dxa"/>
            <w:tcBorders>
              <w:top w:val="nil"/>
              <w:left w:val="single" w:sz="8" w:space="0" w:color="auto"/>
              <w:bottom w:val="single" w:sz="4" w:space="0" w:color="auto"/>
              <w:right w:val="single" w:sz="4" w:space="0" w:color="auto"/>
            </w:tcBorders>
            <w:noWrap/>
            <w:hideMark/>
          </w:tcPr>
          <w:p w14:paraId="415598E3" w14:textId="77777777" w:rsidR="006D0E3E" w:rsidRPr="008E55FE" w:rsidRDefault="006D0E3E" w:rsidP="00870CA6">
            <w:pPr>
              <w:spacing w:after="0" w:line="240" w:lineRule="auto"/>
              <w:rPr>
                <w:rFonts w:ascii="Times New Roman" w:hAnsi="Times New Roman" w:cs="Times New Roman"/>
                <w:color w:val="000000"/>
                <w:sz w:val="20"/>
                <w:szCs w:val="20"/>
              </w:rPr>
            </w:pPr>
            <w:r w:rsidRPr="008E55FE">
              <w:rPr>
                <w:rFonts w:ascii="Times New Roman" w:hAnsi="Times New Roman" w:cs="Times New Roman"/>
                <w:color w:val="000000"/>
                <w:sz w:val="20"/>
                <w:szCs w:val="20"/>
              </w:rPr>
              <w:t>Beef meat</w:t>
            </w:r>
          </w:p>
        </w:tc>
        <w:tc>
          <w:tcPr>
            <w:tcW w:w="1276" w:type="dxa"/>
            <w:tcBorders>
              <w:top w:val="nil"/>
              <w:left w:val="nil"/>
              <w:bottom w:val="single" w:sz="4" w:space="0" w:color="auto"/>
              <w:right w:val="nil"/>
            </w:tcBorders>
            <w:noWrap/>
            <w:hideMark/>
          </w:tcPr>
          <w:p w14:paraId="0BD70BD1" w14:textId="77777777" w:rsidR="006D0E3E" w:rsidRPr="008E55FE" w:rsidRDefault="006D0E3E" w:rsidP="00870CA6">
            <w:pPr>
              <w:spacing w:after="0" w:line="240" w:lineRule="auto"/>
              <w:rPr>
                <w:rFonts w:ascii="Times New Roman" w:hAnsi="Times New Roman" w:cs="Times New Roman"/>
                <w:color w:val="000000"/>
                <w:sz w:val="20"/>
                <w:szCs w:val="20"/>
              </w:rPr>
            </w:pPr>
            <w:r w:rsidRPr="008E55FE">
              <w:rPr>
                <w:rFonts w:ascii="Times New Roman" w:hAnsi="Times New Roman" w:cs="Times New Roman"/>
                <w:color w:val="000000"/>
                <w:sz w:val="20"/>
                <w:szCs w:val="20"/>
              </w:rPr>
              <w:t>1kg</w:t>
            </w:r>
          </w:p>
        </w:tc>
        <w:tc>
          <w:tcPr>
            <w:tcW w:w="999" w:type="dxa"/>
            <w:tcBorders>
              <w:top w:val="nil"/>
              <w:left w:val="single" w:sz="8" w:space="0" w:color="auto"/>
              <w:bottom w:val="single" w:sz="4" w:space="0" w:color="auto"/>
              <w:right w:val="single" w:sz="4" w:space="0" w:color="auto"/>
            </w:tcBorders>
            <w:noWrap/>
          </w:tcPr>
          <w:p w14:paraId="53ED121D" w14:textId="77777777" w:rsidR="006D0E3E" w:rsidRPr="008E55FE" w:rsidRDefault="006D0E3E" w:rsidP="00870CA6">
            <w:pPr>
              <w:spacing w:after="0" w:line="240" w:lineRule="auto"/>
              <w:jc w:val="right"/>
              <w:rPr>
                <w:rFonts w:ascii="Times New Roman" w:hAnsi="Times New Roman" w:cs="Times New Roman"/>
                <w:color w:val="000000"/>
                <w:sz w:val="20"/>
                <w:szCs w:val="20"/>
              </w:rPr>
            </w:pPr>
            <w:r w:rsidRPr="008E55FE">
              <w:rPr>
                <w:rFonts w:ascii="Times New Roman" w:hAnsi="Times New Roman" w:cs="Times New Roman"/>
                <w:color w:val="000000"/>
                <w:sz w:val="20"/>
                <w:szCs w:val="20"/>
              </w:rPr>
              <w:t>69</w:t>
            </w:r>
          </w:p>
        </w:tc>
        <w:tc>
          <w:tcPr>
            <w:tcW w:w="992" w:type="dxa"/>
            <w:tcBorders>
              <w:top w:val="nil"/>
              <w:left w:val="nil"/>
              <w:bottom w:val="single" w:sz="4" w:space="0" w:color="auto"/>
              <w:right w:val="single" w:sz="4" w:space="0" w:color="auto"/>
            </w:tcBorders>
            <w:noWrap/>
          </w:tcPr>
          <w:p w14:paraId="48DCBD6C" w14:textId="77777777" w:rsidR="006D0E3E" w:rsidRPr="008E55FE" w:rsidRDefault="006D0E3E" w:rsidP="00870CA6">
            <w:pPr>
              <w:spacing w:after="0" w:line="240" w:lineRule="auto"/>
              <w:jc w:val="right"/>
              <w:rPr>
                <w:rFonts w:ascii="Times New Roman" w:hAnsi="Times New Roman" w:cs="Times New Roman"/>
                <w:color w:val="000000"/>
                <w:sz w:val="20"/>
                <w:szCs w:val="20"/>
              </w:rPr>
            </w:pPr>
            <w:r w:rsidRPr="008E55FE">
              <w:rPr>
                <w:rFonts w:ascii="Times New Roman" w:hAnsi="Times New Roman" w:cs="Times New Roman"/>
                <w:color w:val="000000"/>
                <w:sz w:val="20"/>
                <w:szCs w:val="20"/>
              </w:rPr>
              <w:t>92</w:t>
            </w:r>
          </w:p>
        </w:tc>
        <w:tc>
          <w:tcPr>
            <w:tcW w:w="992" w:type="dxa"/>
            <w:tcBorders>
              <w:top w:val="nil"/>
              <w:left w:val="nil"/>
              <w:bottom w:val="single" w:sz="4" w:space="0" w:color="auto"/>
              <w:right w:val="single" w:sz="4" w:space="0" w:color="auto"/>
            </w:tcBorders>
            <w:noWrap/>
          </w:tcPr>
          <w:p w14:paraId="575BBEBC" w14:textId="77777777" w:rsidR="006D0E3E" w:rsidRPr="008E55FE" w:rsidRDefault="006D0E3E" w:rsidP="00870CA6">
            <w:pPr>
              <w:spacing w:after="0" w:line="240" w:lineRule="auto"/>
              <w:jc w:val="center"/>
              <w:rPr>
                <w:rFonts w:ascii="Times New Roman" w:hAnsi="Times New Roman" w:cs="Times New Roman"/>
                <w:color w:val="000000"/>
                <w:sz w:val="20"/>
                <w:szCs w:val="20"/>
              </w:rPr>
            </w:pPr>
            <w:r w:rsidRPr="008E55FE">
              <w:rPr>
                <w:rFonts w:ascii="Times New Roman" w:hAnsi="Times New Roman" w:cs="Times New Roman"/>
                <w:color w:val="000000"/>
                <w:sz w:val="20"/>
                <w:szCs w:val="20"/>
              </w:rPr>
              <w:t>92</w:t>
            </w:r>
          </w:p>
        </w:tc>
        <w:tc>
          <w:tcPr>
            <w:tcW w:w="992" w:type="dxa"/>
            <w:tcBorders>
              <w:top w:val="nil"/>
              <w:left w:val="nil"/>
              <w:bottom w:val="single" w:sz="4" w:space="0" w:color="auto"/>
              <w:right w:val="single" w:sz="4" w:space="0" w:color="auto"/>
            </w:tcBorders>
            <w:noWrap/>
          </w:tcPr>
          <w:p w14:paraId="75B11EB7" w14:textId="77777777" w:rsidR="006D0E3E" w:rsidRPr="008E55FE" w:rsidRDefault="006D0E3E" w:rsidP="00870CA6">
            <w:pPr>
              <w:spacing w:after="0" w:line="240" w:lineRule="auto"/>
              <w:jc w:val="center"/>
              <w:rPr>
                <w:rFonts w:ascii="Times New Roman" w:hAnsi="Times New Roman" w:cs="Times New Roman"/>
                <w:color w:val="000000"/>
                <w:sz w:val="20"/>
                <w:szCs w:val="20"/>
              </w:rPr>
            </w:pPr>
            <w:r w:rsidRPr="008E55FE">
              <w:rPr>
                <w:rFonts w:ascii="Times New Roman" w:hAnsi="Times New Roman" w:cs="Times New Roman"/>
                <w:color w:val="000000"/>
                <w:sz w:val="20"/>
                <w:szCs w:val="20"/>
              </w:rPr>
              <w:t>120</w:t>
            </w:r>
          </w:p>
        </w:tc>
        <w:tc>
          <w:tcPr>
            <w:tcW w:w="993" w:type="dxa"/>
            <w:tcBorders>
              <w:top w:val="nil"/>
              <w:left w:val="nil"/>
              <w:bottom w:val="single" w:sz="4" w:space="0" w:color="auto"/>
              <w:right w:val="single" w:sz="8" w:space="0" w:color="auto"/>
            </w:tcBorders>
            <w:noWrap/>
          </w:tcPr>
          <w:p w14:paraId="26F44C51" w14:textId="77777777" w:rsidR="006D0E3E" w:rsidRPr="008E55FE" w:rsidRDefault="006D0E3E" w:rsidP="00870CA6">
            <w:pPr>
              <w:spacing w:after="0" w:line="240" w:lineRule="auto"/>
              <w:jc w:val="center"/>
              <w:rPr>
                <w:rFonts w:ascii="Times New Roman" w:hAnsi="Times New Roman" w:cs="Times New Roman"/>
                <w:color w:val="000000"/>
                <w:sz w:val="20"/>
                <w:szCs w:val="20"/>
              </w:rPr>
            </w:pPr>
          </w:p>
        </w:tc>
        <w:tc>
          <w:tcPr>
            <w:tcW w:w="1092" w:type="dxa"/>
            <w:tcBorders>
              <w:top w:val="nil"/>
              <w:left w:val="nil"/>
              <w:bottom w:val="single" w:sz="4" w:space="0" w:color="auto"/>
              <w:right w:val="single" w:sz="8" w:space="0" w:color="auto"/>
            </w:tcBorders>
            <w:noWrap/>
          </w:tcPr>
          <w:p w14:paraId="05208064" w14:textId="77777777" w:rsidR="006D0E3E" w:rsidRPr="008E55FE" w:rsidRDefault="006D0E3E" w:rsidP="00870CA6">
            <w:pPr>
              <w:spacing w:after="0" w:line="240" w:lineRule="auto"/>
              <w:jc w:val="center"/>
              <w:rPr>
                <w:rFonts w:ascii="Times New Roman" w:hAnsi="Times New Roman" w:cs="Times New Roman"/>
                <w:b/>
                <w:bCs/>
                <w:color w:val="000000"/>
                <w:sz w:val="20"/>
                <w:szCs w:val="20"/>
              </w:rPr>
            </w:pPr>
            <w:r w:rsidRPr="008E55FE">
              <w:rPr>
                <w:rFonts w:ascii="Times New Roman" w:hAnsi="Times New Roman" w:cs="Times New Roman"/>
                <w:b/>
                <w:bCs/>
                <w:color w:val="000000"/>
                <w:sz w:val="20"/>
                <w:szCs w:val="20"/>
              </w:rPr>
              <w:t>93</w:t>
            </w:r>
          </w:p>
        </w:tc>
        <w:tc>
          <w:tcPr>
            <w:tcW w:w="1311" w:type="dxa"/>
            <w:tcBorders>
              <w:top w:val="nil"/>
              <w:left w:val="single" w:sz="4" w:space="0" w:color="auto"/>
              <w:bottom w:val="single" w:sz="4" w:space="0" w:color="auto"/>
              <w:right w:val="single" w:sz="8" w:space="0" w:color="auto"/>
            </w:tcBorders>
            <w:noWrap/>
          </w:tcPr>
          <w:p w14:paraId="4AEA4250" w14:textId="77777777" w:rsidR="006D0E3E" w:rsidRPr="008E55FE" w:rsidRDefault="006D0E3E" w:rsidP="00870CA6">
            <w:pPr>
              <w:spacing w:after="0" w:line="240" w:lineRule="auto"/>
              <w:jc w:val="right"/>
              <w:rPr>
                <w:rFonts w:ascii="Times New Roman" w:hAnsi="Times New Roman" w:cs="Times New Roman"/>
                <w:b/>
                <w:bCs/>
                <w:color w:val="FF0000"/>
                <w:sz w:val="20"/>
                <w:szCs w:val="20"/>
              </w:rPr>
            </w:pPr>
            <w:r w:rsidRPr="008E55FE">
              <w:rPr>
                <w:rFonts w:ascii="Times New Roman" w:hAnsi="Times New Roman" w:cs="Times New Roman"/>
                <w:b/>
                <w:bCs/>
                <w:color w:val="FF0000"/>
                <w:sz w:val="20"/>
                <w:szCs w:val="20"/>
              </w:rPr>
              <w:t>3</w:t>
            </w:r>
          </w:p>
        </w:tc>
      </w:tr>
      <w:tr w:rsidR="006D0E3E" w:rsidRPr="008E55FE" w14:paraId="1FC74220" w14:textId="77777777" w:rsidTr="00870CA6">
        <w:trPr>
          <w:trHeight w:val="283"/>
        </w:trPr>
        <w:tc>
          <w:tcPr>
            <w:tcW w:w="1985" w:type="dxa"/>
            <w:tcBorders>
              <w:top w:val="nil"/>
              <w:left w:val="single" w:sz="8" w:space="0" w:color="auto"/>
              <w:bottom w:val="single" w:sz="4" w:space="0" w:color="auto"/>
              <w:right w:val="single" w:sz="4" w:space="0" w:color="auto"/>
            </w:tcBorders>
            <w:noWrap/>
            <w:hideMark/>
          </w:tcPr>
          <w:p w14:paraId="23A1569D" w14:textId="77777777" w:rsidR="006D0E3E" w:rsidRPr="008E55FE" w:rsidRDefault="006D0E3E" w:rsidP="00870CA6">
            <w:pPr>
              <w:spacing w:after="0" w:line="240" w:lineRule="auto"/>
              <w:rPr>
                <w:rFonts w:ascii="Times New Roman" w:hAnsi="Times New Roman" w:cs="Times New Roman"/>
                <w:color w:val="000000"/>
                <w:sz w:val="20"/>
                <w:szCs w:val="20"/>
              </w:rPr>
            </w:pPr>
            <w:r w:rsidRPr="008E55FE">
              <w:rPr>
                <w:rFonts w:ascii="Times New Roman" w:hAnsi="Times New Roman" w:cs="Times New Roman"/>
                <w:color w:val="000000"/>
                <w:sz w:val="20"/>
                <w:szCs w:val="20"/>
              </w:rPr>
              <w:t>Fish (dried)</w:t>
            </w:r>
          </w:p>
        </w:tc>
        <w:tc>
          <w:tcPr>
            <w:tcW w:w="1276" w:type="dxa"/>
            <w:tcBorders>
              <w:top w:val="nil"/>
              <w:left w:val="nil"/>
              <w:bottom w:val="single" w:sz="4" w:space="0" w:color="auto"/>
              <w:right w:val="nil"/>
            </w:tcBorders>
            <w:noWrap/>
            <w:hideMark/>
          </w:tcPr>
          <w:p w14:paraId="7F847CB4" w14:textId="77777777" w:rsidR="006D0E3E" w:rsidRPr="008E55FE" w:rsidRDefault="006D0E3E" w:rsidP="00870CA6">
            <w:pPr>
              <w:spacing w:after="0" w:line="240" w:lineRule="auto"/>
              <w:rPr>
                <w:rFonts w:ascii="Times New Roman" w:hAnsi="Times New Roman" w:cs="Times New Roman"/>
                <w:color w:val="000000"/>
                <w:sz w:val="20"/>
                <w:szCs w:val="20"/>
              </w:rPr>
            </w:pPr>
            <w:r w:rsidRPr="008E55FE">
              <w:rPr>
                <w:rFonts w:ascii="Times New Roman" w:hAnsi="Times New Roman" w:cs="Times New Roman"/>
                <w:color w:val="000000"/>
                <w:sz w:val="20"/>
                <w:szCs w:val="20"/>
              </w:rPr>
              <w:t>per bundle</w:t>
            </w:r>
          </w:p>
        </w:tc>
        <w:tc>
          <w:tcPr>
            <w:tcW w:w="999" w:type="dxa"/>
            <w:tcBorders>
              <w:top w:val="nil"/>
              <w:left w:val="single" w:sz="8" w:space="0" w:color="auto"/>
              <w:bottom w:val="single" w:sz="4" w:space="0" w:color="auto"/>
              <w:right w:val="single" w:sz="4" w:space="0" w:color="auto"/>
            </w:tcBorders>
            <w:noWrap/>
          </w:tcPr>
          <w:p w14:paraId="18B10406" w14:textId="77777777" w:rsidR="006D0E3E" w:rsidRPr="008E55FE" w:rsidRDefault="006D0E3E" w:rsidP="00870CA6">
            <w:pPr>
              <w:spacing w:after="0" w:line="240" w:lineRule="auto"/>
              <w:rPr>
                <w:rFonts w:ascii="Times New Roman" w:hAnsi="Times New Roman" w:cs="Times New Roman"/>
                <w:color w:val="000000"/>
                <w:sz w:val="20"/>
                <w:szCs w:val="20"/>
              </w:rPr>
            </w:pPr>
            <w:r w:rsidRPr="008E55FE">
              <w:rPr>
                <w:rFonts w:ascii="Times New Roman" w:hAnsi="Times New Roman" w:cs="Times New Roman"/>
                <w:color w:val="000000"/>
                <w:sz w:val="20"/>
                <w:szCs w:val="20"/>
              </w:rPr>
              <w:t>624</w:t>
            </w:r>
          </w:p>
        </w:tc>
        <w:tc>
          <w:tcPr>
            <w:tcW w:w="992" w:type="dxa"/>
            <w:tcBorders>
              <w:top w:val="nil"/>
              <w:left w:val="nil"/>
              <w:bottom w:val="single" w:sz="4" w:space="0" w:color="auto"/>
              <w:right w:val="single" w:sz="4" w:space="0" w:color="auto"/>
            </w:tcBorders>
            <w:noWrap/>
          </w:tcPr>
          <w:p w14:paraId="59F40CC1" w14:textId="77777777" w:rsidR="006D0E3E" w:rsidRPr="008E55FE" w:rsidRDefault="006D0E3E" w:rsidP="00870CA6">
            <w:pPr>
              <w:spacing w:after="0" w:line="240" w:lineRule="auto"/>
              <w:jc w:val="center"/>
              <w:rPr>
                <w:rFonts w:ascii="Times New Roman" w:hAnsi="Times New Roman" w:cs="Times New Roman"/>
                <w:color w:val="000000"/>
                <w:sz w:val="20"/>
                <w:szCs w:val="20"/>
              </w:rPr>
            </w:pPr>
            <w:r w:rsidRPr="008E55FE">
              <w:rPr>
                <w:rFonts w:ascii="Times New Roman" w:hAnsi="Times New Roman" w:cs="Times New Roman"/>
                <w:color w:val="000000"/>
                <w:sz w:val="20"/>
                <w:szCs w:val="20"/>
              </w:rPr>
              <w:t>624</w:t>
            </w:r>
          </w:p>
        </w:tc>
        <w:tc>
          <w:tcPr>
            <w:tcW w:w="992" w:type="dxa"/>
            <w:tcBorders>
              <w:top w:val="nil"/>
              <w:left w:val="nil"/>
              <w:bottom w:val="single" w:sz="4" w:space="0" w:color="auto"/>
              <w:right w:val="single" w:sz="4" w:space="0" w:color="auto"/>
            </w:tcBorders>
            <w:noWrap/>
          </w:tcPr>
          <w:p w14:paraId="029A3942" w14:textId="77777777" w:rsidR="006D0E3E" w:rsidRPr="008E55FE" w:rsidRDefault="006D0E3E" w:rsidP="00870CA6">
            <w:pPr>
              <w:spacing w:after="0" w:line="240" w:lineRule="auto"/>
              <w:jc w:val="right"/>
              <w:rPr>
                <w:rFonts w:ascii="Times New Roman" w:hAnsi="Times New Roman" w:cs="Times New Roman"/>
                <w:color w:val="000000"/>
                <w:sz w:val="20"/>
                <w:szCs w:val="20"/>
              </w:rPr>
            </w:pPr>
            <w:r w:rsidRPr="008E55FE">
              <w:rPr>
                <w:rFonts w:ascii="Times New Roman" w:hAnsi="Times New Roman" w:cs="Times New Roman"/>
                <w:color w:val="000000"/>
                <w:sz w:val="20"/>
                <w:szCs w:val="20"/>
              </w:rPr>
              <w:t>624</w:t>
            </w:r>
          </w:p>
        </w:tc>
        <w:tc>
          <w:tcPr>
            <w:tcW w:w="992" w:type="dxa"/>
            <w:tcBorders>
              <w:top w:val="nil"/>
              <w:left w:val="nil"/>
              <w:bottom w:val="single" w:sz="4" w:space="0" w:color="auto"/>
              <w:right w:val="single" w:sz="4" w:space="0" w:color="auto"/>
            </w:tcBorders>
            <w:noWrap/>
          </w:tcPr>
          <w:p w14:paraId="71935717" w14:textId="77777777" w:rsidR="006D0E3E" w:rsidRPr="008E55FE" w:rsidRDefault="006D0E3E" w:rsidP="00870CA6">
            <w:pPr>
              <w:spacing w:after="0" w:line="240" w:lineRule="auto"/>
              <w:jc w:val="right"/>
              <w:rPr>
                <w:rFonts w:ascii="Times New Roman" w:hAnsi="Times New Roman" w:cs="Times New Roman"/>
                <w:color w:val="000000"/>
                <w:sz w:val="20"/>
                <w:szCs w:val="20"/>
              </w:rPr>
            </w:pPr>
            <w:r w:rsidRPr="008E55FE">
              <w:rPr>
                <w:rFonts w:ascii="Times New Roman" w:hAnsi="Times New Roman" w:cs="Times New Roman"/>
                <w:color w:val="000000"/>
                <w:sz w:val="20"/>
                <w:szCs w:val="20"/>
              </w:rPr>
              <w:t>720</w:t>
            </w:r>
          </w:p>
        </w:tc>
        <w:tc>
          <w:tcPr>
            <w:tcW w:w="993" w:type="dxa"/>
            <w:tcBorders>
              <w:top w:val="nil"/>
              <w:left w:val="nil"/>
              <w:bottom w:val="single" w:sz="4" w:space="0" w:color="auto"/>
              <w:right w:val="single" w:sz="8" w:space="0" w:color="auto"/>
            </w:tcBorders>
            <w:noWrap/>
          </w:tcPr>
          <w:p w14:paraId="3C80FD73" w14:textId="77777777" w:rsidR="006D0E3E" w:rsidRPr="008E55FE" w:rsidRDefault="006D0E3E" w:rsidP="00870CA6">
            <w:pPr>
              <w:spacing w:after="0" w:line="240" w:lineRule="auto"/>
              <w:jc w:val="center"/>
              <w:rPr>
                <w:rFonts w:ascii="Times New Roman" w:hAnsi="Times New Roman" w:cs="Times New Roman"/>
                <w:color w:val="000000"/>
                <w:sz w:val="20"/>
                <w:szCs w:val="20"/>
              </w:rPr>
            </w:pPr>
          </w:p>
        </w:tc>
        <w:tc>
          <w:tcPr>
            <w:tcW w:w="1092" w:type="dxa"/>
            <w:tcBorders>
              <w:top w:val="nil"/>
              <w:left w:val="nil"/>
              <w:bottom w:val="single" w:sz="4" w:space="0" w:color="auto"/>
              <w:right w:val="single" w:sz="8" w:space="0" w:color="auto"/>
            </w:tcBorders>
            <w:noWrap/>
          </w:tcPr>
          <w:p w14:paraId="3B880B81" w14:textId="77777777" w:rsidR="006D0E3E" w:rsidRPr="008E55FE" w:rsidRDefault="006D0E3E" w:rsidP="00870CA6">
            <w:pPr>
              <w:spacing w:after="0" w:line="240" w:lineRule="auto"/>
              <w:jc w:val="center"/>
              <w:rPr>
                <w:rFonts w:ascii="Times New Roman" w:hAnsi="Times New Roman" w:cs="Times New Roman"/>
                <w:b/>
                <w:bCs/>
                <w:color w:val="000000"/>
                <w:sz w:val="20"/>
                <w:szCs w:val="20"/>
              </w:rPr>
            </w:pPr>
            <w:r w:rsidRPr="008E55FE">
              <w:rPr>
                <w:rFonts w:ascii="Times New Roman" w:hAnsi="Times New Roman" w:cs="Times New Roman"/>
                <w:b/>
                <w:bCs/>
                <w:color w:val="000000"/>
                <w:sz w:val="20"/>
                <w:szCs w:val="20"/>
              </w:rPr>
              <w:t>648</w:t>
            </w:r>
          </w:p>
        </w:tc>
        <w:tc>
          <w:tcPr>
            <w:tcW w:w="1311" w:type="dxa"/>
            <w:tcBorders>
              <w:top w:val="nil"/>
              <w:left w:val="single" w:sz="4" w:space="0" w:color="auto"/>
              <w:bottom w:val="single" w:sz="4" w:space="0" w:color="auto"/>
              <w:right w:val="single" w:sz="8" w:space="0" w:color="auto"/>
            </w:tcBorders>
            <w:noWrap/>
          </w:tcPr>
          <w:p w14:paraId="6D2E2ED3" w14:textId="77777777" w:rsidR="006D0E3E" w:rsidRPr="008E55FE" w:rsidRDefault="006D0E3E" w:rsidP="00870CA6">
            <w:pPr>
              <w:spacing w:after="0" w:line="240" w:lineRule="auto"/>
              <w:jc w:val="right"/>
              <w:rPr>
                <w:rFonts w:ascii="Times New Roman" w:hAnsi="Times New Roman" w:cs="Times New Roman"/>
                <w:b/>
                <w:bCs/>
                <w:color w:val="FF0000"/>
                <w:sz w:val="20"/>
                <w:szCs w:val="20"/>
              </w:rPr>
            </w:pPr>
            <w:r w:rsidRPr="008E55FE">
              <w:rPr>
                <w:rFonts w:ascii="Times New Roman" w:hAnsi="Times New Roman" w:cs="Times New Roman"/>
                <w:b/>
                <w:bCs/>
                <w:color w:val="FF0000"/>
                <w:sz w:val="20"/>
                <w:szCs w:val="20"/>
              </w:rPr>
              <w:t>5</w:t>
            </w:r>
          </w:p>
        </w:tc>
      </w:tr>
      <w:tr w:rsidR="006D0E3E" w:rsidRPr="008E55FE" w14:paraId="53F6447E" w14:textId="77777777" w:rsidTr="00870CA6">
        <w:trPr>
          <w:trHeight w:val="283"/>
        </w:trPr>
        <w:tc>
          <w:tcPr>
            <w:tcW w:w="1985" w:type="dxa"/>
            <w:tcBorders>
              <w:top w:val="nil"/>
              <w:left w:val="single" w:sz="8" w:space="0" w:color="auto"/>
              <w:bottom w:val="single" w:sz="4" w:space="0" w:color="auto"/>
              <w:right w:val="single" w:sz="4" w:space="0" w:color="auto"/>
            </w:tcBorders>
            <w:noWrap/>
            <w:hideMark/>
          </w:tcPr>
          <w:p w14:paraId="3A4087A3" w14:textId="77777777" w:rsidR="006D0E3E" w:rsidRPr="008E55FE" w:rsidRDefault="006D0E3E" w:rsidP="00870CA6">
            <w:pPr>
              <w:spacing w:after="0" w:line="240" w:lineRule="auto"/>
              <w:rPr>
                <w:rFonts w:ascii="Times New Roman" w:hAnsi="Times New Roman" w:cs="Times New Roman"/>
                <w:color w:val="000000"/>
                <w:sz w:val="20"/>
                <w:szCs w:val="20"/>
              </w:rPr>
            </w:pPr>
            <w:r w:rsidRPr="008E55FE">
              <w:rPr>
                <w:rFonts w:ascii="Times New Roman" w:hAnsi="Times New Roman" w:cs="Times New Roman"/>
                <w:color w:val="000000"/>
                <w:sz w:val="20"/>
                <w:szCs w:val="20"/>
              </w:rPr>
              <w:t>Fish (fresh)</w:t>
            </w:r>
          </w:p>
        </w:tc>
        <w:tc>
          <w:tcPr>
            <w:tcW w:w="1276" w:type="dxa"/>
            <w:tcBorders>
              <w:top w:val="nil"/>
              <w:left w:val="nil"/>
              <w:bottom w:val="single" w:sz="4" w:space="0" w:color="auto"/>
              <w:right w:val="nil"/>
            </w:tcBorders>
            <w:noWrap/>
            <w:hideMark/>
          </w:tcPr>
          <w:p w14:paraId="58A05307" w14:textId="77777777" w:rsidR="006D0E3E" w:rsidRPr="008E55FE" w:rsidRDefault="006D0E3E" w:rsidP="00870CA6">
            <w:pPr>
              <w:spacing w:after="0" w:line="240" w:lineRule="auto"/>
              <w:rPr>
                <w:rFonts w:ascii="Times New Roman" w:hAnsi="Times New Roman" w:cs="Times New Roman"/>
                <w:color w:val="000000"/>
                <w:sz w:val="20"/>
                <w:szCs w:val="20"/>
              </w:rPr>
            </w:pPr>
            <w:r w:rsidRPr="008E55FE">
              <w:rPr>
                <w:rFonts w:ascii="Times New Roman" w:hAnsi="Times New Roman" w:cs="Times New Roman"/>
                <w:color w:val="000000"/>
                <w:sz w:val="20"/>
                <w:szCs w:val="20"/>
              </w:rPr>
              <w:t>per bundle</w:t>
            </w:r>
          </w:p>
        </w:tc>
        <w:tc>
          <w:tcPr>
            <w:tcW w:w="999" w:type="dxa"/>
            <w:tcBorders>
              <w:top w:val="nil"/>
              <w:left w:val="single" w:sz="8" w:space="0" w:color="auto"/>
              <w:bottom w:val="single" w:sz="4" w:space="0" w:color="auto"/>
              <w:right w:val="single" w:sz="4" w:space="0" w:color="auto"/>
            </w:tcBorders>
            <w:noWrap/>
          </w:tcPr>
          <w:p w14:paraId="199E1314" w14:textId="77777777" w:rsidR="006D0E3E" w:rsidRPr="008E55FE" w:rsidRDefault="006D0E3E" w:rsidP="00870CA6">
            <w:pPr>
              <w:spacing w:after="0" w:line="240" w:lineRule="auto"/>
              <w:jc w:val="right"/>
              <w:rPr>
                <w:rFonts w:ascii="Times New Roman" w:hAnsi="Times New Roman" w:cs="Times New Roman"/>
                <w:color w:val="000000"/>
                <w:sz w:val="20"/>
                <w:szCs w:val="20"/>
              </w:rPr>
            </w:pPr>
            <w:r w:rsidRPr="008E55FE">
              <w:rPr>
                <w:rFonts w:ascii="Times New Roman" w:hAnsi="Times New Roman" w:cs="Times New Roman"/>
                <w:color w:val="000000"/>
                <w:sz w:val="20"/>
                <w:szCs w:val="20"/>
              </w:rPr>
              <w:t>250</w:t>
            </w:r>
          </w:p>
        </w:tc>
        <w:tc>
          <w:tcPr>
            <w:tcW w:w="992" w:type="dxa"/>
            <w:tcBorders>
              <w:top w:val="nil"/>
              <w:left w:val="nil"/>
              <w:bottom w:val="single" w:sz="4" w:space="0" w:color="auto"/>
              <w:right w:val="single" w:sz="4" w:space="0" w:color="auto"/>
            </w:tcBorders>
            <w:noWrap/>
          </w:tcPr>
          <w:p w14:paraId="604EB071" w14:textId="77777777" w:rsidR="006D0E3E" w:rsidRPr="008E55FE" w:rsidRDefault="006D0E3E" w:rsidP="00870CA6">
            <w:pPr>
              <w:spacing w:after="0" w:line="240" w:lineRule="auto"/>
              <w:jc w:val="right"/>
              <w:rPr>
                <w:rFonts w:ascii="Times New Roman" w:hAnsi="Times New Roman" w:cs="Times New Roman"/>
                <w:color w:val="000000"/>
                <w:sz w:val="20"/>
                <w:szCs w:val="20"/>
              </w:rPr>
            </w:pPr>
            <w:r w:rsidRPr="008E55FE">
              <w:rPr>
                <w:rFonts w:ascii="Times New Roman" w:hAnsi="Times New Roman" w:cs="Times New Roman"/>
                <w:color w:val="000000"/>
                <w:sz w:val="20"/>
                <w:szCs w:val="20"/>
              </w:rPr>
              <w:t>246</w:t>
            </w:r>
          </w:p>
        </w:tc>
        <w:tc>
          <w:tcPr>
            <w:tcW w:w="992" w:type="dxa"/>
            <w:tcBorders>
              <w:top w:val="nil"/>
              <w:left w:val="nil"/>
              <w:bottom w:val="single" w:sz="4" w:space="0" w:color="auto"/>
              <w:right w:val="single" w:sz="4" w:space="0" w:color="auto"/>
            </w:tcBorders>
            <w:noWrap/>
          </w:tcPr>
          <w:p w14:paraId="45D3D882" w14:textId="77777777" w:rsidR="006D0E3E" w:rsidRPr="008E55FE" w:rsidRDefault="006D0E3E" w:rsidP="00870CA6">
            <w:pPr>
              <w:spacing w:after="0" w:line="240" w:lineRule="auto"/>
              <w:jc w:val="right"/>
              <w:rPr>
                <w:rFonts w:ascii="Times New Roman" w:hAnsi="Times New Roman" w:cs="Times New Roman"/>
                <w:color w:val="000000"/>
                <w:sz w:val="20"/>
                <w:szCs w:val="20"/>
              </w:rPr>
            </w:pPr>
            <w:r w:rsidRPr="008E55FE">
              <w:rPr>
                <w:rFonts w:ascii="Times New Roman" w:hAnsi="Times New Roman" w:cs="Times New Roman"/>
                <w:color w:val="000000"/>
                <w:sz w:val="20"/>
                <w:szCs w:val="20"/>
              </w:rPr>
              <w:t>250</w:t>
            </w:r>
          </w:p>
        </w:tc>
        <w:tc>
          <w:tcPr>
            <w:tcW w:w="992" w:type="dxa"/>
            <w:tcBorders>
              <w:top w:val="nil"/>
              <w:left w:val="nil"/>
              <w:bottom w:val="single" w:sz="4" w:space="0" w:color="auto"/>
              <w:right w:val="single" w:sz="4" w:space="0" w:color="auto"/>
            </w:tcBorders>
            <w:noWrap/>
          </w:tcPr>
          <w:p w14:paraId="6B25DDEC" w14:textId="77777777" w:rsidR="006D0E3E" w:rsidRPr="008E55FE" w:rsidRDefault="006D0E3E" w:rsidP="00870CA6">
            <w:pPr>
              <w:spacing w:after="0" w:line="240" w:lineRule="auto"/>
              <w:jc w:val="right"/>
              <w:rPr>
                <w:rFonts w:ascii="Times New Roman" w:hAnsi="Times New Roman" w:cs="Times New Roman"/>
                <w:color w:val="000000"/>
                <w:sz w:val="20"/>
                <w:szCs w:val="20"/>
              </w:rPr>
            </w:pPr>
            <w:r w:rsidRPr="008E55FE">
              <w:rPr>
                <w:rFonts w:ascii="Times New Roman" w:hAnsi="Times New Roman" w:cs="Times New Roman"/>
                <w:color w:val="000000"/>
                <w:sz w:val="20"/>
                <w:szCs w:val="20"/>
              </w:rPr>
              <w:t>200</w:t>
            </w:r>
          </w:p>
        </w:tc>
        <w:tc>
          <w:tcPr>
            <w:tcW w:w="993" w:type="dxa"/>
            <w:tcBorders>
              <w:top w:val="nil"/>
              <w:left w:val="nil"/>
              <w:bottom w:val="single" w:sz="4" w:space="0" w:color="auto"/>
              <w:right w:val="single" w:sz="8" w:space="0" w:color="auto"/>
            </w:tcBorders>
            <w:noWrap/>
          </w:tcPr>
          <w:p w14:paraId="26BF99C0" w14:textId="77777777" w:rsidR="006D0E3E" w:rsidRPr="008E55FE" w:rsidRDefault="006D0E3E" w:rsidP="00870CA6">
            <w:pPr>
              <w:spacing w:after="0" w:line="240" w:lineRule="auto"/>
              <w:jc w:val="right"/>
              <w:rPr>
                <w:rFonts w:ascii="Times New Roman" w:hAnsi="Times New Roman" w:cs="Times New Roman"/>
                <w:color w:val="000000"/>
                <w:sz w:val="20"/>
                <w:szCs w:val="20"/>
              </w:rPr>
            </w:pPr>
          </w:p>
        </w:tc>
        <w:tc>
          <w:tcPr>
            <w:tcW w:w="1092" w:type="dxa"/>
            <w:tcBorders>
              <w:top w:val="nil"/>
              <w:left w:val="nil"/>
              <w:bottom w:val="single" w:sz="4" w:space="0" w:color="auto"/>
              <w:right w:val="single" w:sz="8" w:space="0" w:color="auto"/>
            </w:tcBorders>
            <w:noWrap/>
          </w:tcPr>
          <w:p w14:paraId="1F7A2DB3" w14:textId="77777777" w:rsidR="006D0E3E" w:rsidRPr="008E55FE" w:rsidRDefault="006D0E3E" w:rsidP="00870CA6">
            <w:pPr>
              <w:spacing w:after="0" w:line="240" w:lineRule="auto"/>
              <w:jc w:val="right"/>
              <w:rPr>
                <w:rFonts w:ascii="Times New Roman" w:hAnsi="Times New Roman" w:cs="Times New Roman"/>
                <w:b/>
                <w:bCs/>
                <w:color w:val="000000"/>
                <w:sz w:val="20"/>
                <w:szCs w:val="20"/>
              </w:rPr>
            </w:pPr>
            <w:r w:rsidRPr="008E55FE">
              <w:rPr>
                <w:rFonts w:ascii="Times New Roman" w:hAnsi="Times New Roman" w:cs="Times New Roman"/>
                <w:b/>
                <w:bCs/>
                <w:color w:val="000000"/>
                <w:sz w:val="20"/>
                <w:szCs w:val="20"/>
              </w:rPr>
              <w:t>237</w:t>
            </w:r>
          </w:p>
        </w:tc>
        <w:tc>
          <w:tcPr>
            <w:tcW w:w="1311" w:type="dxa"/>
            <w:tcBorders>
              <w:top w:val="nil"/>
              <w:left w:val="single" w:sz="4" w:space="0" w:color="auto"/>
              <w:bottom w:val="single" w:sz="4" w:space="0" w:color="auto"/>
              <w:right w:val="single" w:sz="8" w:space="0" w:color="auto"/>
            </w:tcBorders>
            <w:noWrap/>
          </w:tcPr>
          <w:p w14:paraId="2D37E26D" w14:textId="77777777" w:rsidR="006D0E3E" w:rsidRPr="008E55FE" w:rsidRDefault="006D0E3E" w:rsidP="00870CA6">
            <w:pPr>
              <w:spacing w:after="0" w:line="240" w:lineRule="auto"/>
              <w:jc w:val="right"/>
              <w:rPr>
                <w:rFonts w:ascii="Times New Roman" w:hAnsi="Times New Roman" w:cs="Times New Roman"/>
                <w:b/>
                <w:bCs/>
                <w:color w:val="FF0000"/>
                <w:sz w:val="20"/>
                <w:szCs w:val="20"/>
              </w:rPr>
            </w:pPr>
            <w:r w:rsidRPr="008E55FE">
              <w:rPr>
                <w:rFonts w:ascii="Times New Roman" w:hAnsi="Times New Roman" w:cs="Times New Roman"/>
                <w:b/>
                <w:bCs/>
                <w:color w:val="FF0000"/>
                <w:sz w:val="20"/>
                <w:szCs w:val="20"/>
              </w:rPr>
              <w:t>5</w:t>
            </w:r>
          </w:p>
        </w:tc>
      </w:tr>
      <w:tr w:rsidR="006D0E3E" w:rsidRPr="008E55FE" w14:paraId="239FC75F" w14:textId="77777777" w:rsidTr="00870CA6">
        <w:trPr>
          <w:trHeight w:val="283"/>
        </w:trPr>
        <w:tc>
          <w:tcPr>
            <w:tcW w:w="1985" w:type="dxa"/>
            <w:tcBorders>
              <w:top w:val="nil"/>
              <w:left w:val="single" w:sz="8" w:space="0" w:color="auto"/>
              <w:bottom w:val="single" w:sz="4" w:space="0" w:color="auto"/>
              <w:right w:val="single" w:sz="4" w:space="0" w:color="auto"/>
            </w:tcBorders>
            <w:noWrap/>
          </w:tcPr>
          <w:p w14:paraId="29AE67E6" w14:textId="77777777" w:rsidR="006D0E3E" w:rsidRPr="008E55FE" w:rsidRDefault="006D0E3E" w:rsidP="00870CA6">
            <w:pPr>
              <w:spacing w:after="0" w:line="240" w:lineRule="auto"/>
              <w:rPr>
                <w:rFonts w:ascii="Times New Roman" w:hAnsi="Times New Roman" w:cs="Times New Roman"/>
                <w:color w:val="000000"/>
                <w:sz w:val="20"/>
                <w:szCs w:val="20"/>
              </w:rPr>
            </w:pPr>
            <w:r w:rsidRPr="008E55FE">
              <w:rPr>
                <w:rFonts w:ascii="Times New Roman" w:hAnsi="Times New Roman" w:cs="Times New Roman"/>
                <w:color w:val="000000"/>
                <w:sz w:val="20"/>
                <w:szCs w:val="20"/>
              </w:rPr>
              <w:t>Fish (dried)</w:t>
            </w:r>
          </w:p>
        </w:tc>
        <w:tc>
          <w:tcPr>
            <w:tcW w:w="1276" w:type="dxa"/>
            <w:tcBorders>
              <w:top w:val="nil"/>
              <w:left w:val="nil"/>
              <w:bottom w:val="single" w:sz="4" w:space="0" w:color="auto"/>
              <w:right w:val="nil"/>
            </w:tcBorders>
            <w:noWrap/>
          </w:tcPr>
          <w:p w14:paraId="22D49908" w14:textId="77777777" w:rsidR="006D0E3E" w:rsidRPr="008E55FE" w:rsidRDefault="006D0E3E" w:rsidP="00870CA6">
            <w:pPr>
              <w:spacing w:after="0" w:line="240" w:lineRule="auto"/>
              <w:rPr>
                <w:rFonts w:ascii="Times New Roman" w:hAnsi="Times New Roman" w:cs="Times New Roman"/>
                <w:color w:val="000000"/>
                <w:sz w:val="20"/>
                <w:szCs w:val="20"/>
              </w:rPr>
            </w:pPr>
            <w:r w:rsidRPr="008E55FE">
              <w:rPr>
                <w:rFonts w:ascii="Times New Roman" w:hAnsi="Times New Roman" w:cs="Times New Roman"/>
                <w:color w:val="000000"/>
                <w:sz w:val="20"/>
                <w:szCs w:val="20"/>
              </w:rPr>
              <w:t>Per pieces</w:t>
            </w:r>
          </w:p>
        </w:tc>
        <w:tc>
          <w:tcPr>
            <w:tcW w:w="999" w:type="dxa"/>
            <w:tcBorders>
              <w:top w:val="nil"/>
              <w:left w:val="single" w:sz="8" w:space="0" w:color="auto"/>
              <w:bottom w:val="single" w:sz="4" w:space="0" w:color="auto"/>
              <w:right w:val="single" w:sz="4" w:space="0" w:color="auto"/>
            </w:tcBorders>
            <w:noWrap/>
          </w:tcPr>
          <w:p w14:paraId="50FF7D68" w14:textId="77777777" w:rsidR="006D0E3E" w:rsidRPr="008E55FE" w:rsidRDefault="006D0E3E" w:rsidP="00870CA6">
            <w:pPr>
              <w:spacing w:after="0" w:line="240" w:lineRule="auto"/>
              <w:jc w:val="right"/>
              <w:rPr>
                <w:rFonts w:ascii="Times New Roman" w:hAnsi="Times New Roman" w:cs="Times New Roman"/>
                <w:color w:val="000000"/>
                <w:sz w:val="20"/>
                <w:szCs w:val="20"/>
              </w:rPr>
            </w:pPr>
            <w:r w:rsidRPr="008E55FE">
              <w:rPr>
                <w:rFonts w:ascii="Times New Roman" w:hAnsi="Times New Roman" w:cs="Times New Roman"/>
                <w:color w:val="000000"/>
                <w:sz w:val="20"/>
                <w:szCs w:val="20"/>
              </w:rPr>
              <w:t>60</w:t>
            </w:r>
          </w:p>
        </w:tc>
        <w:tc>
          <w:tcPr>
            <w:tcW w:w="992" w:type="dxa"/>
            <w:tcBorders>
              <w:top w:val="nil"/>
              <w:left w:val="nil"/>
              <w:bottom w:val="single" w:sz="4" w:space="0" w:color="auto"/>
              <w:right w:val="single" w:sz="4" w:space="0" w:color="auto"/>
            </w:tcBorders>
            <w:noWrap/>
          </w:tcPr>
          <w:p w14:paraId="747ACCC7" w14:textId="77777777" w:rsidR="006D0E3E" w:rsidRPr="008E55FE" w:rsidRDefault="006D0E3E" w:rsidP="00870CA6">
            <w:pPr>
              <w:spacing w:after="0" w:line="240" w:lineRule="auto"/>
              <w:jc w:val="right"/>
              <w:rPr>
                <w:rFonts w:ascii="Times New Roman" w:hAnsi="Times New Roman" w:cs="Times New Roman"/>
                <w:color w:val="000000"/>
                <w:sz w:val="20"/>
                <w:szCs w:val="20"/>
              </w:rPr>
            </w:pPr>
            <w:r w:rsidRPr="008E55FE">
              <w:rPr>
                <w:rFonts w:ascii="Times New Roman" w:hAnsi="Times New Roman" w:cs="Times New Roman"/>
                <w:color w:val="000000"/>
                <w:sz w:val="20"/>
                <w:szCs w:val="20"/>
              </w:rPr>
              <w:t>60</w:t>
            </w:r>
          </w:p>
        </w:tc>
        <w:tc>
          <w:tcPr>
            <w:tcW w:w="992" w:type="dxa"/>
            <w:tcBorders>
              <w:top w:val="nil"/>
              <w:left w:val="nil"/>
              <w:bottom w:val="single" w:sz="4" w:space="0" w:color="auto"/>
              <w:right w:val="single" w:sz="4" w:space="0" w:color="auto"/>
            </w:tcBorders>
            <w:noWrap/>
          </w:tcPr>
          <w:p w14:paraId="260EF1DE" w14:textId="77777777" w:rsidR="006D0E3E" w:rsidRPr="008E55FE" w:rsidRDefault="006D0E3E" w:rsidP="00870CA6">
            <w:pPr>
              <w:spacing w:after="0" w:line="240" w:lineRule="auto"/>
              <w:jc w:val="right"/>
              <w:rPr>
                <w:rFonts w:ascii="Times New Roman" w:hAnsi="Times New Roman" w:cs="Times New Roman"/>
                <w:color w:val="000000"/>
                <w:sz w:val="20"/>
                <w:szCs w:val="20"/>
              </w:rPr>
            </w:pPr>
            <w:r w:rsidRPr="008E55FE">
              <w:rPr>
                <w:rFonts w:ascii="Times New Roman" w:hAnsi="Times New Roman" w:cs="Times New Roman"/>
                <w:color w:val="000000"/>
                <w:sz w:val="20"/>
                <w:szCs w:val="20"/>
              </w:rPr>
              <w:t>60</w:t>
            </w:r>
          </w:p>
        </w:tc>
        <w:tc>
          <w:tcPr>
            <w:tcW w:w="992" w:type="dxa"/>
            <w:tcBorders>
              <w:top w:val="nil"/>
              <w:left w:val="nil"/>
              <w:bottom w:val="single" w:sz="4" w:space="0" w:color="auto"/>
              <w:right w:val="single" w:sz="4" w:space="0" w:color="auto"/>
            </w:tcBorders>
            <w:noWrap/>
          </w:tcPr>
          <w:p w14:paraId="2661A9FE" w14:textId="77777777" w:rsidR="006D0E3E" w:rsidRPr="008E55FE" w:rsidRDefault="006D0E3E" w:rsidP="00870CA6">
            <w:pPr>
              <w:spacing w:after="0" w:line="240" w:lineRule="auto"/>
              <w:jc w:val="right"/>
              <w:rPr>
                <w:rFonts w:ascii="Times New Roman" w:hAnsi="Times New Roman" w:cs="Times New Roman"/>
                <w:color w:val="000000"/>
                <w:sz w:val="20"/>
                <w:szCs w:val="20"/>
              </w:rPr>
            </w:pPr>
            <w:r w:rsidRPr="008E55FE">
              <w:rPr>
                <w:rFonts w:ascii="Times New Roman" w:hAnsi="Times New Roman" w:cs="Times New Roman"/>
                <w:color w:val="000000"/>
                <w:sz w:val="20"/>
                <w:szCs w:val="20"/>
              </w:rPr>
              <w:t>60</w:t>
            </w:r>
          </w:p>
        </w:tc>
        <w:tc>
          <w:tcPr>
            <w:tcW w:w="993" w:type="dxa"/>
            <w:tcBorders>
              <w:top w:val="nil"/>
              <w:left w:val="nil"/>
              <w:bottom w:val="single" w:sz="4" w:space="0" w:color="auto"/>
              <w:right w:val="single" w:sz="8" w:space="0" w:color="auto"/>
            </w:tcBorders>
            <w:noWrap/>
          </w:tcPr>
          <w:p w14:paraId="0BC32EAC" w14:textId="77777777" w:rsidR="006D0E3E" w:rsidRPr="008E55FE" w:rsidRDefault="006D0E3E" w:rsidP="00870CA6">
            <w:pPr>
              <w:spacing w:after="0" w:line="240" w:lineRule="auto"/>
              <w:jc w:val="right"/>
              <w:rPr>
                <w:rFonts w:ascii="Times New Roman" w:hAnsi="Times New Roman" w:cs="Times New Roman"/>
                <w:color w:val="000000"/>
                <w:sz w:val="20"/>
                <w:szCs w:val="20"/>
              </w:rPr>
            </w:pPr>
          </w:p>
        </w:tc>
        <w:tc>
          <w:tcPr>
            <w:tcW w:w="1092" w:type="dxa"/>
            <w:tcBorders>
              <w:top w:val="nil"/>
              <w:left w:val="nil"/>
              <w:bottom w:val="single" w:sz="4" w:space="0" w:color="auto"/>
              <w:right w:val="single" w:sz="8" w:space="0" w:color="auto"/>
            </w:tcBorders>
            <w:noWrap/>
          </w:tcPr>
          <w:p w14:paraId="59E23534" w14:textId="77777777" w:rsidR="006D0E3E" w:rsidRPr="008E55FE" w:rsidRDefault="006D0E3E" w:rsidP="00870CA6">
            <w:pPr>
              <w:spacing w:after="0" w:line="240" w:lineRule="auto"/>
              <w:jc w:val="center"/>
              <w:rPr>
                <w:rFonts w:ascii="Times New Roman" w:hAnsi="Times New Roman" w:cs="Times New Roman"/>
                <w:b/>
                <w:bCs/>
                <w:color w:val="000000"/>
                <w:sz w:val="20"/>
                <w:szCs w:val="20"/>
              </w:rPr>
            </w:pPr>
            <w:r w:rsidRPr="008E55FE">
              <w:rPr>
                <w:rFonts w:ascii="Times New Roman" w:hAnsi="Times New Roman" w:cs="Times New Roman"/>
                <w:b/>
                <w:bCs/>
                <w:color w:val="000000"/>
                <w:sz w:val="20"/>
                <w:szCs w:val="20"/>
              </w:rPr>
              <w:t>60</w:t>
            </w:r>
          </w:p>
        </w:tc>
        <w:tc>
          <w:tcPr>
            <w:tcW w:w="1311" w:type="dxa"/>
            <w:tcBorders>
              <w:top w:val="nil"/>
              <w:left w:val="single" w:sz="4" w:space="0" w:color="auto"/>
              <w:bottom w:val="single" w:sz="4" w:space="0" w:color="auto"/>
              <w:right w:val="single" w:sz="8" w:space="0" w:color="auto"/>
            </w:tcBorders>
            <w:noWrap/>
          </w:tcPr>
          <w:p w14:paraId="561FF8FC" w14:textId="77777777" w:rsidR="006D0E3E" w:rsidRPr="008E55FE" w:rsidRDefault="006D0E3E" w:rsidP="00870CA6">
            <w:pPr>
              <w:spacing w:after="0" w:line="240" w:lineRule="auto"/>
              <w:jc w:val="right"/>
              <w:rPr>
                <w:rFonts w:ascii="Times New Roman" w:hAnsi="Times New Roman" w:cs="Times New Roman"/>
                <w:b/>
                <w:bCs/>
                <w:color w:val="FF0000"/>
                <w:sz w:val="20"/>
                <w:szCs w:val="20"/>
              </w:rPr>
            </w:pPr>
            <w:r w:rsidRPr="008E55FE">
              <w:rPr>
                <w:rFonts w:ascii="Times New Roman" w:hAnsi="Times New Roman" w:cs="Times New Roman"/>
                <w:b/>
                <w:bCs/>
                <w:color w:val="FF0000"/>
                <w:sz w:val="20"/>
                <w:szCs w:val="20"/>
              </w:rPr>
              <w:t>5</w:t>
            </w:r>
          </w:p>
        </w:tc>
      </w:tr>
      <w:tr w:rsidR="006D0E3E" w:rsidRPr="008E55FE" w14:paraId="3BD2B4F5" w14:textId="77777777" w:rsidTr="00870CA6">
        <w:trPr>
          <w:trHeight w:val="283"/>
        </w:trPr>
        <w:tc>
          <w:tcPr>
            <w:tcW w:w="1985" w:type="dxa"/>
            <w:tcBorders>
              <w:top w:val="nil"/>
              <w:left w:val="single" w:sz="8" w:space="0" w:color="auto"/>
              <w:bottom w:val="single" w:sz="4" w:space="0" w:color="auto"/>
              <w:right w:val="single" w:sz="4" w:space="0" w:color="auto"/>
            </w:tcBorders>
            <w:noWrap/>
          </w:tcPr>
          <w:p w14:paraId="43B04999" w14:textId="77777777" w:rsidR="006D0E3E" w:rsidRPr="008E55FE" w:rsidRDefault="006D0E3E" w:rsidP="00870CA6">
            <w:pPr>
              <w:spacing w:after="0" w:line="240" w:lineRule="auto"/>
              <w:rPr>
                <w:rFonts w:ascii="Times New Roman" w:hAnsi="Times New Roman" w:cs="Times New Roman"/>
                <w:color w:val="000000"/>
                <w:sz w:val="20"/>
                <w:szCs w:val="20"/>
              </w:rPr>
            </w:pPr>
            <w:r w:rsidRPr="008E55FE">
              <w:rPr>
                <w:rFonts w:ascii="Times New Roman" w:hAnsi="Times New Roman" w:cs="Times New Roman"/>
                <w:color w:val="000000"/>
                <w:sz w:val="20"/>
                <w:szCs w:val="20"/>
              </w:rPr>
              <w:t>Fish (fresh)</w:t>
            </w:r>
          </w:p>
        </w:tc>
        <w:tc>
          <w:tcPr>
            <w:tcW w:w="1276" w:type="dxa"/>
            <w:tcBorders>
              <w:top w:val="nil"/>
              <w:left w:val="nil"/>
              <w:bottom w:val="single" w:sz="4" w:space="0" w:color="auto"/>
              <w:right w:val="nil"/>
            </w:tcBorders>
            <w:noWrap/>
          </w:tcPr>
          <w:p w14:paraId="5D04545D" w14:textId="77777777" w:rsidR="006D0E3E" w:rsidRPr="008E55FE" w:rsidRDefault="006D0E3E" w:rsidP="00870CA6">
            <w:pPr>
              <w:spacing w:after="0" w:line="240" w:lineRule="auto"/>
              <w:rPr>
                <w:rFonts w:ascii="Times New Roman" w:hAnsi="Times New Roman" w:cs="Times New Roman"/>
                <w:color w:val="000000"/>
                <w:sz w:val="20"/>
                <w:szCs w:val="20"/>
              </w:rPr>
            </w:pPr>
            <w:r w:rsidRPr="008E55FE">
              <w:rPr>
                <w:rFonts w:ascii="Times New Roman" w:hAnsi="Times New Roman" w:cs="Times New Roman"/>
                <w:color w:val="000000"/>
                <w:sz w:val="20"/>
                <w:szCs w:val="20"/>
              </w:rPr>
              <w:t>Per pieces</w:t>
            </w:r>
          </w:p>
        </w:tc>
        <w:tc>
          <w:tcPr>
            <w:tcW w:w="999" w:type="dxa"/>
            <w:tcBorders>
              <w:top w:val="nil"/>
              <w:left w:val="single" w:sz="8" w:space="0" w:color="auto"/>
              <w:bottom w:val="single" w:sz="4" w:space="0" w:color="auto"/>
              <w:right w:val="single" w:sz="4" w:space="0" w:color="auto"/>
            </w:tcBorders>
            <w:noWrap/>
          </w:tcPr>
          <w:p w14:paraId="0A254F34" w14:textId="77777777" w:rsidR="006D0E3E" w:rsidRPr="008E55FE" w:rsidRDefault="006D0E3E" w:rsidP="00870CA6">
            <w:pPr>
              <w:spacing w:after="0" w:line="240" w:lineRule="auto"/>
              <w:jc w:val="right"/>
              <w:rPr>
                <w:rFonts w:ascii="Times New Roman" w:hAnsi="Times New Roman" w:cs="Times New Roman"/>
                <w:color w:val="000000"/>
                <w:sz w:val="20"/>
                <w:szCs w:val="20"/>
              </w:rPr>
            </w:pPr>
            <w:r w:rsidRPr="008E55FE">
              <w:rPr>
                <w:rFonts w:ascii="Times New Roman" w:hAnsi="Times New Roman" w:cs="Times New Roman"/>
                <w:color w:val="000000"/>
                <w:sz w:val="20"/>
                <w:szCs w:val="20"/>
              </w:rPr>
              <w:t>40</w:t>
            </w:r>
          </w:p>
        </w:tc>
        <w:tc>
          <w:tcPr>
            <w:tcW w:w="992" w:type="dxa"/>
            <w:tcBorders>
              <w:top w:val="nil"/>
              <w:left w:val="nil"/>
              <w:bottom w:val="single" w:sz="4" w:space="0" w:color="auto"/>
              <w:right w:val="single" w:sz="4" w:space="0" w:color="auto"/>
            </w:tcBorders>
            <w:noWrap/>
          </w:tcPr>
          <w:p w14:paraId="545C2215" w14:textId="77777777" w:rsidR="006D0E3E" w:rsidRPr="008E55FE" w:rsidRDefault="006D0E3E" w:rsidP="00870CA6">
            <w:pPr>
              <w:tabs>
                <w:tab w:val="center" w:pos="388"/>
                <w:tab w:val="right" w:pos="776"/>
              </w:tabs>
              <w:spacing w:after="0" w:line="240" w:lineRule="auto"/>
              <w:rPr>
                <w:rFonts w:ascii="Times New Roman" w:hAnsi="Times New Roman" w:cs="Times New Roman"/>
                <w:color w:val="000000"/>
                <w:sz w:val="20"/>
                <w:szCs w:val="20"/>
              </w:rPr>
            </w:pPr>
            <w:r w:rsidRPr="008E55FE">
              <w:rPr>
                <w:rFonts w:ascii="Times New Roman" w:hAnsi="Times New Roman" w:cs="Times New Roman"/>
                <w:color w:val="000000"/>
                <w:sz w:val="20"/>
                <w:szCs w:val="20"/>
              </w:rPr>
              <w:t>50</w:t>
            </w:r>
          </w:p>
        </w:tc>
        <w:tc>
          <w:tcPr>
            <w:tcW w:w="992" w:type="dxa"/>
            <w:tcBorders>
              <w:top w:val="nil"/>
              <w:left w:val="nil"/>
              <w:bottom w:val="single" w:sz="4" w:space="0" w:color="auto"/>
              <w:right w:val="single" w:sz="4" w:space="0" w:color="auto"/>
            </w:tcBorders>
            <w:noWrap/>
          </w:tcPr>
          <w:p w14:paraId="6D944F33" w14:textId="77777777" w:rsidR="006D0E3E" w:rsidRPr="008E55FE" w:rsidRDefault="006D0E3E" w:rsidP="00870CA6">
            <w:pPr>
              <w:spacing w:after="0" w:line="240" w:lineRule="auto"/>
              <w:jc w:val="right"/>
              <w:rPr>
                <w:rFonts w:ascii="Times New Roman" w:hAnsi="Times New Roman" w:cs="Times New Roman"/>
                <w:color w:val="000000"/>
                <w:sz w:val="20"/>
                <w:szCs w:val="20"/>
              </w:rPr>
            </w:pPr>
            <w:r w:rsidRPr="008E55FE">
              <w:rPr>
                <w:rFonts w:ascii="Times New Roman" w:hAnsi="Times New Roman" w:cs="Times New Roman"/>
                <w:color w:val="000000"/>
                <w:sz w:val="20"/>
                <w:szCs w:val="20"/>
              </w:rPr>
              <w:t>50</w:t>
            </w:r>
          </w:p>
        </w:tc>
        <w:tc>
          <w:tcPr>
            <w:tcW w:w="992" w:type="dxa"/>
            <w:tcBorders>
              <w:top w:val="nil"/>
              <w:left w:val="nil"/>
              <w:bottom w:val="single" w:sz="4" w:space="0" w:color="auto"/>
              <w:right w:val="single" w:sz="4" w:space="0" w:color="auto"/>
            </w:tcBorders>
            <w:noWrap/>
          </w:tcPr>
          <w:p w14:paraId="6DAF53FB" w14:textId="77777777" w:rsidR="006D0E3E" w:rsidRPr="008E55FE" w:rsidRDefault="006D0E3E" w:rsidP="00870CA6">
            <w:pPr>
              <w:spacing w:after="0" w:line="240" w:lineRule="auto"/>
              <w:jc w:val="right"/>
              <w:rPr>
                <w:rFonts w:ascii="Times New Roman" w:hAnsi="Times New Roman" w:cs="Times New Roman"/>
                <w:color w:val="000000"/>
                <w:sz w:val="20"/>
                <w:szCs w:val="20"/>
              </w:rPr>
            </w:pPr>
            <w:r w:rsidRPr="008E55FE">
              <w:rPr>
                <w:rFonts w:ascii="Times New Roman" w:hAnsi="Times New Roman" w:cs="Times New Roman"/>
                <w:color w:val="000000"/>
                <w:sz w:val="20"/>
                <w:szCs w:val="20"/>
              </w:rPr>
              <w:t>40</w:t>
            </w:r>
          </w:p>
        </w:tc>
        <w:tc>
          <w:tcPr>
            <w:tcW w:w="993" w:type="dxa"/>
            <w:tcBorders>
              <w:top w:val="nil"/>
              <w:left w:val="nil"/>
              <w:bottom w:val="single" w:sz="4" w:space="0" w:color="auto"/>
              <w:right w:val="single" w:sz="8" w:space="0" w:color="auto"/>
            </w:tcBorders>
            <w:noWrap/>
          </w:tcPr>
          <w:p w14:paraId="7A35B925" w14:textId="77777777" w:rsidR="006D0E3E" w:rsidRPr="008E55FE" w:rsidRDefault="006D0E3E" w:rsidP="00870CA6">
            <w:pPr>
              <w:spacing w:after="0" w:line="240" w:lineRule="auto"/>
              <w:jc w:val="right"/>
              <w:rPr>
                <w:rFonts w:ascii="Times New Roman" w:hAnsi="Times New Roman" w:cs="Times New Roman"/>
                <w:color w:val="000000"/>
                <w:sz w:val="20"/>
                <w:szCs w:val="20"/>
              </w:rPr>
            </w:pPr>
          </w:p>
        </w:tc>
        <w:tc>
          <w:tcPr>
            <w:tcW w:w="1092" w:type="dxa"/>
            <w:tcBorders>
              <w:top w:val="nil"/>
              <w:left w:val="nil"/>
              <w:bottom w:val="single" w:sz="4" w:space="0" w:color="auto"/>
              <w:right w:val="single" w:sz="8" w:space="0" w:color="auto"/>
            </w:tcBorders>
            <w:noWrap/>
          </w:tcPr>
          <w:p w14:paraId="7A0CAF1B" w14:textId="77777777" w:rsidR="006D0E3E" w:rsidRPr="008E55FE" w:rsidRDefault="006D0E3E" w:rsidP="00870CA6">
            <w:pPr>
              <w:spacing w:after="0" w:line="240" w:lineRule="auto"/>
              <w:jc w:val="center"/>
              <w:rPr>
                <w:rFonts w:ascii="Times New Roman" w:hAnsi="Times New Roman" w:cs="Times New Roman"/>
                <w:b/>
                <w:bCs/>
                <w:color w:val="000000"/>
                <w:sz w:val="20"/>
                <w:szCs w:val="20"/>
              </w:rPr>
            </w:pPr>
            <w:r w:rsidRPr="008E55FE">
              <w:rPr>
                <w:rFonts w:ascii="Times New Roman" w:hAnsi="Times New Roman" w:cs="Times New Roman"/>
                <w:b/>
                <w:bCs/>
                <w:color w:val="000000"/>
                <w:sz w:val="20"/>
                <w:szCs w:val="20"/>
              </w:rPr>
              <w:t>45</w:t>
            </w:r>
          </w:p>
        </w:tc>
        <w:tc>
          <w:tcPr>
            <w:tcW w:w="1311" w:type="dxa"/>
            <w:tcBorders>
              <w:top w:val="nil"/>
              <w:left w:val="single" w:sz="4" w:space="0" w:color="auto"/>
              <w:bottom w:val="single" w:sz="4" w:space="0" w:color="auto"/>
              <w:right w:val="single" w:sz="8" w:space="0" w:color="auto"/>
            </w:tcBorders>
            <w:noWrap/>
          </w:tcPr>
          <w:p w14:paraId="53A6A9F3" w14:textId="77777777" w:rsidR="006D0E3E" w:rsidRPr="008E55FE" w:rsidRDefault="006D0E3E" w:rsidP="00870CA6">
            <w:pPr>
              <w:spacing w:after="0" w:line="240" w:lineRule="auto"/>
              <w:jc w:val="right"/>
              <w:rPr>
                <w:rFonts w:ascii="Times New Roman" w:hAnsi="Times New Roman" w:cs="Times New Roman"/>
                <w:b/>
                <w:bCs/>
                <w:color w:val="FF0000"/>
                <w:sz w:val="20"/>
                <w:szCs w:val="20"/>
              </w:rPr>
            </w:pPr>
            <w:r w:rsidRPr="008E55FE">
              <w:rPr>
                <w:rFonts w:ascii="Times New Roman" w:hAnsi="Times New Roman" w:cs="Times New Roman"/>
                <w:b/>
                <w:bCs/>
                <w:color w:val="FF0000"/>
                <w:sz w:val="20"/>
                <w:szCs w:val="20"/>
              </w:rPr>
              <w:t>5</w:t>
            </w:r>
          </w:p>
        </w:tc>
      </w:tr>
      <w:tr w:rsidR="006D0E3E" w:rsidRPr="008E55FE" w14:paraId="6A15F0FB" w14:textId="77777777" w:rsidTr="00870CA6">
        <w:trPr>
          <w:trHeight w:val="283"/>
        </w:trPr>
        <w:tc>
          <w:tcPr>
            <w:tcW w:w="1985" w:type="dxa"/>
            <w:tcBorders>
              <w:top w:val="nil"/>
              <w:left w:val="single" w:sz="8" w:space="0" w:color="auto"/>
              <w:bottom w:val="single" w:sz="4" w:space="0" w:color="auto"/>
              <w:right w:val="single" w:sz="4" w:space="0" w:color="auto"/>
            </w:tcBorders>
            <w:noWrap/>
            <w:hideMark/>
          </w:tcPr>
          <w:p w14:paraId="1D74E124" w14:textId="77777777" w:rsidR="006D0E3E" w:rsidRPr="008E55FE" w:rsidRDefault="006D0E3E" w:rsidP="00870CA6">
            <w:pPr>
              <w:spacing w:after="0" w:line="240" w:lineRule="auto"/>
              <w:rPr>
                <w:rFonts w:ascii="Times New Roman" w:hAnsi="Times New Roman" w:cs="Times New Roman"/>
                <w:color w:val="000000"/>
                <w:sz w:val="20"/>
                <w:szCs w:val="20"/>
              </w:rPr>
            </w:pPr>
            <w:r w:rsidRPr="008E55FE">
              <w:rPr>
                <w:rFonts w:ascii="Times New Roman" w:hAnsi="Times New Roman" w:cs="Times New Roman"/>
                <w:color w:val="000000"/>
                <w:sz w:val="20"/>
                <w:szCs w:val="20"/>
              </w:rPr>
              <w:t>Okra (dry)</w:t>
            </w:r>
          </w:p>
        </w:tc>
        <w:tc>
          <w:tcPr>
            <w:tcW w:w="1276" w:type="dxa"/>
            <w:tcBorders>
              <w:top w:val="nil"/>
              <w:left w:val="nil"/>
              <w:bottom w:val="single" w:sz="4" w:space="0" w:color="auto"/>
              <w:right w:val="nil"/>
            </w:tcBorders>
            <w:noWrap/>
            <w:hideMark/>
          </w:tcPr>
          <w:p w14:paraId="27EDD628" w14:textId="77777777" w:rsidR="006D0E3E" w:rsidRPr="008E55FE" w:rsidRDefault="006D0E3E" w:rsidP="00870CA6">
            <w:pPr>
              <w:spacing w:after="0" w:line="240" w:lineRule="auto"/>
              <w:rPr>
                <w:rFonts w:ascii="Times New Roman" w:hAnsi="Times New Roman" w:cs="Times New Roman"/>
                <w:color w:val="000000"/>
                <w:sz w:val="20"/>
                <w:szCs w:val="20"/>
              </w:rPr>
            </w:pPr>
            <w:r w:rsidRPr="008E55FE">
              <w:rPr>
                <w:rFonts w:ascii="Times New Roman" w:hAnsi="Times New Roman" w:cs="Times New Roman"/>
                <w:color w:val="000000"/>
                <w:sz w:val="20"/>
                <w:szCs w:val="20"/>
              </w:rPr>
              <w:t>Malwa (3.5kg)</w:t>
            </w:r>
          </w:p>
        </w:tc>
        <w:tc>
          <w:tcPr>
            <w:tcW w:w="999" w:type="dxa"/>
            <w:tcBorders>
              <w:top w:val="nil"/>
              <w:left w:val="single" w:sz="8" w:space="0" w:color="auto"/>
              <w:bottom w:val="single" w:sz="4" w:space="0" w:color="auto"/>
              <w:right w:val="single" w:sz="4" w:space="0" w:color="auto"/>
            </w:tcBorders>
            <w:noWrap/>
          </w:tcPr>
          <w:p w14:paraId="6A3D7939" w14:textId="77777777" w:rsidR="006D0E3E" w:rsidRPr="008E55FE" w:rsidRDefault="006D0E3E" w:rsidP="00870CA6">
            <w:pPr>
              <w:spacing w:after="0" w:line="240" w:lineRule="auto"/>
              <w:jc w:val="right"/>
              <w:rPr>
                <w:rFonts w:ascii="Times New Roman" w:hAnsi="Times New Roman" w:cs="Times New Roman"/>
                <w:color w:val="000000"/>
                <w:sz w:val="20"/>
                <w:szCs w:val="20"/>
              </w:rPr>
            </w:pPr>
            <w:r w:rsidRPr="008E55FE">
              <w:rPr>
                <w:rFonts w:ascii="Times New Roman" w:hAnsi="Times New Roman" w:cs="Times New Roman"/>
                <w:color w:val="000000"/>
                <w:sz w:val="20"/>
                <w:szCs w:val="20"/>
              </w:rPr>
              <w:t>730</w:t>
            </w:r>
          </w:p>
        </w:tc>
        <w:tc>
          <w:tcPr>
            <w:tcW w:w="992" w:type="dxa"/>
            <w:tcBorders>
              <w:top w:val="nil"/>
              <w:left w:val="nil"/>
              <w:bottom w:val="single" w:sz="4" w:space="0" w:color="auto"/>
              <w:right w:val="single" w:sz="4" w:space="0" w:color="auto"/>
            </w:tcBorders>
            <w:noWrap/>
          </w:tcPr>
          <w:p w14:paraId="53605E7E" w14:textId="77777777" w:rsidR="006D0E3E" w:rsidRPr="008E55FE" w:rsidRDefault="006D0E3E" w:rsidP="00870CA6">
            <w:pPr>
              <w:spacing w:after="0" w:line="240" w:lineRule="auto"/>
              <w:jc w:val="right"/>
              <w:rPr>
                <w:rFonts w:ascii="Times New Roman" w:hAnsi="Times New Roman" w:cs="Times New Roman"/>
                <w:color w:val="000000"/>
                <w:sz w:val="20"/>
                <w:szCs w:val="20"/>
              </w:rPr>
            </w:pPr>
            <w:r w:rsidRPr="008E55FE">
              <w:rPr>
                <w:rFonts w:ascii="Times New Roman" w:hAnsi="Times New Roman" w:cs="Times New Roman"/>
                <w:color w:val="000000"/>
                <w:sz w:val="20"/>
                <w:szCs w:val="20"/>
              </w:rPr>
              <w:t>730</w:t>
            </w:r>
          </w:p>
        </w:tc>
        <w:tc>
          <w:tcPr>
            <w:tcW w:w="992" w:type="dxa"/>
            <w:tcBorders>
              <w:top w:val="nil"/>
              <w:left w:val="nil"/>
              <w:bottom w:val="single" w:sz="4" w:space="0" w:color="auto"/>
              <w:right w:val="single" w:sz="4" w:space="0" w:color="auto"/>
            </w:tcBorders>
            <w:noWrap/>
          </w:tcPr>
          <w:p w14:paraId="3315D8FF" w14:textId="77777777" w:rsidR="006D0E3E" w:rsidRPr="008E55FE" w:rsidRDefault="006D0E3E" w:rsidP="00870CA6">
            <w:pPr>
              <w:spacing w:after="0" w:line="240" w:lineRule="auto"/>
              <w:jc w:val="right"/>
              <w:rPr>
                <w:rFonts w:ascii="Times New Roman" w:hAnsi="Times New Roman" w:cs="Times New Roman"/>
                <w:color w:val="000000"/>
                <w:sz w:val="20"/>
                <w:szCs w:val="20"/>
              </w:rPr>
            </w:pPr>
            <w:r w:rsidRPr="008E55FE">
              <w:rPr>
                <w:rFonts w:ascii="Times New Roman" w:hAnsi="Times New Roman" w:cs="Times New Roman"/>
                <w:color w:val="000000"/>
                <w:sz w:val="20"/>
                <w:szCs w:val="20"/>
              </w:rPr>
              <w:t>770</w:t>
            </w:r>
          </w:p>
        </w:tc>
        <w:tc>
          <w:tcPr>
            <w:tcW w:w="992" w:type="dxa"/>
            <w:tcBorders>
              <w:top w:val="nil"/>
              <w:left w:val="nil"/>
              <w:bottom w:val="single" w:sz="4" w:space="0" w:color="auto"/>
              <w:right w:val="single" w:sz="4" w:space="0" w:color="auto"/>
            </w:tcBorders>
            <w:noWrap/>
          </w:tcPr>
          <w:p w14:paraId="68328494" w14:textId="77777777" w:rsidR="006D0E3E" w:rsidRPr="008E55FE" w:rsidRDefault="006D0E3E" w:rsidP="00870CA6">
            <w:pPr>
              <w:spacing w:after="0" w:line="240" w:lineRule="auto"/>
              <w:jc w:val="right"/>
              <w:rPr>
                <w:rFonts w:ascii="Times New Roman" w:hAnsi="Times New Roman" w:cs="Times New Roman"/>
                <w:color w:val="000000"/>
                <w:sz w:val="20"/>
                <w:szCs w:val="20"/>
              </w:rPr>
            </w:pPr>
            <w:r w:rsidRPr="008E55FE">
              <w:rPr>
                <w:rFonts w:ascii="Times New Roman" w:hAnsi="Times New Roman" w:cs="Times New Roman"/>
                <w:color w:val="000000"/>
                <w:sz w:val="20"/>
                <w:szCs w:val="20"/>
              </w:rPr>
              <w:t>800</w:t>
            </w:r>
          </w:p>
        </w:tc>
        <w:tc>
          <w:tcPr>
            <w:tcW w:w="993" w:type="dxa"/>
            <w:tcBorders>
              <w:top w:val="nil"/>
              <w:left w:val="nil"/>
              <w:bottom w:val="single" w:sz="4" w:space="0" w:color="auto"/>
              <w:right w:val="single" w:sz="8" w:space="0" w:color="auto"/>
            </w:tcBorders>
            <w:noWrap/>
          </w:tcPr>
          <w:p w14:paraId="751508B7" w14:textId="77777777" w:rsidR="006D0E3E" w:rsidRPr="008E55FE" w:rsidRDefault="006D0E3E" w:rsidP="00870CA6">
            <w:pPr>
              <w:spacing w:after="0" w:line="240" w:lineRule="auto"/>
              <w:jc w:val="right"/>
              <w:rPr>
                <w:rFonts w:ascii="Times New Roman" w:hAnsi="Times New Roman" w:cs="Times New Roman"/>
                <w:color w:val="000000"/>
                <w:sz w:val="20"/>
                <w:szCs w:val="20"/>
              </w:rPr>
            </w:pPr>
          </w:p>
        </w:tc>
        <w:tc>
          <w:tcPr>
            <w:tcW w:w="1092" w:type="dxa"/>
            <w:tcBorders>
              <w:top w:val="nil"/>
              <w:left w:val="nil"/>
              <w:bottom w:val="single" w:sz="4" w:space="0" w:color="auto"/>
              <w:right w:val="single" w:sz="8" w:space="0" w:color="auto"/>
            </w:tcBorders>
            <w:noWrap/>
          </w:tcPr>
          <w:p w14:paraId="42FC4459" w14:textId="77777777" w:rsidR="006D0E3E" w:rsidRPr="008E55FE" w:rsidRDefault="006D0E3E" w:rsidP="00870CA6">
            <w:pPr>
              <w:spacing w:after="0" w:line="240" w:lineRule="auto"/>
              <w:jc w:val="right"/>
              <w:rPr>
                <w:rFonts w:ascii="Times New Roman" w:hAnsi="Times New Roman" w:cs="Times New Roman"/>
                <w:b/>
                <w:bCs/>
                <w:color w:val="000000"/>
                <w:sz w:val="20"/>
                <w:szCs w:val="20"/>
              </w:rPr>
            </w:pPr>
            <w:r w:rsidRPr="008E55FE">
              <w:rPr>
                <w:rFonts w:ascii="Times New Roman" w:hAnsi="Times New Roman" w:cs="Times New Roman"/>
                <w:b/>
                <w:bCs/>
                <w:color w:val="000000"/>
                <w:sz w:val="20"/>
                <w:szCs w:val="20"/>
              </w:rPr>
              <w:t>758</w:t>
            </w:r>
          </w:p>
        </w:tc>
        <w:tc>
          <w:tcPr>
            <w:tcW w:w="1311" w:type="dxa"/>
            <w:tcBorders>
              <w:top w:val="nil"/>
              <w:left w:val="single" w:sz="4" w:space="0" w:color="auto"/>
              <w:bottom w:val="single" w:sz="4" w:space="0" w:color="auto"/>
              <w:right w:val="single" w:sz="8" w:space="0" w:color="auto"/>
            </w:tcBorders>
            <w:noWrap/>
          </w:tcPr>
          <w:p w14:paraId="62D6EB83" w14:textId="77777777" w:rsidR="006D0E3E" w:rsidRPr="008E55FE" w:rsidRDefault="006D0E3E" w:rsidP="00870CA6">
            <w:pPr>
              <w:spacing w:after="0" w:line="240" w:lineRule="auto"/>
              <w:jc w:val="right"/>
              <w:rPr>
                <w:rFonts w:ascii="Times New Roman" w:hAnsi="Times New Roman" w:cs="Times New Roman"/>
                <w:b/>
                <w:bCs/>
                <w:color w:val="FF0000"/>
                <w:sz w:val="20"/>
                <w:szCs w:val="20"/>
              </w:rPr>
            </w:pPr>
            <w:r w:rsidRPr="008E55FE">
              <w:rPr>
                <w:rFonts w:ascii="Times New Roman" w:hAnsi="Times New Roman" w:cs="Times New Roman"/>
                <w:b/>
                <w:bCs/>
                <w:color w:val="FF0000"/>
                <w:sz w:val="20"/>
                <w:szCs w:val="20"/>
              </w:rPr>
              <w:t>2</w:t>
            </w:r>
          </w:p>
        </w:tc>
      </w:tr>
      <w:tr w:rsidR="006D0E3E" w:rsidRPr="008E55FE" w14:paraId="089FF2E2" w14:textId="77777777" w:rsidTr="00870CA6">
        <w:trPr>
          <w:trHeight w:val="283"/>
        </w:trPr>
        <w:tc>
          <w:tcPr>
            <w:tcW w:w="1985" w:type="dxa"/>
            <w:tcBorders>
              <w:top w:val="nil"/>
              <w:left w:val="single" w:sz="8" w:space="0" w:color="auto"/>
              <w:bottom w:val="single" w:sz="4" w:space="0" w:color="auto"/>
              <w:right w:val="single" w:sz="4" w:space="0" w:color="auto"/>
            </w:tcBorders>
            <w:noWrap/>
            <w:hideMark/>
          </w:tcPr>
          <w:p w14:paraId="66CAB8B4" w14:textId="77777777" w:rsidR="006D0E3E" w:rsidRPr="008E55FE" w:rsidRDefault="006D0E3E" w:rsidP="00870CA6">
            <w:pPr>
              <w:spacing w:after="0" w:line="240" w:lineRule="auto"/>
              <w:rPr>
                <w:rFonts w:ascii="Times New Roman" w:hAnsi="Times New Roman" w:cs="Times New Roman"/>
                <w:color w:val="000000"/>
                <w:sz w:val="20"/>
                <w:szCs w:val="20"/>
              </w:rPr>
            </w:pPr>
            <w:r w:rsidRPr="008E55FE">
              <w:rPr>
                <w:rFonts w:ascii="Times New Roman" w:hAnsi="Times New Roman" w:cs="Times New Roman"/>
                <w:color w:val="000000"/>
                <w:sz w:val="20"/>
                <w:szCs w:val="20"/>
              </w:rPr>
              <w:lastRenderedPageBreak/>
              <w:t>Sugar</w:t>
            </w:r>
          </w:p>
        </w:tc>
        <w:tc>
          <w:tcPr>
            <w:tcW w:w="1276" w:type="dxa"/>
            <w:tcBorders>
              <w:top w:val="nil"/>
              <w:left w:val="nil"/>
              <w:bottom w:val="single" w:sz="4" w:space="0" w:color="auto"/>
              <w:right w:val="nil"/>
            </w:tcBorders>
            <w:noWrap/>
            <w:hideMark/>
          </w:tcPr>
          <w:p w14:paraId="0A1CC456" w14:textId="77777777" w:rsidR="006D0E3E" w:rsidRPr="008E55FE" w:rsidRDefault="006D0E3E" w:rsidP="00870CA6">
            <w:pPr>
              <w:spacing w:after="0" w:line="240" w:lineRule="auto"/>
              <w:rPr>
                <w:rFonts w:ascii="Times New Roman" w:hAnsi="Times New Roman" w:cs="Times New Roman"/>
                <w:color w:val="000000"/>
                <w:sz w:val="20"/>
                <w:szCs w:val="20"/>
              </w:rPr>
            </w:pPr>
            <w:r w:rsidRPr="008E55FE">
              <w:rPr>
                <w:rFonts w:ascii="Times New Roman" w:hAnsi="Times New Roman" w:cs="Times New Roman"/>
                <w:color w:val="000000"/>
                <w:sz w:val="20"/>
                <w:szCs w:val="20"/>
              </w:rPr>
              <w:t>Malwa (3.5kg)</w:t>
            </w:r>
          </w:p>
        </w:tc>
        <w:tc>
          <w:tcPr>
            <w:tcW w:w="999" w:type="dxa"/>
            <w:tcBorders>
              <w:top w:val="nil"/>
              <w:left w:val="single" w:sz="8" w:space="0" w:color="auto"/>
              <w:bottom w:val="single" w:sz="4" w:space="0" w:color="auto"/>
              <w:right w:val="single" w:sz="4" w:space="0" w:color="auto"/>
            </w:tcBorders>
            <w:noWrap/>
          </w:tcPr>
          <w:p w14:paraId="0CA4BCC9" w14:textId="77777777" w:rsidR="006D0E3E" w:rsidRPr="008E55FE" w:rsidRDefault="006D0E3E" w:rsidP="00870CA6">
            <w:pPr>
              <w:spacing w:after="0" w:line="240" w:lineRule="auto"/>
              <w:jc w:val="right"/>
              <w:rPr>
                <w:rFonts w:ascii="Times New Roman" w:hAnsi="Times New Roman" w:cs="Times New Roman"/>
                <w:color w:val="000000"/>
                <w:sz w:val="20"/>
                <w:szCs w:val="20"/>
              </w:rPr>
            </w:pPr>
            <w:r w:rsidRPr="008E55FE">
              <w:rPr>
                <w:rFonts w:ascii="Times New Roman" w:hAnsi="Times New Roman" w:cs="Times New Roman"/>
                <w:color w:val="000000"/>
                <w:sz w:val="20"/>
                <w:szCs w:val="20"/>
              </w:rPr>
              <w:t>230</w:t>
            </w:r>
          </w:p>
        </w:tc>
        <w:tc>
          <w:tcPr>
            <w:tcW w:w="992" w:type="dxa"/>
            <w:tcBorders>
              <w:top w:val="nil"/>
              <w:left w:val="nil"/>
              <w:bottom w:val="single" w:sz="4" w:space="0" w:color="auto"/>
              <w:right w:val="single" w:sz="4" w:space="0" w:color="auto"/>
            </w:tcBorders>
            <w:noWrap/>
          </w:tcPr>
          <w:p w14:paraId="26EB1E92" w14:textId="77777777" w:rsidR="006D0E3E" w:rsidRPr="008E55FE" w:rsidRDefault="006D0E3E" w:rsidP="00870CA6">
            <w:pPr>
              <w:spacing w:after="0" w:line="240" w:lineRule="auto"/>
              <w:jc w:val="right"/>
              <w:rPr>
                <w:rFonts w:ascii="Times New Roman" w:hAnsi="Times New Roman" w:cs="Times New Roman"/>
                <w:color w:val="000000"/>
                <w:sz w:val="20"/>
                <w:szCs w:val="20"/>
              </w:rPr>
            </w:pPr>
            <w:r w:rsidRPr="008E55FE">
              <w:rPr>
                <w:rFonts w:ascii="Times New Roman" w:hAnsi="Times New Roman" w:cs="Times New Roman"/>
                <w:color w:val="000000"/>
                <w:sz w:val="20"/>
                <w:szCs w:val="20"/>
              </w:rPr>
              <w:t>244</w:t>
            </w:r>
          </w:p>
        </w:tc>
        <w:tc>
          <w:tcPr>
            <w:tcW w:w="992" w:type="dxa"/>
            <w:tcBorders>
              <w:top w:val="nil"/>
              <w:left w:val="nil"/>
              <w:bottom w:val="single" w:sz="4" w:space="0" w:color="auto"/>
              <w:right w:val="single" w:sz="4" w:space="0" w:color="auto"/>
            </w:tcBorders>
            <w:noWrap/>
          </w:tcPr>
          <w:p w14:paraId="25009FAE" w14:textId="77777777" w:rsidR="006D0E3E" w:rsidRPr="008E55FE" w:rsidRDefault="006D0E3E" w:rsidP="00870CA6">
            <w:pPr>
              <w:spacing w:after="0" w:line="240" w:lineRule="auto"/>
              <w:jc w:val="right"/>
              <w:rPr>
                <w:rFonts w:ascii="Times New Roman" w:hAnsi="Times New Roman" w:cs="Times New Roman"/>
                <w:color w:val="000000"/>
                <w:sz w:val="20"/>
                <w:szCs w:val="20"/>
              </w:rPr>
            </w:pPr>
            <w:r w:rsidRPr="008E55FE">
              <w:rPr>
                <w:rFonts w:ascii="Times New Roman" w:hAnsi="Times New Roman" w:cs="Times New Roman"/>
                <w:color w:val="000000"/>
                <w:sz w:val="20"/>
                <w:szCs w:val="20"/>
              </w:rPr>
              <w:t>250</w:t>
            </w:r>
          </w:p>
        </w:tc>
        <w:tc>
          <w:tcPr>
            <w:tcW w:w="992" w:type="dxa"/>
            <w:tcBorders>
              <w:top w:val="nil"/>
              <w:left w:val="nil"/>
              <w:bottom w:val="single" w:sz="4" w:space="0" w:color="auto"/>
              <w:right w:val="single" w:sz="4" w:space="0" w:color="auto"/>
            </w:tcBorders>
            <w:noWrap/>
          </w:tcPr>
          <w:p w14:paraId="23FAAB7B" w14:textId="77777777" w:rsidR="006D0E3E" w:rsidRPr="008E55FE" w:rsidRDefault="006D0E3E" w:rsidP="00870CA6">
            <w:pPr>
              <w:spacing w:after="0" w:line="240" w:lineRule="auto"/>
              <w:jc w:val="right"/>
              <w:rPr>
                <w:rFonts w:ascii="Times New Roman" w:hAnsi="Times New Roman" w:cs="Times New Roman"/>
                <w:color w:val="000000"/>
                <w:sz w:val="20"/>
                <w:szCs w:val="20"/>
              </w:rPr>
            </w:pPr>
            <w:r w:rsidRPr="008E55FE">
              <w:rPr>
                <w:rFonts w:ascii="Times New Roman" w:hAnsi="Times New Roman" w:cs="Times New Roman"/>
                <w:color w:val="000000"/>
                <w:sz w:val="20"/>
                <w:szCs w:val="20"/>
              </w:rPr>
              <w:t>250</w:t>
            </w:r>
          </w:p>
        </w:tc>
        <w:tc>
          <w:tcPr>
            <w:tcW w:w="993" w:type="dxa"/>
            <w:tcBorders>
              <w:top w:val="nil"/>
              <w:left w:val="nil"/>
              <w:bottom w:val="single" w:sz="4" w:space="0" w:color="auto"/>
              <w:right w:val="single" w:sz="8" w:space="0" w:color="auto"/>
            </w:tcBorders>
            <w:noWrap/>
          </w:tcPr>
          <w:p w14:paraId="62915C48" w14:textId="77777777" w:rsidR="006D0E3E" w:rsidRPr="008E55FE" w:rsidRDefault="006D0E3E" w:rsidP="00870CA6">
            <w:pPr>
              <w:spacing w:after="0" w:line="240" w:lineRule="auto"/>
              <w:jc w:val="right"/>
              <w:rPr>
                <w:rFonts w:ascii="Times New Roman" w:hAnsi="Times New Roman" w:cs="Times New Roman"/>
                <w:color w:val="000000"/>
                <w:sz w:val="20"/>
                <w:szCs w:val="20"/>
              </w:rPr>
            </w:pPr>
          </w:p>
        </w:tc>
        <w:tc>
          <w:tcPr>
            <w:tcW w:w="1092" w:type="dxa"/>
            <w:tcBorders>
              <w:top w:val="nil"/>
              <w:left w:val="nil"/>
              <w:bottom w:val="single" w:sz="4" w:space="0" w:color="auto"/>
              <w:right w:val="single" w:sz="8" w:space="0" w:color="auto"/>
            </w:tcBorders>
            <w:noWrap/>
          </w:tcPr>
          <w:p w14:paraId="7D8E24BF" w14:textId="77777777" w:rsidR="006D0E3E" w:rsidRPr="008E55FE" w:rsidRDefault="006D0E3E" w:rsidP="00870CA6">
            <w:pPr>
              <w:spacing w:after="0" w:line="240" w:lineRule="auto"/>
              <w:jc w:val="right"/>
              <w:rPr>
                <w:rFonts w:ascii="Times New Roman" w:hAnsi="Times New Roman" w:cs="Times New Roman"/>
                <w:b/>
                <w:bCs/>
                <w:color w:val="000000"/>
                <w:sz w:val="20"/>
                <w:szCs w:val="20"/>
              </w:rPr>
            </w:pPr>
            <w:r w:rsidRPr="008E55FE">
              <w:rPr>
                <w:rFonts w:ascii="Times New Roman" w:hAnsi="Times New Roman" w:cs="Times New Roman"/>
                <w:b/>
                <w:bCs/>
                <w:color w:val="000000"/>
                <w:sz w:val="20"/>
                <w:szCs w:val="20"/>
              </w:rPr>
              <w:t>244</w:t>
            </w:r>
          </w:p>
        </w:tc>
        <w:tc>
          <w:tcPr>
            <w:tcW w:w="1311" w:type="dxa"/>
            <w:tcBorders>
              <w:top w:val="nil"/>
              <w:left w:val="single" w:sz="4" w:space="0" w:color="auto"/>
              <w:bottom w:val="single" w:sz="4" w:space="0" w:color="auto"/>
              <w:right w:val="single" w:sz="8" w:space="0" w:color="auto"/>
            </w:tcBorders>
            <w:noWrap/>
          </w:tcPr>
          <w:p w14:paraId="5124B77C" w14:textId="77777777" w:rsidR="006D0E3E" w:rsidRPr="008E55FE" w:rsidRDefault="006D0E3E" w:rsidP="00870CA6">
            <w:pPr>
              <w:spacing w:after="0" w:line="240" w:lineRule="auto"/>
              <w:jc w:val="right"/>
              <w:rPr>
                <w:rFonts w:ascii="Times New Roman" w:hAnsi="Times New Roman" w:cs="Times New Roman"/>
                <w:b/>
                <w:bCs/>
                <w:color w:val="FF0000"/>
                <w:sz w:val="20"/>
                <w:szCs w:val="20"/>
              </w:rPr>
            </w:pPr>
            <w:r w:rsidRPr="008E55FE">
              <w:rPr>
                <w:rFonts w:ascii="Times New Roman" w:hAnsi="Times New Roman" w:cs="Times New Roman"/>
                <w:b/>
                <w:bCs/>
                <w:color w:val="FF0000"/>
                <w:sz w:val="20"/>
                <w:szCs w:val="20"/>
              </w:rPr>
              <w:t>5</w:t>
            </w:r>
          </w:p>
        </w:tc>
      </w:tr>
      <w:tr w:rsidR="006D0E3E" w:rsidRPr="008E55FE" w14:paraId="0026179B" w14:textId="77777777" w:rsidTr="00870CA6">
        <w:trPr>
          <w:trHeight w:val="283"/>
        </w:trPr>
        <w:tc>
          <w:tcPr>
            <w:tcW w:w="1985" w:type="dxa"/>
            <w:tcBorders>
              <w:top w:val="nil"/>
              <w:left w:val="single" w:sz="8" w:space="0" w:color="auto"/>
              <w:bottom w:val="single" w:sz="4" w:space="0" w:color="auto"/>
              <w:right w:val="single" w:sz="4" w:space="0" w:color="auto"/>
            </w:tcBorders>
            <w:noWrap/>
            <w:hideMark/>
          </w:tcPr>
          <w:p w14:paraId="7B356B9D" w14:textId="77777777" w:rsidR="006D0E3E" w:rsidRPr="008E55FE" w:rsidRDefault="006D0E3E" w:rsidP="00870CA6">
            <w:pPr>
              <w:spacing w:after="0" w:line="240" w:lineRule="auto"/>
              <w:rPr>
                <w:rFonts w:ascii="Times New Roman" w:hAnsi="Times New Roman" w:cs="Times New Roman"/>
                <w:color w:val="000000"/>
                <w:sz w:val="20"/>
                <w:szCs w:val="20"/>
              </w:rPr>
            </w:pPr>
            <w:r w:rsidRPr="008E55FE">
              <w:rPr>
                <w:rFonts w:ascii="Times New Roman" w:hAnsi="Times New Roman" w:cs="Times New Roman"/>
                <w:color w:val="000000"/>
                <w:sz w:val="20"/>
                <w:szCs w:val="20"/>
              </w:rPr>
              <w:t>Vegetable oil</w:t>
            </w:r>
          </w:p>
        </w:tc>
        <w:tc>
          <w:tcPr>
            <w:tcW w:w="1276" w:type="dxa"/>
            <w:tcBorders>
              <w:top w:val="nil"/>
              <w:left w:val="nil"/>
              <w:bottom w:val="single" w:sz="4" w:space="0" w:color="auto"/>
              <w:right w:val="nil"/>
            </w:tcBorders>
            <w:noWrap/>
            <w:hideMark/>
          </w:tcPr>
          <w:p w14:paraId="4B6E69FC" w14:textId="77777777" w:rsidR="006D0E3E" w:rsidRPr="008E55FE" w:rsidRDefault="006D0E3E" w:rsidP="00870CA6">
            <w:pPr>
              <w:spacing w:after="0" w:line="240" w:lineRule="auto"/>
              <w:rPr>
                <w:rFonts w:ascii="Times New Roman" w:hAnsi="Times New Roman" w:cs="Times New Roman"/>
                <w:color w:val="000000"/>
                <w:sz w:val="20"/>
                <w:szCs w:val="20"/>
              </w:rPr>
            </w:pPr>
            <w:r w:rsidRPr="008E55FE">
              <w:rPr>
                <w:rFonts w:ascii="Times New Roman" w:hAnsi="Times New Roman" w:cs="Times New Roman"/>
                <w:color w:val="000000"/>
                <w:sz w:val="20"/>
                <w:szCs w:val="20"/>
              </w:rPr>
              <w:t>1litre</w:t>
            </w:r>
          </w:p>
        </w:tc>
        <w:tc>
          <w:tcPr>
            <w:tcW w:w="999" w:type="dxa"/>
            <w:tcBorders>
              <w:top w:val="nil"/>
              <w:left w:val="single" w:sz="8" w:space="0" w:color="auto"/>
              <w:bottom w:val="single" w:sz="4" w:space="0" w:color="auto"/>
              <w:right w:val="single" w:sz="4" w:space="0" w:color="auto"/>
            </w:tcBorders>
            <w:noWrap/>
          </w:tcPr>
          <w:p w14:paraId="65E4BD70" w14:textId="77777777" w:rsidR="006D0E3E" w:rsidRPr="008E55FE" w:rsidRDefault="006D0E3E" w:rsidP="00870CA6">
            <w:pPr>
              <w:spacing w:after="0" w:line="240" w:lineRule="auto"/>
              <w:jc w:val="right"/>
              <w:rPr>
                <w:rFonts w:ascii="Times New Roman" w:hAnsi="Times New Roman" w:cs="Times New Roman"/>
                <w:color w:val="000000"/>
                <w:sz w:val="20"/>
                <w:szCs w:val="20"/>
              </w:rPr>
            </w:pPr>
            <w:r w:rsidRPr="008E55FE">
              <w:rPr>
                <w:rFonts w:ascii="Times New Roman" w:hAnsi="Times New Roman" w:cs="Times New Roman"/>
                <w:color w:val="000000"/>
                <w:sz w:val="20"/>
                <w:szCs w:val="20"/>
              </w:rPr>
              <w:t>100</w:t>
            </w:r>
          </w:p>
        </w:tc>
        <w:tc>
          <w:tcPr>
            <w:tcW w:w="992" w:type="dxa"/>
            <w:tcBorders>
              <w:top w:val="nil"/>
              <w:left w:val="nil"/>
              <w:bottom w:val="single" w:sz="4" w:space="0" w:color="auto"/>
              <w:right w:val="single" w:sz="4" w:space="0" w:color="auto"/>
            </w:tcBorders>
            <w:noWrap/>
          </w:tcPr>
          <w:p w14:paraId="13446A2D" w14:textId="77777777" w:rsidR="006D0E3E" w:rsidRPr="008E55FE" w:rsidRDefault="006D0E3E" w:rsidP="00870CA6">
            <w:pPr>
              <w:spacing w:after="0" w:line="240" w:lineRule="auto"/>
              <w:jc w:val="right"/>
              <w:rPr>
                <w:rFonts w:ascii="Times New Roman" w:hAnsi="Times New Roman" w:cs="Times New Roman"/>
                <w:color w:val="000000"/>
                <w:sz w:val="20"/>
                <w:szCs w:val="20"/>
              </w:rPr>
            </w:pPr>
            <w:r w:rsidRPr="008E55FE">
              <w:rPr>
                <w:rFonts w:ascii="Times New Roman" w:hAnsi="Times New Roman" w:cs="Times New Roman"/>
                <w:color w:val="000000"/>
                <w:sz w:val="20"/>
                <w:szCs w:val="20"/>
              </w:rPr>
              <w:t>148</w:t>
            </w:r>
          </w:p>
        </w:tc>
        <w:tc>
          <w:tcPr>
            <w:tcW w:w="992" w:type="dxa"/>
            <w:tcBorders>
              <w:top w:val="nil"/>
              <w:left w:val="nil"/>
              <w:bottom w:val="single" w:sz="4" w:space="0" w:color="auto"/>
              <w:right w:val="single" w:sz="4" w:space="0" w:color="auto"/>
            </w:tcBorders>
            <w:noWrap/>
          </w:tcPr>
          <w:p w14:paraId="42A9F6D2" w14:textId="77777777" w:rsidR="006D0E3E" w:rsidRPr="008E55FE" w:rsidRDefault="006D0E3E" w:rsidP="00870CA6">
            <w:pPr>
              <w:spacing w:after="0" w:line="240" w:lineRule="auto"/>
              <w:jc w:val="right"/>
              <w:rPr>
                <w:rFonts w:ascii="Times New Roman" w:hAnsi="Times New Roman" w:cs="Times New Roman"/>
                <w:color w:val="000000"/>
                <w:sz w:val="20"/>
                <w:szCs w:val="20"/>
              </w:rPr>
            </w:pPr>
            <w:r w:rsidRPr="008E55FE">
              <w:rPr>
                <w:rFonts w:ascii="Times New Roman" w:hAnsi="Times New Roman" w:cs="Times New Roman"/>
                <w:color w:val="000000"/>
                <w:sz w:val="20"/>
                <w:szCs w:val="20"/>
              </w:rPr>
              <w:t>250</w:t>
            </w:r>
          </w:p>
        </w:tc>
        <w:tc>
          <w:tcPr>
            <w:tcW w:w="992" w:type="dxa"/>
            <w:tcBorders>
              <w:top w:val="nil"/>
              <w:left w:val="nil"/>
              <w:bottom w:val="single" w:sz="4" w:space="0" w:color="auto"/>
              <w:right w:val="single" w:sz="4" w:space="0" w:color="auto"/>
            </w:tcBorders>
            <w:noWrap/>
          </w:tcPr>
          <w:p w14:paraId="0D6EB228" w14:textId="77777777" w:rsidR="006D0E3E" w:rsidRPr="008E55FE" w:rsidRDefault="006D0E3E" w:rsidP="00870CA6">
            <w:pPr>
              <w:spacing w:after="0" w:line="240" w:lineRule="auto"/>
              <w:jc w:val="center"/>
              <w:rPr>
                <w:rFonts w:ascii="Times New Roman" w:hAnsi="Times New Roman" w:cs="Times New Roman"/>
                <w:color w:val="000000"/>
                <w:sz w:val="20"/>
                <w:szCs w:val="20"/>
              </w:rPr>
            </w:pPr>
            <w:r w:rsidRPr="008E55FE">
              <w:rPr>
                <w:rFonts w:ascii="Times New Roman" w:hAnsi="Times New Roman" w:cs="Times New Roman"/>
                <w:color w:val="000000"/>
                <w:sz w:val="20"/>
                <w:szCs w:val="20"/>
              </w:rPr>
              <w:t>250</w:t>
            </w:r>
          </w:p>
        </w:tc>
        <w:tc>
          <w:tcPr>
            <w:tcW w:w="993" w:type="dxa"/>
            <w:tcBorders>
              <w:top w:val="nil"/>
              <w:left w:val="nil"/>
              <w:bottom w:val="single" w:sz="4" w:space="0" w:color="auto"/>
              <w:right w:val="single" w:sz="8" w:space="0" w:color="auto"/>
            </w:tcBorders>
            <w:noWrap/>
          </w:tcPr>
          <w:p w14:paraId="6AB5502B" w14:textId="77777777" w:rsidR="006D0E3E" w:rsidRPr="008E55FE" w:rsidRDefault="006D0E3E" w:rsidP="00870CA6">
            <w:pPr>
              <w:spacing w:after="0" w:line="240" w:lineRule="auto"/>
              <w:jc w:val="right"/>
              <w:rPr>
                <w:rFonts w:ascii="Times New Roman" w:hAnsi="Times New Roman" w:cs="Times New Roman"/>
                <w:color w:val="000000"/>
                <w:sz w:val="20"/>
                <w:szCs w:val="20"/>
              </w:rPr>
            </w:pPr>
          </w:p>
        </w:tc>
        <w:tc>
          <w:tcPr>
            <w:tcW w:w="1092" w:type="dxa"/>
            <w:tcBorders>
              <w:top w:val="nil"/>
              <w:left w:val="nil"/>
              <w:bottom w:val="single" w:sz="4" w:space="0" w:color="auto"/>
              <w:right w:val="single" w:sz="8" w:space="0" w:color="auto"/>
            </w:tcBorders>
            <w:noWrap/>
          </w:tcPr>
          <w:p w14:paraId="48D15ED5" w14:textId="77777777" w:rsidR="006D0E3E" w:rsidRPr="008E55FE" w:rsidRDefault="006D0E3E" w:rsidP="00870CA6">
            <w:pPr>
              <w:spacing w:after="0" w:line="240" w:lineRule="auto"/>
              <w:jc w:val="right"/>
              <w:rPr>
                <w:rFonts w:ascii="Times New Roman" w:hAnsi="Times New Roman" w:cs="Times New Roman"/>
                <w:b/>
                <w:bCs/>
                <w:color w:val="000000"/>
                <w:sz w:val="20"/>
                <w:szCs w:val="20"/>
              </w:rPr>
            </w:pPr>
            <w:r w:rsidRPr="008E55FE">
              <w:rPr>
                <w:rFonts w:ascii="Times New Roman" w:hAnsi="Times New Roman" w:cs="Times New Roman"/>
                <w:b/>
                <w:bCs/>
                <w:color w:val="000000"/>
                <w:sz w:val="20"/>
                <w:szCs w:val="20"/>
              </w:rPr>
              <w:t>187</w:t>
            </w:r>
          </w:p>
        </w:tc>
        <w:tc>
          <w:tcPr>
            <w:tcW w:w="1311" w:type="dxa"/>
            <w:tcBorders>
              <w:top w:val="nil"/>
              <w:left w:val="single" w:sz="4" w:space="0" w:color="auto"/>
              <w:bottom w:val="single" w:sz="4" w:space="0" w:color="auto"/>
              <w:right w:val="single" w:sz="8" w:space="0" w:color="auto"/>
            </w:tcBorders>
            <w:noWrap/>
          </w:tcPr>
          <w:p w14:paraId="232FE9B9" w14:textId="77777777" w:rsidR="006D0E3E" w:rsidRPr="008E55FE" w:rsidRDefault="006D0E3E" w:rsidP="00870CA6">
            <w:pPr>
              <w:spacing w:after="0" w:line="240" w:lineRule="auto"/>
              <w:jc w:val="right"/>
              <w:rPr>
                <w:rFonts w:ascii="Times New Roman" w:hAnsi="Times New Roman" w:cs="Times New Roman"/>
                <w:b/>
                <w:bCs/>
                <w:color w:val="FF0000"/>
                <w:sz w:val="20"/>
                <w:szCs w:val="20"/>
              </w:rPr>
            </w:pPr>
            <w:r w:rsidRPr="008E55FE">
              <w:rPr>
                <w:rFonts w:ascii="Times New Roman" w:hAnsi="Times New Roman" w:cs="Times New Roman"/>
                <w:b/>
                <w:bCs/>
                <w:color w:val="FF0000"/>
                <w:sz w:val="20"/>
                <w:szCs w:val="20"/>
              </w:rPr>
              <w:t>3</w:t>
            </w:r>
          </w:p>
        </w:tc>
      </w:tr>
      <w:tr w:rsidR="006D0E3E" w:rsidRPr="008E55FE" w14:paraId="0C8BD157" w14:textId="77777777" w:rsidTr="00870CA6">
        <w:trPr>
          <w:trHeight w:val="283"/>
        </w:trPr>
        <w:tc>
          <w:tcPr>
            <w:tcW w:w="1985" w:type="dxa"/>
            <w:tcBorders>
              <w:top w:val="nil"/>
              <w:left w:val="single" w:sz="8" w:space="0" w:color="auto"/>
              <w:bottom w:val="single" w:sz="4" w:space="0" w:color="auto"/>
              <w:right w:val="single" w:sz="4" w:space="0" w:color="auto"/>
            </w:tcBorders>
            <w:noWrap/>
            <w:hideMark/>
          </w:tcPr>
          <w:p w14:paraId="50644E07" w14:textId="77777777" w:rsidR="006D0E3E" w:rsidRPr="008E55FE" w:rsidRDefault="006D0E3E" w:rsidP="00870CA6">
            <w:pPr>
              <w:spacing w:after="0" w:line="240" w:lineRule="auto"/>
              <w:rPr>
                <w:rFonts w:ascii="Times New Roman" w:hAnsi="Times New Roman" w:cs="Times New Roman"/>
                <w:color w:val="000000"/>
                <w:sz w:val="20"/>
                <w:szCs w:val="20"/>
              </w:rPr>
            </w:pPr>
            <w:r w:rsidRPr="008E55FE">
              <w:rPr>
                <w:rFonts w:ascii="Times New Roman" w:hAnsi="Times New Roman" w:cs="Times New Roman"/>
                <w:color w:val="000000"/>
                <w:sz w:val="20"/>
                <w:szCs w:val="20"/>
              </w:rPr>
              <w:t>Irish potatoes</w:t>
            </w:r>
          </w:p>
        </w:tc>
        <w:tc>
          <w:tcPr>
            <w:tcW w:w="1276" w:type="dxa"/>
            <w:tcBorders>
              <w:top w:val="nil"/>
              <w:left w:val="nil"/>
              <w:bottom w:val="single" w:sz="4" w:space="0" w:color="auto"/>
              <w:right w:val="nil"/>
            </w:tcBorders>
            <w:noWrap/>
            <w:hideMark/>
          </w:tcPr>
          <w:p w14:paraId="33124FA4" w14:textId="77777777" w:rsidR="006D0E3E" w:rsidRPr="008E55FE" w:rsidRDefault="006D0E3E" w:rsidP="00870CA6">
            <w:pPr>
              <w:spacing w:after="0" w:line="240" w:lineRule="auto"/>
              <w:rPr>
                <w:rFonts w:ascii="Times New Roman" w:hAnsi="Times New Roman" w:cs="Times New Roman"/>
                <w:color w:val="000000"/>
                <w:sz w:val="20"/>
                <w:szCs w:val="20"/>
              </w:rPr>
            </w:pPr>
            <w:r w:rsidRPr="008E55FE">
              <w:rPr>
                <w:rFonts w:ascii="Times New Roman" w:hAnsi="Times New Roman" w:cs="Times New Roman"/>
                <w:color w:val="000000"/>
                <w:sz w:val="20"/>
                <w:szCs w:val="20"/>
              </w:rPr>
              <w:t>1kg</w:t>
            </w:r>
          </w:p>
        </w:tc>
        <w:tc>
          <w:tcPr>
            <w:tcW w:w="999" w:type="dxa"/>
            <w:tcBorders>
              <w:top w:val="nil"/>
              <w:left w:val="single" w:sz="8" w:space="0" w:color="auto"/>
              <w:bottom w:val="single" w:sz="4" w:space="0" w:color="auto"/>
              <w:right w:val="single" w:sz="4" w:space="0" w:color="auto"/>
            </w:tcBorders>
            <w:noWrap/>
          </w:tcPr>
          <w:p w14:paraId="60861A6C" w14:textId="77777777" w:rsidR="006D0E3E" w:rsidRPr="008E55FE" w:rsidRDefault="006D0E3E" w:rsidP="00870CA6">
            <w:pPr>
              <w:spacing w:after="0" w:line="240" w:lineRule="auto"/>
              <w:jc w:val="right"/>
              <w:rPr>
                <w:rFonts w:ascii="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noWrap/>
          </w:tcPr>
          <w:p w14:paraId="13B084E4" w14:textId="77777777" w:rsidR="006D0E3E" w:rsidRPr="008E55FE" w:rsidRDefault="006D0E3E" w:rsidP="00870CA6">
            <w:pPr>
              <w:spacing w:after="0" w:line="240" w:lineRule="auto"/>
              <w:jc w:val="right"/>
              <w:rPr>
                <w:rFonts w:ascii="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noWrap/>
          </w:tcPr>
          <w:p w14:paraId="75E6E8A1" w14:textId="77777777" w:rsidR="006D0E3E" w:rsidRPr="008E55FE" w:rsidRDefault="006D0E3E" w:rsidP="00870CA6">
            <w:pPr>
              <w:spacing w:after="0" w:line="240" w:lineRule="auto"/>
              <w:jc w:val="right"/>
              <w:rPr>
                <w:rFonts w:ascii="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noWrap/>
          </w:tcPr>
          <w:p w14:paraId="36776578" w14:textId="77777777" w:rsidR="006D0E3E" w:rsidRPr="008E55FE" w:rsidRDefault="006D0E3E" w:rsidP="00870CA6">
            <w:pPr>
              <w:spacing w:after="0" w:line="240" w:lineRule="auto"/>
              <w:jc w:val="right"/>
              <w:rPr>
                <w:rFonts w:ascii="Times New Roman" w:hAnsi="Times New Roman" w:cs="Times New Roman"/>
                <w:color w:val="000000"/>
                <w:sz w:val="20"/>
                <w:szCs w:val="20"/>
              </w:rPr>
            </w:pPr>
          </w:p>
        </w:tc>
        <w:tc>
          <w:tcPr>
            <w:tcW w:w="993" w:type="dxa"/>
            <w:tcBorders>
              <w:top w:val="nil"/>
              <w:left w:val="nil"/>
              <w:bottom w:val="single" w:sz="4" w:space="0" w:color="auto"/>
              <w:right w:val="single" w:sz="8" w:space="0" w:color="auto"/>
            </w:tcBorders>
            <w:noWrap/>
          </w:tcPr>
          <w:p w14:paraId="1D7C8589" w14:textId="77777777" w:rsidR="006D0E3E" w:rsidRPr="008E55FE" w:rsidRDefault="006D0E3E" w:rsidP="00870CA6">
            <w:pPr>
              <w:spacing w:after="0" w:line="240" w:lineRule="auto"/>
              <w:jc w:val="right"/>
              <w:rPr>
                <w:rFonts w:ascii="Times New Roman" w:hAnsi="Times New Roman" w:cs="Times New Roman"/>
                <w:color w:val="000000"/>
                <w:sz w:val="20"/>
                <w:szCs w:val="20"/>
              </w:rPr>
            </w:pPr>
          </w:p>
        </w:tc>
        <w:tc>
          <w:tcPr>
            <w:tcW w:w="1092" w:type="dxa"/>
            <w:tcBorders>
              <w:top w:val="nil"/>
              <w:left w:val="nil"/>
              <w:bottom w:val="single" w:sz="4" w:space="0" w:color="auto"/>
              <w:right w:val="single" w:sz="8" w:space="0" w:color="auto"/>
            </w:tcBorders>
            <w:noWrap/>
          </w:tcPr>
          <w:p w14:paraId="4D1BA38C" w14:textId="77777777" w:rsidR="006D0E3E" w:rsidRPr="008E55FE" w:rsidRDefault="006D0E3E" w:rsidP="00870CA6">
            <w:pPr>
              <w:spacing w:after="0" w:line="240" w:lineRule="auto"/>
              <w:jc w:val="right"/>
              <w:rPr>
                <w:rFonts w:ascii="Times New Roman" w:hAnsi="Times New Roman" w:cs="Times New Roman"/>
                <w:b/>
                <w:bCs/>
                <w:color w:val="000000"/>
                <w:sz w:val="20"/>
                <w:szCs w:val="20"/>
              </w:rPr>
            </w:pPr>
          </w:p>
        </w:tc>
        <w:tc>
          <w:tcPr>
            <w:tcW w:w="1311" w:type="dxa"/>
            <w:tcBorders>
              <w:top w:val="nil"/>
              <w:left w:val="single" w:sz="4" w:space="0" w:color="auto"/>
              <w:bottom w:val="single" w:sz="4" w:space="0" w:color="auto"/>
              <w:right w:val="single" w:sz="8" w:space="0" w:color="auto"/>
            </w:tcBorders>
            <w:noWrap/>
          </w:tcPr>
          <w:p w14:paraId="385E1657" w14:textId="77777777" w:rsidR="006D0E3E" w:rsidRPr="008E55FE" w:rsidRDefault="006D0E3E" w:rsidP="00870CA6">
            <w:pPr>
              <w:spacing w:after="0" w:line="240" w:lineRule="auto"/>
              <w:jc w:val="right"/>
              <w:rPr>
                <w:rFonts w:ascii="Times New Roman" w:hAnsi="Times New Roman" w:cs="Times New Roman"/>
                <w:b/>
                <w:bCs/>
                <w:color w:val="FF0000"/>
                <w:sz w:val="20"/>
                <w:szCs w:val="20"/>
              </w:rPr>
            </w:pPr>
            <w:r w:rsidRPr="008E55FE">
              <w:rPr>
                <w:rFonts w:ascii="Times New Roman" w:hAnsi="Times New Roman" w:cs="Times New Roman"/>
                <w:b/>
                <w:bCs/>
                <w:color w:val="FF0000"/>
                <w:sz w:val="20"/>
                <w:szCs w:val="20"/>
              </w:rPr>
              <w:t>0</w:t>
            </w:r>
          </w:p>
        </w:tc>
      </w:tr>
      <w:tr w:rsidR="006D0E3E" w:rsidRPr="008E55FE" w14:paraId="4CB1921F" w14:textId="77777777" w:rsidTr="00870CA6">
        <w:trPr>
          <w:trHeight w:val="283"/>
        </w:trPr>
        <w:tc>
          <w:tcPr>
            <w:tcW w:w="1985" w:type="dxa"/>
            <w:tcBorders>
              <w:top w:val="nil"/>
              <w:left w:val="single" w:sz="8" w:space="0" w:color="auto"/>
              <w:bottom w:val="single" w:sz="8" w:space="0" w:color="auto"/>
              <w:right w:val="single" w:sz="4" w:space="0" w:color="auto"/>
            </w:tcBorders>
            <w:noWrap/>
            <w:hideMark/>
          </w:tcPr>
          <w:p w14:paraId="6AEA9FE3" w14:textId="77777777" w:rsidR="006D0E3E" w:rsidRPr="008E55FE" w:rsidRDefault="006D0E3E" w:rsidP="00870CA6">
            <w:pPr>
              <w:spacing w:after="0" w:line="240" w:lineRule="auto"/>
              <w:rPr>
                <w:rFonts w:ascii="Times New Roman" w:hAnsi="Times New Roman" w:cs="Times New Roman"/>
                <w:color w:val="000000"/>
                <w:sz w:val="20"/>
                <w:szCs w:val="20"/>
              </w:rPr>
            </w:pPr>
            <w:r w:rsidRPr="008E55FE">
              <w:rPr>
                <w:rFonts w:ascii="Times New Roman" w:hAnsi="Times New Roman" w:cs="Times New Roman"/>
                <w:color w:val="000000"/>
                <w:sz w:val="20"/>
                <w:szCs w:val="20"/>
              </w:rPr>
              <w:t>Honey</w:t>
            </w:r>
          </w:p>
        </w:tc>
        <w:tc>
          <w:tcPr>
            <w:tcW w:w="1276" w:type="dxa"/>
            <w:tcBorders>
              <w:top w:val="nil"/>
              <w:left w:val="nil"/>
              <w:bottom w:val="single" w:sz="8" w:space="0" w:color="auto"/>
              <w:right w:val="nil"/>
            </w:tcBorders>
            <w:noWrap/>
            <w:hideMark/>
          </w:tcPr>
          <w:p w14:paraId="4604CAE4" w14:textId="77777777" w:rsidR="006D0E3E" w:rsidRPr="008E55FE" w:rsidRDefault="006D0E3E" w:rsidP="00870CA6">
            <w:pPr>
              <w:spacing w:after="0" w:line="240" w:lineRule="auto"/>
              <w:rPr>
                <w:rFonts w:ascii="Times New Roman" w:hAnsi="Times New Roman" w:cs="Times New Roman"/>
                <w:color w:val="000000"/>
                <w:sz w:val="20"/>
                <w:szCs w:val="20"/>
              </w:rPr>
            </w:pPr>
            <w:r w:rsidRPr="008E55FE">
              <w:rPr>
                <w:rFonts w:ascii="Times New Roman" w:hAnsi="Times New Roman" w:cs="Times New Roman"/>
                <w:color w:val="000000"/>
                <w:sz w:val="20"/>
                <w:szCs w:val="20"/>
              </w:rPr>
              <w:t>1litre</w:t>
            </w:r>
          </w:p>
        </w:tc>
        <w:tc>
          <w:tcPr>
            <w:tcW w:w="999" w:type="dxa"/>
            <w:tcBorders>
              <w:top w:val="nil"/>
              <w:left w:val="single" w:sz="8" w:space="0" w:color="auto"/>
              <w:bottom w:val="single" w:sz="8" w:space="0" w:color="auto"/>
              <w:right w:val="single" w:sz="4" w:space="0" w:color="auto"/>
            </w:tcBorders>
            <w:noWrap/>
          </w:tcPr>
          <w:p w14:paraId="40E85762" w14:textId="77777777" w:rsidR="006D0E3E" w:rsidRPr="008E55FE" w:rsidRDefault="006D0E3E" w:rsidP="00870CA6">
            <w:pPr>
              <w:spacing w:after="0" w:line="240" w:lineRule="auto"/>
              <w:jc w:val="right"/>
              <w:rPr>
                <w:rFonts w:ascii="Times New Roman" w:hAnsi="Times New Roman" w:cs="Times New Roman"/>
                <w:color w:val="000000"/>
                <w:sz w:val="20"/>
                <w:szCs w:val="20"/>
              </w:rPr>
            </w:pPr>
          </w:p>
        </w:tc>
        <w:tc>
          <w:tcPr>
            <w:tcW w:w="992" w:type="dxa"/>
            <w:tcBorders>
              <w:top w:val="nil"/>
              <w:left w:val="nil"/>
              <w:bottom w:val="single" w:sz="8" w:space="0" w:color="auto"/>
              <w:right w:val="single" w:sz="4" w:space="0" w:color="auto"/>
            </w:tcBorders>
            <w:noWrap/>
          </w:tcPr>
          <w:p w14:paraId="2C6D1A2D" w14:textId="77777777" w:rsidR="006D0E3E" w:rsidRPr="008E55FE" w:rsidRDefault="006D0E3E" w:rsidP="00870CA6">
            <w:pPr>
              <w:spacing w:after="0" w:line="240" w:lineRule="auto"/>
              <w:jc w:val="right"/>
              <w:rPr>
                <w:rFonts w:ascii="Times New Roman" w:hAnsi="Times New Roman" w:cs="Times New Roman"/>
                <w:color w:val="000000"/>
                <w:sz w:val="20"/>
                <w:szCs w:val="20"/>
              </w:rPr>
            </w:pPr>
          </w:p>
        </w:tc>
        <w:tc>
          <w:tcPr>
            <w:tcW w:w="992" w:type="dxa"/>
            <w:tcBorders>
              <w:top w:val="nil"/>
              <w:left w:val="nil"/>
              <w:bottom w:val="single" w:sz="8" w:space="0" w:color="auto"/>
              <w:right w:val="single" w:sz="4" w:space="0" w:color="auto"/>
            </w:tcBorders>
            <w:noWrap/>
          </w:tcPr>
          <w:p w14:paraId="70920670" w14:textId="77777777" w:rsidR="006D0E3E" w:rsidRPr="008E55FE" w:rsidRDefault="006D0E3E" w:rsidP="00870CA6">
            <w:pPr>
              <w:spacing w:after="0" w:line="240" w:lineRule="auto"/>
              <w:jc w:val="right"/>
              <w:rPr>
                <w:rFonts w:ascii="Times New Roman" w:hAnsi="Times New Roman" w:cs="Times New Roman"/>
                <w:color w:val="000000"/>
                <w:sz w:val="20"/>
                <w:szCs w:val="20"/>
              </w:rPr>
            </w:pPr>
          </w:p>
        </w:tc>
        <w:tc>
          <w:tcPr>
            <w:tcW w:w="992" w:type="dxa"/>
            <w:tcBorders>
              <w:top w:val="nil"/>
              <w:left w:val="nil"/>
              <w:bottom w:val="single" w:sz="8" w:space="0" w:color="auto"/>
              <w:right w:val="single" w:sz="4" w:space="0" w:color="auto"/>
            </w:tcBorders>
            <w:noWrap/>
          </w:tcPr>
          <w:p w14:paraId="2D0DEB94" w14:textId="77777777" w:rsidR="006D0E3E" w:rsidRPr="008E55FE" w:rsidRDefault="006D0E3E" w:rsidP="00870CA6">
            <w:pPr>
              <w:spacing w:after="0" w:line="240" w:lineRule="auto"/>
              <w:jc w:val="right"/>
              <w:rPr>
                <w:rFonts w:ascii="Times New Roman" w:hAnsi="Times New Roman" w:cs="Times New Roman"/>
                <w:color w:val="000000"/>
                <w:sz w:val="20"/>
                <w:szCs w:val="20"/>
              </w:rPr>
            </w:pPr>
          </w:p>
        </w:tc>
        <w:tc>
          <w:tcPr>
            <w:tcW w:w="993" w:type="dxa"/>
            <w:tcBorders>
              <w:top w:val="nil"/>
              <w:left w:val="nil"/>
              <w:bottom w:val="single" w:sz="8" w:space="0" w:color="auto"/>
              <w:right w:val="single" w:sz="8" w:space="0" w:color="auto"/>
            </w:tcBorders>
            <w:noWrap/>
          </w:tcPr>
          <w:p w14:paraId="0A134E08" w14:textId="77777777" w:rsidR="006D0E3E" w:rsidRPr="008E55FE" w:rsidRDefault="006D0E3E" w:rsidP="00870CA6">
            <w:pPr>
              <w:spacing w:after="0" w:line="240" w:lineRule="auto"/>
              <w:jc w:val="right"/>
              <w:rPr>
                <w:rFonts w:ascii="Times New Roman" w:hAnsi="Times New Roman" w:cs="Times New Roman"/>
                <w:color w:val="000000"/>
                <w:sz w:val="20"/>
                <w:szCs w:val="20"/>
              </w:rPr>
            </w:pPr>
          </w:p>
        </w:tc>
        <w:tc>
          <w:tcPr>
            <w:tcW w:w="1092" w:type="dxa"/>
            <w:tcBorders>
              <w:top w:val="nil"/>
              <w:left w:val="nil"/>
              <w:bottom w:val="single" w:sz="4" w:space="0" w:color="auto"/>
              <w:right w:val="single" w:sz="8" w:space="0" w:color="auto"/>
            </w:tcBorders>
            <w:noWrap/>
          </w:tcPr>
          <w:p w14:paraId="21A54467" w14:textId="77777777" w:rsidR="006D0E3E" w:rsidRPr="008E55FE" w:rsidRDefault="006D0E3E" w:rsidP="00870CA6">
            <w:pPr>
              <w:spacing w:after="0" w:line="240" w:lineRule="auto"/>
              <w:jc w:val="right"/>
              <w:rPr>
                <w:rFonts w:ascii="Times New Roman" w:hAnsi="Times New Roman" w:cs="Times New Roman"/>
                <w:b/>
                <w:bCs/>
                <w:color w:val="000000"/>
                <w:sz w:val="20"/>
                <w:szCs w:val="20"/>
              </w:rPr>
            </w:pPr>
          </w:p>
        </w:tc>
        <w:tc>
          <w:tcPr>
            <w:tcW w:w="1311" w:type="dxa"/>
            <w:tcBorders>
              <w:top w:val="nil"/>
              <w:left w:val="single" w:sz="4" w:space="0" w:color="auto"/>
              <w:bottom w:val="single" w:sz="8" w:space="0" w:color="auto"/>
              <w:right w:val="single" w:sz="8" w:space="0" w:color="auto"/>
            </w:tcBorders>
            <w:noWrap/>
          </w:tcPr>
          <w:p w14:paraId="5C3DDF6F" w14:textId="77777777" w:rsidR="006D0E3E" w:rsidRPr="008E55FE" w:rsidRDefault="006D0E3E" w:rsidP="00870CA6">
            <w:pPr>
              <w:spacing w:after="0" w:line="240" w:lineRule="auto"/>
              <w:jc w:val="right"/>
              <w:rPr>
                <w:rFonts w:ascii="Times New Roman" w:hAnsi="Times New Roman" w:cs="Times New Roman"/>
                <w:b/>
                <w:bCs/>
                <w:color w:val="FF0000"/>
                <w:sz w:val="20"/>
                <w:szCs w:val="20"/>
              </w:rPr>
            </w:pPr>
            <w:r w:rsidRPr="008E55FE">
              <w:rPr>
                <w:rFonts w:ascii="Times New Roman" w:hAnsi="Times New Roman" w:cs="Times New Roman"/>
                <w:b/>
                <w:bCs/>
                <w:color w:val="FF0000"/>
                <w:sz w:val="20"/>
                <w:szCs w:val="20"/>
              </w:rPr>
              <w:t>0</w:t>
            </w:r>
          </w:p>
        </w:tc>
      </w:tr>
      <w:tr w:rsidR="006D0E3E" w:rsidRPr="008E55FE" w14:paraId="11D4479F" w14:textId="77777777" w:rsidTr="00870CA6">
        <w:trPr>
          <w:trHeight w:val="283"/>
        </w:trPr>
        <w:tc>
          <w:tcPr>
            <w:tcW w:w="1985" w:type="dxa"/>
            <w:tcBorders>
              <w:top w:val="nil"/>
              <w:left w:val="single" w:sz="8" w:space="0" w:color="auto"/>
              <w:bottom w:val="single" w:sz="8" w:space="0" w:color="auto"/>
              <w:right w:val="single" w:sz="4" w:space="0" w:color="auto"/>
            </w:tcBorders>
            <w:shd w:val="clear" w:color="auto" w:fill="0088FF"/>
            <w:noWrap/>
            <w:hideMark/>
          </w:tcPr>
          <w:p w14:paraId="533F7F36" w14:textId="77777777" w:rsidR="006D0E3E" w:rsidRPr="008E55FE" w:rsidRDefault="006D0E3E" w:rsidP="00870CA6">
            <w:pPr>
              <w:spacing w:after="0" w:line="240" w:lineRule="auto"/>
              <w:rPr>
                <w:rFonts w:ascii="Times New Roman" w:hAnsi="Times New Roman" w:cs="Times New Roman"/>
                <w:b/>
                <w:bCs/>
                <w:color w:val="000000"/>
                <w:sz w:val="20"/>
                <w:szCs w:val="20"/>
              </w:rPr>
            </w:pPr>
            <w:r w:rsidRPr="008E55FE">
              <w:rPr>
                <w:rFonts w:ascii="Times New Roman" w:hAnsi="Times New Roman" w:cs="Times New Roman"/>
                <w:b/>
                <w:bCs/>
                <w:color w:val="000000"/>
                <w:sz w:val="20"/>
                <w:szCs w:val="20"/>
              </w:rPr>
              <w:t>Livestock</w:t>
            </w:r>
          </w:p>
        </w:tc>
        <w:tc>
          <w:tcPr>
            <w:tcW w:w="1276" w:type="dxa"/>
            <w:tcBorders>
              <w:top w:val="nil"/>
              <w:left w:val="nil"/>
              <w:bottom w:val="single" w:sz="8" w:space="0" w:color="auto"/>
              <w:right w:val="nil"/>
            </w:tcBorders>
            <w:shd w:val="clear" w:color="auto" w:fill="0088FF"/>
            <w:noWrap/>
            <w:hideMark/>
          </w:tcPr>
          <w:p w14:paraId="46000D30" w14:textId="77777777" w:rsidR="006D0E3E" w:rsidRPr="008E55FE" w:rsidRDefault="006D0E3E" w:rsidP="00870CA6">
            <w:pPr>
              <w:spacing w:after="0" w:line="240" w:lineRule="auto"/>
              <w:rPr>
                <w:rFonts w:ascii="Times New Roman" w:hAnsi="Times New Roman" w:cs="Times New Roman"/>
                <w:b/>
                <w:bCs/>
                <w:color w:val="000000"/>
                <w:sz w:val="20"/>
                <w:szCs w:val="20"/>
              </w:rPr>
            </w:pPr>
          </w:p>
        </w:tc>
        <w:tc>
          <w:tcPr>
            <w:tcW w:w="999" w:type="dxa"/>
            <w:tcBorders>
              <w:top w:val="nil"/>
              <w:left w:val="single" w:sz="8" w:space="0" w:color="auto"/>
              <w:bottom w:val="single" w:sz="8" w:space="0" w:color="auto"/>
              <w:right w:val="single" w:sz="4" w:space="0" w:color="auto"/>
            </w:tcBorders>
            <w:shd w:val="clear" w:color="auto" w:fill="0088FF"/>
            <w:noWrap/>
          </w:tcPr>
          <w:p w14:paraId="0B06CAB9" w14:textId="77777777" w:rsidR="006D0E3E" w:rsidRPr="008E55FE" w:rsidRDefault="006D0E3E" w:rsidP="00870CA6">
            <w:pPr>
              <w:spacing w:after="0" w:line="240" w:lineRule="auto"/>
              <w:jc w:val="right"/>
              <w:rPr>
                <w:rFonts w:ascii="Times New Roman" w:hAnsi="Times New Roman" w:cs="Times New Roman"/>
                <w:b/>
                <w:bCs/>
                <w:color w:val="000000"/>
                <w:sz w:val="20"/>
                <w:szCs w:val="20"/>
              </w:rPr>
            </w:pPr>
          </w:p>
        </w:tc>
        <w:tc>
          <w:tcPr>
            <w:tcW w:w="992" w:type="dxa"/>
            <w:tcBorders>
              <w:top w:val="nil"/>
              <w:left w:val="nil"/>
              <w:bottom w:val="single" w:sz="8" w:space="0" w:color="auto"/>
              <w:right w:val="single" w:sz="4" w:space="0" w:color="auto"/>
            </w:tcBorders>
            <w:shd w:val="clear" w:color="auto" w:fill="0088FF"/>
            <w:noWrap/>
          </w:tcPr>
          <w:p w14:paraId="1E9BDE58" w14:textId="77777777" w:rsidR="006D0E3E" w:rsidRPr="008E55FE" w:rsidRDefault="006D0E3E" w:rsidP="00870CA6">
            <w:pPr>
              <w:spacing w:after="0" w:line="240" w:lineRule="auto"/>
              <w:jc w:val="right"/>
              <w:rPr>
                <w:rFonts w:ascii="Times New Roman" w:hAnsi="Times New Roman" w:cs="Times New Roman"/>
                <w:b/>
                <w:bCs/>
                <w:color w:val="000000"/>
                <w:sz w:val="20"/>
                <w:szCs w:val="20"/>
              </w:rPr>
            </w:pPr>
          </w:p>
        </w:tc>
        <w:tc>
          <w:tcPr>
            <w:tcW w:w="992" w:type="dxa"/>
            <w:tcBorders>
              <w:top w:val="nil"/>
              <w:left w:val="nil"/>
              <w:bottom w:val="single" w:sz="8" w:space="0" w:color="auto"/>
              <w:right w:val="single" w:sz="4" w:space="0" w:color="auto"/>
            </w:tcBorders>
            <w:shd w:val="clear" w:color="auto" w:fill="0088FF"/>
            <w:noWrap/>
          </w:tcPr>
          <w:p w14:paraId="5CADA637" w14:textId="77777777" w:rsidR="006D0E3E" w:rsidRPr="008E55FE" w:rsidRDefault="006D0E3E" w:rsidP="00870CA6">
            <w:pPr>
              <w:spacing w:after="0" w:line="240" w:lineRule="auto"/>
              <w:jc w:val="right"/>
              <w:rPr>
                <w:rFonts w:ascii="Times New Roman" w:hAnsi="Times New Roman" w:cs="Times New Roman"/>
                <w:b/>
                <w:bCs/>
                <w:color w:val="000000"/>
                <w:sz w:val="20"/>
                <w:szCs w:val="20"/>
              </w:rPr>
            </w:pPr>
          </w:p>
        </w:tc>
        <w:tc>
          <w:tcPr>
            <w:tcW w:w="992" w:type="dxa"/>
            <w:tcBorders>
              <w:top w:val="nil"/>
              <w:left w:val="nil"/>
              <w:bottom w:val="single" w:sz="8" w:space="0" w:color="auto"/>
              <w:right w:val="single" w:sz="4" w:space="0" w:color="auto"/>
            </w:tcBorders>
            <w:shd w:val="clear" w:color="auto" w:fill="0088FF"/>
            <w:noWrap/>
          </w:tcPr>
          <w:p w14:paraId="0CCE7A6E" w14:textId="77777777" w:rsidR="006D0E3E" w:rsidRPr="008E55FE" w:rsidRDefault="006D0E3E" w:rsidP="00870CA6">
            <w:pPr>
              <w:spacing w:after="0" w:line="240" w:lineRule="auto"/>
              <w:jc w:val="right"/>
              <w:rPr>
                <w:rFonts w:ascii="Times New Roman" w:hAnsi="Times New Roman" w:cs="Times New Roman"/>
                <w:b/>
                <w:bCs/>
                <w:color w:val="000000"/>
                <w:sz w:val="20"/>
                <w:szCs w:val="20"/>
              </w:rPr>
            </w:pPr>
          </w:p>
        </w:tc>
        <w:tc>
          <w:tcPr>
            <w:tcW w:w="993" w:type="dxa"/>
            <w:tcBorders>
              <w:top w:val="nil"/>
              <w:left w:val="nil"/>
              <w:bottom w:val="single" w:sz="8" w:space="0" w:color="auto"/>
              <w:right w:val="single" w:sz="8" w:space="0" w:color="auto"/>
            </w:tcBorders>
            <w:shd w:val="clear" w:color="auto" w:fill="0088FF"/>
            <w:noWrap/>
          </w:tcPr>
          <w:p w14:paraId="683B7765" w14:textId="77777777" w:rsidR="006D0E3E" w:rsidRPr="008E55FE" w:rsidRDefault="006D0E3E" w:rsidP="00870CA6">
            <w:pPr>
              <w:spacing w:after="0" w:line="240" w:lineRule="auto"/>
              <w:jc w:val="right"/>
              <w:rPr>
                <w:rFonts w:ascii="Times New Roman" w:hAnsi="Times New Roman" w:cs="Times New Roman"/>
                <w:b/>
                <w:bCs/>
                <w:color w:val="000000"/>
                <w:sz w:val="20"/>
                <w:szCs w:val="20"/>
              </w:rPr>
            </w:pPr>
          </w:p>
        </w:tc>
        <w:tc>
          <w:tcPr>
            <w:tcW w:w="1092" w:type="dxa"/>
            <w:tcBorders>
              <w:top w:val="single" w:sz="8" w:space="0" w:color="auto"/>
              <w:left w:val="nil"/>
              <w:bottom w:val="single" w:sz="8" w:space="0" w:color="auto"/>
              <w:right w:val="single" w:sz="8" w:space="0" w:color="auto"/>
            </w:tcBorders>
            <w:shd w:val="clear" w:color="auto" w:fill="0088FF"/>
            <w:noWrap/>
          </w:tcPr>
          <w:p w14:paraId="4C6048B0" w14:textId="77777777" w:rsidR="006D0E3E" w:rsidRPr="008E55FE" w:rsidRDefault="006D0E3E" w:rsidP="00870CA6">
            <w:pPr>
              <w:spacing w:after="0" w:line="240" w:lineRule="auto"/>
              <w:jc w:val="right"/>
              <w:rPr>
                <w:rFonts w:ascii="Times New Roman" w:hAnsi="Times New Roman" w:cs="Times New Roman"/>
                <w:b/>
                <w:bCs/>
                <w:color w:val="000000"/>
                <w:sz w:val="20"/>
                <w:szCs w:val="20"/>
              </w:rPr>
            </w:pPr>
          </w:p>
        </w:tc>
        <w:tc>
          <w:tcPr>
            <w:tcW w:w="1311" w:type="dxa"/>
            <w:tcBorders>
              <w:top w:val="nil"/>
              <w:left w:val="single" w:sz="4" w:space="0" w:color="auto"/>
              <w:bottom w:val="single" w:sz="8" w:space="0" w:color="auto"/>
              <w:right w:val="single" w:sz="8" w:space="0" w:color="auto"/>
            </w:tcBorders>
            <w:shd w:val="clear" w:color="auto" w:fill="0088FF"/>
            <w:noWrap/>
          </w:tcPr>
          <w:p w14:paraId="24D17077" w14:textId="77777777" w:rsidR="006D0E3E" w:rsidRPr="008E55FE" w:rsidRDefault="006D0E3E" w:rsidP="00870CA6">
            <w:pPr>
              <w:spacing w:after="0" w:line="240" w:lineRule="auto"/>
              <w:jc w:val="right"/>
              <w:rPr>
                <w:rFonts w:ascii="Times New Roman" w:hAnsi="Times New Roman" w:cs="Times New Roman"/>
                <w:b/>
                <w:bCs/>
                <w:color w:val="FF0000"/>
                <w:sz w:val="20"/>
                <w:szCs w:val="20"/>
              </w:rPr>
            </w:pPr>
          </w:p>
        </w:tc>
      </w:tr>
      <w:tr w:rsidR="006D0E3E" w:rsidRPr="008E55FE" w14:paraId="25EA4C0A" w14:textId="77777777" w:rsidTr="00870CA6">
        <w:trPr>
          <w:trHeight w:val="283"/>
        </w:trPr>
        <w:tc>
          <w:tcPr>
            <w:tcW w:w="1985" w:type="dxa"/>
            <w:tcBorders>
              <w:top w:val="nil"/>
              <w:left w:val="single" w:sz="8" w:space="0" w:color="auto"/>
              <w:bottom w:val="single" w:sz="4" w:space="0" w:color="auto"/>
              <w:right w:val="single" w:sz="4" w:space="0" w:color="auto"/>
            </w:tcBorders>
            <w:noWrap/>
            <w:hideMark/>
          </w:tcPr>
          <w:p w14:paraId="17CC4FB1" w14:textId="77777777" w:rsidR="006D0E3E" w:rsidRPr="008E55FE" w:rsidRDefault="006D0E3E" w:rsidP="00870CA6">
            <w:pPr>
              <w:spacing w:after="0" w:line="240" w:lineRule="auto"/>
              <w:rPr>
                <w:rFonts w:ascii="Times New Roman" w:hAnsi="Times New Roman" w:cs="Times New Roman"/>
                <w:color w:val="000000"/>
                <w:sz w:val="20"/>
                <w:szCs w:val="20"/>
              </w:rPr>
            </w:pPr>
            <w:r w:rsidRPr="008E55FE">
              <w:rPr>
                <w:rFonts w:ascii="Times New Roman" w:hAnsi="Times New Roman" w:cs="Times New Roman"/>
                <w:color w:val="000000"/>
                <w:sz w:val="20"/>
                <w:szCs w:val="20"/>
              </w:rPr>
              <w:t>Bull (medium sized)</w:t>
            </w:r>
          </w:p>
        </w:tc>
        <w:tc>
          <w:tcPr>
            <w:tcW w:w="1276" w:type="dxa"/>
            <w:tcBorders>
              <w:top w:val="nil"/>
              <w:left w:val="nil"/>
              <w:bottom w:val="single" w:sz="4" w:space="0" w:color="auto"/>
              <w:right w:val="nil"/>
            </w:tcBorders>
            <w:noWrap/>
            <w:hideMark/>
          </w:tcPr>
          <w:p w14:paraId="141A043B" w14:textId="77777777" w:rsidR="006D0E3E" w:rsidRPr="008E55FE" w:rsidRDefault="006D0E3E" w:rsidP="00870CA6">
            <w:pPr>
              <w:spacing w:after="0" w:line="240" w:lineRule="auto"/>
              <w:rPr>
                <w:rFonts w:ascii="Times New Roman" w:hAnsi="Times New Roman" w:cs="Times New Roman"/>
                <w:color w:val="000000"/>
                <w:sz w:val="20"/>
                <w:szCs w:val="20"/>
              </w:rPr>
            </w:pPr>
            <w:r w:rsidRPr="008E55FE">
              <w:rPr>
                <w:rFonts w:ascii="Times New Roman" w:hAnsi="Times New Roman" w:cs="Times New Roman"/>
                <w:color w:val="000000"/>
                <w:sz w:val="20"/>
                <w:szCs w:val="20"/>
              </w:rPr>
              <w:t>per head</w:t>
            </w:r>
          </w:p>
        </w:tc>
        <w:tc>
          <w:tcPr>
            <w:tcW w:w="999" w:type="dxa"/>
            <w:tcBorders>
              <w:top w:val="nil"/>
              <w:left w:val="single" w:sz="8" w:space="0" w:color="auto"/>
              <w:bottom w:val="single" w:sz="4" w:space="0" w:color="auto"/>
              <w:right w:val="single" w:sz="4" w:space="0" w:color="auto"/>
            </w:tcBorders>
            <w:noWrap/>
          </w:tcPr>
          <w:p w14:paraId="4521177C" w14:textId="77777777" w:rsidR="006D0E3E" w:rsidRPr="008E55FE" w:rsidRDefault="006D0E3E" w:rsidP="00870CA6">
            <w:pPr>
              <w:spacing w:after="0" w:line="240" w:lineRule="auto"/>
              <w:jc w:val="right"/>
              <w:rPr>
                <w:rFonts w:ascii="Times New Roman" w:hAnsi="Times New Roman" w:cs="Times New Roman"/>
                <w:color w:val="000000"/>
                <w:sz w:val="20"/>
                <w:szCs w:val="20"/>
              </w:rPr>
            </w:pPr>
            <w:r w:rsidRPr="008E55FE">
              <w:rPr>
                <w:rFonts w:ascii="Times New Roman" w:hAnsi="Times New Roman" w:cs="Times New Roman"/>
                <w:color w:val="000000"/>
                <w:sz w:val="20"/>
                <w:szCs w:val="20"/>
              </w:rPr>
              <w:t>14,000</w:t>
            </w:r>
          </w:p>
        </w:tc>
        <w:tc>
          <w:tcPr>
            <w:tcW w:w="992" w:type="dxa"/>
            <w:tcBorders>
              <w:top w:val="nil"/>
              <w:left w:val="nil"/>
              <w:bottom w:val="single" w:sz="4" w:space="0" w:color="auto"/>
              <w:right w:val="single" w:sz="4" w:space="0" w:color="auto"/>
            </w:tcBorders>
            <w:noWrap/>
          </w:tcPr>
          <w:p w14:paraId="218ED7E6" w14:textId="77777777" w:rsidR="006D0E3E" w:rsidRPr="008E55FE" w:rsidRDefault="006D0E3E" w:rsidP="00870CA6">
            <w:pPr>
              <w:spacing w:after="0" w:line="240" w:lineRule="auto"/>
              <w:jc w:val="right"/>
              <w:rPr>
                <w:rFonts w:ascii="Times New Roman" w:hAnsi="Times New Roman" w:cs="Times New Roman"/>
                <w:color w:val="000000"/>
                <w:sz w:val="20"/>
                <w:szCs w:val="20"/>
              </w:rPr>
            </w:pPr>
            <w:r w:rsidRPr="008E55FE">
              <w:rPr>
                <w:rFonts w:ascii="Times New Roman" w:hAnsi="Times New Roman" w:cs="Times New Roman"/>
                <w:color w:val="000000"/>
                <w:sz w:val="20"/>
                <w:szCs w:val="20"/>
              </w:rPr>
              <w:t>12,800</w:t>
            </w:r>
          </w:p>
        </w:tc>
        <w:tc>
          <w:tcPr>
            <w:tcW w:w="992" w:type="dxa"/>
            <w:tcBorders>
              <w:top w:val="nil"/>
              <w:left w:val="nil"/>
              <w:bottom w:val="single" w:sz="4" w:space="0" w:color="auto"/>
              <w:right w:val="single" w:sz="4" w:space="0" w:color="auto"/>
            </w:tcBorders>
            <w:noWrap/>
          </w:tcPr>
          <w:p w14:paraId="7FFD62F3" w14:textId="77777777" w:rsidR="006D0E3E" w:rsidRPr="008E55FE" w:rsidRDefault="006D0E3E" w:rsidP="00870CA6">
            <w:pPr>
              <w:spacing w:after="0" w:line="240" w:lineRule="auto"/>
              <w:jc w:val="right"/>
              <w:rPr>
                <w:rFonts w:ascii="Times New Roman" w:hAnsi="Times New Roman" w:cs="Times New Roman"/>
                <w:color w:val="000000"/>
                <w:sz w:val="20"/>
                <w:szCs w:val="20"/>
              </w:rPr>
            </w:pPr>
            <w:r w:rsidRPr="008E55FE">
              <w:rPr>
                <w:rFonts w:ascii="Times New Roman" w:hAnsi="Times New Roman" w:cs="Times New Roman"/>
                <w:color w:val="000000"/>
                <w:sz w:val="20"/>
                <w:szCs w:val="20"/>
              </w:rPr>
              <w:t>13,000</w:t>
            </w:r>
          </w:p>
        </w:tc>
        <w:tc>
          <w:tcPr>
            <w:tcW w:w="992" w:type="dxa"/>
            <w:tcBorders>
              <w:top w:val="nil"/>
              <w:left w:val="nil"/>
              <w:bottom w:val="single" w:sz="4" w:space="0" w:color="auto"/>
              <w:right w:val="single" w:sz="4" w:space="0" w:color="auto"/>
            </w:tcBorders>
            <w:noWrap/>
          </w:tcPr>
          <w:p w14:paraId="36CA00A9" w14:textId="77777777" w:rsidR="006D0E3E" w:rsidRPr="008E55FE" w:rsidRDefault="006D0E3E" w:rsidP="00870CA6">
            <w:pPr>
              <w:spacing w:after="0" w:line="240" w:lineRule="auto"/>
              <w:jc w:val="right"/>
              <w:rPr>
                <w:rFonts w:ascii="Times New Roman" w:hAnsi="Times New Roman" w:cs="Times New Roman"/>
                <w:color w:val="000000"/>
                <w:sz w:val="20"/>
                <w:szCs w:val="20"/>
              </w:rPr>
            </w:pPr>
            <w:r w:rsidRPr="008E55FE">
              <w:rPr>
                <w:rFonts w:ascii="Times New Roman" w:hAnsi="Times New Roman" w:cs="Times New Roman"/>
                <w:color w:val="000000"/>
                <w:sz w:val="20"/>
                <w:szCs w:val="20"/>
              </w:rPr>
              <w:t>13,800</w:t>
            </w:r>
          </w:p>
        </w:tc>
        <w:tc>
          <w:tcPr>
            <w:tcW w:w="993" w:type="dxa"/>
            <w:tcBorders>
              <w:top w:val="nil"/>
              <w:left w:val="nil"/>
              <w:bottom w:val="single" w:sz="4" w:space="0" w:color="auto"/>
              <w:right w:val="single" w:sz="8" w:space="0" w:color="auto"/>
            </w:tcBorders>
            <w:noWrap/>
          </w:tcPr>
          <w:p w14:paraId="7E881AF3" w14:textId="77777777" w:rsidR="006D0E3E" w:rsidRPr="008E55FE" w:rsidRDefault="006D0E3E" w:rsidP="00870CA6">
            <w:pPr>
              <w:spacing w:after="0" w:line="240" w:lineRule="auto"/>
              <w:jc w:val="right"/>
              <w:rPr>
                <w:rFonts w:ascii="Times New Roman" w:hAnsi="Times New Roman" w:cs="Times New Roman"/>
                <w:color w:val="000000"/>
                <w:sz w:val="20"/>
                <w:szCs w:val="20"/>
              </w:rPr>
            </w:pPr>
          </w:p>
        </w:tc>
        <w:tc>
          <w:tcPr>
            <w:tcW w:w="1092" w:type="dxa"/>
            <w:tcBorders>
              <w:top w:val="nil"/>
              <w:left w:val="single" w:sz="4" w:space="0" w:color="auto"/>
              <w:bottom w:val="single" w:sz="4" w:space="0" w:color="auto"/>
              <w:right w:val="single" w:sz="8" w:space="0" w:color="auto"/>
            </w:tcBorders>
            <w:noWrap/>
          </w:tcPr>
          <w:p w14:paraId="467EC806" w14:textId="77777777" w:rsidR="006D0E3E" w:rsidRPr="008E55FE" w:rsidRDefault="006D0E3E" w:rsidP="00870CA6">
            <w:pPr>
              <w:spacing w:after="0" w:line="240" w:lineRule="auto"/>
              <w:jc w:val="right"/>
              <w:rPr>
                <w:rFonts w:ascii="Times New Roman" w:hAnsi="Times New Roman" w:cs="Times New Roman"/>
                <w:b/>
                <w:bCs/>
                <w:color w:val="000000"/>
                <w:sz w:val="20"/>
                <w:szCs w:val="20"/>
              </w:rPr>
            </w:pPr>
            <w:r w:rsidRPr="008E55FE">
              <w:rPr>
                <w:rFonts w:ascii="Times New Roman" w:hAnsi="Times New Roman" w:cs="Times New Roman"/>
                <w:b/>
                <w:bCs/>
                <w:color w:val="000000"/>
                <w:sz w:val="20"/>
                <w:szCs w:val="20"/>
              </w:rPr>
              <w:t>13400</w:t>
            </w:r>
          </w:p>
        </w:tc>
        <w:tc>
          <w:tcPr>
            <w:tcW w:w="1311" w:type="dxa"/>
            <w:tcBorders>
              <w:top w:val="nil"/>
              <w:left w:val="single" w:sz="4" w:space="0" w:color="auto"/>
              <w:bottom w:val="single" w:sz="4" w:space="0" w:color="auto"/>
              <w:right w:val="single" w:sz="8" w:space="0" w:color="auto"/>
            </w:tcBorders>
            <w:noWrap/>
          </w:tcPr>
          <w:p w14:paraId="08CC6FD1" w14:textId="77777777" w:rsidR="006D0E3E" w:rsidRPr="008E55FE" w:rsidRDefault="006D0E3E" w:rsidP="00870CA6">
            <w:pPr>
              <w:spacing w:after="0" w:line="240" w:lineRule="auto"/>
              <w:jc w:val="right"/>
              <w:rPr>
                <w:rFonts w:ascii="Times New Roman" w:hAnsi="Times New Roman" w:cs="Times New Roman"/>
                <w:b/>
                <w:bCs/>
                <w:color w:val="FF0000"/>
                <w:sz w:val="20"/>
                <w:szCs w:val="20"/>
              </w:rPr>
            </w:pPr>
            <w:r w:rsidRPr="008E55FE">
              <w:rPr>
                <w:rFonts w:ascii="Times New Roman" w:hAnsi="Times New Roman" w:cs="Times New Roman"/>
                <w:b/>
                <w:bCs/>
                <w:color w:val="FF0000"/>
                <w:sz w:val="20"/>
                <w:szCs w:val="20"/>
              </w:rPr>
              <w:t>3</w:t>
            </w:r>
          </w:p>
        </w:tc>
      </w:tr>
      <w:tr w:rsidR="006D0E3E" w:rsidRPr="008E55FE" w14:paraId="79C27C6A" w14:textId="77777777" w:rsidTr="00870CA6">
        <w:trPr>
          <w:trHeight w:val="437"/>
        </w:trPr>
        <w:tc>
          <w:tcPr>
            <w:tcW w:w="1985" w:type="dxa"/>
            <w:tcBorders>
              <w:top w:val="nil"/>
              <w:left w:val="single" w:sz="8" w:space="0" w:color="auto"/>
              <w:bottom w:val="single" w:sz="4" w:space="0" w:color="auto"/>
              <w:right w:val="single" w:sz="4" w:space="0" w:color="auto"/>
            </w:tcBorders>
            <w:noWrap/>
            <w:hideMark/>
          </w:tcPr>
          <w:p w14:paraId="2873EE6E" w14:textId="77777777" w:rsidR="006D0E3E" w:rsidRPr="008E55FE" w:rsidRDefault="006D0E3E" w:rsidP="00870CA6">
            <w:pPr>
              <w:spacing w:after="0" w:line="240" w:lineRule="auto"/>
              <w:rPr>
                <w:rFonts w:ascii="Times New Roman" w:hAnsi="Times New Roman" w:cs="Times New Roman"/>
                <w:color w:val="000000"/>
                <w:sz w:val="20"/>
                <w:szCs w:val="20"/>
              </w:rPr>
            </w:pPr>
            <w:r w:rsidRPr="008E55FE">
              <w:rPr>
                <w:rFonts w:ascii="Times New Roman" w:hAnsi="Times New Roman" w:cs="Times New Roman"/>
                <w:color w:val="000000"/>
                <w:sz w:val="20"/>
                <w:szCs w:val="20"/>
              </w:rPr>
              <w:t>Goat (adult male medium sized)</w:t>
            </w:r>
          </w:p>
        </w:tc>
        <w:tc>
          <w:tcPr>
            <w:tcW w:w="1276" w:type="dxa"/>
            <w:tcBorders>
              <w:top w:val="nil"/>
              <w:left w:val="nil"/>
              <w:bottom w:val="single" w:sz="4" w:space="0" w:color="auto"/>
              <w:right w:val="nil"/>
            </w:tcBorders>
            <w:noWrap/>
            <w:hideMark/>
          </w:tcPr>
          <w:p w14:paraId="028EC0CA" w14:textId="77777777" w:rsidR="006D0E3E" w:rsidRPr="008E55FE" w:rsidRDefault="006D0E3E" w:rsidP="00870CA6">
            <w:pPr>
              <w:spacing w:after="0" w:line="240" w:lineRule="auto"/>
              <w:rPr>
                <w:rFonts w:ascii="Times New Roman" w:hAnsi="Times New Roman" w:cs="Times New Roman"/>
                <w:color w:val="000000"/>
                <w:sz w:val="20"/>
                <w:szCs w:val="20"/>
              </w:rPr>
            </w:pPr>
            <w:r w:rsidRPr="008E55FE">
              <w:rPr>
                <w:rFonts w:ascii="Times New Roman" w:hAnsi="Times New Roman" w:cs="Times New Roman"/>
                <w:color w:val="000000"/>
                <w:sz w:val="20"/>
                <w:szCs w:val="20"/>
              </w:rPr>
              <w:t>per head</w:t>
            </w:r>
          </w:p>
        </w:tc>
        <w:tc>
          <w:tcPr>
            <w:tcW w:w="999" w:type="dxa"/>
            <w:tcBorders>
              <w:top w:val="nil"/>
              <w:left w:val="single" w:sz="8" w:space="0" w:color="auto"/>
              <w:bottom w:val="single" w:sz="4" w:space="0" w:color="auto"/>
              <w:right w:val="single" w:sz="4" w:space="0" w:color="auto"/>
            </w:tcBorders>
            <w:noWrap/>
          </w:tcPr>
          <w:p w14:paraId="3986BC28" w14:textId="77777777" w:rsidR="006D0E3E" w:rsidRPr="008E55FE" w:rsidRDefault="006D0E3E" w:rsidP="00870CA6">
            <w:pPr>
              <w:spacing w:after="0" w:line="240" w:lineRule="auto"/>
              <w:jc w:val="right"/>
              <w:rPr>
                <w:rFonts w:ascii="Times New Roman" w:hAnsi="Times New Roman" w:cs="Times New Roman"/>
                <w:color w:val="000000"/>
                <w:sz w:val="20"/>
                <w:szCs w:val="20"/>
              </w:rPr>
            </w:pPr>
            <w:r w:rsidRPr="008E55FE">
              <w:rPr>
                <w:rFonts w:ascii="Times New Roman" w:hAnsi="Times New Roman" w:cs="Times New Roman"/>
                <w:color w:val="000000"/>
                <w:sz w:val="20"/>
                <w:szCs w:val="20"/>
              </w:rPr>
              <w:t>1,560</w:t>
            </w:r>
          </w:p>
        </w:tc>
        <w:tc>
          <w:tcPr>
            <w:tcW w:w="992" w:type="dxa"/>
            <w:tcBorders>
              <w:top w:val="nil"/>
              <w:left w:val="nil"/>
              <w:bottom w:val="single" w:sz="4" w:space="0" w:color="auto"/>
              <w:right w:val="single" w:sz="4" w:space="0" w:color="auto"/>
            </w:tcBorders>
            <w:noWrap/>
          </w:tcPr>
          <w:p w14:paraId="00ED1BE9" w14:textId="77777777" w:rsidR="006D0E3E" w:rsidRPr="008E55FE" w:rsidRDefault="006D0E3E" w:rsidP="00870CA6">
            <w:pPr>
              <w:spacing w:after="0" w:line="240" w:lineRule="auto"/>
              <w:jc w:val="right"/>
              <w:rPr>
                <w:rFonts w:ascii="Times New Roman" w:hAnsi="Times New Roman" w:cs="Times New Roman"/>
                <w:color w:val="000000"/>
                <w:sz w:val="20"/>
                <w:szCs w:val="20"/>
              </w:rPr>
            </w:pPr>
            <w:r w:rsidRPr="008E55FE">
              <w:rPr>
                <w:rFonts w:ascii="Times New Roman" w:hAnsi="Times New Roman" w:cs="Times New Roman"/>
                <w:color w:val="000000"/>
                <w:sz w:val="20"/>
                <w:szCs w:val="20"/>
              </w:rPr>
              <w:t>1,460</w:t>
            </w:r>
          </w:p>
        </w:tc>
        <w:tc>
          <w:tcPr>
            <w:tcW w:w="992" w:type="dxa"/>
            <w:tcBorders>
              <w:top w:val="nil"/>
              <w:left w:val="nil"/>
              <w:bottom w:val="single" w:sz="4" w:space="0" w:color="auto"/>
              <w:right w:val="single" w:sz="4" w:space="0" w:color="auto"/>
            </w:tcBorders>
            <w:noWrap/>
          </w:tcPr>
          <w:p w14:paraId="235467CD" w14:textId="77777777" w:rsidR="006D0E3E" w:rsidRPr="008E55FE" w:rsidRDefault="006D0E3E" w:rsidP="00870CA6">
            <w:pPr>
              <w:spacing w:after="0" w:line="240" w:lineRule="auto"/>
              <w:jc w:val="right"/>
              <w:rPr>
                <w:rFonts w:ascii="Times New Roman" w:hAnsi="Times New Roman" w:cs="Times New Roman"/>
                <w:color w:val="000000"/>
                <w:sz w:val="20"/>
                <w:szCs w:val="20"/>
              </w:rPr>
            </w:pPr>
            <w:r w:rsidRPr="008E55FE">
              <w:rPr>
                <w:rFonts w:ascii="Times New Roman" w:hAnsi="Times New Roman" w:cs="Times New Roman"/>
                <w:color w:val="000000"/>
                <w:sz w:val="20"/>
                <w:szCs w:val="20"/>
              </w:rPr>
              <w:t>1,600</w:t>
            </w:r>
          </w:p>
        </w:tc>
        <w:tc>
          <w:tcPr>
            <w:tcW w:w="992" w:type="dxa"/>
            <w:tcBorders>
              <w:top w:val="nil"/>
              <w:left w:val="nil"/>
              <w:bottom w:val="single" w:sz="4" w:space="0" w:color="auto"/>
              <w:right w:val="single" w:sz="4" w:space="0" w:color="auto"/>
            </w:tcBorders>
            <w:noWrap/>
          </w:tcPr>
          <w:p w14:paraId="781EF91D" w14:textId="77777777" w:rsidR="006D0E3E" w:rsidRPr="008E55FE" w:rsidRDefault="006D0E3E" w:rsidP="00870CA6">
            <w:pPr>
              <w:spacing w:after="0" w:line="240" w:lineRule="auto"/>
              <w:jc w:val="center"/>
              <w:rPr>
                <w:rFonts w:ascii="Times New Roman" w:hAnsi="Times New Roman" w:cs="Times New Roman"/>
                <w:color w:val="000000"/>
                <w:sz w:val="20"/>
                <w:szCs w:val="20"/>
              </w:rPr>
            </w:pPr>
            <w:r w:rsidRPr="008E55FE">
              <w:rPr>
                <w:rFonts w:ascii="Times New Roman" w:hAnsi="Times New Roman" w:cs="Times New Roman"/>
                <w:color w:val="000000"/>
                <w:sz w:val="20"/>
                <w:szCs w:val="20"/>
              </w:rPr>
              <w:t>1,600</w:t>
            </w:r>
          </w:p>
        </w:tc>
        <w:tc>
          <w:tcPr>
            <w:tcW w:w="993" w:type="dxa"/>
            <w:tcBorders>
              <w:top w:val="nil"/>
              <w:left w:val="nil"/>
              <w:bottom w:val="single" w:sz="4" w:space="0" w:color="auto"/>
              <w:right w:val="single" w:sz="8" w:space="0" w:color="auto"/>
            </w:tcBorders>
            <w:noWrap/>
          </w:tcPr>
          <w:p w14:paraId="5747CA7A" w14:textId="77777777" w:rsidR="006D0E3E" w:rsidRPr="008E55FE" w:rsidRDefault="006D0E3E" w:rsidP="00870CA6">
            <w:pPr>
              <w:spacing w:after="0" w:line="240" w:lineRule="auto"/>
              <w:jc w:val="right"/>
              <w:rPr>
                <w:rFonts w:ascii="Times New Roman" w:hAnsi="Times New Roman" w:cs="Times New Roman"/>
                <w:color w:val="000000"/>
                <w:sz w:val="20"/>
                <w:szCs w:val="20"/>
              </w:rPr>
            </w:pPr>
          </w:p>
        </w:tc>
        <w:tc>
          <w:tcPr>
            <w:tcW w:w="1092" w:type="dxa"/>
            <w:tcBorders>
              <w:top w:val="nil"/>
              <w:left w:val="single" w:sz="4" w:space="0" w:color="auto"/>
              <w:bottom w:val="single" w:sz="4" w:space="0" w:color="auto"/>
              <w:right w:val="single" w:sz="8" w:space="0" w:color="auto"/>
            </w:tcBorders>
            <w:noWrap/>
          </w:tcPr>
          <w:p w14:paraId="782F92FE" w14:textId="77777777" w:rsidR="006D0E3E" w:rsidRPr="008E55FE" w:rsidRDefault="006D0E3E" w:rsidP="00870CA6">
            <w:pPr>
              <w:spacing w:after="0" w:line="240" w:lineRule="auto"/>
              <w:jc w:val="right"/>
              <w:rPr>
                <w:rFonts w:ascii="Times New Roman" w:hAnsi="Times New Roman" w:cs="Times New Roman"/>
                <w:b/>
                <w:bCs/>
                <w:color w:val="000000"/>
                <w:sz w:val="20"/>
                <w:szCs w:val="20"/>
              </w:rPr>
            </w:pPr>
            <w:r w:rsidRPr="008E55FE">
              <w:rPr>
                <w:rFonts w:ascii="Times New Roman" w:hAnsi="Times New Roman" w:cs="Times New Roman"/>
                <w:b/>
                <w:bCs/>
                <w:color w:val="000000"/>
                <w:sz w:val="20"/>
                <w:szCs w:val="20"/>
              </w:rPr>
              <w:t>1555</w:t>
            </w:r>
          </w:p>
        </w:tc>
        <w:tc>
          <w:tcPr>
            <w:tcW w:w="1311" w:type="dxa"/>
            <w:tcBorders>
              <w:top w:val="nil"/>
              <w:left w:val="single" w:sz="4" w:space="0" w:color="auto"/>
              <w:bottom w:val="single" w:sz="4" w:space="0" w:color="auto"/>
              <w:right w:val="single" w:sz="8" w:space="0" w:color="auto"/>
            </w:tcBorders>
            <w:noWrap/>
          </w:tcPr>
          <w:p w14:paraId="542710F5" w14:textId="77777777" w:rsidR="006D0E3E" w:rsidRPr="008E55FE" w:rsidRDefault="006D0E3E" w:rsidP="00870CA6">
            <w:pPr>
              <w:spacing w:after="0" w:line="240" w:lineRule="auto"/>
              <w:jc w:val="right"/>
              <w:rPr>
                <w:rFonts w:ascii="Times New Roman" w:hAnsi="Times New Roman" w:cs="Times New Roman"/>
                <w:b/>
                <w:bCs/>
                <w:color w:val="FF0000"/>
                <w:sz w:val="20"/>
                <w:szCs w:val="20"/>
              </w:rPr>
            </w:pPr>
            <w:r w:rsidRPr="008E55FE">
              <w:rPr>
                <w:rFonts w:ascii="Times New Roman" w:hAnsi="Times New Roman" w:cs="Times New Roman"/>
                <w:b/>
                <w:bCs/>
                <w:color w:val="FF0000"/>
                <w:sz w:val="20"/>
                <w:szCs w:val="20"/>
              </w:rPr>
              <w:t>5</w:t>
            </w:r>
          </w:p>
        </w:tc>
      </w:tr>
      <w:tr w:rsidR="006D0E3E" w:rsidRPr="008E55FE" w14:paraId="383D4999" w14:textId="77777777" w:rsidTr="00870CA6">
        <w:trPr>
          <w:trHeight w:val="437"/>
        </w:trPr>
        <w:tc>
          <w:tcPr>
            <w:tcW w:w="1985" w:type="dxa"/>
            <w:tcBorders>
              <w:top w:val="nil"/>
              <w:left w:val="single" w:sz="8" w:space="0" w:color="auto"/>
              <w:bottom w:val="single" w:sz="4" w:space="0" w:color="auto"/>
              <w:right w:val="single" w:sz="4" w:space="0" w:color="auto"/>
            </w:tcBorders>
            <w:noWrap/>
            <w:hideMark/>
          </w:tcPr>
          <w:p w14:paraId="352BE08D" w14:textId="77777777" w:rsidR="006D0E3E" w:rsidRPr="008E55FE" w:rsidRDefault="006D0E3E" w:rsidP="00870CA6">
            <w:pPr>
              <w:spacing w:after="0" w:line="240" w:lineRule="auto"/>
              <w:rPr>
                <w:rFonts w:ascii="Times New Roman" w:hAnsi="Times New Roman" w:cs="Times New Roman"/>
                <w:color w:val="000000"/>
                <w:sz w:val="20"/>
                <w:szCs w:val="20"/>
              </w:rPr>
            </w:pPr>
            <w:r w:rsidRPr="008E55FE">
              <w:rPr>
                <w:rFonts w:ascii="Times New Roman" w:hAnsi="Times New Roman" w:cs="Times New Roman"/>
                <w:color w:val="000000"/>
                <w:sz w:val="20"/>
                <w:szCs w:val="20"/>
              </w:rPr>
              <w:t>Sheep (adult male medium sized)</w:t>
            </w:r>
          </w:p>
        </w:tc>
        <w:tc>
          <w:tcPr>
            <w:tcW w:w="1276" w:type="dxa"/>
            <w:tcBorders>
              <w:top w:val="nil"/>
              <w:left w:val="nil"/>
              <w:bottom w:val="single" w:sz="4" w:space="0" w:color="auto"/>
              <w:right w:val="nil"/>
            </w:tcBorders>
            <w:noWrap/>
            <w:hideMark/>
          </w:tcPr>
          <w:p w14:paraId="6F524661" w14:textId="77777777" w:rsidR="006D0E3E" w:rsidRPr="008E55FE" w:rsidRDefault="006D0E3E" w:rsidP="00870CA6">
            <w:pPr>
              <w:spacing w:after="0" w:line="240" w:lineRule="auto"/>
              <w:rPr>
                <w:rFonts w:ascii="Times New Roman" w:hAnsi="Times New Roman" w:cs="Times New Roman"/>
                <w:color w:val="000000"/>
                <w:sz w:val="20"/>
                <w:szCs w:val="20"/>
              </w:rPr>
            </w:pPr>
            <w:r w:rsidRPr="008E55FE">
              <w:rPr>
                <w:rFonts w:ascii="Times New Roman" w:hAnsi="Times New Roman" w:cs="Times New Roman"/>
                <w:color w:val="000000"/>
                <w:sz w:val="20"/>
                <w:szCs w:val="20"/>
              </w:rPr>
              <w:t>per head</w:t>
            </w:r>
          </w:p>
        </w:tc>
        <w:tc>
          <w:tcPr>
            <w:tcW w:w="999" w:type="dxa"/>
            <w:tcBorders>
              <w:top w:val="nil"/>
              <w:left w:val="single" w:sz="8" w:space="0" w:color="auto"/>
              <w:bottom w:val="single" w:sz="4" w:space="0" w:color="auto"/>
              <w:right w:val="single" w:sz="4" w:space="0" w:color="auto"/>
            </w:tcBorders>
            <w:noWrap/>
          </w:tcPr>
          <w:p w14:paraId="4262EA2E" w14:textId="77777777" w:rsidR="006D0E3E" w:rsidRPr="008E55FE" w:rsidRDefault="006D0E3E" w:rsidP="00870CA6">
            <w:pPr>
              <w:spacing w:after="0" w:line="240" w:lineRule="auto"/>
              <w:jc w:val="right"/>
              <w:rPr>
                <w:rFonts w:ascii="Times New Roman" w:hAnsi="Times New Roman" w:cs="Times New Roman"/>
                <w:color w:val="000000"/>
                <w:sz w:val="20"/>
                <w:szCs w:val="20"/>
              </w:rPr>
            </w:pPr>
            <w:r w:rsidRPr="008E55FE">
              <w:rPr>
                <w:rFonts w:ascii="Times New Roman" w:hAnsi="Times New Roman" w:cs="Times New Roman"/>
                <w:color w:val="000000"/>
                <w:sz w:val="20"/>
                <w:szCs w:val="20"/>
              </w:rPr>
              <w:t>1,540</w:t>
            </w:r>
          </w:p>
        </w:tc>
        <w:tc>
          <w:tcPr>
            <w:tcW w:w="992" w:type="dxa"/>
            <w:tcBorders>
              <w:top w:val="nil"/>
              <w:left w:val="nil"/>
              <w:bottom w:val="single" w:sz="4" w:space="0" w:color="auto"/>
              <w:right w:val="single" w:sz="4" w:space="0" w:color="auto"/>
            </w:tcBorders>
            <w:noWrap/>
          </w:tcPr>
          <w:p w14:paraId="67BEB2C3" w14:textId="77777777" w:rsidR="006D0E3E" w:rsidRPr="008E55FE" w:rsidRDefault="006D0E3E" w:rsidP="00870CA6">
            <w:pPr>
              <w:spacing w:after="0" w:line="240" w:lineRule="auto"/>
              <w:jc w:val="right"/>
              <w:rPr>
                <w:rFonts w:ascii="Times New Roman" w:hAnsi="Times New Roman" w:cs="Times New Roman"/>
                <w:color w:val="000000"/>
                <w:sz w:val="20"/>
                <w:szCs w:val="20"/>
              </w:rPr>
            </w:pPr>
            <w:r w:rsidRPr="008E55FE">
              <w:rPr>
                <w:rFonts w:ascii="Times New Roman" w:hAnsi="Times New Roman" w:cs="Times New Roman"/>
                <w:color w:val="000000"/>
                <w:sz w:val="20"/>
                <w:szCs w:val="20"/>
              </w:rPr>
              <w:t>1,560</w:t>
            </w:r>
          </w:p>
        </w:tc>
        <w:tc>
          <w:tcPr>
            <w:tcW w:w="992" w:type="dxa"/>
            <w:tcBorders>
              <w:top w:val="nil"/>
              <w:left w:val="nil"/>
              <w:bottom w:val="single" w:sz="4" w:space="0" w:color="auto"/>
              <w:right w:val="single" w:sz="4" w:space="0" w:color="auto"/>
            </w:tcBorders>
            <w:noWrap/>
          </w:tcPr>
          <w:p w14:paraId="19DCCAB1" w14:textId="77777777" w:rsidR="006D0E3E" w:rsidRPr="008E55FE" w:rsidRDefault="006D0E3E" w:rsidP="00870CA6">
            <w:pPr>
              <w:spacing w:after="0" w:line="240" w:lineRule="auto"/>
              <w:jc w:val="center"/>
              <w:rPr>
                <w:rFonts w:ascii="Times New Roman" w:hAnsi="Times New Roman" w:cs="Times New Roman"/>
                <w:color w:val="000000"/>
                <w:sz w:val="20"/>
                <w:szCs w:val="20"/>
              </w:rPr>
            </w:pPr>
            <w:r w:rsidRPr="008E55FE">
              <w:rPr>
                <w:rFonts w:ascii="Times New Roman" w:hAnsi="Times New Roman" w:cs="Times New Roman"/>
                <w:color w:val="000000"/>
                <w:sz w:val="20"/>
                <w:szCs w:val="20"/>
              </w:rPr>
              <w:t>1,700</w:t>
            </w:r>
          </w:p>
        </w:tc>
        <w:tc>
          <w:tcPr>
            <w:tcW w:w="992" w:type="dxa"/>
            <w:tcBorders>
              <w:top w:val="nil"/>
              <w:left w:val="nil"/>
              <w:bottom w:val="single" w:sz="4" w:space="0" w:color="auto"/>
              <w:right w:val="single" w:sz="4" w:space="0" w:color="auto"/>
            </w:tcBorders>
            <w:noWrap/>
          </w:tcPr>
          <w:p w14:paraId="4658B8B3" w14:textId="77777777" w:rsidR="006D0E3E" w:rsidRPr="008E55FE" w:rsidRDefault="006D0E3E" w:rsidP="00870CA6">
            <w:pPr>
              <w:spacing w:after="0" w:line="240" w:lineRule="auto"/>
              <w:jc w:val="right"/>
              <w:rPr>
                <w:rFonts w:ascii="Times New Roman" w:hAnsi="Times New Roman" w:cs="Times New Roman"/>
                <w:color w:val="000000"/>
                <w:sz w:val="20"/>
                <w:szCs w:val="20"/>
              </w:rPr>
            </w:pPr>
            <w:r w:rsidRPr="008E55FE">
              <w:rPr>
                <w:rFonts w:ascii="Times New Roman" w:hAnsi="Times New Roman" w:cs="Times New Roman"/>
                <w:color w:val="000000"/>
                <w:sz w:val="20"/>
                <w:szCs w:val="20"/>
              </w:rPr>
              <w:t>1,700</w:t>
            </w:r>
          </w:p>
        </w:tc>
        <w:tc>
          <w:tcPr>
            <w:tcW w:w="993" w:type="dxa"/>
            <w:tcBorders>
              <w:top w:val="nil"/>
              <w:left w:val="nil"/>
              <w:bottom w:val="single" w:sz="4" w:space="0" w:color="auto"/>
              <w:right w:val="single" w:sz="8" w:space="0" w:color="auto"/>
            </w:tcBorders>
            <w:noWrap/>
          </w:tcPr>
          <w:p w14:paraId="54B2810B" w14:textId="77777777" w:rsidR="006D0E3E" w:rsidRPr="008E55FE" w:rsidRDefault="006D0E3E" w:rsidP="00870CA6">
            <w:pPr>
              <w:spacing w:after="0" w:line="240" w:lineRule="auto"/>
              <w:jc w:val="center"/>
              <w:rPr>
                <w:rFonts w:ascii="Times New Roman" w:hAnsi="Times New Roman" w:cs="Times New Roman"/>
                <w:color w:val="000000"/>
                <w:sz w:val="20"/>
                <w:szCs w:val="20"/>
              </w:rPr>
            </w:pPr>
          </w:p>
        </w:tc>
        <w:tc>
          <w:tcPr>
            <w:tcW w:w="1092" w:type="dxa"/>
            <w:tcBorders>
              <w:top w:val="nil"/>
              <w:left w:val="single" w:sz="4" w:space="0" w:color="auto"/>
              <w:bottom w:val="single" w:sz="4" w:space="0" w:color="auto"/>
              <w:right w:val="single" w:sz="8" w:space="0" w:color="auto"/>
            </w:tcBorders>
            <w:noWrap/>
          </w:tcPr>
          <w:p w14:paraId="5F0D70EA" w14:textId="77777777" w:rsidR="006D0E3E" w:rsidRPr="008E55FE" w:rsidRDefault="006D0E3E" w:rsidP="00870CA6">
            <w:pPr>
              <w:spacing w:after="0" w:line="240" w:lineRule="auto"/>
              <w:jc w:val="right"/>
              <w:rPr>
                <w:rFonts w:ascii="Times New Roman" w:hAnsi="Times New Roman" w:cs="Times New Roman"/>
                <w:b/>
                <w:bCs/>
                <w:color w:val="000000"/>
                <w:sz w:val="20"/>
                <w:szCs w:val="20"/>
              </w:rPr>
            </w:pPr>
            <w:r w:rsidRPr="008E55FE">
              <w:rPr>
                <w:rFonts w:ascii="Times New Roman" w:hAnsi="Times New Roman" w:cs="Times New Roman"/>
                <w:b/>
                <w:bCs/>
                <w:color w:val="000000"/>
                <w:sz w:val="20"/>
                <w:szCs w:val="20"/>
              </w:rPr>
              <w:t>1625</w:t>
            </w:r>
          </w:p>
        </w:tc>
        <w:tc>
          <w:tcPr>
            <w:tcW w:w="1311" w:type="dxa"/>
            <w:tcBorders>
              <w:top w:val="nil"/>
              <w:left w:val="single" w:sz="4" w:space="0" w:color="auto"/>
              <w:bottom w:val="single" w:sz="4" w:space="0" w:color="auto"/>
              <w:right w:val="single" w:sz="8" w:space="0" w:color="auto"/>
            </w:tcBorders>
            <w:noWrap/>
          </w:tcPr>
          <w:p w14:paraId="21B1ACC2" w14:textId="77777777" w:rsidR="006D0E3E" w:rsidRPr="008E55FE" w:rsidRDefault="006D0E3E" w:rsidP="00870CA6">
            <w:pPr>
              <w:spacing w:after="0" w:line="240" w:lineRule="auto"/>
              <w:jc w:val="right"/>
              <w:rPr>
                <w:rFonts w:ascii="Times New Roman" w:hAnsi="Times New Roman" w:cs="Times New Roman"/>
                <w:b/>
                <w:bCs/>
                <w:color w:val="FF0000"/>
                <w:sz w:val="20"/>
                <w:szCs w:val="20"/>
              </w:rPr>
            </w:pPr>
            <w:r w:rsidRPr="008E55FE">
              <w:rPr>
                <w:rFonts w:ascii="Times New Roman" w:hAnsi="Times New Roman" w:cs="Times New Roman"/>
                <w:b/>
                <w:bCs/>
                <w:color w:val="FF0000"/>
                <w:sz w:val="20"/>
                <w:szCs w:val="20"/>
              </w:rPr>
              <w:t>3</w:t>
            </w:r>
          </w:p>
        </w:tc>
      </w:tr>
      <w:tr w:rsidR="006D0E3E" w:rsidRPr="008E55FE" w14:paraId="46B36A8B" w14:textId="77777777" w:rsidTr="00870CA6">
        <w:trPr>
          <w:trHeight w:val="283"/>
        </w:trPr>
        <w:tc>
          <w:tcPr>
            <w:tcW w:w="1985" w:type="dxa"/>
            <w:tcBorders>
              <w:top w:val="nil"/>
              <w:left w:val="single" w:sz="8" w:space="0" w:color="auto"/>
              <w:bottom w:val="single" w:sz="8" w:space="0" w:color="auto"/>
              <w:right w:val="single" w:sz="4" w:space="0" w:color="auto"/>
            </w:tcBorders>
            <w:noWrap/>
            <w:hideMark/>
          </w:tcPr>
          <w:p w14:paraId="223D3220" w14:textId="77777777" w:rsidR="006D0E3E" w:rsidRPr="008E55FE" w:rsidRDefault="006D0E3E" w:rsidP="00870CA6">
            <w:pPr>
              <w:spacing w:after="0" w:line="240" w:lineRule="auto"/>
              <w:rPr>
                <w:rFonts w:ascii="Times New Roman" w:hAnsi="Times New Roman" w:cs="Times New Roman"/>
                <w:color w:val="000000"/>
                <w:sz w:val="20"/>
                <w:szCs w:val="20"/>
              </w:rPr>
            </w:pPr>
            <w:r w:rsidRPr="008E55FE">
              <w:rPr>
                <w:rFonts w:ascii="Times New Roman" w:hAnsi="Times New Roman" w:cs="Times New Roman"/>
                <w:color w:val="000000"/>
                <w:sz w:val="20"/>
                <w:szCs w:val="20"/>
              </w:rPr>
              <w:t>Chicken (cock)</w:t>
            </w:r>
          </w:p>
        </w:tc>
        <w:tc>
          <w:tcPr>
            <w:tcW w:w="1276" w:type="dxa"/>
            <w:tcBorders>
              <w:top w:val="nil"/>
              <w:left w:val="nil"/>
              <w:bottom w:val="single" w:sz="8" w:space="0" w:color="auto"/>
              <w:right w:val="nil"/>
            </w:tcBorders>
            <w:noWrap/>
            <w:hideMark/>
          </w:tcPr>
          <w:p w14:paraId="20B8AA4D" w14:textId="77777777" w:rsidR="006D0E3E" w:rsidRPr="008E55FE" w:rsidRDefault="006D0E3E" w:rsidP="00870CA6">
            <w:pPr>
              <w:spacing w:after="0" w:line="240" w:lineRule="auto"/>
              <w:rPr>
                <w:rFonts w:ascii="Times New Roman" w:hAnsi="Times New Roman" w:cs="Times New Roman"/>
                <w:color w:val="000000"/>
                <w:sz w:val="20"/>
                <w:szCs w:val="20"/>
              </w:rPr>
            </w:pPr>
            <w:r w:rsidRPr="008E55FE">
              <w:rPr>
                <w:rFonts w:ascii="Times New Roman" w:hAnsi="Times New Roman" w:cs="Times New Roman"/>
                <w:color w:val="000000"/>
                <w:sz w:val="20"/>
                <w:szCs w:val="20"/>
              </w:rPr>
              <w:t>per head</w:t>
            </w:r>
          </w:p>
        </w:tc>
        <w:tc>
          <w:tcPr>
            <w:tcW w:w="999" w:type="dxa"/>
            <w:tcBorders>
              <w:top w:val="nil"/>
              <w:left w:val="single" w:sz="8" w:space="0" w:color="auto"/>
              <w:bottom w:val="single" w:sz="8" w:space="0" w:color="auto"/>
              <w:right w:val="single" w:sz="4" w:space="0" w:color="auto"/>
            </w:tcBorders>
            <w:noWrap/>
          </w:tcPr>
          <w:p w14:paraId="676A1A0C" w14:textId="77777777" w:rsidR="006D0E3E" w:rsidRPr="008E55FE" w:rsidRDefault="006D0E3E" w:rsidP="00870CA6">
            <w:pPr>
              <w:spacing w:after="0" w:line="240" w:lineRule="auto"/>
              <w:jc w:val="right"/>
              <w:rPr>
                <w:rFonts w:ascii="Times New Roman" w:hAnsi="Times New Roman" w:cs="Times New Roman"/>
                <w:color w:val="000000"/>
                <w:sz w:val="20"/>
                <w:szCs w:val="20"/>
              </w:rPr>
            </w:pPr>
            <w:r w:rsidRPr="008E55FE">
              <w:rPr>
                <w:rFonts w:ascii="Times New Roman" w:hAnsi="Times New Roman" w:cs="Times New Roman"/>
                <w:color w:val="000000"/>
                <w:sz w:val="20"/>
                <w:szCs w:val="20"/>
              </w:rPr>
              <w:t>108</w:t>
            </w:r>
          </w:p>
        </w:tc>
        <w:tc>
          <w:tcPr>
            <w:tcW w:w="992" w:type="dxa"/>
            <w:tcBorders>
              <w:top w:val="nil"/>
              <w:left w:val="nil"/>
              <w:bottom w:val="single" w:sz="8" w:space="0" w:color="auto"/>
              <w:right w:val="single" w:sz="4" w:space="0" w:color="auto"/>
            </w:tcBorders>
            <w:noWrap/>
          </w:tcPr>
          <w:p w14:paraId="6C762289" w14:textId="77777777" w:rsidR="006D0E3E" w:rsidRPr="008E55FE" w:rsidRDefault="006D0E3E" w:rsidP="00870CA6">
            <w:pPr>
              <w:spacing w:after="0" w:line="240" w:lineRule="auto"/>
              <w:jc w:val="right"/>
              <w:rPr>
                <w:rFonts w:ascii="Times New Roman" w:hAnsi="Times New Roman" w:cs="Times New Roman"/>
                <w:color w:val="000000"/>
                <w:sz w:val="20"/>
                <w:szCs w:val="20"/>
              </w:rPr>
            </w:pPr>
            <w:r w:rsidRPr="008E55FE">
              <w:rPr>
                <w:rFonts w:ascii="Times New Roman" w:hAnsi="Times New Roman" w:cs="Times New Roman"/>
                <w:color w:val="000000"/>
                <w:sz w:val="20"/>
                <w:szCs w:val="20"/>
              </w:rPr>
              <w:t>126</w:t>
            </w:r>
          </w:p>
        </w:tc>
        <w:tc>
          <w:tcPr>
            <w:tcW w:w="992" w:type="dxa"/>
            <w:tcBorders>
              <w:top w:val="nil"/>
              <w:left w:val="nil"/>
              <w:bottom w:val="single" w:sz="8" w:space="0" w:color="auto"/>
              <w:right w:val="single" w:sz="4" w:space="0" w:color="auto"/>
            </w:tcBorders>
            <w:noWrap/>
          </w:tcPr>
          <w:p w14:paraId="0B17DC5B" w14:textId="77777777" w:rsidR="006D0E3E" w:rsidRPr="008E55FE" w:rsidRDefault="006D0E3E" w:rsidP="00870CA6">
            <w:pPr>
              <w:spacing w:after="0" w:line="240" w:lineRule="auto"/>
              <w:jc w:val="center"/>
              <w:rPr>
                <w:rFonts w:ascii="Times New Roman" w:hAnsi="Times New Roman" w:cs="Times New Roman"/>
                <w:color w:val="000000"/>
                <w:sz w:val="20"/>
                <w:szCs w:val="20"/>
              </w:rPr>
            </w:pPr>
            <w:r w:rsidRPr="008E55FE">
              <w:rPr>
                <w:rFonts w:ascii="Times New Roman" w:hAnsi="Times New Roman" w:cs="Times New Roman"/>
                <w:color w:val="000000"/>
                <w:sz w:val="20"/>
                <w:szCs w:val="20"/>
              </w:rPr>
              <w:t>120</w:t>
            </w:r>
          </w:p>
        </w:tc>
        <w:tc>
          <w:tcPr>
            <w:tcW w:w="992" w:type="dxa"/>
            <w:tcBorders>
              <w:top w:val="nil"/>
              <w:left w:val="nil"/>
              <w:bottom w:val="single" w:sz="8" w:space="0" w:color="auto"/>
              <w:right w:val="single" w:sz="4" w:space="0" w:color="auto"/>
            </w:tcBorders>
            <w:noWrap/>
          </w:tcPr>
          <w:p w14:paraId="2D6D48D4" w14:textId="77777777" w:rsidR="006D0E3E" w:rsidRPr="008E55FE" w:rsidRDefault="006D0E3E" w:rsidP="00870CA6">
            <w:pPr>
              <w:spacing w:after="0" w:line="240" w:lineRule="auto"/>
              <w:jc w:val="center"/>
              <w:rPr>
                <w:rFonts w:ascii="Times New Roman" w:hAnsi="Times New Roman" w:cs="Times New Roman"/>
                <w:color w:val="000000"/>
                <w:sz w:val="20"/>
                <w:szCs w:val="20"/>
              </w:rPr>
            </w:pPr>
            <w:r w:rsidRPr="008E55FE">
              <w:rPr>
                <w:rFonts w:ascii="Times New Roman" w:hAnsi="Times New Roman" w:cs="Times New Roman"/>
                <w:color w:val="000000"/>
                <w:sz w:val="20"/>
                <w:szCs w:val="20"/>
              </w:rPr>
              <w:t>120</w:t>
            </w:r>
          </w:p>
        </w:tc>
        <w:tc>
          <w:tcPr>
            <w:tcW w:w="993" w:type="dxa"/>
            <w:tcBorders>
              <w:top w:val="nil"/>
              <w:left w:val="nil"/>
              <w:bottom w:val="single" w:sz="8" w:space="0" w:color="auto"/>
              <w:right w:val="single" w:sz="8" w:space="0" w:color="auto"/>
            </w:tcBorders>
            <w:noWrap/>
          </w:tcPr>
          <w:p w14:paraId="548FC894" w14:textId="77777777" w:rsidR="006D0E3E" w:rsidRPr="008E55FE" w:rsidRDefault="006D0E3E" w:rsidP="00870CA6">
            <w:pPr>
              <w:spacing w:after="0" w:line="240" w:lineRule="auto"/>
              <w:jc w:val="center"/>
              <w:rPr>
                <w:rFonts w:ascii="Times New Roman" w:hAnsi="Times New Roman" w:cs="Times New Roman"/>
                <w:color w:val="000000"/>
                <w:sz w:val="20"/>
                <w:szCs w:val="20"/>
              </w:rPr>
            </w:pPr>
          </w:p>
        </w:tc>
        <w:tc>
          <w:tcPr>
            <w:tcW w:w="1092" w:type="dxa"/>
            <w:tcBorders>
              <w:top w:val="nil"/>
              <w:left w:val="single" w:sz="4" w:space="0" w:color="auto"/>
              <w:bottom w:val="single" w:sz="8" w:space="0" w:color="auto"/>
              <w:right w:val="single" w:sz="8" w:space="0" w:color="auto"/>
            </w:tcBorders>
            <w:noWrap/>
          </w:tcPr>
          <w:p w14:paraId="2B0EAE42" w14:textId="77777777" w:rsidR="006D0E3E" w:rsidRPr="008E55FE" w:rsidRDefault="006D0E3E" w:rsidP="00870CA6">
            <w:pPr>
              <w:spacing w:after="0" w:line="240" w:lineRule="auto"/>
              <w:jc w:val="right"/>
              <w:rPr>
                <w:rFonts w:ascii="Times New Roman" w:hAnsi="Times New Roman" w:cs="Times New Roman"/>
                <w:b/>
                <w:bCs/>
                <w:color w:val="000000"/>
                <w:sz w:val="20"/>
                <w:szCs w:val="20"/>
              </w:rPr>
            </w:pPr>
            <w:r w:rsidRPr="008E55FE">
              <w:rPr>
                <w:rFonts w:ascii="Times New Roman" w:hAnsi="Times New Roman" w:cs="Times New Roman"/>
                <w:b/>
                <w:bCs/>
                <w:color w:val="000000"/>
                <w:sz w:val="20"/>
                <w:szCs w:val="20"/>
              </w:rPr>
              <w:t>119</w:t>
            </w:r>
          </w:p>
        </w:tc>
        <w:tc>
          <w:tcPr>
            <w:tcW w:w="1311" w:type="dxa"/>
            <w:tcBorders>
              <w:top w:val="nil"/>
              <w:left w:val="single" w:sz="4" w:space="0" w:color="auto"/>
              <w:bottom w:val="single" w:sz="8" w:space="0" w:color="auto"/>
              <w:right w:val="single" w:sz="8" w:space="0" w:color="auto"/>
            </w:tcBorders>
            <w:noWrap/>
          </w:tcPr>
          <w:p w14:paraId="6D3FE14E" w14:textId="77777777" w:rsidR="006D0E3E" w:rsidRPr="008E55FE" w:rsidRDefault="006D0E3E" w:rsidP="00870CA6">
            <w:pPr>
              <w:spacing w:after="0" w:line="240" w:lineRule="auto"/>
              <w:jc w:val="right"/>
              <w:rPr>
                <w:rFonts w:ascii="Times New Roman" w:hAnsi="Times New Roman" w:cs="Times New Roman"/>
                <w:b/>
                <w:bCs/>
                <w:color w:val="FF0000"/>
                <w:sz w:val="20"/>
                <w:szCs w:val="20"/>
              </w:rPr>
            </w:pPr>
            <w:r w:rsidRPr="008E55FE">
              <w:rPr>
                <w:rFonts w:ascii="Times New Roman" w:hAnsi="Times New Roman" w:cs="Times New Roman"/>
                <w:b/>
                <w:bCs/>
                <w:color w:val="FF0000"/>
                <w:sz w:val="20"/>
                <w:szCs w:val="20"/>
              </w:rPr>
              <w:t>3</w:t>
            </w:r>
          </w:p>
        </w:tc>
      </w:tr>
      <w:tr w:rsidR="006D0E3E" w:rsidRPr="008E55FE" w14:paraId="63BBFE56" w14:textId="77777777" w:rsidTr="00870CA6">
        <w:trPr>
          <w:trHeight w:val="283"/>
        </w:trPr>
        <w:tc>
          <w:tcPr>
            <w:tcW w:w="1985" w:type="dxa"/>
            <w:tcBorders>
              <w:top w:val="nil"/>
              <w:left w:val="single" w:sz="8" w:space="0" w:color="auto"/>
              <w:bottom w:val="single" w:sz="8" w:space="0" w:color="auto"/>
              <w:right w:val="single" w:sz="4" w:space="0" w:color="auto"/>
            </w:tcBorders>
            <w:shd w:val="clear" w:color="auto" w:fill="0088FF"/>
            <w:noWrap/>
            <w:hideMark/>
          </w:tcPr>
          <w:p w14:paraId="6C0B1E0D" w14:textId="77777777" w:rsidR="006D0E3E" w:rsidRPr="008E55FE" w:rsidRDefault="006D0E3E" w:rsidP="00870CA6">
            <w:pPr>
              <w:spacing w:after="0" w:line="240" w:lineRule="auto"/>
              <w:rPr>
                <w:rFonts w:ascii="Times New Roman" w:hAnsi="Times New Roman" w:cs="Times New Roman"/>
                <w:b/>
                <w:bCs/>
                <w:color w:val="000000"/>
                <w:sz w:val="20"/>
                <w:szCs w:val="20"/>
              </w:rPr>
            </w:pPr>
            <w:r w:rsidRPr="008E55FE">
              <w:rPr>
                <w:rFonts w:ascii="Times New Roman" w:hAnsi="Times New Roman" w:cs="Times New Roman"/>
                <w:b/>
                <w:bCs/>
                <w:color w:val="000000"/>
                <w:sz w:val="20"/>
                <w:szCs w:val="20"/>
              </w:rPr>
              <w:t>Non Food</w:t>
            </w:r>
          </w:p>
        </w:tc>
        <w:tc>
          <w:tcPr>
            <w:tcW w:w="1276" w:type="dxa"/>
            <w:tcBorders>
              <w:top w:val="nil"/>
              <w:left w:val="nil"/>
              <w:bottom w:val="single" w:sz="8" w:space="0" w:color="auto"/>
              <w:right w:val="nil"/>
            </w:tcBorders>
            <w:shd w:val="clear" w:color="auto" w:fill="0088FF"/>
            <w:noWrap/>
            <w:hideMark/>
          </w:tcPr>
          <w:p w14:paraId="018CC479" w14:textId="77777777" w:rsidR="006D0E3E" w:rsidRPr="008E55FE" w:rsidRDefault="006D0E3E" w:rsidP="00870CA6">
            <w:pPr>
              <w:spacing w:after="0" w:line="240" w:lineRule="auto"/>
              <w:rPr>
                <w:rFonts w:ascii="Times New Roman" w:hAnsi="Times New Roman" w:cs="Times New Roman"/>
                <w:b/>
                <w:bCs/>
                <w:color w:val="000000"/>
                <w:sz w:val="20"/>
                <w:szCs w:val="20"/>
              </w:rPr>
            </w:pPr>
          </w:p>
        </w:tc>
        <w:tc>
          <w:tcPr>
            <w:tcW w:w="999" w:type="dxa"/>
            <w:tcBorders>
              <w:top w:val="nil"/>
              <w:left w:val="single" w:sz="8" w:space="0" w:color="auto"/>
              <w:bottom w:val="single" w:sz="8" w:space="0" w:color="auto"/>
              <w:right w:val="single" w:sz="4" w:space="0" w:color="auto"/>
            </w:tcBorders>
            <w:shd w:val="clear" w:color="auto" w:fill="0088FF"/>
            <w:noWrap/>
          </w:tcPr>
          <w:p w14:paraId="105A113B" w14:textId="77777777" w:rsidR="006D0E3E" w:rsidRPr="008E55FE" w:rsidRDefault="006D0E3E" w:rsidP="00870CA6">
            <w:pPr>
              <w:spacing w:after="0" w:line="240" w:lineRule="auto"/>
              <w:jc w:val="right"/>
              <w:rPr>
                <w:rFonts w:ascii="Times New Roman" w:hAnsi="Times New Roman" w:cs="Times New Roman"/>
                <w:b/>
                <w:bCs/>
                <w:color w:val="000000"/>
                <w:sz w:val="20"/>
                <w:szCs w:val="20"/>
              </w:rPr>
            </w:pPr>
          </w:p>
        </w:tc>
        <w:tc>
          <w:tcPr>
            <w:tcW w:w="992" w:type="dxa"/>
            <w:tcBorders>
              <w:top w:val="nil"/>
              <w:left w:val="nil"/>
              <w:bottom w:val="single" w:sz="8" w:space="0" w:color="auto"/>
              <w:right w:val="single" w:sz="4" w:space="0" w:color="auto"/>
            </w:tcBorders>
            <w:shd w:val="clear" w:color="auto" w:fill="0088FF"/>
            <w:noWrap/>
          </w:tcPr>
          <w:p w14:paraId="6A53AB8C" w14:textId="77777777" w:rsidR="006D0E3E" w:rsidRPr="008E55FE" w:rsidRDefault="006D0E3E" w:rsidP="00870CA6">
            <w:pPr>
              <w:spacing w:after="0" w:line="240" w:lineRule="auto"/>
              <w:jc w:val="right"/>
              <w:rPr>
                <w:rFonts w:ascii="Times New Roman" w:hAnsi="Times New Roman" w:cs="Times New Roman"/>
                <w:b/>
                <w:bCs/>
                <w:color w:val="000000"/>
                <w:sz w:val="20"/>
                <w:szCs w:val="20"/>
              </w:rPr>
            </w:pPr>
          </w:p>
        </w:tc>
        <w:tc>
          <w:tcPr>
            <w:tcW w:w="992" w:type="dxa"/>
            <w:tcBorders>
              <w:top w:val="nil"/>
              <w:left w:val="nil"/>
              <w:bottom w:val="single" w:sz="8" w:space="0" w:color="auto"/>
              <w:right w:val="single" w:sz="4" w:space="0" w:color="auto"/>
            </w:tcBorders>
            <w:shd w:val="clear" w:color="auto" w:fill="0088FF"/>
            <w:noWrap/>
          </w:tcPr>
          <w:p w14:paraId="26E8F829" w14:textId="77777777" w:rsidR="006D0E3E" w:rsidRPr="008E55FE" w:rsidRDefault="006D0E3E" w:rsidP="00870CA6">
            <w:pPr>
              <w:spacing w:after="0" w:line="240" w:lineRule="auto"/>
              <w:jc w:val="right"/>
              <w:rPr>
                <w:rFonts w:ascii="Times New Roman" w:hAnsi="Times New Roman" w:cs="Times New Roman"/>
                <w:b/>
                <w:bCs/>
                <w:color w:val="000000"/>
                <w:sz w:val="20"/>
                <w:szCs w:val="20"/>
              </w:rPr>
            </w:pPr>
          </w:p>
        </w:tc>
        <w:tc>
          <w:tcPr>
            <w:tcW w:w="992" w:type="dxa"/>
            <w:tcBorders>
              <w:top w:val="nil"/>
              <w:left w:val="nil"/>
              <w:bottom w:val="single" w:sz="8" w:space="0" w:color="auto"/>
              <w:right w:val="single" w:sz="4" w:space="0" w:color="auto"/>
            </w:tcBorders>
            <w:shd w:val="clear" w:color="auto" w:fill="0088FF"/>
            <w:noWrap/>
          </w:tcPr>
          <w:p w14:paraId="5284F40A" w14:textId="77777777" w:rsidR="006D0E3E" w:rsidRPr="008E55FE" w:rsidRDefault="006D0E3E" w:rsidP="00870CA6">
            <w:pPr>
              <w:spacing w:after="0" w:line="240" w:lineRule="auto"/>
              <w:jc w:val="right"/>
              <w:rPr>
                <w:rFonts w:ascii="Times New Roman" w:hAnsi="Times New Roman" w:cs="Times New Roman"/>
                <w:b/>
                <w:bCs/>
                <w:color w:val="000000"/>
                <w:sz w:val="20"/>
                <w:szCs w:val="20"/>
              </w:rPr>
            </w:pPr>
          </w:p>
        </w:tc>
        <w:tc>
          <w:tcPr>
            <w:tcW w:w="993" w:type="dxa"/>
            <w:tcBorders>
              <w:top w:val="nil"/>
              <w:left w:val="nil"/>
              <w:bottom w:val="single" w:sz="8" w:space="0" w:color="auto"/>
              <w:right w:val="single" w:sz="8" w:space="0" w:color="auto"/>
            </w:tcBorders>
            <w:shd w:val="clear" w:color="auto" w:fill="0088FF"/>
            <w:noWrap/>
          </w:tcPr>
          <w:p w14:paraId="519317D9" w14:textId="77777777" w:rsidR="006D0E3E" w:rsidRPr="008E55FE" w:rsidRDefault="006D0E3E" w:rsidP="00870CA6">
            <w:pPr>
              <w:spacing w:after="0" w:line="240" w:lineRule="auto"/>
              <w:jc w:val="right"/>
              <w:rPr>
                <w:rFonts w:ascii="Times New Roman" w:hAnsi="Times New Roman" w:cs="Times New Roman"/>
                <w:b/>
                <w:bCs/>
                <w:color w:val="000000"/>
                <w:sz w:val="20"/>
                <w:szCs w:val="20"/>
              </w:rPr>
            </w:pPr>
          </w:p>
        </w:tc>
        <w:tc>
          <w:tcPr>
            <w:tcW w:w="1092" w:type="dxa"/>
            <w:tcBorders>
              <w:top w:val="nil"/>
              <w:left w:val="single" w:sz="4" w:space="0" w:color="auto"/>
              <w:bottom w:val="single" w:sz="8" w:space="0" w:color="auto"/>
              <w:right w:val="single" w:sz="8" w:space="0" w:color="auto"/>
            </w:tcBorders>
            <w:shd w:val="clear" w:color="auto" w:fill="0088FF"/>
            <w:noWrap/>
          </w:tcPr>
          <w:p w14:paraId="1306AF1C" w14:textId="77777777" w:rsidR="006D0E3E" w:rsidRPr="008E55FE" w:rsidRDefault="006D0E3E" w:rsidP="00870CA6">
            <w:pPr>
              <w:spacing w:after="0" w:line="240" w:lineRule="auto"/>
              <w:jc w:val="right"/>
              <w:rPr>
                <w:rFonts w:ascii="Times New Roman" w:hAnsi="Times New Roman" w:cs="Times New Roman"/>
                <w:b/>
                <w:bCs/>
                <w:color w:val="000000"/>
                <w:sz w:val="20"/>
                <w:szCs w:val="20"/>
              </w:rPr>
            </w:pPr>
          </w:p>
        </w:tc>
        <w:tc>
          <w:tcPr>
            <w:tcW w:w="1311" w:type="dxa"/>
            <w:tcBorders>
              <w:top w:val="nil"/>
              <w:left w:val="single" w:sz="4" w:space="0" w:color="auto"/>
              <w:bottom w:val="single" w:sz="8" w:space="0" w:color="auto"/>
              <w:right w:val="single" w:sz="8" w:space="0" w:color="auto"/>
            </w:tcBorders>
            <w:shd w:val="clear" w:color="auto" w:fill="0088FF"/>
            <w:noWrap/>
          </w:tcPr>
          <w:p w14:paraId="02787F65" w14:textId="77777777" w:rsidR="006D0E3E" w:rsidRPr="008E55FE" w:rsidRDefault="006D0E3E" w:rsidP="00870CA6">
            <w:pPr>
              <w:spacing w:after="0" w:line="240" w:lineRule="auto"/>
              <w:jc w:val="right"/>
              <w:rPr>
                <w:rFonts w:ascii="Times New Roman" w:hAnsi="Times New Roman" w:cs="Times New Roman"/>
                <w:b/>
                <w:bCs/>
                <w:color w:val="FF0000"/>
                <w:sz w:val="20"/>
                <w:szCs w:val="20"/>
              </w:rPr>
            </w:pPr>
          </w:p>
        </w:tc>
      </w:tr>
      <w:tr w:rsidR="006D0E3E" w:rsidRPr="008E55FE" w14:paraId="69A39411" w14:textId="77777777" w:rsidTr="00870CA6">
        <w:trPr>
          <w:trHeight w:val="437"/>
        </w:trPr>
        <w:tc>
          <w:tcPr>
            <w:tcW w:w="1985" w:type="dxa"/>
            <w:tcBorders>
              <w:top w:val="nil"/>
              <w:left w:val="single" w:sz="8" w:space="0" w:color="auto"/>
              <w:bottom w:val="single" w:sz="4" w:space="0" w:color="auto"/>
              <w:right w:val="single" w:sz="4" w:space="0" w:color="auto"/>
            </w:tcBorders>
            <w:noWrap/>
            <w:hideMark/>
          </w:tcPr>
          <w:p w14:paraId="3E190F5F" w14:textId="77777777" w:rsidR="006D0E3E" w:rsidRPr="008E55FE" w:rsidRDefault="006D0E3E" w:rsidP="00870CA6">
            <w:pPr>
              <w:spacing w:after="0" w:line="240" w:lineRule="auto"/>
              <w:rPr>
                <w:rFonts w:ascii="Times New Roman" w:hAnsi="Times New Roman" w:cs="Times New Roman"/>
                <w:color w:val="000000"/>
                <w:sz w:val="20"/>
                <w:szCs w:val="20"/>
              </w:rPr>
            </w:pPr>
            <w:r w:rsidRPr="008E55FE">
              <w:rPr>
                <w:rFonts w:ascii="Times New Roman" w:hAnsi="Times New Roman" w:cs="Times New Roman"/>
                <w:color w:val="000000"/>
                <w:sz w:val="20"/>
                <w:szCs w:val="20"/>
              </w:rPr>
              <w:t>Casual labour (farm)</w:t>
            </w:r>
          </w:p>
        </w:tc>
        <w:tc>
          <w:tcPr>
            <w:tcW w:w="1276" w:type="dxa"/>
            <w:tcBorders>
              <w:top w:val="nil"/>
              <w:left w:val="nil"/>
              <w:bottom w:val="single" w:sz="4" w:space="0" w:color="auto"/>
              <w:right w:val="nil"/>
            </w:tcBorders>
            <w:noWrap/>
            <w:hideMark/>
          </w:tcPr>
          <w:p w14:paraId="626F9018" w14:textId="77777777" w:rsidR="006D0E3E" w:rsidRPr="008E55FE" w:rsidRDefault="006D0E3E" w:rsidP="00870CA6">
            <w:pPr>
              <w:spacing w:after="0" w:line="240" w:lineRule="auto"/>
              <w:rPr>
                <w:rFonts w:ascii="Times New Roman" w:hAnsi="Times New Roman" w:cs="Times New Roman"/>
                <w:color w:val="000000"/>
                <w:sz w:val="20"/>
                <w:szCs w:val="20"/>
              </w:rPr>
            </w:pPr>
            <w:r w:rsidRPr="008E55FE">
              <w:rPr>
                <w:rFonts w:ascii="Times New Roman" w:hAnsi="Times New Roman" w:cs="Times New Roman"/>
                <w:color w:val="000000"/>
                <w:sz w:val="20"/>
                <w:szCs w:val="20"/>
              </w:rPr>
              <w:t>per day</w:t>
            </w:r>
          </w:p>
        </w:tc>
        <w:tc>
          <w:tcPr>
            <w:tcW w:w="999" w:type="dxa"/>
            <w:tcBorders>
              <w:top w:val="nil"/>
              <w:left w:val="single" w:sz="8" w:space="0" w:color="auto"/>
              <w:bottom w:val="single" w:sz="4" w:space="0" w:color="auto"/>
              <w:right w:val="single" w:sz="4" w:space="0" w:color="auto"/>
            </w:tcBorders>
            <w:noWrap/>
          </w:tcPr>
          <w:p w14:paraId="6CF7C7BA" w14:textId="77777777" w:rsidR="006D0E3E" w:rsidRPr="008E55FE" w:rsidRDefault="006D0E3E" w:rsidP="00870CA6">
            <w:pPr>
              <w:spacing w:after="0" w:line="240" w:lineRule="auto"/>
              <w:jc w:val="right"/>
              <w:rPr>
                <w:rFonts w:ascii="Times New Roman" w:hAnsi="Times New Roman" w:cs="Times New Roman"/>
                <w:color w:val="000000"/>
                <w:sz w:val="20"/>
                <w:szCs w:val="20"/>
              </w:rPr>
            </w:pPr>
            <w:r w:rsidRPr="008E55FE">
              <w:rPr>
                <w:rFonts w:ascii="Times New Roman" w:hAnsi="Times New Roman" w:cs="Times New Roman"/>
                <w:color w:val="000000"/>
                <w:sz w:val="20"/>
                <w:szCs w:val="20"/>
              </w:rPr>
              <w:t>80</w:t>
            </w:r>
          </w:p>
        </w:tc>
        <w:tc>
          <w:tcPr>
            <w:tcW w:w="992" w:type="dxa"/>
            <w:tcBorders>
              <w:top w:val="nil"/>
              <w:left w:val="nil"/>
              <w:bottom w:val="single" w:sz="4" w:space="0" w:color="auto"/>
              <w:right w:val="single" w:sz="4" w:space="0" w:color="auto"/>
            </w:tcBorders>
            <w:noWrap/>
          </w:tcPr>
          <w:p w14:paraId="78B610B2" w14:textId="77777777" w:rsidR="006D0E3E" w:rsidRPr="008E55FE" w:rsidRDefault="006D0E3E" w:rsidP="00870CA6">
            <w:pPr>
              <w:spacing w:after="0" w:line="240" w:lineRule="auto"/>
              <w:jc w:val="right"/>
              <w:rPr>
                <w:rFonts w:ascii="Times New Roman" w:hAnsi="Times New Roman" w:cs="Times New Roman"/>
                <w:color w:val="000000"/>
                <w:sz w:val="20"/>
                <w:szCs w:val="20"/>
              </w:rPr>
            </w:pPr>
            <w:r w:rsidRPr="008E55FE">
              <w:rPr>
                <w:rFonts w:ascii="Times New Roman" w:hAnsi="Times New Roman" w:cs="Times New Roman"/>
                <w:color w:val="000000"/>
                <w:sz w:val="20"/>
                <w:szCs w:val="20"/>
              </w:rPr>
              <w:t>50</w:t>
            </w:r>
          </w:p>
        </w:tc>
        <w:tc>
          <w:tcPr>
            <w:tcW w:w="992" w:type="dxa"/>
            <w:tcBorders>
              <w:top w:val="nil"/>
              <w:left w:val="nil"/>
              <w:bottom w:val="single" w:sz="4" w:space="0" w:color="auto"/>
              <w:right w:val="single" w:sz="4" w:space="0" w:color="auto"/>
            </w:tcBorders>
            <w:noWrap/>
          </w:tcPr>
          <w:p w14:paraId="7BAB6CAE" w14:textId="77777777" w:rsidR="006D0E3E" w:rsidRPr="008E55FE" w:rsidRDefault="006D0E3E" w:rsidP="00870CA6">
            <w:pPr>
              <w:spacing w:after="0" w:line="240" w:lineRule="auto"/>
              <w:jc w:val="right"/>
              <w:rPr>
                <w:rFonts w:ascii="Times New Roman" w:hAnsi="Times New Roman" w:cs="Times New Roman"/>
                <w:color w:val="000000"/>
                <w:sz w:val="20"/>
                <w:szCs w:val="20"/>
              </w:rPr>
            </w:pPr>
            <w:r w:rsidRPr="008E55FE">
              <w:rPr>
                <w:rFonts w:ascii="Times New Roman" w:hAnsi="Times New Roman" w:cs="Times New Roman"/>
                <w:color w:val="000000"/>
                <w:sz w:val="20"/>
                <w:szCs w:val="20"/>
              </w:rPr>
              <w:t>80</w:t>
            </w:r>
          </w:p>
        </w:tc>
        <w:tc>
          <w:tcPr>
            <w:tcW w:w="992" w:type="dxa"/>
            <w:tcBorders>
              <w:top w:val="nil"/>
              <w:left w:val="nil"/>
              <w:bottom w:val="single" w:sz="4" w:space="0" w:color="auto"/>
              <w:right w:val="single" w:sz="4" w:space="0" w:color="auto"/>
            </w:tcBorders>
            <w:noWrap/>
          </w:tcPr>
          <w:p w14:paraId="7A753E54" w14:textId="77777777" w:rsidR="006D0E3E" w:rsidRPr="008E55FE" w:rsidRDefault="006D0E3E" w:rsidP="00870CA6">
            <w:pPr>
              <w:spacing w:after="0" w:line="240" w:lineRule="auto"/>
              <w:jc w:val="center"/>
              <w:rPr>
                <w:rFonts w:ascii="Times New Roman" w:hAnsi="Times New Roman" w:cs="Times New Roman"/>
                <w:color w:val="000000"/>
                <w:sz w:val="20"/>
                <w:szCs w:val="20"/>
              </w:rPr>
            </w:pPr>
            <w:r w:rsidRPr="008E55FE">
              <w:rPr>
                <w:rFonts w:ascii="Times New Roman" w:hAnsi="Times New Roman" w:cs="Times New Roman"/>
                <w:color w:val="000000"/>
                <w:sz w:val="20"/>
                <w:szCs w:val="20"/>
              </w:rPr>
              <w:t>50</w:t>
            </w:r>
          </w:p>
        </w:tc>
        <w:tc>
          <w:tcPr>
            <w:tcW w:w="993" w:type="dxa"/>
            <w:tcBorders>
              <w:top w:val="nil"/>
              <w:left w:val="nil"/>
              <w:bottom w:val="single" w:sz="4" w:space="0" w:color="auto"/>
              <w:right w:val="single" w:sz="8" w:space="0" w:color="auto"/>
            </w:tcBorders>
            <w:noWrap/>
          </w:tcPr>
          <w:p w14:paraId="7EE504BD" w14:textId="77777777" w:rsidR="006D0E3E" w:rsidRPr="008E55FE" w:rsidRDefault="006D0E3E" w:rsidP="00870CA6">
            <w:pPr>
              <w:spacing w:after="0" w:line="240" w:lineRule="auto"/>
              <w:jc w:val="center"/>
              <w:rPr>
                <w:rFonts w:ascii="Times New Roman" w:hAnsi="Times New Roman" w:cs="Times New Roman"/>
                <w:color w:val="000000"/>
                <w:sz w:val="20"/>
                <w:szCs w:val="20"/>
              </w:rPr>
            </w:pPr>
          </w:p>
        </w:tc>
        <w:tc>
          <w:tcPr>
            <w:tcW w:w="1092" w:type="dxa"/>
            <w:tcBorders>
              <w:top w:val="nil"/>
              <w:left w:val="single" w:sz="4" w:space="0" w:color="auto"/>
              <w:bottom w:val="single" w:sz="4" w:space="0" w:color="auto"/>
              <w:right w:val="single" w:sz="8" w:space="0" w:color="auto"/>
            </w:tcBorders>
            <w:noWrap/>
          </w:tcPr>
          <w:p w14:paraId="32F3B9FA" w14:textId="77777777" w:rsidR="006D0E3E" w:rsidRPr="008E55FE" w:rsidRDefault="006D0E3E" w:rsidP="00870CA6">
            <w:pPr>
              <w:spacing w:after="0" w:line="240" w:lineRule="auto"/>
              <w:jc w:val="right"/>
              <w:rPr>
                <w:rFonts w:ascii="Times New Roman" w:hAnsi="Times New Roman" w:cs="Times New Roman"/>
                <w:b/>
                <w:bCs/>
                <w:color w:val="000000"/>
                <w:sz w:val="20"/>
                <w:szCs w:val="20"/>
              </w:rPr>
            </w:pPr>
            <w:r w:rsidRPr="008E55FE">
              <w:rPr>
                <w:rFonts w:ascii="Times New Roman" w:hAnsi="Times New Roman" w:cs="Times New Roman"/>
                <w:b/>
                <w:bCs/>
                <w:color w:val="000000"/>
                <w:sz w:val="20"/>
                <w:szCs w:val="20"/>
              </w:rPr>
              <w:t>65</w:t>
            </w:r>
          </w:p>
        </w:tc>
        <w:tc>
          <w:tcPr>
            <w:tcW w:w="1311" w:type="dxa"/>
            <w:tcBorders>
              <w:top w:val="nil"/>
              <w:left w:val="single" w:sz="4" w:space="0" w:color="auto"/>
              <w:bottom w:val="single" w:sz="4" w:space="0" w:color="auto"/>
              <w:right w:val="single" w:sz="8" w:space="0" w:color="auto"/>
            </w:tcBorders>
            <w:noWrap/>
          </w:tcPr>
          <w:p w14:paraId="4B327447" w14:textId="77777777" w:rsidR="006D0E3E" w:rsidRPr="008E55FE" w:rsidRDefault="006D0E3E" w:rsidP="00870CA6">
            <w:pPr>
              <w:spacing w:after="0" w:line="240" w:lineRule="auto"/>
              <w:jc w:val="right"/>
              <w:rPr>
                <w:rFonts w:ascii="Times New Roman" w:hAnsi="Times New Roman" w:cs="Times New Roman"/>
                <w:b/>
                <w:bCs/>
                <w:color w:val="FF0000"/>
                <w:sz w:val="20"/>
                <w:szCs w:val="20"/>
              </w:rPr>
            </w:pPr>
            <w:r w:rsidRPr="008E55FE">
              <w:rPr>
                <w:rFonts w:ascii="Times New Roman" w:hAnsi="Times New Roman" w:cs="Times New Roman"/>
                <w:b/>
                <w:bCs/>
                <w:color w:val="FF0000"/>
                <w:sz w:val="20"/>
                <w:szCs w:val="20"/>
              </w:rPr>
              <w:t>0</w:t>
            </w:r>
          </w:p>
        </w:tc>
      </w:tr>
      <w:tr w:rsidR="006D0E3E" w:rsidRPr="008E55FE" w14:paraId="0055D811" w14:textId="77777777" w:rsidTr="00870CA6">
        <w:trPr>
          <w:trHeight w:val="437"/>
        </w:trPr>
        <w:tc>
          <w:tcPr>
            <w:tcW w:w="1985" w:type="dxa"/>
            <w:tcBorders>
              <w:top w:val="nil"/>
              <w:left w:val="single" w:sz="8" w:space="0" w:color="auto"/>
              <w:bottom w:val="single" w:sz="4" w:space="0" w:color="auto"/>
              <w:right w:val="single" w:sz="4" w:space="0" w:color="auto"/>
            </w:tcBorders>
            <w:noWrap/>
            <w:hideMark/>
          </w:tcPr>
          <w:p w14:paraId="43744CEE" w14:textId="77777777" w:rsidR="006D0E3E" w:rsidRPr="008E55FE" w:rsidRDefault="006D0E3E" w:rsidP="00870CA6">
            <w:pPr>
              <w:spacing w:after="0" w:line="240" w:lineRule="auto"/>
              <w:rPr>
                <w:rFonts w:ascii="Times New Roman" w:hAnsi="Times New Roman" w:cs="Times New Roman"/>
                <w:color w:val="000000"/>
                <w:sz w:val="20"/>
                <w:szCs w:val="20"/>
              </w:rPr>
            </w:pPr>
            <w:r w:rsidRPr="008E55FE">
              <w:rPr>
                <w:rFonts w:ascii="Times New Roman" w:hAnsi="Times New Roman" w:cs="Times New Roman"/>
                <w:color w:val="000000"/>
                <w:sz w:val="20"/>
                <w:szCs w:val="20"/>
              </w:rPr>
              <w:t>Casual labour (non-farm)</w:t>
            </w:r>
          </w:p>
        </w:tc>
        <w:tc>
          <w:tcPr>
            <w:tcW w:w="1276" w:type="dxa"/>
            <w:tcBorders>
              <w:top w:val="nil"/>
              <w:left w:val="nil"/>
              <w:bottom w:val="single" w:sz="4" w:space="0" w:color="auto"/>
              <w:right w:val="nil"/>
            </w:tcBorders>
            <w:noWrap/>
            <w:hideMark/>
          </w:tcPr>
          <w:p w14:paraId="5FB830DC" w14:textId="77777777" w:rsidR="006D0E3E" w:rsidRPr="008E55FE" w:rsidRDefault="006D0E3E" w:rsidP="00870CA6">
            <w:pPr>
              <w:spacing w:after="0" w:line="240" w:lineRule="auto"/>
              <w:rPr>
                <w:rFonts w:ascii="Times New Roman" w:hAnsi="Times New Roman" w:cs="Times New Roman"/>
                <w:color w:val="000000"/>
                <w:sz w:val="20"/>
                <w:szCs w:val="20"/>
              </w:rPr>
            </w:pPr>
            <w:r w:rsidRPr="008E55FE">
              <w:rPr>
                <w:rFonts w:ascii="Times New Roman" w:hAnsi="Times New Roman" w:cs="Times New Roman"/>
                <w:color w:val="000000"/>
                <w:sz w:val="20"/>
                <w:szCs w:val="20"/>
              </w:rPr>
              <w:t>per day</w:t>
            </w:r>
          </w:p>
        </w:tc>
        <w:tc>
          <w:tcPr>
            <w:tcW w:w="999" w:type="dxa"/>
            <w:tcBorders>
              <w:top w:val="nil"/>
              <w:left w:val="single" w:sz="8" w:space="0" w:color="auto"/>
              <w:bottom w:val="single" w:sz="4" w:space="0" w:color="auto"/>
              <w:right w:val="single" w:sz="4" w:space="0" w:color="auto"/>
            </w:tcBorders>
            <w:noWrap/>
          </w:tcPr>
          <w:p w14:paraId="38373F10" w14:textId="77777777" w:rsidR="006D0E3E" w:rsidRPr="008E55FE" w:rsidRDefault="006D0E3E" w:rsidP="00870CA6">
            <w:pPr>
              <w:spacing w:after="0" w:line="240" w:lineRule="auto"/>
              <w:jc w:val="right"/>
              <w:rPr>
                <w:rFonts w:ascii="Times New Roman" w:hAnsi="Times New Roman" w:cs="Times New Roman"/>
                <w:color w:val="000000"/>
                <w:sz w:val="20"/>
                <w:szCs w:val="20"/>
              </w:rPr>
            </w:pPr>
            <w:r w:rsidRPr="008E55FE">
              <w:rPr>
                <w:rFonts w:ascii="Times New Roman" w:hAnsi="Times New Roman" w:cs="Times New Roman"/>
                <w:color w:val="000000"/>
                <w:sz w:val="20"/>
                <w:szCs w:val="20"/>
              </w:rPr>
              <w:t>100</w:t>
            </w:r>
          </w:p>
        </w:tc>
        <w:tc>
          <w:tcPr>
            <w:tcW w:w="992" w:type="dxa"/>
            <w:tcBorders>
              <w:top w:val="nil"/>
              <w:left w:val="nil"/>
              <w:bottom w:val="single" w:sz="4" w:space="0" w:color="auto"/>
              <w:right w:val="single" w:sz="4" w:space="0" w:color="auto"/>
            </w:tcBorders>
            <w:noWrap/>
          </w:tcPr>
          <w:p w14:paraId="3A7B2C2B" w14:textId="77777777" w:rsidR="006D0E3E" w:rsidRPr="008E55FE" w:rsidRDefault="006D0E3E" w:rsidP="00870CA6">
            <w:pPr>
              <w:spacing w:after="0" w:line="240" w:lineRule="auto"/>
              <w:jc w:val="right"/>
              <w:rPr>
                <w:rFonts w:ascii="Times New Roman" w:hAnsi="Times New Roman" w:cs="Times New Roman"/>
                <w:color w:val="000000"/>
                <w:sz w:val="20"/>
                <w:szCs w:val="20"/>
              </w:rPr>
            </w:pPr>
            <w:r w:rsidRPr="008E55FE">
              <w:rPr>
                <w:rFonts w:ascii="Times New Roman" w:hAnsi="Times New Roman" w:cs="Times New Roman"/>
                <w:color w:val="000000"/>
                <w:sz w:val="20"/>
                <w:szCs w:val="20"/>
              </w:rPr>
              <w:t>100</w:t>
            </w:r>
          </w:p>
        </w:tc>
        <w:tc>
          <w:tcPr>
            <w:tcW w:w="992" w:type="dxa"/>
            <w:tcBorders>
              <w:top w:val="nil"/>
              <w:left w:val="nil"/>
              <w:bottom w:val="single" w:sz="4" w:space="0" w:color="auto"/>
              <w:right w:val="single" w:sz="4" w:space="0" w:color="auto"/>
            </w:tcBorders>
            <w:noWrap/>
          </w:tcPr>
          <w:p w14:paraId="225A41EB" w14:textId="77777777" w:rsidR="006D0E3E" w:rsidRPr="008E55FE" w:rsidRDefault="006D0E3E" w:rsidP="00870CA6">
            <w:pPr>
              <w:spacing w:after="0" w:line="240" w:lineRule="auto"/>
              <w:jc w:val="center"/>
              <w:rPr>
                <w:rFonts w:ascii="Times New Roman" w:hAnsi="Times New Roman" w:cs="Times New Roman"/>
                <w:color w:val="000000"/>
                <w:sz w:val="20"/>
                <w:szCs w:val="20"/>
              </w:rPr>
            </w:pPr>
            <w:r w:rsidRPr="008E55FE">
              <w:rPr>
                <w:rFonts w:ascii="Times New Roman" w:hAnsi="Times New Roman" w:cs="Times New Roman"/>
                <w:color w:val="000000"/>
                <w:sz w:val="20"/>
                <w:szCs w:val="20"/>
              </w:rPr>
              <w:t>100</w:t>
            </w:r>
          </w:p>
        </w:tc>
        <w:tc>
          <w:tcPr>
            <w:tcW w:w="992" w:type="dxa"/>
            <w:tcBorders>
              <w:top w:val="nil"/>
              <w:left w:val="nil"/>
              <w:bottom w:val="single" w:sz="4" w:space="0" w:color="auto"/>
              <w:right w:val="single" w:sz="4" w:space="0" w:color="auto"/>
            </w:tcBorders>
            <w:noWrap/>
          </w:tcPr>
          <w:p w14:paraId="7B9F951B" w14:textId="77777777" w:rsidR="006D0E3E" w:rsidRPr="008E55FE" w:rsidRDefault="006D0E3E" w:rsidP="00870CA6">
            <w:pPr>
              <w:spacing w:after="0" w:line="240" w:lineRule="auto"/>
              <w:rPr>
                <w:rFonts w:ascii="Times New Roman" w:hAnsi="Times New Roman" w:cs="Times New Roman"/>
                <w:color w:val="000000"/>
                <w:sz w:val="20"/>
                <w:szCs w:val="20"/>
              </w:rPr>
            </w:pPr>
            <w:r w:rsidRPr="008E55FE">
              <w:rPr>
                <w:rFonts w:ascii="Times New Roman" w:hAnsi="Times New Roman" w:cs="Times New Roman"/>
                <w:color w:val="000000"/>
                <w:sz w:val="20"/>
                <w:szCs w:val="20"/>
              </w:rPr>
              <w:t>100</w:t>
            </w:r>
          </w:p>
        </w:tc>
        <w:tc>
          <w:tcPr>
            <w:tcW w:w="993" w:type="dxa"/>
            <w:tcBorders>
              <w:top w:val="nil"/>
              <w:left w:val="nil"/>
              <w:bottom w:val="single" w:sz="4" w:space="0" w:color="auto"/>
              <w:right w:val="single" w:sz="8" w:space="0" w:color="auto"/>
            </w:tcBorders>
            <w:noWrap/>
          </w:tcPr>
          <w:p w14:paraId="34282A9D" w14:textId="77777777" w:rsidR="006D0E3E" w:rsidRPr="008E55FE" w:rsidRDefault="006D0E3E" w:rsidP="00870CA6">
            <w:pPr>
              <w:spacing w:after="0" w:line="240" w:lineRule="auto"/>
              <w:jc w:val="center"/>
              <w:rPr>
                <w:rFonts w:ascii="Times New Roman" w:hAnsi="Times New Roman" w:cs="Times New Roman"/>
                <w:color w:val="000000"/>
                <w:sz w:val="20"/>
                <w:szCs w:val="20"/>
              </w:rPr>
            </w:pPr>
          </w:p>
        </w:tc>
        <w:tc>
          <w:tcPr>
            <w:tcW w:w="1092" w:type="dxa"/>
            <w:tcBorders>
              <w:top w:val="nil"/>
              <w:left w:val="single" w:sz="4" w:space="0" w:color="auto"/>
              <w:bottom w:val="single" w:sz="4" w:space="0" w:color="auto"/>
              <w:right w:val="single" w:sz="8" w:space="0" w:color="auto"/>
            </w:tcBorders>
            <w:noWrap/>
          </w:tcPr>
          <w:p w14:paraId="03F7A1FB" w14:textId="77777777" w:rsidR="006D0E3E" w:rsidRPr="008E55FE" w:rsidRDefault="006D0E3E" w:rsidP="00870CA6">
            <w:pPr>
              <w:spacing w:after="0" w:line="240" w:lineRule="auto"/>
              <w:jc w:val="right"/>
              <w:rPr>
                <w:rFonts w:ascii="Times New Roman" w:hAnsi="Times New Roman" w:cs="Times New Roman"/>
                <w:b/>
                <w:bCs/>
                <w:color w:val="000000"/>
                <w:sz w:val="20"/>
                <w:szCs w:val="20"/>
              </w:rPr>
            </w:pPr>
            <w:r w:rsidRPr="008E55FE">
              <w:rPr>
                <w:rFonts w:ascii="Times New Roman" w:hAnsi="Times New Roman" w:cs="Times New Roman"/>
                <w:b/>
                <w:bCs/>
                <w:color w:val="000000"/>
                <w:sz w:val="20"/>
                <w:szCs w:val="20"/>
              </w:rPr>
              <w:t>100</w:t>
            </w:r>
          </w:p>
        </w:tc>
        <w:tc>
          <w:tcPr>
            <w:tcW w:w="1311" w:type="dxa"/>
            <w:tcBorders>
              <w:top w:val="nil"/>
              <w:left w:val="single" w:sz="4" w:space="0" w:color="auto"/>
              <w:bottom w:val="single" w:sz="4" w:space="0" w:color="auto"/>
              <w:right w:val="single" w:sz="8" w:space="0" w:color="auto"/>
            </w:tcBorders>
            <w:noWrap/>
          </w:tcPr>
          <w:p w14:paraId="4E0DBE99" w14:textId="77777777" w:rsidR="006D0E3E" w:rsidRPr="008E55FE" w:rsidRDefault="006D0E3E" w:rsidP="00870CA6">
            <w:pPr>
              <w:spacing w:after="0" w:line="240" w:lineRule="auto"/>
              <w:jc w:val="right"/>
              <w:rPr>
                <w:rFonts w:ascii="Times New Roman" w:hAnsi="Times New Roman" w:cs="Times New Roman"/>
                <w:b/>
                <w:bCs/>
                <w:color w:val="FF0000"/>
                <w:sz w:val="20"/>
                <w:szCs w:val="20"/>
              </w:rPr>
            </w:pPr>
            <w:r w:rsidRPr="008E55FE">
              <w:rPr>
                <w:rFonts w:ascii="Times New Roman" w:hAnsi="Times New Roman" w:cs="Times New Roman"/>
                <w:b/>
                <w:bCs/>
                <w:color w:val="FF0000"/>
                <w:sz w:val="20"/>
                <w:szCs w:val="20"/>
              </w:rPr>
              <w:t>2</w:t>
            </w:r>
          </w:p>
        </w:tc>
      </w:tr>
      <w:tr w:rsidR="006D0E3E" w:rsidRPr="008E55FE" w14:paraId="6E53A452" w14:textId="77777777" w:rsidTr="00870CA6">
        <w:trPr>
          <w:trHeight w:val="437"/>
        </w:trPr>
        <w:tc>
          <w:tcPr>
            <w:tcW w:w="1985" w:type="dxa"/>
            <w:tcBorders>
              <w:top w:val="nil"/>
              <w:left w:val="single" w:sz="8" w:space="0" w:color="auto"/>
              <w:bottom w:val="single" w:sz="4" w:space="0" w:color="auto"/>
              <w:right w:val="single" w:sz="4" w:space="0" w:color="auto"/>
            </w:tcBorders>
            <w:noWrap/>
            <w:hideMark/>
          </w:tcPr>
          <w:p w14:paraId="784EA78A" w14:textId="77777777" w:rsidR="006D0E3E" w:rsidRPr="008E55FE" w:rsidRDefault="006D0E3E" w:rsidP="00870CA6">
            <w:pPr>
              <w:spacing w:after="0" w:line="240" w:lineRule="auto"/>
              <w:rPr>
                <w:rFonts w:ascii="Times New Roman" w:hAnsi="Times New Roman" w:cs="Times New Roman"/>
                <w:color w:val="000000"/>
                <w:sz w:val="20"/>
                <w:szCs w:val="20"/>
              </w:rPr>
            </w:pPr>
            <w:r w:rsidRPr="008E55FE">
              <w:rPr>
                <w:rFonts w:ascii="Times New Roman" w:hAnsi="Times New Roman" w:cs="Times New Roman"/>
                <w:color w:val="000000"/>
                <w:sz w:val="20"/>
                <w:szCs w:val="20"/>
              </w:rPr>
              <w:t>Water</w:t>
            </w:r>
          </w:p>
        </w:tc>
        <w:tc>
          <w:tcPr>
            <w:tcW w:w="1276" w:type="dxa"/>
            <w:tcBorders>
              <w:top w:val="nil"/>
              <w:left w:val="nil"/>
              <w:bottom w:val="single" w:sz="4" w:space="0" w:color="auto"/>
              <w:right w:val="nil"/>
            </w:tcBorders>
            <w:noWrap/>
            <w:hideMark/>
          </w:tcPr>
          <w:p w14:paraId="7C7E4F25" w14:textId="77777777" w:rsidR="006D0E3E" w:rsidRPr="008E55FE" w:rsidRDefault="006D0E3E" w:rsidP="00870CA6">
            <w:pPr>
              <w:spacing w:after="0" w:line="240" w:lineRule="auto"/>
              <w:rPr>
                <w:rFonts w:ascii="Times New Roman" w:hAnsi="Times New Roman" w:cs="Times New Roman"/>
                <w:color w:val="000000"/>
                <w:sz w:val="20"/>
                <w:szCs w:val="20"/>
              </w:rPr>
            </w:pPr>
            <w:r w:rsidRPr="008E55FE">
              <w:rPr>
                <w:rFonts w:ascii="Times New Roman" w:hAnsi="Times New Roman" w:cs="Times New Roman"/>
                <w:color w:val="000000"/>
                <w:sz w:val="20"/>
                <w:szCs w:val="20"/>
              </w:rPr>
              <w:t>jerrican (20litres)</w:t>
            </w:r>
          </w:p>
        </w:tc>
        <w:tc>
          <w:tcPr>
            <w:tcW w:w="999" w:type="dxa"/>
            <w:tcBorders>
              <w:top w:val="nil"/>
              <w:left w:val="single" w:sz="8" w:space="0" w:color="auto"/>
              <w:bottom w:val="single" w:sz="4" w:space="0" w:color="auto"/>
              <w:right w:val="single" w:sz="4" w:space="0" w:color="auto"/>
            </w:tcBorders>
            <w:noWrap/>
          </w:tcPr>
          <w:p w14:paraId="14AF29F7" w14:textId="77777777" w:rsidR="006D0E3E" w:rsidRPr="008E55FE" w:rsidRDefault="006D0E3E" w:rsidP="00870CA6">
            <w:pPr>
              <w:spacing w:after="0" w:line="240" w:lineRule="auto"/>
              <w:jc w:val="right"/>
              <w:rPr>
                <w:rFonts w:ascii="Times New Roman" w:hAnsi="Times New Roman" w:cs="Times New Roman"/>
                <w:color w:val="000000"/>
                <w:sz w:val="20"/>
                <w:szCs w:val="20"/>
              </w:rPr>
            </w:pPr>
            <w:r w:rsidRPr="008E55FE">
              <w:rPr>
                <w:rFonts w:ascii="Times New Roman" w:hAnsi="Times New Roman" w:cs="Times New Roman"/>
                <w:color w:val="000000"/>
                <w:sz w:val="20"/>
                <w:szCs w:val="20"/>
              </w:rPr>
              <w:t>3</w:t>
            </w:r>
          </w:p>
        </w:tc>
        <w:tc>
          <w:tcPr>
            <w:tcW w:w="992" w:type="dxa"/>
            <w:tcBorders>
              <w:top w:val="nil"/>
              <w:left w:val="nil"/>
              <w:bottom w:val="single" w:sz="4" w:space="0" w:color="auto"/>
              <w:right w:val="single" w:sz="4" w:space="0" w:color="auto"/>
            </w:tcBorders>
            <w:noWrap/>
          </w:tcPr>
          <w:p w14:paraId="1EE9B562" w14:textId="77777777" w:rsidR="006D0E3E" w:rsidRPr="008E55FE" w:rsidRDefault="006D0E3E" w:rsidP="00870CA6">
            <w:pPr>
              <w:spacing w:after="0" w:line="240" w:lineRule="auto"/>
              <w:jc w:val="right"/>
              <w:rPr>
                <w:rFonts w:ascii="Times New Roman" w:hAnsi="Times New Roman" w:cs="Times New Roman"/>
                <w:color w:val="000000"/>
                <w:sz w:val="20"/>
                <w:szCs w:val="20"/>
              </w:rPr>
            </w:pPr>
            <w:r w:rsidRPr="008E55FE">
              <w:rPr>
                <w:rFonts w:ascii="Times New Roman" w:hAnsi="Times New Roman" w:cs="Times New Roman"/>
                <w:color w:val="000000"/>
                <w:sz w:val="20"/>
                <w:szCs w:val="20"/>
              </w:rPr>
              <w:t>3</w:t>
            </w:r>
          </w:p>
        </w:tc>
        <w:tc>
          <w:tcPr>
            <w:tcW w:w="992" w:type="dxa"/>
            <w:tcBorders>
              <w:top w:val="nil"/>
              <w:left w:val="nil"/>
              <w:bottom w:val="single" w:sz="4" w:space="0" w:color="auto"/>
              <w:right w:val="single" w:sz="4" w:space="0" w:color="auto"/>
            </w:tcBorders>
            <w:noWrap/>
          </w:tcPr>
          <w:p w14:paraId="06E0437A" w14:textId="77777777" w:rsidR="006D0E3E" w:rsidRPr="008E55FE" w:rsidRDefault="006D0E3E" w:rsidP="00870CA6">
            <w:pPr>
              <w:spacing w:after="0" w:line="240" w:lineRule="auto"/>
              <w:jc w:val="right"/>
              <w:rPr>
                <w:rFonts w:ascii="Times New Roman" w:hAnsi="Times New Roman" w:cs="Times New Roman"/>
                <w:color w:val="000000"/>
                <w:sz w:val="20"/>
                <w:szCs w:val="20"/>
              </w:rPr>
            </w:pPr>
            <w:r w:rsidRPr="008E55FE">
              <w:rPr>
                <w:rFonts w:ascii="Times New Roman" w:hAnsi="Times New Roman" w:cs="Times New Roman"/>
                <w:color w:val="000000"/>
                <w:sz w:val="20"/>
                <w:szCs w:val="20"/>
              </w:rPr>
              <w:t>3</w:t>
            </w:r>
          </w:p>
        </w:tc>
        <w:tc>
          <w:tcPr>
            <w:tcW w:w="992" w:type="dxa"/>
            <w:tcBorders>
              <w:top w:val="nil"/>
              <w:left w:val="nil"/>
              <w:bottom w:val="single" w:sz="4" w:space="0" w:color="auto"/>
              <w:right w:val="single" w:sz="4" w:space="0" w:color="auto"/>
            </w:tcBorders>
            <w:noWrap/>
          </w:tcPr>
          <w:p w14:paraId="64894EBF" w14:textId="77777777" w:rsidR="006D0E3E" w:rsidRPr="008E55FE" w:rsidRDefault="006D0E3E" w:rsidP="00870CA6">
            <w:pPr>
              <w:spacing w:after="0" w:line="240" w:lineRule="auto"/>
              <w:jc w:val="center"/>
              <w:rPr>
                <w:rFonts w:ascii="Times New Roman" w:hAnsi="Times New Roman" w:cs="Times New Roman"/>
                <w:color w:val="000000"/>
                <w:sz w:val="20"/>
                <w:szCs w:val="20"/>
              </w:rPr>
            </w:pPr>
            <w:r w:rsidRPr="008E55FE">
              <w:rPr>
                <w:rFonts w:ascii="Times New Roman" w:hAnsi="Times New Roman" w:cs="Times New Roman"/>
                <w:color w:val="000000"/>
                <w:sz w:val="20"/>
                <w:szCs w:val="20"/>
              </w:rPr>
              <w:t>3</w:t>
            </w:r>
          </w:p>
        </w:tc>
        <w:tc>
          <w:tcPr>
            <w:tcW w:w="993" w:type="dxa"/>
            <w:tcBorders>
              <w:top w:val="nil"/>
              <w:left w:val="nil"/>
              <w:bottom w:val="single" w:sz="4" w:space="0" w:color="auto"/>
              <w:right w:val="single" w:sz="8" w:space="0" w:color="auto"/>
            </w:tcBorders>
            <w:noWrap/>
          </w:tcPr>
          <w:p w14:paraId="029EF4C5" w14:textId="77777777" w:rsidR="006D0E3E" w:rsidRPr="008E55FE" w:rsidRDefault="006D0E3E" w:rsidP="00870CA6">
            <w:pPr>
              <w:spacing w:after="0" w:line="240" w:lineRule="auto"/>
              <w:rPr>
                <w:rFonts w:ascii="Times New Roman" w:hAnsi="Times New Roman" w:cs="Times New Roman"/>
                <w:color w:val="000000"/>
                <w:sz w:val="20"/>
                <w:szCs w:val="20"/>
              </w:rPr>
            </w:pPr>
          </w:p>
        </w:tc>
        <w:tc>
          <w:tcPr>
            <w:tcW w:w="1092" w:type="dxa"/>
            <w:tcBorders>
              <w:top w:val="nil"/>
              <w:left w:val="single" w:sz="4" w:space="0" w:color="auto"/>
              <w:bottom w:val="single" w:sz="4" w:space="0" w:color="auto"/>
              <w:right w:val="single" w:sz="8" w:space="0" w:color="auto"/>
            </w:tcBorders>
            <w:noWrap/>
          </w:tcPr>
          <w:p w14:paraId="2720D4F4" w14:textId="77777777" w:rsidR="006D0E3E" w:rsidRPr="008E55FE" w:rsidRDefault="006D0E3E" w:rsidP="00870CA6">
            <w:pPr>
              <w:spacing w:after="0" w:line="240" w:lineRule="auto"/>
              <w:jc w:val="center"/>
              <w:rPr>
                <w:rFonts w:ascii="Times New Roman" w:hAnsi="Times New Roman" w:cs="Times New Roman"/>
                <w:b/>
                <w:bCs/>
                <w:color w:val="000000"/>
                <w:sz w:val="20"/>
                <w:szCs w:val="20"/>
              </w:rPr>
            </w:pPr>
            <w:r w:rsidRPr="008E55FE">
              <w:rPr>
                <w:rFonts w:ascii="Times New Roman" w:hAnsi="Times New Roman" w:cs="Times New Roman"/>
                <w:b/>
                <w:bCs/>
                <w:color w:val="000000"/>
                <w:sz w:val="20"/>
                <w:szCs w:val="20"/>
              </w:rPr>
              <w:t>3</w:t>
            </w:r>
          </w:p>
        </w:tc>
        <w:tc>
          <w:tcPr>
            <w:tcW w:w="1311" w:type="dxa"/>
            <w:tcBorders>
              <w:top w:val="nil"/>
              <w:left w:val="single" w:sz="4" w:space="0" w:color="auto"/>
              <w:bottom w:val="single" w:sz="4" w:space="0" w:color="auto"/>
              <w:right w:val="single" w:sz="8" w:space="0" w:color="auto"/>
            </w:tcBorders>
            <w:noWrap/>
          </w:tcPr>
          <w:p w14:paraId="31964EA4" w14:textId="77777777" w:rsidR="006D0E3E" w:rsidRPr="008E55FE" w:rsidRDefault="006D0E3E" w:rsidP="00870CA6">
            <w:pPr>
              <w:spacing w:after="0" w:line="240" w:lineRule="auto"/>
              <w:jc w:val="right"/>
              <w:rPr>
                <w:rFonts w:ascii="Times New Roman" w:hAnsi="Times New Roman" w:cs="Times New Roman"/>
                <w:b/>
                <w:bCs/>
                <w:color w:val="FF0000"/>
                <w:sz w:val="20"/>
                <w:szCs w:val="20"/>
              </w:rPr>
            </w:pPr>
            <w:r w:rsidRPr="008E55FE">
              <w:rPr>
                <w:rFonts w:ascii="Times New Roman" w:hAnsi="Times New Roman" w:cs="Times New Roman"/>
                <w:b/>
                <w:bCs/>
                <w:color w:val="FF0000"/>
                <w:sz w:val="20"/>
                <w:szCs w:val="20"/>
              </w:rPr>
              <w:t>2</w:t>
            </w:r>
          </w:p>
        </w:tc>
      </w:tr>
      <w:tr w:rsidR="006D0E3E" w:rsidRPr="008E55FE" w14:paraId="264E1F6F" w14:textId="77777777" w:rsidTr="00870CA6">
        <w:trPr>
          <w:trHeight w:val="283"/>
        </w:trPr>
        <w:tc>
          <w:tcPr>
            <w:tcW w:w="1985" w:type="dxa"/>
            <w:tcBorders>
              <w:top w:val="nil"/>
              <w:left w:val="single" w:sz="8" w:space="0" w:color="auto"/>
              <w:bottom w:val="nil"/>
              <w:right w:val="single" w:sz="4" w:space="0" w:color="auto"/>
            </w:tcBorders>
            <w:noWrap/>
            <w:hideMark/>
          </w:tcPr>
          <w:p w14:paraId="19D3C737" w14:textId="77777777" w:rsidR="006D0E3E" w:rsidRPr="008E55FE" w:rsidRDefault="006D0E3E" w:rsidP="00870CA6">
            <w:pPr>
              <w:spacing w:after="0" w:line="240" w:lineRule="auto"/>
              <w:rPr>
                <w:rFonts w:ascii="Times New Roman" w:hAnsi="Times New Roman" w:cs="Times New Roman"/>
                <w:color w:val="000000"/>
                <w:sz w:val="20"/>
                <w:szCs w:val="20"/>
              </w:rPr>
            </w:pPr>
            <w:r w:rsidRPr="008E55FE">
              <w:rPr>
                <w:rFonts w:ascii="Times New Roman" w:hAnsi="Times New Roman" w:cs="Times New Roman"/>
                <w:color w:val="000000"/>
                <w:sz w:val="20"/>
                <w:szCs w:val="20"/>
              </w:rPr>
              <w:t>Skins</w:t>
            </w:r>
          </w:p>
        </w:tc>
        <w:tc>
          <w:tcPr>
            <w:tcW w:w="1276" w:type="dxa"/>
            <w:noWrap/>
            <w:hideMark/>
          </w:tcPr>
          <w:p w14:paraId="6C8E5255" w14:textId="77777777" w:rsidR="006D0E3E" w:rsidRPr="008E55FE" w:rsidRDefault="006D0E3E" w:rsidP="00870CA6">
            <w:pPr>
              <w:spacing w:after="0" w:line="240" w:lineRule="auto"/>
              <w:rPr>
                <w:rFonts w:ascii="Times New Roman" w:hAnsi="Times New Roman" w:cs="Times New Roman"/>
                <w:color w:val="000000"/>
                <w:sz w:val="20"/>
                <w:szCs w:val="20"/>
              </w:rPr>
            </w:pPr>
            <w:r w:rsidRPr="008E55FE">
              <w:rPr>
                <w:rFonts w:ascii="Times New Roman" w:hAnsi="Times New Roman" w:cs="Times New Roman"/>
                <w:color w:val="000000"/>
                <w:sz w:val="20"/>
                <w:szCs w:val="20"/>
              </w:rPr>
              <w:t>per piece</w:t>
            </w:r>
          </w:p>
        </w:tc>
        <w:tc>
          <w:tcPr>
            <w:tcW w:w="999" w:type="dxa"/>
            <w:tcBorders>
              <w:top w:val="nil"/>
              <w:left w:val="single" w:sz="8" w:space="0" w:color="auto"/>
              <w:bottom w:val="nil"/>
              <w:right w:val="single" w:sz="4" w:space="0" w:color="auto"/>
            </w:tcBorders>
            <w:noWrap/>
          </w:tcPr>
          <w:p w14:paraId="2AF9806A" w14:textId="77777777" w:rsidR="006D0E3E" w:rsidRPr="008E55FE" w:rsidRDefault="006D0E3E" w:rsidP="00870CA6">
            <w:pPr>
              <w:spacing w:after="0" w:line="240" w:lineRule="auto"/>
              <w:jc w:val="right"/>
              <w:rPr>
                <w:rFonts w:ascii="Times New Roman" w:hAnsi="Times New Roman" w:cs="Times New Roman"/>
                <w:color w:val="000000"/>
                <w:sz w:val="20"/>
                <w:szCs w:val="20"/>
              </w:rPr>
            </w:pPr>
          </w:p>
        </w:tc>
        <w:tc>
          <w:tcPr>
            <w:tcW w:w="992" w:type="dxa"/>
            <w:tcBorders>
              <w:top w:val="nil"/>
              <w:left w:val="nil"/>
              <w:bottom w:val="nil"/>
              <w:right w:val="single" w:sz="4" w:space="0" w:color="auto"/>
            </w:tcBorders>
            <w:noWrap/>
          </w:tcPr>
          <w:p w14:paraId="40C02DF6" w14:textId="77777777" w:rsidR="006D0E3E" w:rsidRPr="008E55FE" w:rsidRDefault="006D0E3E" w:rsidP="00870CA6">
            <w:pPr>
              <w:spacing w:after="0" w:line="240" w:lineRule="auto"/>
              <w:jc w:val="right"/>
              <w:rPr>
                <w:rFonts w:ascii="Times New Roman" w:hAnsi="Times New Roman" w:cs="Times New Roman"/>
                <w:color w:val="000000"/>
                <w:sz w:val="20"/>
                <w:szCs w:val="20"/>
              </w:rPr>
            </w:pPr>
          </w:p>
        </w:tc>
        <w:tc>
          <w:tcPr>
            <w:tcW w:w="992" w:type="dxa"/>
            <w:tcBorders>
              <w:top w:val="nil"/>
              <w:left w:val="nil"/>
              <w:bottom w:val="nil"/>
              <w:right w:val="single" w:sz="4" w:space="0" w:color="auto"/>
            </w:tcBorders>
            <w:noWrap/>
          </w:tcPr>
          <w:p w14:paraId="27B00CD6" w14:textId="77777777" w:rsidR="006D0E3E" w:rsidRPr="008E55FE" w:rsidRDefault="006D0E3E" w:rsidP="00870CA6">
            <w:pPr>
              <w:spacing w:after="0" w:line="240" w:lineRule="auto"/>
              <w:jc w:val="right"/>
              <w:rPr>
                <w:rFonts w:ascii="Times New Roman" w:hAnsi="Times New Roman" w:cs="Times New Roman"/>
                <w:color w:val="000000"/>
                <w:sz w:val="20"/>
                <w:szCs w:val="20"/>
              </w:rPr>
            </w:pPr>
          </w:p>
        </w:tc>
        <w:tc>
          <w:tcPr>
            <w:tcW w:w="992" w:type="dxa"/>
            <w:tcBorders>
              <w:top w:val="nil"/>
              <w:left w:val="nil"/>
              <w:bottom w:val="nil"/>
              <w:right w:val="single" w:sz="4" w:space="0" w:color="auto"/>
            </w:tcBorders>
            <w:noWrap/>
          </w:tcPr>
          <w:p w14:paraId="27E938BF" w14:textId="77777777" w:rsidR="006D0E3E" w:rsidRPr="008E55FE" w:rsidRDefault="006D0E3E" w:rsidP="00870CA6">
            <w:pPr>
              <w:spacing w:after="0" w:line="240" w:lineRule="auto"/>
              <w:jc w:val="right"/>
              <w:rPr>
                <w:rFonts w:ascii="Times New Roman" w:hAnsi="Times New Roman" w:cs="Times New Roman"/>
                <w:color w:val="000000"/>
                <w:sz w:val="20"/>
                <w:szCs w:val="20"/>
              </w:rPr>
            </w:pPr>
          </w:p>
        </w:tc>
        <w:tc>
          <w:tcPr>
            <w:tcW w:w="993" w:type="dxa"/>
            <w:tcBorders>
              <w:top w:val="nil"/>
              <w:left w:val="nil"/>
              <w:bottom w:val="nil"/>
              <w:right w:val="single" w:sz="8" w:space="0" w:color="auto"/>
            </w:tcBorders>
            <w:noWrap/>
          </w:tcPr>
          <w:p w14:paraId="3932CA68" w14:textId="77777777" w:rsidR="006D0E3E" w:rsidRPr="008E55FE" w:rsidRDefault="006D0E3E" w:rsidP="00870CA6">
            <w:pPr>
              <w:spacing w:after="0" w:line="240" w:lineRule="auto"/>
              <w:jc w:val="right"/>
              <w:rPr>
                <w:rFonts w:ascii="Times New Roman" w:hAnsi="Times New Roman" w:cs="Times New Roman"/>
                <w:color w:val="000000"/>
                <w:sz w:val="20"/>
                <w:szCs w:val="20"/>
              </w:rPr>
            </w:pPr>
          </w:p>
        </w:tc>
        <w:tc>
          <w:tcPr>
            <w:tcW w:w="1092" w:type="dxa"/>
            <w:tcBorders>
              <w:top w:val="nil"/>
              <w:left w:val="single" w:sz="4" w:space="0" w:color="auto"/>
              <w:bottom w:val="single" w:sz="8" w:space="0" w:color="auto"/>
              <w:right w:val="single" w:sz="8" w:space="0" w:color="auto"/>
            </w:tcBorders>
            <w:noWrap/>
          </w:tcPr>
          <w:p w14:paraId="6C8BDB82" w14:textId="77777777" w:rsidR="006D0E3E" w:rsidRPr="008E55FE" w:rsidRDefault="006D0E3E" w:rsidP="00870CA6">
            <w:pPr>
              <w:spacing w:after="0" w:line="240" w:lineRule="auto"/>
              <w:jc w:val="right"/>
              <w:rPr>
                <w:rFonts w:ascii="Times New Roman" w:hAnsi="Times New Roman" w:cs="Times New Roman"/>
                <w:b/>
                <w:bCs/>
                <w:color w:val="000000"/>
                <w:sz w:val="20"/>
                <w:szCs w:val="20"/>
              </w:rPr>
            </w:pPr>
          </w:p>
        </w:tc>
        <w:tc>
          <w:tcPr>
            <w:tcW w:w="1311" w:type="dxa"/>
            <w:tcBorders>
              <w:top w:val="nil"/>
              <w:left w:val="single" w:sz="4" w:space="0" w:color="auto"/>
              <w:bottom w:val="nil"/>
              <w:right w:val="single" w:sz="8" w:space="0" w:color="auto"/>
            </w:tcBorders>
            <w:noWrap/>
          </w:tcPr>
          <w:p w14:paraId="4C71015D" w14:textId="77777777" w:rsidR="006D0E3E" w:rsidRPr="008E55FE" w:rsidRDefault="006D0E3E" w:rsidP="00870CA6">
            <w:pPr>
              <w:spacing w:after="0" w:line="240" w:lineRule="auto"/>
              <w:jc w:val="right"/>
              <w:rPr>
                <w:rFonts w:ascii="Times New Roman" w:hAnsi="Times New Roman" w:cs="Times New Roman"/>
                <w:b/>
                <w:bCs/>
                <w:color w:val="FF0000"/>
                <w:sz w:val="20"/>
                <w:szCs w:val="20"/>
              </w:rPr>
            </w:pPr>
            <w:r w:rsidRPr="008E55FE">
              <w:rPr>
                <w:rFonts w:ascii="Times New Roman" w:hAnsi="Times New Roman" w:cs="Times New Roman"/>
                <w:b/>
                <w:bCs/>
                <w:color w:val="FF0000"/>
                <w:sz w:val="20"/>
                <w:szCs w:val="20"/>
              </w:rPr>
              <w:t>0</w:t>
            </w:r>
          </w:p>
        </w:tc>
      </w:tr>
      <w:tr w:rsidR="006D0E3E" w:rsidRPr="008E55FE" w14:paraId="6DA7A0E3" w14:textId="77777777" w:rsidTr="00870CA6">
        <w:trPr>
          <w:trHeight w:val="283"/>
        </w:trPr>
        <w:tc>
          <w:tcPr>
            <w:tcW w:w="1985" w:type="dxa"/>
            <w:tcBorders>
              <w:top w:val="single" w:sz="8" w:space="0" w:color="auto"/>
              <w:left w:val="single" w:sz="8" w:space="0" w:color="auto"/>
              <w:bottom w:val="single" w:sz="8" w:space="0" w:color="auto"/>
              <w:right w:val="single" w:sz="4" w:space="0" w:color="auto"/>
            </w:tcBorders>
            <w:shd w:val="clear" w:color="auto" w:fill="0088FF"/>
            <w:noWrap/>
            <w:hideMark/>
          </w:tcPr>
          <w:p w14:paraId="1E18A637" w14:textId="77777777" w:rsidR="006D0E3E" w:rsidRPr="008E55FE" w:rsidRDefault="006D0E3E" w:rsidP="00870CA6">
            <w:pPr>
              <w:spacing w:after="0" w:line="240" w:lineRule="auto"/>
              <w:rPr>
                <w:rFonts w:ascii="Times New Roman" w:hAnsi="Times New Roman" w:cs="Times New Roman"/>
                <w:b/>
                <w:bCs/>
                <w:color w:val="000000"/>
                <w:sz w:val="20"/>
                <w:szCs w:val="20"/>
              </w:rPr>
            </w:pPr>
            <w:r w:rsidRPr="008E55FE">
              <w:rPr>
                <w:rFonts w:ascii="Times New Roman" w:hAnsi="Times New Roman" w:cs="Times New Roman"/>
                <w:b/>
                <w:bCs/>
                <w:color w:val="000000"/>
                <w:sz w:val="20"/>
                <w:szCs w:val="20"/>
              </w:rPr>
              <w:t>Fuel/Energy</w:t>
            </w:r>
          </w:p>
        </w:tc>
        <w:tc>
          <w:tcPr>
            <w:tcW w:w="1276" w:type="dxa"/>
            <w:tcBorders>
              <w:top w:val="single" w:sz="8" w:space="0" w:color="auto"/>
              <w:left w:val="nil"/>
              <w:bottom w:val="single" w:sz="8" w:space="0" w:color="auto"/>
              <w:right w:val="nil"/>
            </w:tcBorders>
            <w:shd w:val="clear" w:color="auto" w:fill="0088FF"/>
            <w:noWrap/>
            <w:hideMark/>
          </w:tcPr>
          <w:p w14:paraId="32AD4AFF" w14:textId="77777777" w:rsidR="006D0E3E" w:rsidRPr="008E55FE" w:rsidRDefault="006D0E3E" w:rsidP="00870CA6">
            <w:pPr>
              <w:spacing w:after="0" w:line="240" w:lineRule="auto"/>
              <w:rPr>
                <w:rFonts w:ascii="Times New Roman" w:hAnsi="Times New Roman" w:cs="Times New Roman"/>
                <w:b/>
                <w:bCs/>
                <w:color w:val="000000"/>
                <w:sz w:val="20"/>
                <w:szCs w:val="20"/>
              </w:rPr>
            </w:pPr>
          </w:p>
        </w:tc>
        <w:tc>
          <w:tcPr>
            <w:tcW w:w="999" w:type="dxa"/>
            <w:tcBorders>
              <w:top w:val="single" w:sz="8" w:space="0" w:color="auto"/>
              <w:left w:val="single" w:sz="8" w:space="0" w:color="auto"/>
              <w:bottom w:val="single" w:sz="8" w:space="0" w:color="auto"/>
              <w:right w:val="single" w:sz="4" w:space="0" w:color="auto"/>
            </w:tcBorders>
            <w:shd w:val="clear" w:color="auto" w:fill="0088FF"/>
            <w:noWrap/>
          </w:tcPr>
          <w:p w14:paraId="3D22E943" w14:textId="77777777" w:rsidR="006D0E3E" w:rsidRPr="008E55FE" w:rsidRDefault="006D0E3E" w:rsidP="00870CA6">
            <w:pPr>
              <w:spacing w:after="0" w:line="240" w:lineRule="auto"/>
              <w:jc w:val="right"/>
              <w:rPr>
                <w:rFonts w:ascii="Times New Roman" w:hAnsi="Times New Roman" w:cs="Times New Roman"/>
                <w:b/>
                <w:bCs/>
                <w:color w:val="000000"/>
                <w:sz w:val="20"/>
                <w:szCs w:val="20"/>
              </w:rPr>
            </w:pPr>
          </w:p>
        </w:tc>
        <w:tc>
          <w:tcPr>
            <w:tcW w:w="992" w:type="dxa"/>
            <w:tcBorders>
              <w:top w:val="single" w:sz="8" w:space="0" w:color="auto"/>
              <w:left w:val="nil"/>
              <w:bottom w:val="single" w:sz="8" w:space="0" w:color="auto"/>
              <w:right w:val="single" w:sz="4" w:space="0" w:color="auto"/>
            </w:tcBorders>
            <w:shd w:val="clear" w:color="auto" w:fill="0088FF"/>
            <w:noWrap/>
          </w:tcPr>
          <w:p w14:paraId="7F5B73E5" w14:textId="77777777" w:rsidR="006D0E3E" w:rsidRPr="008E55FE" w:rsidRDefault="006D0E3E" w:rsidP="00870CA6">
            <w:pPr>
              <w:spacing w:after="0" w:line="240" w:lineRule="auto"/>
              <w:jc w:val="right"/>
              <w:rPr>
                <w:rFonts w:ascii="Times New Roman" w:hAnsi="Times New Roman" w:cs="Times New Roman"/>
                <w:b/>
                <w:bCs/>
                <w:color w:val="000000"/>
                <w:sz w:val="20"/>
                <w:szCs w:val="20"/>
              </w:rPr>
            </w:pPr>
          </w:p>
        </w:tc>
        <w:tc>
          <w:tcPr>
            <w:tcW w:w="992" w:type="dxa"/>
            <w:tcBorders>
              <w:top w:val="single" w:sz="8" w:space="0" w:color="auto"/>
              <w:left w:val="nil"/>
              <w:bottom w:val="single" w:sz="8" w:space="0" w:color="auto"/>
              <w:right w:val="single" w:sz="4" w:space="0" w:color="auto"/>
            </w:tcBorders>
            <w:shd w:val="clear" w:color="auto" w:fill="0088FF"/>
            <w:noWrap/>
          </w:tcPr>
          <w:p w14:paraId="727A201C" w14:textId="77777777" w:rsidR="006D0E3E" w:rsidRPr="008E55FE" w:rsidRDefault="006D0E3E" w:rsidP="00870CA6">
            <w:pPr>
              <w:spacing w:after="0" w:line="240" w:lineRule="auto"/>
              <w:jc w:val="right"/>
              <w:rPr>
                <w:rFonts w:ascii="Times New Roman" w:hAnsi="Times New Roman" w:cs="Times New Roman"/>
                <w:b/>
                <w:bCs/>
                <w:color w:val="000000"/>
                <w:sz w:val="20"/>
                <w:szCs w:val="20"/>
              </w:rPr>
            </w:pPr>
          </w:p>
        </w:tc>
        <w:tc>
          <w:tcPr>
            <w:tcW w:w="992" w:type="dxa"/>
            <w:tcBorders>
              <w:top w:val="single" w:sz="8" w:space="0" w:color="auto"/>
              <w:left w:val="nil"/>
              <w:bottom w:val="single" w:sz="8" w:space="0" w:color="auto"/>
              <w:right w:val="single" w:sz="4" w:space="0" w:color="auto"/>
            </w:tcBorders>
            <w:shd w:val="clear" w:color="auto" w:fill="0088FF"/>
            <w:noWrap/>
          </w:tcPr>
          <w:p w14:paraId="522EBF31" w14:textId="77777777" w:rsidR="006D0E3E" w:rsidRPr="008E55FE" w:rsidRDefault="006D0E3E" w:rsidP="00870CA6">
            <w:pPr>
              <w:spacing w:after="0" w:line="240" w:lineRule="auto"/>
              <w:jc w:val="right"/>
              <w:rPr>
                <w:rFonts w:ascii="Times New Roman" w:hAnsi="Times New Roman" w:cs="Times New Roman"/>
                <w:b/>
                <w:bCs/>
                <w:color w:val="000000"/>
                <w:sz w:val="20"/>
                <w:szCs w:val="20"/>
              </w:rPr>
            </w:pPr>
          </w:p>
        </w:tc>
        <w:tc>
          <w:tcPr>
            <w:tcW w:w="993" w:type="dxa"/>
            <w:tcBorders>
              <w:top w:val="single" w:sz="8" w:space="0" w:color="auto"/>
              <w:left w:val="nil"/>
              <w:bottom w:val="single" w:sz="8" w:space="0" w:color="auto"/>
              <w:right w:val="single" w:sz="8" w:space="0" w:color="auto"/>
            </w:tcBorders>
            <w:shd w:val="clear" w:color="auto" w:fill="0088FF"/>
            <w:noWrap/>
          </w:tcPr>
          <w:p w14:paraId="66699FBA" w14:textId="77777777" w:rsidR="006D0E3E" w:rsidRPr="008E55FE" w:rsidRDefault="006D0E3E" w:rsidP="00870CA6">
            <w:pPr>
              <w:spacing w:after="0" w:line="240" w:lineRule="auto"/>
              <w:jc w:val="right"/>
              <w:rPr>
                <w:rFonts w:ascii="Times New Roman" w:hAnsi="Times New Roman" w:cs="Times New Roman"/>
                <w:b/>
                <w:bCs/>
                <w:color w:val="000000"/>
                <w:sz w:val="20"/>
                <w:szCs w:val="20"/>
              </w:rPr>
            </w:pPr>
          </w:p>
        </w:tc>
        <w:tc>
          <w:tcPr>
            <w:tcW w:w="1092" w:type="dxa"/>
            <w:tcBorders>
              <w:top w:val="nil"/>
              <w:left w:val="single" w:sz="4" w:space="0" w:color="auto"/>
              <w:bottom w:val="single" w:sz="8" w:space="0" w:color="auto"/>
              <w:right w:val="single" w:sz="8" w:space="0" w:color="auto"/>
            </w:tcBorders>
            <w:shd w:val="clear" w:color="auto" w:fill="0088FF"/>
            <w:noWrap/>
          </w:tcPr>
          <w:p w14:paraId="7D21961B" w14:textId="77777777" w:rsidR="006D0E3E" w:rsidRPr="008E55FE" w:rsidRDefault="006D0E3E" w:rsidP="00870CA6">
            <w:pPr>
              <w:spacing w:after="0" w:line="240" w:lineRule="auto"/>
              <w:jc w:val="right"/>
              <w:rPr>
                <w:rFonts w:ascii="Times New Roman" w:hAnsi="Times New Roman" w:cs="Times New Roman"/>
                <w:b/>
                <w:bCs/>
                <w:color w:val="000000"/>
                <w:sz w:val="20"/>
                <w:szCs w:val="20"/>
              </w:rPr>
            </w:pPr>
          </w:p>
        </w:tc>
        <w:tc>
          <w:tcPr>
            <w:tcW w:w="1311" w:type="dxa"/>
            <w:tcBorders>
              <w:top w:val="single" w:sz="8" w:space="0" w:color="auto"/>
              <w:left w:val="single" w:sz="4" w:space="0" w:color="auto"/>
              <w:bottom w:val="single" w:sz="8" w:space="0" w:color="auto"/>
              <w:right w:val="single" w:sz="8" w:space="0" w:color="auto"/>
            </w:tcBorders>
            <w:shd w:val="clear" w:color="auto" w:fill="0088FF"/>
            <w:noWrap/>
          </w:tcPr>
          <w:p w14:paraId="0C888D76" w14:textId="77777777" w:rsidR="006D0E3E" w:rsidRPr="008E55FE" w:rsidRDefault="006D0E3E" w:rsidP="00870CA6">
            <w:pPr>
              <w:spacing w:after="0" w:line="240" w:lineRule="auto"/>
              <w:jc w:val="right"/>
              <w:rPr>
                <w:rFonts w:ascii="Times New Roman" w:hAnsi="Times New Roman" w:cs="Times New Roman"/>
                <w:b/>
                <w:bCs/>
                <w:color w:val="FF0000"/>
                <w:sz w:val="20"/>
                <w:szCs w:val="20"/>
              </w:rPr>
            </w:pPr>
          </w:p>
        </w:tc>
      </w:tr>
      <w:tr w:rsidR="006D0E3E" w:rsidRPr="008E55FE" w14:paraId="447B182B" w14:textId="77777777" w:rsidTr="00870CA6">
        <w:trPr>
          <w:trHeight w:val="283"/>
        </w:trPr>
        <w:tc>
          <w:tcPr>
            <w:tcW w:w="1985" w:type="dxa"/>
            <w:tcBorders>
              <w:top w:val="nil"/>
              <w:left w:val="single" w:sz="8" w:space="0" w:color="auto"/>
              <w:bottom w:val="single" w:sz="4" w:space="0" w:color="auto"/>
              <w:right w:val="single" w:sz="4" w:space="0" w:color="auto"/>
            </w:tcBorders>
            <w:noWrap/>
            <w:hideMark/>
          </w:tcPr>
          <w:p w14:paraId="52D40712" w14:textId="77777777" w:rsidR="006D0E3E" w:rsidRPr="008E55FE" w:rsidRDefault="006D0E3E" w:rsidP="00870CA6">
            <w:pPr>
              <w:spacing w:after="0" w:line="240" w:lineRule="auto"/>
              <w:rPr>
                <w:rFonts w:ascii="Times New Roman" w:hAnsi="Times New Roman" w:cs="Times New Roman"/>
                <w:color w:val="000000"/>
                <w:sz w:val="20"/>
                <w:szCs w:val="20"/>
              </w:rPr>
            </w:pPr>
            <w:r w:rsidRPr="008E55FE">
              <w:rPr>
                <w:rFonts w:ascii="Times New Roman" w:hAnsi="Times New Roman" w:cs="Times New Roman"/>
                <w:color w:val="000000"/>
                <w:sz w:val="20"/>
                <w:szCs w:val="20"/>
              </w:rPr>
              <w:t>Petrol</w:t>
            </w:r>
          </w:p>
        </w:tc>
        <w:tc>
          <w:tcPr>
            <w:tcW w:w="1276" w:type="dxa"/>
            <w:tcBorders>
              <w:top w:val="nil"/>
              <w:left w:val="nil"/>
              <w:bottom w:val="single" w:sz="4" w:space="0" w:color="auto"/>
              <w:right w:val="nil"/>
            </w:tcBorders>
            <w:noWrap/>
            <w:hideMark/>
          </w:tcPr>
          <w:p w14:paraId="2B2018E1" w14:textId="77777777" w:rsidR="006D0E3E" w:rsidRPr="008E55FE" w:rsidRDefault="006D0E3E" w:rsidP="00870CA6">
            <w:pPr>
              <w:spacing w:after="0" w:line="240" w:lineRule="auto"/>
              <w:rPr>
                <w:rFonts w:ascii="Times New Roman" w:hAnsi="Times New Roman" w:cs="Times New Roman"/>
                <w:color w:val="000000"/>
                <w:sz w:val="20"/>
                <w:szCs w:val="20"/>
              </w:rPr>
            </w:pPr>
            <w:r w:rsidRPr="008E55FE">
              <w:rPr>
                <w:rFonts w:ascii="Times New Roman" w:hAnsi="Times New Roman" w:cs="Times New Roman"/>
                <w:color w:val="000000"/>
                <w:sz w:val="20"/>
                <w:szCs w:val="20"/>
              </w:rPr>
              <w:t>1litre</w:t>
            </w:r>
          </w:p>
        </w:tc>
        <w:tc>
          <w:tcPr>
            <w:tcW w:w="999" w:type="dxa"/>
            <w:tcBorders>
              <w:top w:val="nil"/>
              <w:left w:val="single" w:sz="8" w:space="0" w:color="auto"/>
              <w:bottom w:val="single" w:sz="4" w:space="0" w:color="auto"/>
              <w:right w:val="single" w:sz="4" w:space="0" w:color="auto"/>
            </w:tcBorders>
            <w:noWrap/>
          </w:tcPr>
          <w:p w14:paraId="09673354" w14:textId="77777777" w:rsidR="006D0E3E" w:rsidRPr="008E55FE" w:rsidRDefault="006D0E3E" w:rsidP="00870CA6">
            <w:pPr>
              <w:spacing w:after="0" w:line="240" w:lineRule="auto"/>
              <w:jc w:val="right"/>
              <w:rPr>
                <w:rFonts w:ascii="Times New Roman" w:hAnsi="Times New Roman" w:cs="Times New Roman"/>
                <w:color w:val="000000"/>
                <w:sz w:val="20"/>
                <w:szCs w:val="20"/>
              </w:rPr>
            </w:pPr>
            <w:r w:rsidRPr="008E55FE">
              <w:rPr>
                <w:rFonts w:ascii="Times New Roman" w:hAnsi="Times New Roman" w:cs="Times New Roman"/>
                <w:color w:val="000000"/>
                <w:sz w:val="20"/>
                <w:szCs w:val="20"/>
              </w:rPr>
              <w:t>250</w:t>
            </w:r>
          </w:p>
        </w:tc>
        <w:tc>
          <w:tcPr>
            <w:tcW w:w="992" w:type="dxa"/>
            <w:tcBorders>
              <w:top w:val="nil"/>
              <w:left w:val="nil"/>
              <w:bottom w:val="single" w:sz="4" w:space="0" w:color="auto"/>
              <w:right w:val="single" w:sz="4" w:space="0" w:color="auto"/>
            </w:tcBorders>
            <w:noWrap/>
          </w:tcPr>
          <w:p w14:paraId="5728CAD9" w14:textId="77777777" w:rsidR="006D0E3E" w:rsidRPr="008E55FE" w:rsidRDefault="006D0E3E" w:rsidP="00870CA6">
            <w:pPr>
              <w:spacing w:after="0" w:line="240" w:lineRule="auto"/>
              <w:jc w:val="right"/>
              <w:rPr>
                <w:rFonts w:ascii="Times New Roman" w:hAnsi="Times New Roman" w:cs="Times New Roman"/>
                <w:color w:val="000000"/>
                <w:sz w:val="20"/>
                <w:szCs w:val="20"/>
              </w:rPr>
            </w:pPr>
            <w:r w:rsidRPr="008E55FE">
              <w:rPr>
                <w:rFonts w:ascii="Times New Roman" w:hAnsi="Times New Roman" w:cs="Times New Roman"/>
                <w:color w:val="000000"/>
                <w:sz w:val="20"/>
                <w:szCs w:val="20"/>
              </w:rPr>
              <w:t>200</w:t>
            </w:r>
          </w:p>
        </w:tc>
        <w:tc>
          <w:tcPr>
            <w:tcW w:w="992" w:type="dxa"/>
            <w:tcBorders>
              <w:top w:val="nil"/>
              <w:left w:val="nil"/>
              <w:bottom w:val="single" w:sz="4" w:space="0" w:color="auto"/>
              <w:right w:val="single" w:sz="4" w:space="0" w:color="auto"/>
            </w:tcBorders>
            <w:noWrap/>
          </w:tcPr>
          <w:p w14:paraId="52FABC8D" w14:textId="77777777" w:rsidR="006D0E3E" w:rsidRPr="008E55FE" w:rsidRDefault="006D0E3E" w:rsidP="00870CA6">
            <w:pPr>
              <w:spacing w:after="0" w:line="240" w:lineRule="auto"/>
              <w:jc w:val="right"/>
              <w:rPr>
                <w:rFonts w:ascii="Times New Roman" w:hAnsi="Times New Roman" w:cs="Times New Roman"/>
                <w:color w:val="000000"/>
                <w:sz w:val="20"/>
                <w:szCs w:val="20"/>
              </w:rPr>
            </w:pPr>
            <w:r w:rsidRPr="008E55FE">
              <w:rPr>
                <w:rFonts w:ascii="Times New Roman" w:hAnsi="Times New Roman" w:cs="Times New Roman"/>
                <w:color w:val="000000"/>
                <w:sz w:val="20"/>
                <w:szCs w:val="20"/>
              </w:rPr>
              <w:t>250</w:t>
            </w:r>
          </w:p>
        </w:tc>
        <w:tc>
          <w:tcPr>
            <w:tcW w:w="992" w:type="dxa"/>
            <w:tcBorders>
              <w:top w:val="nil"/>
              <w:left w:val="nil"/>
              <w:bottom w:val="single" w:sz="4" w:space="0" w:color="auto"/>
              <w:right w:val="single" w:sz="4" w:space="0" w:color="auto"/>
            </w:tcBorders>
            <w:noWrap/>
          </w:tcPr>
          <w:p w14:paraId="78203F44" w14:textId="77777777" w:rsidR="006D0E3E" w:rsidRPr="008E55FE" w:rsidRDefault="006D0E3E" w:rsidP="00870CA6">
            <w:pPr>
              <w:spacing w:after="0" w:line="240" w:lineRule="auto"/>
              <w:jc w:val="right"/>
              <w:rPr>
                <w:rFonts w:ascii="Times New Roman" w:hAnsi="Times New Roman" w:cs="Times New Roman"/>
                <w:color w:val="000000"/>
                <w:sz w:val="20"/>
                <w:szCs w:val="20"/>
              </w:rPr>
            </w:pPr>
            <w:r w:rsidRPr="008E55FE">
              <w:rPr>
                <w:rFonts w:ascii="Times New Roman" w:hAnsi="Times New Roman" w:cs="Times New Roman"/>
                <w:color w:val="000000"/>
                <w:sz w:val="20"/>
                <w:szCs w:val="20"/>
              </w:rPr>
              <w:t>250</w:t>
            </w:r>
          </w:p>
        </w:tc>
        <w:tc>
          <w:tcPr>
            <w:tcW w:w="993" w:type="dxa"/>
            <w:tcBorders>
              <w:top w:val="nil"/>
              <w:left w:val="nil"/>
              <w:bottom w:val="single" w:sz="4" w:space="0" w:color="auto"/>
              <w:right w:val="single" w:sz="8" w:space="0" w:color="auto"/>
            </w:tcBorders>
            <w:noWrap/>
          </w:tcPr>
          <w:p w14:paraId="08280FF0" w14:textId="77777777" w:rsidR="006D0E3E" w:rsidRPr="008E55FE" w:rsidRDefault="006D0E3E" w:rsidP="00870CA6">
            <w:pPr>
              <w:spacing w:after="0" w:line="240" w:lineRule="auto"/>
              <w:jc w:val="right"/>
              <w:rPr>
                <w:rFonts w:ascii="Times New Roman" w:hAnsi="Times New Roman" w:cs="Times New Roman"/>
                <w:color w:val="000000"/>
                <w:sz w:val="20"/>
                <w:szCs w:val="20"/>
              </w:rPr>
            </w:pPr>
          </w:p>
        </w:tc>
        <w:tc>
          <w:tcPr>
            <w:tcW w:w="1092" w:type="dxa"/>
            <w:tcBorders>
              <w:top w:val="nil"/>
              <w:left w:val="single" w:sz="4" w:space="0" w:color="auto"/>
              <w:bottom w:val="single" w:sz="4" w:space="0" w:color="auto"/>
              <w:right w:val="single" w:sz="8" w:space="0" w:color="auto"/>
            </w:tcBorders>
            <w:noWrap/>
          </w:tcPr>
          <w:p w14:paraId="03F823F6" w14:textId="77777777" w:rsidR="006D0E3E" w:rsidRPr="008E55FE" w:rsidRDefault="006D0E3E" w:rsidP="00870CA6">
            <w:pPr>
              <w:spacing w:after="0" w:line="240" w:lineRule="auto"/>
              <w:jc w:val="right"/>
              <w:rPr>
                <w:rFonts w:ascii="Times New Roman" w:hAnsi="Times New Roman" w:cs="Times New Roman"/>
                <w:b/>
                <w:bCs/>
                <w:color w:val="000000"/>
                <w:sz w:val="20"/>
                <w:szCs w:val="20"/>
              </w:rPr>
            </w:pPr>
            <w:r w:rsidRPr="008E55FE">
              <w:rPr>
                <w:rFonts w:ascii="Times New Roman" w:hAnsi="Times New Roman" w:cs="Times New Roman"/>
                <w:b/>
                <w:bCs/>
                <w:color w:val="000000"/>
                <w:sz w:val="20"/>
                <w:szCs w:val="20"/>
              </w:rPr>
              <w:t>238</w:t>
            </w:r>
          </w:p>
        </w:tc>
        <w:tc>
          <w:tcPr>
            <w:tcW w:w="1311" w:type="dxa"/>
            <w:tcBorders>
              <w:top w:val="nil"/>
              <w:left w:val="single" w:sz="4" w:space="0" w:color="auto"/>
              <w:bottom w:val="single" w:sz="4" w:space="0" w:color="auto"/>
              <w:right w:val="single" w:sz="8" w:space="0" w:color="auto"/>
            </w:tcBorders>
            <w:noWrap/>
          </w:tcPr>
          <w:p w14:paraId="61884991" w14:textId="77777777" w:rsidR="006D0E3E" w:rsidRPr="008E55FE" w:rsidRDefault="006D0E3E" w:rsidP="00870CA6">
            <w:pPr>
              <w:spacing w:after="0" w:line="240" w:lineRule="auto"/>
              <w:jc w:val="right"/>
              <w:rPr>
                <w:rFonts w:ascii="Times New Roman" w:hAnsi="Times New Roman" w:cs="Times New Roman"/>
                <w:b/>
                <w:bCs/>
                <w:color w:val="FF0000"/>
                <w:sz w:val="20"/>
                <w:szCs w:val="20"/>
              </w:rPr>
            </w:pPr>
            <w:r w:rsidRPr="008E55FE">
              <w:rPr>
                <w:rFonts w:ascii="Times New Roman" w:hAnsi="Times New Roman" w:cs="Times New Roman"/>
                <w:b/>
                <w:bCs/>
                <w:color w:val="FF0000"/>
                <w:sz w:val="20"/>
                <w:szCs w:val="20"/>
              </w:rPr>
              <w:t>1</w:t>
            </w:r>
          </w:p>
        </w:tc>
      </w:tr>
      <w:tr w:rsidR="006D0E3E" w:rsidRPr="008E55FE" w14:paraId="10691C13" w14:textId="77777777" w:rsidTr="00870CA6">
        <w:trPr>
          <w:trHeight w:val="283"/>
        </w:trPr>
        <w:tc>
          <w:tcPr>
            <w:tcW w:w="1985" w:type="dxa"/>
            <w:tcBorders>
              <w:top w:val="nil"/>
              <w:left w:val="single" w:sz="8" w:space="0" w:color="auto"/>
              <w:bottom w:val="single" w:sz="4" w:space="0" w:color="auto"/>
              <w:right w:val="single" w:sz="4" w:space="0" w:color="auto"/>
            </w:tcBorders>
            <w:noWrap/>
            <w:hideMark/>
          </w:tcPr>
          <w:p w14:paraId="415AF0F4" w14:textId="77777777" w:rsidR="006D0E3E" w:rsidRPr="008E55FE" w:rsidRDefault="006D0E3E" w:rsidP="00870CA6">
            <w:pPr>
              <w:spacing w:after="0" w:line="240" w:lineRule="auto"/>
              <w:rPr>
                <w:rFonts w:ascii="Times New Roman" w:hAnsi="Times New Roman" w:cs="Times New Roman"/>
                <w:color w:val="000000"/>
                <w:sz w:val="20"/>
                <w:szCs w:val="20"/>
              </w:rPr>
            </w:pPr>
            <w:r w:rsidRPr="008E55FE">
              <w:rPr>
                <w:rFonts w:ascii="Times New Roman" w:hAnsi="Times New Roman" w:cs="Times New Roman"/>
                <w:color w:val="000000"/>
                <w:sz w:val="20"/>
                <w:szCs w:val="20"/>
              </w:rPr>
              <w:t>Diesel</w:t>
            </w:r>
          </w:p>
        </w:tc>
        <w:tc>
          <w:tcPr>
            <w:tcW w:w="1276" w:type="dxa"/>
            <w:tcBorders>
              <w:top w:val="nil"/>
              <w:left w:val="nil"/>
              <w:bottom w:val="single" w:sz="4" w:space="0" w:color="auto"/>
              <w:right w:val="nil"/>
            </w:tcBorders>
            <w:noWrap/>
            <w:hideMark/>
          </w:tcPr>
          <w:p w14:paraId="58DA977B" w14:textId="77777777" w:rsidR="006D0E3E" w:rsidRPr="008E55FE" w:rsidRDefault="006D0E3E" w:rsidP="00870CA6">
            <w:pPr>
              <w:spacing w:after="0" w:line="240" w:lineRule="auto"/>
              <w:rPr>
                <w:rFonts w:ascii="Times New Roman" w:hAnsi="Times New Roman" w:cs="Times New Roman"/>
                <w:color w:val="000000"/>
                <w:sz w:val="20"/>
                <w:szCs w:val="20"/>
              </w:rPr>
            </w:pPr>
            <w:r w:rsidRPr="008E55FE">
              <w:rPr>
                <w:rFonts w:ascii="Times New Roman" w:hAnsi="Times New Roman" w:cs="Times New Roman"/>
                <w:color w:val="000000"/>
                <w:sz w:val="20"/>
                <w:szCs w:val="20"/>
              </w:rPr>
              <w:t>1litre</w:t>
            </w:r>
          </w:p>
        </w:tc>
        <w:tc>
          <w:tcPr>
            <w:tcW w:w="999" w:type="dxa"/>
            <w:tcBorders>
              <w:top w:val="nil"/>
              <w:left w:val="single" w:sz="8" w:space="0" w:color="auto"/>
              <w:bottom w:val="single" w:sz="4" w:space="0" w:color="auto"/>
              <w:right w:val="single" w:sz="4" w:space="0" w:color="auto"/>
            </w:tcBorders>
            <w:noWrap/>
          </w:tcPr>
          <w:p w14:paraId="54F23787" w14:textId="77777777" w:rsidR="006D0E3E" w:rsidRPr="008E55FE" w:rsidRDefault="006D0E3E" w:rsidP="00870CA6">
            <w:pPr>
              <w:spacing w:after="0" w:line="240" w:lineRule="auto"/>
              <w:jc w:val="right"/>
              <w:rPr>
                <w:rFonts w:ascii="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noWrap/>
          </w:tcPr>
          <w:p w14:paraId="6B491AD2" w14:textId="77777777" w:rsidR="006D0E3E" w:rsidRPr="008E55FE" w:rsidRDefault="006D0E3E" w:rsidP="00870CA6">
            <w:pPr>
              <w:spacing w:after="0" w:line="240" w:lineRule="auto"/>
              <w:jc w:val="right"/>
              <w:rPr>
                <w:rFonts w:ascii="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noWrap/>
          </w:tcPr>
          <w:p w14:paraId="6E96CFE4" w14:textId="77777777" w:rsidR="006D0E3E" w:rsidRPr="008E55FE" w:rsidRDefault="006D0E3E" w:rsidP="00870CA6">
            <w:pPr>
              <w:spacing w:after="0" w:line="240" w:lineRule="auto"/>
              <w:jc w:val="right"/>
              <w:rPr>
                <w:rFonts w:ascii="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noWrap/>
          </w:tcPr>
          <w:p w14:paraId="2AB2435C" w14:textId="77777777" w:rsidR="006D0E3E" w:rsidRPr="008E55FE" w:rsidRDefault="006D0E3E" w:rsidP="00870CA6">
            <w:pPr>
              <w:spacing w:after="0" w:line="240" w:lineRule="auto"/>
              <w:jc w:val="right"/>
              <w:rPr>
                <w:rFonts w:ascii="Times New Roman" w:hAnsi="Times New Roman" w:cs="Times New Roman"/>
                <w:color w:val="000000"/>
                <w:sz w:val="20"/>
                <w:szCs w:val="20"/>
              </w:rPr>
            </w:pPr>
          </w:p>
        </w:tc>
        <w:tc>
          <w:tcPr>
            <w:tcW w:w="993" w:type="dxa"/>
            <w:tcBorders>
              <w:top w:val="nil"/>
              <w:left w:val="nil"/>
              <w:bottom w:val="single" w:sz="4" w:space="0" w:color="auto"/>
              <w:right w:val="single" w:sz="8" w:space="0" w:color="auto"/>
            </w:tcBorders>
            <w:noWrap/>
          </w:tcPr>
          <w:p w14:paraId="13CED8B2" w14:textId="77777777" w:rsidR="006D0E3E" w:rsidRPr="008E55FE" w:rsidRDefault="006D0E3E" w:rsidP="00870CA6">
            <w:pPr>
              <w:spacing w:after="0" w:line="240" w:lineRule="auto"/>
              <w:jc w:val="right"/>
              <w:rPr>
                <w:rFonts w:ascii="Times New Roman" w:hAnsi="Times New Roman" w:cs="Times New Roman"/>
                <w:color w:val="000000"/>
                <w:sz w:val="20"/>
                <w:szCs w:val="20"/>
              </w:rPr>
            </w:pPr>
          </w:p>
        </w:tc>
        <w:tc>
          <w:tcPr>
            <w:tcW w:w="1092" w:type="dxa"/>
            <w:tcBorders>
              <w:top w:val="nil"/>
              <w:left w:val="single" w:sz="4" w:space="0" w:color="auto"/>
              <w:bottom w:val="single" w:sz="4" w:space="0" w:color="auto"/>
              <w:right w:val="single" w:sz="8" w:space="0" w:color="auto"/>
            </w:tcBorders>
            <w:noWrap/>
          </w:tcPr>
          <w:p w14:paraId="015BE7F4" w14:textId="77777777" w:rsidR="006D0E3E" w:rsidRPr="008E55FE" w:rsidRDefault="006D0E3E" w:rsidP="00870CA6">
            <w:pPr>
              <w:spacing w:after="0" w:line="240" w:lineRule="auto"/>
              <w:jc w:val="right"/>
              <w:rPr>
                <w:rFonts w:ascii="Times New Roman" w:hAnsi="Times New Roman" w:cs="Times New Roman"/>
                <w:b/>
                <w:bCs/>
                <w:color w:val="000000"/>
                <w:sz w:val="20"/>
                <w:szCs w:val="20"/>
              </w:rPr>
            </w:pPr>
          </w:p>
        </w:tc>
        <w:tc>
          <w:tcPr>
            <w:tcW w:w="1311" w:type="dxa"/>
            <w:tcBorders>
              <w:top w:val="nil"/>
              <w:left w:val="single" w:sz="4" w:space="0" w:color="auto"/>
              <w:bottom w:val="single" w:sz="4" w:space="0" w:color="auto"/>
              <w:right w:val="single" w:sz="8" w:space="0" w:color="auto"/>
            </w:tcBorders>
            <w:noWrap/>
          </w:tcPr>
          <w:p w14:paraId="3DDE3376" w14:textId="77777777" w:rsidR="006D0E3E" w:rsidRPr="008E55FE" w:rsidRDefault="006D0E3E" w:rsidP="00870CA6">
            <w:pPr>
              <w:spacing w:after="0" w:line="240" w:lineRule="auto"/>
              <w:jc w:val="right"/>
              <w:rPr>
                <w:rFonts w:ascii="Times New Roman" w:hAnsi="Times New Roman" w:cs="Times New Roman"/>
                <w:b/>
                <w:bCs/>
                <w:color w:val="FF0000"/>
                <w:sz w:val="20"/>
                <w:szCs w:val="20"/>
              </w:rPr>
            </w:pPr>
            <w:r w:rsidRPr="008E55FE">
              <w:rPr>
                <w:rFonts w:ascii="Times New Roman" w:hAnsi="Times New Roman" w:cs="Times New Roman"/>
                <w:b/>
                <w:bCs/>
                <w:color w:val="FF0000"/>
                <w:sz w:val="20"/>
                <w:szCs w:val="20"/>
              </w:rPr>
              <w:t>0</w:t>
            </w:r>
          </w:p>
        </w:tc>
      </w:tr>
      <w:tr w:rsidR="006D0E3E" w:rsidRPr="008E55FE" w14:paraId="3DDD6E07" w14:textId="77777777" w:rsidTr="00870CA6">
        <w:trPr>
          <w:trHeight w:val="283"/>
        </w:trPr>
        <w:tc>
          <w:tcPr>
            <w:tcW w:w="1985" w:type="dxa"/>
            <w:tcBorders>
              <w:top w:val="nil"/>
              <w:left w:val="single" w:sz="8" w:space="0" w:color="auto"/>
              <w:bottom w:val="single" w:sz="4" w:space="0" w:color="auto"/>
              <w:right w:val="single" w:sz="4" w:space="0" w:color="auto"/>
            </w:tcBorders>
            <w:noWrap/>
            <w:hideMark/>
          </w:tcPr>
          <w:p w14:paraId="2B66BA8D" w14:textId="77777777" w:rsidR="006D0E3E" w:rsidRPr="008E55FE" w:rsidRDefault="006D0E3E" w:rsidP="00870CA6">
            <w:pPr>
              <w:spacing w:after="0" w:line="240" w:lineRule="auto"/>
              <w:rPr>
                <w:rFonts w:ascii="Times New Roman" w:hAnsi="Times New Roman" w:cs="Times New Roman"/>
                <w:color w:val="000000"/>
                <w:sz w:val="20"/>
                <w:szCs w:val="20"/>
              </w:rPr>
            </w:pPr>
            <w:r w:rsidRPr="008E55FE">
              <w:rPr>
                <w:rFonts w:ascii="Times New Roman" w:hAnsi="Times New Roman" w:cs="Times New Roman"/>
                <w:color w:val="000000"/>
                <w:sz w:val="20"/>
                <w:szCs w:val="20"/>
              </w:rPr>
              <w:t>Paraffin</w:t>
            </w:r>
          </w:p>
        </w:tc>
        <w:tc>
          <w:tcPr>
            <w:tcW w:w="1276" w:type="dxa"/>
            <w:tcBorders>
              <w:top w:val="nil"/>
              <w:left w:val="nil"/>
              <w:bottom w:val="single" w:sz="4" w:space="0" w:color="auto"/>
              <w:right w:val="nil"/>
            </w:tcBorders>
            <w:noWrap/>
            <w:hideMark/>
          </w:tcPr>
          <w:p w14:paraId="1F0F8F29" w14:textId="77777777" w:rsidR="006D0E3E" w:rsidRPr="008E55FE" w:rsidRDefault="006D0E3E" w:rsidP="00870CA6">
            <w:pPr>
              <w:spacing w:after="0" w:line="240" w:lineRule="auto"/>
              <w:rPr>
                <w:rFonts w:ascii="Times New Roman" w:hAnsi="Times New Roman" w:cs="Times New Roman"/>
                <w:color w:val="000000"/>
                <w:sz w:val="20"/>
                <w:szCs w:val="20"/>
              </w:rPr>
            </w:pPr>
            <w:r w:rsidRPr="008E55FE">
              <w:rPr>
                <w:rFonts w:ascii="Times New Roman" w:hAnsi="Times New Roman" w:cs="Times New Roman"/>
                <w:color w:val="000000"/>
                <w:sz w:val="20"/>
                <w:szCs w:val="20"/>
              </w:rPr>
              <w:t>1litre</w:t>
            </w:r>
          </w:p>
        </w:tc>
        <w:tc>
          <w:tcPr>
            <w:tcW w:w="999" w:type="dxa"/>
            <w:tcBorders>
              <w:top w:val="nil"/>
              <w:left w:val="single" w:sz="8" w:space="0" w:color="auto"/>
              <w:bottom w:val="single" w:sz="4" w:space="0" w:color="auto"/>
              <w:right w:val="single" w:sz="4" w:space="0" w:color="auto"/>
            </w:tcBorders>
            <w:noWrap/>
          </w:tcPr>
          <w:p w14:paraId="32F3ECDD" w14:textId="77777777" w:rsidR="006D0E3E" w:rsidRPr="008E55FE" w:rsidRDefault="006D0E3E" w:rsidP="00870CA6">
            <w:pPr>
              <w:spacing w:after="0" w:line="240" w:lineRule="auto"/>
              <w:jc w:val="right"/>
              <w:rPr>
                <w:rFonts w:ascii="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noWrap/>
          </w:tcPr>
          <w:p w14:paraId="52D2B360" w14:textId="77777777" w:rsidR="006D0E3E" w:rsidRPr="008E55FE" w:rsidRDefault="006D0E3E" w:rsidP="00870CA6">
            <w:pPr>
              <w:spacing w:after="0" w:line="240" w:lineRule="auto"/>
              <w:jc w:val="right"/>
              <w:rPr>
                <w:rFonts w:ascii="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noWrap/>
          </w:tcPr>
          <w:p w14:paraId="78384296" w14:textId="77777777" w:rsidR="006D0E3E" w:rsidRPr="008E55FE" w:rsidRDefault="006D0E3E" w:rsidP="00870CA6">
            <w:pPr>
              <w:spacing w:after="0" w:line="240" w:lineRule="auto"/>
              <w:jc w:val="right"/>
              <w:rPr>
                <w:rFonts w:ascii="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noWrap/>
          </w:tcPr>
          <w:p w14:paraId="215F7718" w14:textId="77777777" w:rsidR="006D0E3E" w:rsidRPr="008E55FE" w:rsidRDefault="006D0E3E" w:rsidP="00870CA6">
            <w:pPr>
              <w:spacing w:after="0" w:line="240" w:lineRule="auto"/>
              <w:jc w:val="right"/>
              <w:rPr>
                <w:rFonts w:ascii="Times New Roman" w:hAnsi="Times New Roman" w:cs="Times New Roman"/>
                <w:color w:val="000000"/>
                <w:sz w:val="20"/>
                <w:szCs w:val="20"/>
              </w:rPr>
            </w:pPr>
          </w:p>
        </w:tc>
        <w:tc>
          <w:tcPr>
            <w:tcW w:w="993" w:type="dxa"/>
            <w:tcBorders>
              <w:top w:val="nil"/>
              <w:left w:val="nil"/>
              <w:bottom w:val="single" w:sz="4" w:space="0" w:color="auto"/>
              <w:right w:val="single" w:sz="8" w:space="0" w:color="auto"/>
            </w:tcBorders>
            <w:noWrap/>
          </w:tcPr>
          <w:p w14:paraId="66689E45" w14:textId="77777777" w:rsidR="006D0E3E" w:rsidRPr="008E55FE" w:rsidRDefault="006D0E3E" w:rsidP="00870CA6">
            <w:pPr>
              <w:spacing w:after="0" w:line="240" w:lineRule="auto"/>
              <w:jc w:val="right"/>
              <w:rPr>
                <w:rFonts w:ascii="Times New Roman" w:hAnsi="Times New Roman" w:cs="Times New Roman"/>
                <w:color w:val="000000"/>
                <w:sz w:val="20"/>
                <w:szCs w:val="20"/>
              </w:rPr>
            </w:pPr>
          </w:p>
        </w:tc>
        <w:tc>
          <w:tcPr>
            <w:tcW w:w="1092" w:type="dxa"/>
            <w:tcBorders>
              <w:top w:val="nil"/>
              <w:left w:val="single" w:sz="4" w:space="0" w:color="auto"/>
              <w:bottom w:val="single" w:sz="4" w:space="0" w:color="auto"/>
              <w:right w:val="single" w:sz="8" w:space="0" w:color="auto"/>
            </w:tcBorders>
            <w:noWrap/>
          </w:tcPr>
          <w:p w14:paraId="568CB301" w14:textId="77777777" w:rsidR="006D0E3E" w:rsidRPr="008E55FE" w:rsidRDefault="006D0E3E" w:rsidP="00870CA6">
            <w:pPr>
              <w:spacing w:after="0" w:line="240" w:lineRule="auto"/>
              <w:jc w:val="right"/>
              <w:rPr>
                <w:rFonts w:ascii="Times New Roman" w:hAnsi="Times New Roman" w:cs="Times New Roman"/>
                <w:b/>
                <w:bCs/>
                <w:color w:val="000000"/>
                <w:sz w:val="20"/>
                <w:szCs w:val="20"/>
              </w:rPr>
            </w:pPr>
          </w:p>
        </w:tc>
        <w:tc>
          <w:tcPr>
            <w:tcW w:w="1311" w:type="dxa"/>
            <w:tcBorders>
              <w:top w:val="nil"/>
              <w:left w:val="single" w:sz="4" w:space="0" w:color="auto"/>
              <w:bottom w:val="single" w:sz="4" w:space="0" w:color="auto"/>
              <w:right w:val="single" w:sz="8" w:space="0" w:color="auto"/>
            </w:tcBorders>
            <w:noWrap/>
          </w:tcPr>
          <w:p w14:paraId="6EBC0374" w14:textId="77777777" w:rsidR="006D0E3E" w:rsidRPr="008E55FE" w:rsidRDefault="006D0E3E" w:rsidP="00870CA6">
            <w:pPr>
              <w:spacing w:after="0" w:line="240" w:lineRule="auto"/>
              <w:jc w:val="right"/>
              <w:rPr>
                <w:rFonts w:ascii="Times New Roman" w:hAnsi="Times New Roman" w:cs="Times New Roman"/>
                <w:b/>
                <w:bCs/>
                <w:color w:val="FF0000"/>
                <w:sz w:val="20"/>
                <w:szCs w:val="20"/>
              </w:rPr>
            </w:pPr>
            <w:r w:rsidRPr="008E55FE">
              <w:rPr>
                <w:rFonts w:ascii="Times New Roman" w:hAnsi="Times New Roman" w:cs="Times New Roman"/>
                <w:b/>
                <w:bCs/>
                <w:color w:val="FF0000"/>
                <w:sz w:val="20"/>
                <w:szCs w:val="20"/>
              </w:rPr>
              <w:t>0</w:t>
            </w:r>
          </w:p>
        </w:tc>
      </w:tr>
      <w:tr w:rsidR="006D0E3E" w:rsidRPr="008E55FE" w14:paraId="685F4937" w14:textId="77777777" w:rsidTr="00870CA6">
        <w:trPr>
          <w:trHeight w:val="283"/>
        </w:trPr>
        <w:tc>
          <w:tcPr>
            <w:tcW w:w="1985" w:type="dxa"/>
            <w:tcBorders>
              <w:top w:val="nil"/>
              <w:left w:val="single" w:sz="8" w:space="0" w:color="auto"/>
              <w:bottom w:val="nil"/>
              <w:right w:val="single" w:sz="4" w:space="0" w:color="auto"/>
            </w:tcBorders>
            <w:noWrap/>
            <w:hideMark/>
          </w:tcPr>
          <w:p w14:paraId="72D2EA2B" w14:textId="77777777" w:rsidR="006D0E3E" w:rsidRPr="008E55FE" w:rsidRDefault="006D0E3E" w:rsidP="00870CA6">
            <w:pPr>
              <w:spacing w:after="0" w:line="240" w:lineRule="auto"/>
              <w:rPr>
                <w:rFonts w:ascii="Times New Roman" w:hAnsi="Times New Roman" w:cs="Times New Roman"/>
                <w:color w:val="000000"/>
                <w:sz w:val="20"/>
                <w:szCs w:val="20"/>
              </w:rPr>
            </w:pPr>
            <w:r w:rsidRPr="008E55FE">
              <w:rPr>
                <w:rFonts w:ascii="Times New Roman" w:hAnsi="Times New Roman" w:cs="Times New Roman"/>
                <w:color w:val="000000"/>
                <w:sz w:val="20"/>
                <w:szCs w:val="20"/>
              </w:rPr>
              <w:t>Charcoal</w:t>
            </w:r>
          </w:p>
        </w:tc>
        <w:tc>
          <w:tcPr>
            <w:tcW w:w="1276" w:type="dxa"/>
            <w:shd w:val="clear" w:color="auto" w:fill="FFFFFF"/>
            <w:noWrap/>
            <w:hideMark/>
          </w:tcPr>
          <w:p w14:paraId="206E557B" w14:textId="77777777" w:rsidR="006D0E3E" w:rsidRPr="008E55FE" w:rsidRDefault="006D0E3E" w:rsidP="00870CA6">
            <w:pPr>
              <w:spacing w:after="0" w:line="240" w:lineRule="auto"/>
              <w:rPr>
                <w:rFonts w:ascii="Times New Roman" w:hAnsi="Times New Roman" w:cs="Times New Roman"/>
                <w:color w:val="000000"/>
                <w:sz w:val="20"/>
                <w:szCs w:val="20"/>
              </w:rPr>
            </w:pPr>
            <w:r w:rsidRPr="008E55FE">
              <w:rPr>
                <w:rFonts w:ascii="Times New Roman" w:hAnsi="Times New Roman" w:cs="Times New Roman"/>
                <w:color w:val="000000"/>
                <w:sz w:val="20"/>
                <w:szCs w:val="20"/>
              </w:rPr>
              <w:t>Malwa (3.5kg)</w:t>
            </w:r>
          </w:p>
        </w:tc>
        <w:tc>
          <w:tcPr>
            <w:tcW w:w="999" w:type="dxa"/>
            <w:tcBorders>
              <w:top w:val="nil"/>
              <w:left w:val="single" w:sz="8" w:space="0" w:color="auto"/>
              <w:bottom w:val="nil"/>
              <w:right w:val="single" w:sz="4" w:space="0" w:color="auto"/>
            </w:tcBorders>
            <w:noWrap/>
          </w:tcPr>
          <w:p w14:paraId="43D20BDA" w14:textId="77777777" w:rsidR="006D0E3E" w:rsidRPr="008E55FE" w:rsidRDefault="006D0E3E" w:rsidP="00870CA6">
            <w:pPr>
              <w:spacing w:after="0" w:line="240" w:lineRule="auto"/>
              <w:jc w:val="right"/>
              <w:rPr>
                <w:rFonts w:ascii="Times New Roman" w:hAnsi="Times New Roman" w:cs="Times New Roman"/>
                <w:color w:val="000000"/>
                <w:sz w:val="20"/>
                <w:szCs w:val="20"/>
              </w:rPr>
            </w:pPr>
            <w:r w:rsidRPr="008E55FE">
              <w:rPr>
                <w:rFonts w:ascii="Times New Roman" w:hAnsi="Times New Roman" w:cs="Times New Roman"/>
                <w:color w:val="000000"/>
                <w:sz w:val="20"/>
                <w:szCs w:val="20"/>
              </w:rPr>
              <w:t>38</w:t>
            </w:r>
          </w:p>
        </w:tc>
        <w:tc>
          <w:tcPr>
            <w:tcW w:w="992" w:type="dxa"/>
            <w:tcBorders>
              <w:top w:val="nil"/>
              <w:left w:val="nil"/>
              <w:bottom w:val="nil"/>
              <w:right w:val="single" w:sz="4" w:space="0" w:color="auto"/>
            </w:tcBorders>
            <w:noWrap/>
          </w:tcPr>
          <w:p w14:paraId="6C1D7E90" w14:textId="77777777" w:rsidR="006D0E3E" w:rsidRPr="008E55FE" w:rsidRDefault="006D0E3E" w:rsidP="00870CA6">
            <w:pPr>
              <w:spacing w:after="0" w:line="240" w:lineRule="auto"/>
              <w:jc w:val="center"/>
              <w:rPr>
                <w:rFonts w:ascii="Times New Roman" w:hAnsi="Times New Roman" w:cs="Times New Roman"/>
                <w:color w:val="000000"/>
                <w:sz w:val="20"/>
                <w:szCs w:val="20"/>
              </w:rPr>
            </w:pPr>
            <w:r w:rsidRPr="008E55FE">
              <w:rPr>
                <w:rFonts w:ascii="Times New Roman" w:hAnsi="Times New Roman" w:cs="Times New Roman"/>
                <w:color w:val="000000"/>
                <w:sz w:val="20"/>
                <w:szCs w:val="20"/>
              </w:rPr>
              <w:t>36</w:t>
            </w:r>
          </w:p>
        </w:tc>
        <w:tc>
          <w:tcPr>
            <w:tcW w:w="992" w:type="dxa"/>
            <w:tcBorders>
              <w:top w:val="nil"/>
              <w:left w:val="nil"/>
              <w:bottom w:val="nil"/>
              <w:right w:val="single" w:sz="4" w:space="0" w:color="auto"/>
            </w:tcBorders>
            <w:noWrap/>
          </w:tcPr>
          <w:p w14:paraId="428D4862" w14:textId="77777777" w:rsidR="006D0E3E" w:rsidRPr="008E55FE" w:rsidRDefault="006D0E3E" w:rsidP="00870CA6">
            <w:pPr>
              <w:spacing w:after="0" w:line="240" w:lineRule="auto"/>
              <w:rPr>
                <w:rFonts w:ascii="Times New Roman" w:hAnsi="Times New Roman" w:cs="Times New Roman"/>
                <w:color w:val="000000"/>
                <w:sz w:val="20"/>
                <w:szCs w:val="20"/>
              </w:rPr>
            </w:pPr>
            <w:r w:rsidRPr="008E55FE">
              <w:rPr>
                <w:rFonts w:ascii="Times New Roman" w:hAnsi="Times New Roman" w:cs="Times New Roman"/>
                <w:color w:val="000000"/>
                <w:sz w:val="20"/>
                <w:szCs w:val="20"/>
              </w:rPr>
              <w:t>40</w:t>
            </w:r>
          </w:p>
        </w:tc>
        <w:tc>
          <w:tcPr>
            <w:tcW w:w="992" w:type="dxa"/>
            <w:tcBorders>
              <w:top w:val="nil"/>
              <w:left w:val="nil"/>
              <w:bottom w:val="nil"/>
              <w:right w:val="single" w:sz="4" w:space="0" w:color="auto"/>
            </w:tcBorders>
            <w:noWrap/>
          </w:tcPr>
          <w:p w14:paraId="411EAAFF" w14:textId="77777777" w:rsidR="006D0E3E" w:rsidRPr="008E55FE" w:rsidRDefault="006D0E3E" w:rsidP="00870CA6">
            <w:pPr>
              <w:spacing w:after="0" w:line="240" w:lineRule="auto"/>
              <w:jc w:val="center"/>
              <w:rPr>
                <w:rFonts w:ascii="Times New Roman" w:hAnsi="Times New Roman" w:cs="Times New Roman"/>
                <w:color w:val="000000"/>
                <w:sz w:val="20"/>
                <w:szCs w:val="20"/>
              </w:rPr>
            </w:pPr>
            <w:r w:rsidRPr="008E55FE">
              <w:rPr>
                <w:rFonts w:ascii="Times New Roman" w:hAnsi="Times New Roman" w:cs="Times New Roman"/>
                <w:color w:val="000000"/>
                <w:sz w:val="20"/>
                <w:szCs w:val="20"/>
              </w:rPr>
              <w:t>40</w:t>
            </w:r>
          </w:p>
        </w:tc>
        <w:tc>
          <w:tcPr>
            <w:tcW w:w="993" w:type="dxa"/>
            <w:tcBorders>
              <w:top w:val="nil"/>
              <w:left w:val="nil"/>
              <w:bottom w:val="nil"/>
              <w:right w:val="single" w:sz="8" w:space="0" w:color="auto"/>
            </w:tcBorders>
            <w:noWrap/>
          </w:tcPr>
          <w:p w14:paraId="5092D8D8" w14:textId="77777777" w:rsidR="006D0E3E" w:rsidRPr="008E55FE" w:rsidRDefault="006D0E3E" w:rsidP="00870CA6">
            <w:pPr>
              <w:spacing w:after="0" w:line="240" w:lineRule="auto"/>
              <w:jc w:val="center"/>
              <w:rPr>
                <w:rFonts w:ascii="Times New Roman" w:hAnsi="Times New Roman" w:cs="Times New Roman"/>
                <w:color w:val="000000"/>
                <w:sz w:val="20"/>
                <w:szCs w:val="20"/>
              </w:rPr>
            </w:pPr>
          </w:p>
        </w:tc>
        <w:tc>
          <w:tcPr>
            <w:tcW w:w="1092" w:type="dxa"/>
            <w:tcBorders>
              <w:top w:val="nil"/>
              <w:left w:val="single" w:sz="4" w:space="0" w:color="auto"/>
              <w:bottom w:val="single" w:sz="4" w:space="0" w:color="auto"/>
              <w:right w:val="single" w:sz="8" w:space="0" w:color="auto"/>
            </w:tcBorders>
            <w:noWrap/>
          </w:tcPr>
          <w:p w14:paraId="2C95B900" w14:textId="77777777" w:rsidR="006D0E3E" w:rsidRPr="008E55FE" w:rsidRDefault="006D0E3E" w:rsidP="00870CA6">
            <w:pPr>
              <w:spacing w:after="0" w:line="240" w:lineRule="auto"/>
              <w:jc w:val="right"/>
              <w:rPr>
                <w:rFonts w:ascii="Times New Roman" w:hAnsi="Times New Roman" w:cs="Times New Roman"/>
                <w:b/>
                <w:bCs/>
                <w:color w:val="000000"/>
                <w:sz w:val="20"/>
                <w:szCs w:val="20"/>
              </w:rPr>
            </w:pPr>
            <w:r w:rsidRPr="008E55FE">
              <w:rPr>
                <w:rFonts w:ascii="Times New Roman" w:hAnsi="Times New Roman" w:cs="Times New Roman"/>
                <w:b/>
                <w:bCs/>
                <w:color w:val="000000"/>
                <w:sz w:val="20"/>
                <w:szCs w:val="20"/>
              </w:rPr>
              <w:t>39</w:t>
            </w:r>
          </w:p>
        </w:tc>
        <w:tc>
          <w:tcPr>
            <w:tcW w:w="1311" w:type="dxa"/>
            <w:tcBorders>
              <w:top w:val="nil"/>
              <w:left w:val="single" w:sz="4" w:space="0" w:color="auto"/>
              <w:bottom w:val="nil"/>
              <w:right w:val="single" w:sz="8" w:space="0" w:color="auto"/>
            </w:tcBorders>
            <w:noWrap/>
          </w:tcPr>
          <w:p w14:paraId="06E70960" w14:textId="77777777" w:rsidR="006D0E3E" w:rsidRPr="008E55FE" w:rsidRDefault="006D0E3E" w:rsidP="00870CA6">
            <w:pPr>
              <w:spacing w:after="0" w:line="240" w:lineRule="auto"/>
              <w:jc w:val="right"/>
              <w:rPr>
                <w:rFonts w:ascii="Times New Roman" w:hAnsi="Times New Roman" w:cs="Times New Roman"/>
                <w:b/>
                <w:bCs/>
                <w:color w:val="FF0000"/>
                <w:sz w:val="20"/>
                <w:szCs w:val="20"/>
              </w:rPr>
            </w:pPr>
            <w:r w:rsidRPr="008E55FE">
              <w:rPr>
                <w:rFonts w:ascii="Times New Roman" w:hAnsi="Times New Roman" w:cs="Times New Roman"/>
                <w:b/>
                <w:bCs/>
                <w:color w:val="FF0000"/>
                <w:sz w:val="20"/>
                <w:szCs w:val="20"/>
              </w:rPr>
              <w:t>1</w:t>
            </w:r>
          </w:p>
        </w:tc>
      </w:tr>
      <w:tr w:rsidR="006D0E3E" w:rsidRPr="008E55FE" w14:paraId="345EED23" w14:textId="77777777" w:rsidTr="00870CA6">
        <w:trPr>
          <w:trHeight w:val="283"/>
        </w:trPr>
        <w:tc>
          <w:tcPr>
            <w:tcW w:w="1985" w:type="dxa"/>
            <w:tcBorders>
              <w:top w:val="single" w:sz="8" w:space="0" w:color="auto"/>
              <w:left w:val="single" w:sz="8" w:space="0" w:color="auto"/>
              <w:bottom w:val="single" w:sz="8" w:space="0" w:color="auto"/>
              <w:right w:val="single" w:sz="4" w:space="0" w:color="auto"/>
            </w:tcBorders>
            <w:shd w:val="clear" w:color="auto" w:fill="0088FF"/>
            <w:noWrap/>
            <w:hideMark/>
          </w:tcPr>
          <w:p w14:paraId="2A88BCAA" w14:textId="77777777" w:rsidR="006D0E3E" w:rsidRPr="008E55FE" w:rsidRDefault="006D0E3E" w:rsidP="00870CA6">
            <w:pPr>
              <w:spacing w:after="0" w:line="240" w:lineRule="auto"/>
              <w:rPr>
                <w:rFonts w:ascii="Times New Roman" w:hAnsi="Times New Roman" w:cs="Times New Roman"/>
                <w:b/>
                <w:bCs/>
                <w:color w:val="000000"/>
                <w:sz w:val="20"/>
                <w:szCs w:val="20"/>
              </w:rPr>
            </w:pPr>
            <w:r w:rsidRPr="008E55FE">
              <w:rPr>
                <w:rFonts w:ascii="Times New Roman" w:hAnsi="Times New Roman" w:cs="Times New Roman"/>
                <w:b/>
                <w:bCs/>
                <w:color w:val="000000"/>
                <w:sz w:val="20"/>
                <w:szCs w:val="20"/>
              </w:rPr>
              <w:t>WFP Commodities</w:t>
            </w:r>
          </w:p>
        </w:tc>
        <w:tc>
          <w:tcPr>
            <w:tcW w:w="1276" w:type="dxa"/>
            <w:tcBorders>
              <w:top w:val="single" w:sz="8" w:space="0" w:color="auto"/>
              <w:left w:val="nil"/>
              <w:bottom w:val="single" w:sz="8" w:space="0" w:color="auto"/>
              <w:right w:val="nil"/>
            </w:tcBorders>
            <w:shd w:val="clear" w:color="auto" w:fill="0088FF"/>
            <w:noWrap/>
            <w:hideMark/>
          </w:tcPr>
          <w:p w14:paraId="5ABA9EFF" w14:textId="77777777" w:rsidR="006D0E3E" w:rsidRPr="008E55FE" w:rsidRDefault="006D0E3E" w:rsidP="00870CA6">
            <w:pPr>
              <w:spacing w:after="0" w:line="240" w:lineRule="auto"/>
              <w:rPr>
                <w:rFonts w:ascii="Times New Roman" w:hAnsi="Times New Roman" w:cs="Times New Roman"/>
                <w:b/>
                <w:bCs/>
                <w:color w:val="000000"/>
                <w:sz w:val="20"/>
                <w:szCs w:val="20"/>
              </w:rPr>
            </w:pPr>
          </w:p>
        </w:tc>
        <w:tc>
          <w:tcPr>
            <w:tcW w:w="999" w:type="dxa"/>
            <w:tcBorders>
              <w:top w:val="single" w:sz="8" w:space="0" w:color="auto"/>
              <w:left w:val="single" w:sz="8" w:space="0" w:color="auto"/>
              <w:bottom w:val="single" w:sz="8" w:space="0" w:color="auto"/>
              <w:right w:val="single" w:sz="4" w:space="0" w:color="auto"/>
            </w:tcBorders>
            <w:shd w:val="clear" w:color="auto" w:fill="0088FF"/>
            <w:noWrap/>
          </w:tcPr>
          <w:p w14:paraId="4472834A" w14:textId="77777777" w:rsidR="006D0E3E" w:rsidRPr="008E55FE" w:rsidRDefault="006D0E3E" w:rsidP="00870CA6">
            <w:pPr>
              <w:spacing w:after="0" w:line="240" w:lineRule="auto"/>
              <w:jc w:val="right"/>
              <w:rPr>
                <w:rFonts w:ascii="Times New Roman" w:hAnsi="Times New Roman" w:cs="Times New Roman"/>
                <w:b/>
                <w:bCs/>
                <w:color w:val="000000"/>
                <w:sz w:val="20"/>
                <w:szCs w:val="20"/>
              </w:rPr>
            </w:pPr>
          </w:p>
        </w:tc>
        <w:tc>
          <w:tcPr>
            <w:tcW w:w="992" w:type="dxa"/>
            <w:tcBorders>
              <w:top w:val="single" w:sz="8" w:space="0" w:color="auto"/>
              <w:left w:val="nil"/>
              <w:bottom w:val="single" w:sz="8" w:space="0" w:color="auto"/>
              <w:right w:val="single" w:sz="4" w:space="0" w:color="auto"/>
            </w:tcBorders>
            <w:shd w:val="clear" w:color="auto" w:fill="0088FF"/>
            <w:noWrap/>
          </w:tcPr>
          <w:p w14:paraId="782381E0" w14:textId="77777777" w:rsidR="006D0E3E" w:rsidRPr="008E55FE" w:rsidRDefault="006D0E3E" w:rsidP="00870CA6">
            <w:pPr>
              <w:spacing w:after="0" w:line="240" w:lineRule="auto"/>
              <w:jc w:val="right"/>
              <w:rPr>
                <w:rFonts w:ascii="Times New Roman" w:hAnsi="Times New Roman" w:cs="Times New Roman"/>
                <w:b/>
                <w:bCs/>
                <w:color w:val="000000"/>
                <w:sz w:val="20"/>
                <w:szCs w:val="20"/>
              </w:rPr>
            </w:pPr>
          </w:p>
        </w:tc>
        <w:tc>
          <w:tcPr>
            <w:tcW w:w="992" w:type="dxa"/>
            <w:tcBorders>
              <w:top w:val="single" w:sz="8" w:space="0" w:color="auto"/>
              <w:left w:val="nil"/>
              <w:bottom w:val="single" w:sz="8" w:space="0" w:color="auto"/>
              <w:right w:val="single" w:sz="4" w:space="0" w:color="auto"/>
            </w:tcBorders>
            <w:shd w:val="clear" w:color="auto" w:fill="0088FF"/>
            <w:noWrap/>
          </w:tcPr>
          <w:p w14:paraId="053A5FF8" w14:textId="77777777" w:rsidR="006D0E3E" w:rsidRPr="008E55FE" w:rsidRDefault="006D0E3E" w:rsidP="00870CA6">
            <w:pPr>
              <w:spacing w:after="0" w:line="240" w:lineRule="auto"/>
              <w:jc w:val="right"/>
              <w:rPr>
                <w:rFonts w:ascii="Times New Roman" w:hAnsi="Times New Roman" w:cs="Times New Roman"/>
                <w:b/>
                <w:bCs/>
                <w:color w:val="000000"/>
                <w:sz w:val="20"/>
                <w:szCs w:val="20"/>
              </w:rPr>
            </w:pPr>
          </w:p>
        </w:tc>
        <w:tc>
          <w:tcPr>
            <w:tcW w:w="992" w:type="dxa"/>
            <w:tcBorders>
              <w:top w:val="single" w:sz="8" w:space="0" w:color="auto"/>
              <w:left w:val="nil"/>
              <w:bottom w:val="single" w:sz="8" w:space="0" w:color="auto"/>
              <w:right w:val="single" w:sz="4" w:space="0" w:color="auto"/>
            </w:tcBorders>
            <w:shd w:val="clear" w:color="auto" w:fill="0088FF"/>
            <w:noWrap/>
          </w:tcPr>
          <w:p w14:paraId="2B806EA8" w14:textId="77777777" w:rsidR="006D0E3E" w:rsidRPr="008E55FE" w:rsidRDefault="006D0E3E" w:rsidP="00870CA6">
            <w:pPr>
              <w:spacing w:after="0" w:line="240" w:lineRule="auto"/>
              <w:jc w:val="right"/>
              <w:rPr>
                <w:rFonts w:ascii="Times New Roman" w:hAnsi="Times New Roman" w:cs="Times New Roman"/>
                <w:b/>
                <w:bCs/>
                <w:color w:val="000000"/>
                <w:sz w:val="20"/>
                <w:szCs w:val="20"/>
              </w:rPr>
            </w:pPr>
          </w:p>
        </w:tc>
        <w:tc>
          <w:tcPr>
            <w:tcW w:w="993" w:type="dxa"/>
            <w:tcBorders>
              <w:top w:val="single" w:sz="8" w:space="0" w:color="auto"/>
              <w:left w:val="nil"/>
              <w:bottom w:val="single" w:sz="8" w:space="0" w:color="auto"/>
              <w:right w:val="single" w:sz="8" w:space="0" w:color="auto"/>
            </w:tcBorders>
            <w:shd w:val="clear" w:color="auto" w:fill="0088FF"/>
            <w:noWrap/>
          </w:tcPr>
          <w:p w14:paraId="7921FA65" w14:textId="77777777" w:rsidR="006D0E3E" w:rsidRPr="008E55FE" w:rsidRDefault="006D0E3E" w:rsidP="00870CA6">
            <w:pPr>
              <w:spacing w:after="0" w:line="240" w:lineRule="auto"/>
              <w:jc w:val="right"/>
              <w:rPr>
                <w:rFonts w:ascii="Times New Roman" w:hAnsi="Times New Roman" w:cs="Times New Roman"/>
                <w:b/>
                <w:bCs/>
                <w:color w:val="000000"/>
                <w:sz w:val="20"/>
                <w:szCs w:val="20"/>
              </w:rPr>
            </w:pPr>
          </w:p>
        </w:tc>
        <w:tc>
          <w:tcPr>
            <w:tcW w:w="1092" w:type="dxa"/>
            <w:tcBorders>
              <w:top w:val="single" w:sz="8" w:space="0" w:color="auto"/>
              <w:left w:val="single" w:sz="4" w:space="0" w:color="auto"/>
              <w:bottom w:val="single" w:sz="8" w:space="0" w:color="auto"/>
              <w:right w:val="single" w:sz="8" w:space="0" w:color="auto"/>
            </w:tcBorders>
            <w:shd w:val="clear" w:color="auto" w:fill="0088FF"/>
            <w:noWrap/>
          </w:tcPr>
          <w:p w14:paraId="278FECF4" w14:textId="77777777" w:rsidR="006D0E3E" w:rsidRPr="008E55FE" w:rsidRDefault="006D0E3E" w:rsidP="00870CA6">
            <w:pPr>
              <w:spacing w:after="0" w:line="240" w:lineRule="auto"/>
              <w:jc w:val="right"/>
              <w:rPr>
                <w:rFonts w:ascii="Times New Roman" w:hAnsi="Times New Roman" w:cs="Times New Roman"/>
                <w:b/>
                <w:bCs/>
                <w:color w:val="000000"/>
                <w:sz w:val="20"/>
                <w:szCs w:val="20"/>
              </w:rPr>
            </w:pPr>
          </w:p>
        </w:tc>
        <w:tc>
          <w:tcPr>
            <w:tcW w:w="1311" w:type="dxa"/>
            <w:tcBorders>
              <w:top w:val="single" w:sz="8" w:space="0" w:color="auto"/>
              <w:left w:val="single" w:sz="4" w:space="0" w:color="auto"/>
              <w:bottom w:val="single" w:sz="8" w:space="0" w:color="auto"/>
              <w:right w:val="single" w:sz="8" w:space="0" w:color="auto"/>
            </w:tcBorders>
            <w:shd w:val="clear" w:color="auto" w:fill="0088FF"/>
            <w:noWrap/>
          </w:tcPr>
          <w:p w14:paraId="578214A5" w14:textId="77777777" w:rsidR="006D0E3E" w:rsidRPr="008E55FE" w:rsidRDefault="006D0E3E" w:rsidP="00870CA6">
            <w:pPr>
              <w:spacing w:after="0" w:line="240" w:lineRule="auto"/>
              <w:jc w:val="right"/>
              <w:rPr>
                <w:rFonts w:ascii="Times New Roman" w:hAnsi="Times New Roman" w:cs="Times New Roman"/>
                <w:b/>
                <w:bCs/>
                <w:color w:val="FF0000"/>
                <w:sz w:val="20"/>
                <w:szCs w:val="20"/>
              </w:rPr>
            </w:pPr>
          </w:p>
        </w:tc>
      </w:tr>
      <w:tr w:rsidR="006D0E3E" w:rsidRPr="008E55FE" w14:paraId="1946BA9F" w14:textId="77777777" w:rsidTr="00870CA6">
        <w:trPr>
          <w:trHeight w:val="437"/>
        </w:trPr>
        <w:tc>
          <w:tcPr>
            <w:tcW w:w="1985" w:type="dxa"/>
            <w:tcBorders>
              <w:top w:val="nil"/>
              <w:left w:val="single" w:sz="8" w:space="0" w:color="auto"/>
              <w:bottom w:val="single" w:sz="4" w:space="0" w:color="auto"/>
              <w:right w:val="single" w:sz="4" w:space="0" w:color="auto"/>
            </w:tcBorders>
            <w:noWrap/>
            <w:hideMark/>
          </w:tcPr>
          <w:p w14:paraId="38BC2079" w14:textId="77777777" w:rsidR="006D0E3E" w:rsidRPr="008E55FE" w:rsidRDefault="006D0E3E" w:rsidP="00870CA6">
            <w:pPr>
              <w:spacing w:after="0" w:line="240" w:lineRule="auto"/>
              <w:rPr>
                <w:rFonts w:ascii="Times New Roman" w:hAnsi="Times New Roman" w:cs="Times New Roman"/>
                <w:color w:val="000000"/>
                <w:sz w:val="20"/>
                <w:szCs w:val="20"/>
              </w:rPr>
            </w:pPr>
            <w:r w:rsidRPr="008E55FE">
              <w:rPr>
                <w:rFonts w:ascii="Times New Roman" w:hAnsi="Times New Roman" w:cs="Times New Roman"/>
                <w:color w:val="000000"/>
                <w:sz w:val="20"/>
                <w:szCs w:val="20"/>
              </w:rPr>
              <w:t>WFP Sorghum</w:t>
            </w:r>
          </w:p>
        </w:tc>
        <w:tc>
          <w:tcPr>
            <w:tcW w:w="1276" w:type="dxa"/>
            <w:tcBorders>
              <w:top w:val="nil"/>
              <w:left w:val="nil"/>
              <w:bottom w:val="single" w:sz="4" w:space="0" w:color="auto"/>
              <w:right w:val="nil"/>
            </w:tcBorders>
            <w:noWrap/>
            <w:hideMark/>
          </w:tcPr>
          <w:p w14:paraId="243683BF" w14:textId="77777777" w:rsidR="006D0E3E" w:rsidRPr="008E55FE" w:rsidRDefault="006D0E3E" w:rsidP="00870CA6">
            <w:pPr>
              <w:spacing w:after="0" w:line="240" w:lineRule="auto"/>
              <w:rPr>
                <w:rFonts w:ascii="Times New Roman" w:hAnsi="Times New Roman" w:cs="Times New Roman"/>
                <w:color w:val="000000"/>
                <w:sz w:val="20"/>
                <w:szCs w:val="20"/>
              </w:rPr>
            </w:pPr>
            <w:r w:rsidRPr="008E55FE">
              <w:rPr>
                <w:rFonts w:ascii="Times New Roman" w:hAnsi="Times New Roman" w:cs="Times New Roman"/>
                <w:color w:val="000000"/>
                <w:sz w:val="20"/>
                <w:szCs w:val="20"/>
              </w:rPr>
              <w:t>Malwa (3.5kg)</w:t>
            </w:r>
          </w:p>
        </w:tc>
        <w:tc>
          <w:tcPr>
            <w:tcW w:w="999" w:type="dxa"/>
            <w:tcBorders>
              <w:top w:val="nil"/>
              <w:left w:val="single" w:sz="8" w:space="0" w:color="auto"/>
              <w:bottom w:val="single" w:sz="4" w:space="0" w:color="auto"/>
              <w:right w:val="single" w:sz="4" w:space="0" w:color="auto"/>
            </w:tcBorders>
            <w:noWrap/>
          </w:tcPr>
          <w:p w14:paraId="5A68FC4B" w14:textId="77777777" w:rsidR="006D0E3E" w:rsidRPr="008E55FE" w:rsidRDefault="006D0E3E" w:rsidP="00870CA6">
            <w:pPr>
              <w:spacing w:after="0" w:line="240" w:lineRule="auto"/>
              <w:jc w:val="right"/>
              <w:rPr>
                <w:rFonts w:ascii="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noWrap/>
          </w:tcPr>
          <w:p w14:paraId="08A3B526" w14:textId="77777777" w:rsidR="006D0E3E" w:rsidRPr="008E55FE" w:rsidRDefault="006D0E3E" w:rsidP="00870CA6">
            <w:pPr>
              <w:spacing w:after="0" w:line="240" w:lineRule="auto"/>
              <w:jc w:val="right"/>
              <w:rPr>
                <w:rFonts w:ascii="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noWrap/>
          </w:tcPr>
          <w:p w14:paraId="0B691580" w14:textId="77777777" w:rsidR="006D0E3E" w:rsidRPr="008E55FE" w:rsidRDefault="006D0E3E" w:rsidP="00870CA6">
            <w:pPr>
              <w:spacing w:after="0" w:line="240" w:lineRule="auto"/>
              <w:jc w:val="right"/>
              <w:rPr>
                <w:rFonts w:ascii="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noWrap/>
          </w:tcPr>
          <w:p w14:paraId="596A86CC" w14:textId="77777777" w:rsidR="006D0E3E" w:rsidRPr="008E55FE" w:rsidRDefault="006D0E3E" w:rsidP="00870CA6">
            <w:pPr>
              <w:spacing w:after="0" w:line="240" w:lineRule="auto"/>
              <w:jc w:val="right"/>
              <w:rPr>
                <w:rFonts w:ascii="Times New Roman" w:hAnsi="Times New Roman" w:cs="Times New Roman"/>
                <w:color w:val="000000"/>
                <w:sz w:val="20"/>
                <w:szCs w:val="20"/>
              </w:rPr>
            </w:pPr>
          </w:p>
        </w:tc>
        <w:tc>
          <w:tcPr>
            <w:tcW w:w="993" w:type="dxa"/>
            <w:tcBorders>
              <w:top w:val="nil"/>
              <w:left w:val="nil"/>
              <w:bottom w:val="single" w:sz="4" w:space="0" w:color="auto"/>
              <w:right w:val="single" w:sz="8" w:space="0" w:color="auto"/>
            </w:tcBorders>
            <w:noWrap/>
          </w:tcPr>
          <w:p w14:paraId="66C21BE5" w14:textId="77777777" w:rsidR="006D0E3E" w:rsidRPr="008E55FE" w:rsidRDefault="006D0E3E" w:rsidP="00870CA6">
            <w:pPr>
              <w:spacing w:after="0" w:line="240" w:lineRule="auto"/>
              <w:jc w:val="right"/>
              <w:rPr>
                <w:rFonts w:ascii="Times New Roman" w:hAnsi="Times New Roman" w:cs="Times New Roman"/>
                <w:color w:val="000000"/>
                <w:sz w:val="20"/>
                <w:szCs w:val="20"/>
              </w:rPr>
            </w:pPr>
          </w:p>
        </w:tc>
        <w:tc>
          <w:tcPr>
            <w:tcW w:w="1092" w:type="dxa"/>
            <w:tcBorders>
              <w:top w:val="nil"/>
              <w:left w:val="single" w:sz="4" w:space="0" w:color="auto"/>
              <w:bottom w:val="single" w:sz="4" w:space="0" w:color="auto"/>
              <w:right w:val="single" w:sz="8" w:space="0" w:color="auto"/>
            </w:tcBorders>
            <w:noWrap/>
          </w:tcPr>
          <w:p w14:paraId="3FB50D96" w14:textId="77777777" w:rsidR="006D0E3E" w:rsidRPr="008E55FE" w:rsidRDefault="006D0E3E" w:rsidP="00870CA6">
            <w:pPr>
              <w:spacing w:after="0" w:line="240" w:lineRule="auto"/>
              <w:jc w:val="right"/>
              <w:rPr>
                <w:rFonts w:ascii="Times New Roman" w:hAnsi="Times New Roman" w:cs="Times New Roman"/>
                <w:b/>
                <w:bCs/>
                <w:color w:val="000000"/>
                <w:sz w:val="20"/>
                <w:szCs w:val="20"/>
              </w:rPr>
            </w:pPr>
          </w:p>
        </w:tc>
        <w:tc>
          <w:tcPr>
            <w:tcW w:w="1311" w:type="dxa"/>
            <w:tcBorders>
              <w:top w:val="nil"/>
              <w:left w:val="single" w:sz="4" w:space="0" w:color="auto"/>
              <w:bottom w:val="single" w:sz="4" w:space="0" w:color="auto"/>
              <w:right w:val="single" w:sz="8" w:space="0" w:color="auto"/>
            </w:tcBorders>
            <w:noWrap/>
          </w:tcPr>
          <w:p w14:paraId="1FD714D4" w14:textId="77777777" w:rsidR="006D0E3E" w:rsidRPr="008E55FE" w:rsidRDefault="006D0E3E" w:rsidP="00870CA6">
            <w:pPr>
              <w:spacing w:after="0" w:line="240" w:lineRule="auto"/>
              <w:jc w:val="right"/>
              <w:rPr>
                <w:rFonts w:ascii="Times New Roman" w:hAnsi="Times New Roman" w:cs="Times New Roman"/>
                <w:b/>
                <w:bCs/>
                <w:color w:val="FF0000"/>
                <w:sz w:val="20"/>
                <w:szCs w:val="20"/>
              </w:rPr>
            </w:pPr>
            <w:r w:rsidRPr="008E55FE">
              <w:rPr>
                <w:rFonts w:ascii="Times New Roman" w:hAnsi="Times New Roman" w:cs="Times New Roman"/>
                <w:b/>
                <w:bCs/>
                <w:color w:val="FF0000"/>
                <w:sz w:val="20"/>
                <w:szCs w:val="20"/>
              </w:rPr>
              <w:t>0</w:t>
            </w:r>
          </w:p>
        </w:tc>
      </w:tr>
      <w:tr w:rsidR="006D0E3E" w:rsidRPr="008E55FE" w14:paraId="76A4ED66" w14:textId="77777777" w:rsidTr="00870CA6">
        <w:trPr>
          <w:trHeight w:val="437"/>
        </w:trPr>
        <w:tc>
          <w:tcPr>
            <w:tcW w:w="1985" w:type="dxa"/>
            <w:tcBorders>
              <w:top w:val="nil"/>
              <w:left w:val="single" w:sz="8" w:space="0" w:color="auto"/>
              <w:bottom w:val="single" w:sz="4" w:space="0" w:color="auto"/>
              <w:right w:val="single" w:sz="4" w:space="0" w:color="auto"/>
            </w:tcBorders>
            <w:noWrap/>
            <w:hideMark/>
          </w:tcPr>
          <w:p w14:paraId="497222AE" w14:textId="77777777" w:rsidR="006D0E3E" w:rsidRPr="008E55FE" w:rsidRDefault="006D0E3E" w:rsidP="00870CA6">
            <w:pPr>
              <w:spacing w:after="0" w:line="240" w:lineRule="auto"/>
              <w:rPr>
                <w:rFonts w:ascii="Times New Roman" w:hAnsi="Times New Roman" w:cs="Times New Roman"/>
                <w:color w:val="000000"/>
                <w:sz w:val="20"/>
                <w:szCs w:val="20"/>
              </w:rPr>
            </w:pPr>
            <w:r w:rsidRPr="008E55FE">
              <w:rPr>
                <w:rFonts w:ascii="Times New Roman" w:hAnsi="Times New Roman" w:cs="Times New Roman"/>
                <w:color w:val="000000"/>
                <w:sz w:val="20"/>
                <w:szCs w:val="20"/>
              </w:rPr>
              <w:t>WFP Maize</w:t>
            </w:r>
          </w:p>
        </w:tc>
        <w:tc>
          <w:tcPr>
            <w:tcW w:w="1276" w:type="dxa"/>
            <w:tcBorders>
              <w:top w:val="nil"/>
              <w:left w:val="nil"/>
              <w:bottom w:val="single" w:sz="4" w:space="0" w:color="auto"/>
              <w:right w:val="nil"/>
            </w:tcBorders>
            <w:noWrap/>
            <w:hideMark/>
          </w:tcPr>
          <w:p w14:paraId="3AA93A8A" w14:textId="77777777" w:rsidR="006D0E3E" w:rsidRPr="008E55FE" w:rsidRDefault="006D0E3E" w:rsidP="00870CA6">
            <w:pPr>
              <w:spacing w:after="0" w:line="240" w:lineRule="auto"/>
              <w:rPr>
                <w:rFonts w:ascii="Times New Roman" w:hAnsi="Times New Roman" w:cs="Times New Roman"/>
                <w:color w:val="000000"/>
                <w:sz w:val="20"/>
                <w:szCs w:val="20"/>
              </w:rPr>
            </w:pPr>
            <w:r w:rsidRPr="008E55FE">
              <w:rPr>
                <w:rFonts w:ascii="Times New Roman" w:hAnsi="Times New Roman" w:cs="Times New Roman"/>
                <w:color w:val="000000"/>
                <w:sz w:val="20"/>
                <w:szCs w:val="20"/>
              </w:rPr>
              <w:t>Malwa (3.5kg)</w:t>
            </w:r>
          </w:p>
        </w:tc>
        <w:tc>
          <w:tcPr>
            <w:tcW w:w="999" w:type="dxa"/>
            <w:tcBorders>
              <w:top w:val="nil"/>
              <w:left w:val="single" w:sz="8" w:space="0" w:color="auto"/>
              <w:bottom w:val="single" w:sz="4" w:space="0" w:color="auto"/>
              <w:right w:val="single" w:sz="4" w:space="0" w:color="auto"/>
            </w:tcBorders>
            <w:noWrap/>
          </w:tcPr>
          <w:p w14:paraId="093784FF" w14:textId="77777777" w:rsidR="006D0E3E" w:rsidRPr="008E55FE" w:rsidRDefault="006D0E3E" w:rsidP="00870CA6">
            <w:pPr>
              <w:spacing w:after="0" w:line="240" w:lineRule="auto"/>
              <w:jc w:val="right"/>
              <w:rPr>
                <w:rFonts w:ascii="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noWrap/>
          </w:tcPr>
          <w:p w14:paraId="31F5DB57" w14:textId="77777777" w:rsidR="006D0E3E" w:rsidRPr="008E55FE" w:rsidRDefault="006D0E3E" w:rsidP="00870CA6">
            <w:pPr>
              <w:spacing w:after="0" w:line="240" w:lineRule="auto"/>
              <w:jc w:val="right"/>
              <w:rPr>
                <w:rFonts w:ascii="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noWrap/>
          </w:tcPr>
          <w:p w14:paraId="3FEC74FE" w14:textId="77777777" w:rsidR="006D0E3E" w:rsidRPr="008E55FE" w:rsidRDefault="006D0E3E" w:rsidP="00870CA6">
            <w:pPr>
              <w:spacing w:after="0" w:line="240" w:lineRule="auto"/>
              <w:jc w:val="right"/>
              <w:rPr>
                <w:rFonts w:ascii="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noWrap/>
          </w:tcPr>
          <w:p w14:paraId="6D510CB0" w14:textId="77777777" w:rsidR="006D0E3E" w:rsidRPr="008E55FE" w:rsidRDefault="006D0E3E" w:rsidP="00870CA6">
            <w:pPr>
              <w:spacing w:after="0" w:line="240" w:lineRule="auto"/>
              <w:jc w:val="right"/>
              <w:rPr>
                <w:rFonts w:ascii="Times New Roman" w:hAnsi="Times New Roman" w:cs="Times New Roman"/>
                <w:color w:val="000000"/>
                <w:sz w:val="20"/>
                <w:szCs w:val="20"/>
              </w:rPr>
            </w:pPr>
          </w:p>
        </w:tc>
        <w:tc>
          <w:tcPr>
            <w:tcW w:w="993" w:type="dxa"/>
            <w:tcBorders>
              <w:top w:val="nil"/>
              <w:left w:val="nil"/>
              <w:bottom w:val="single" w:sz="4" w:space="0" w:color="auto"/>
              <w:right w:val="single" w:sz="8" w:space="0" w:color="auto"/>
            </w:tcBorders>
            <w:noWrap/>
          </w:tcPr>
          <w:p w14:paraId="5960A2AA" w14:textId="77777777" w:rsidR="006D0E3E" w:rsidRPr="008E55FE" w:rsidRDefault="006D0E3E" w:rsidP="00870CA6">
            <w:pPr>
              <w:spacing w:after="0" w:line="240" w:lineRule="auto"/>
              <w:jc w:val="right"/>
              <w:rPr>
                <w:rFonts w:ascii="Times New Roman" w:hAnsi="Times New Roman" w:cs="Times New Roman"/>
                <w:color w:val="000000"/>
                <w:sz w:val="20"/>
                <w:szCs w:val="20"/>
              </w:rPr>
            </w:pPr>
          </w:p>
        </w:tc>
        <w:tc>
          <w:tcPr>
            <w:tcW w:w="1092" w:type="dxa"/>
            <w:tcBorders>
              <w:top w:val="nil"/>
              <w:left w:val="single" w:sz="4" w:space="0" w:color="auto"/>
              <w:bottom w:val="single" w:sz="4" w:space="0" w:color="auto"/>
              <w:right w:val="single" w:sz="8" w:space="0" w:color="auto"/>
            </w:tcBorders>
            <w:noWrap/>
          </w:tcPr>
          <w:p w14:paraId="6B4D2ECB" w14:textId="77777777" w:rsidR="006D0E3E" w:rsidRPr="008E55FE" w:rsidRDefault="006D0E3E" w:rsidP="00870CA6">
            <w:pPr>
              <w:spacing w:after="0" w:line="240" w:lineRule="auto"/>
              <w:jc w:val="right"/>
              <w:rPr>
                <w:rFonts w:ascii="Times New Roman" w:hAnsi="Times New Roman" w:cs="Times New Roman"/>
                <w:b/>
                <w:bCs/>
                <w:color w:val="000000"/>
                <w:sz w:val="20"/>
                <w:szCs w:val="20"/>
              </w:rPr>
            </w:pPr>
          </w:p>
        </w:tc>
        <w:tc>
          <w:tcPr>
            <w:tcW w:w="1311" w:type="dxa"/>
            <w:tcBorders>
              <w:top w:val="nil"/>
              <w:left w:val="single" w:sz="4" w:space="0" w:color="auto"/>
              <w:bottom w:val="single" w:sz="4" w:space="0" w:color="auto"/>
              <w:right w:val="single" w:sz="8" w:space="0" w:color="auto"/>
            </w:tcBorders>
            <w:noWrap/>
          </w:tcPr>
          <w:p w14:paraId="0B091630" w14:textId="77777777" w:rsidR="006D0E3E" w:rsidRPr="008E55FE" w:rsidRDefault="006D0E3E" w:rsidP="00870CA6">
            <w:pPr>
              <w:spacing w:after="0" w:line="240" w:lineRule="auto"/>
              <w:jc w:val="right"/>
              <w:rPr>
                <w:rFonts w:ascii="Times New Roman" w:hAnsi="Times New Roman" w:cs="Times New Roman"/>
                <w:b/>
                <w:bCs/>
                <w:color w:val="FF0000"/>
                <w:sz w:val="20"/>
                <w:szCs w:val="20"/>
              </w:rPr>
            </w:pPr>
            <w:r w:rsidRPr="008E55FE">
              <w:rPr>
                <w:rFonts w:ascii="Times New Roman" w:hAnsi="Times New Roman" w:cs="Times New Roman"/>
                <w:b/>
                <w:bCs/>
                <w:color w:val="FF0000"/>
                <w:sz w:val="20"/>
                <w:szCs w:val="20"/>
              </w:rPr>
              <w:t>0</w:t>
            </w:r>
          </w:p>
        </w:tc>
      </w:tr>
      <w:tr w:rsidR="006D0E3E" w:rsidRPr="008E55FE" w14:paraId="07F3C70E" w14:textId="77777777" w:rsidTr="00870CA6">
        <w:trPr>
          <w:trHeight w:val="437"/>
        </w:trPr>
        <w:tc>
          <w:tcPr>
            <w:tcW w:w="1985" w:type="dxa"/>
            <w:tcBorders>
              <w:top w:val="nil"/>
              <w:left w:val="single" w:sz="8" w:space="0" w:color="auto"/>
              <w:bottom w:val="single" w:sz="4" w:space="0" w:color="auto"/>
              <w:right w:val="single" w:sz="4" w:space="0" w:color="auto"/>
            </w:tcBorders>
            <w:noWrap/>
            <w:hideMark/>
          </w:tcPr>
          <w:p w14:paraId="30346A93" w14:textId="77777777" w:rsidR="006D0E3E" w:rsidRPr="008E55FE" w:rsidRDefault="006D0E3E" w:rsidP="00870CA6">
            <w:pPr>
              <w:spacing w:after="0" w:line="240" w:lineRule="auto"/>
              <w:rPr>
                <w:rFonts w:ascii="Times New Roman" w:hAnsi="Times New Roman" w:cs="Times New Roman"/>
                <w:color w:val="000000"/>
                <w:sz w:val="20"/>
                <w:szCs w:val="20"/>
              </w:rPr>
            </w:pPr>
            <w:r w:rsidRPr="008E55FE">
              <w:rPr>
                <w:rFonts w:ascii="Times New Roman" w:hAnsi="Times New Roman" w:cs="Times New Roman"/>
                <w:color w:val="000000"/>
                <w:sz w:val="20"/>
                <w:szCs w:val="20"/>
              </w:rPr>
              <w:t>WFP Pulses (yellow split peas)</w:t>
            </w:r>
          </w:p>
        </w:tc>
        <w:tc>
          <w:tcPr>
            <w:tcW w:w="1276" w:type="dxa"/>
            <w:tcBorders>
              <w:top w:val="nil"/>
              <w:left w:val="nil"/>
              <w:bottom w:val="single" w:sz="4" w:space="0" w:color="auto"/>
              <w:right w:val="nil"/>
            </w:tcBorders>
            <w:noWrap/>
            <w:hideMark/>
          </w:tcPr>
          <w:p w14:paraId="65E96171" w14:textId="77777777" w:rsidR="006D0E3E" w:rsidRPr="008E55FE" w:rsidRDefault="006D0E3E" w:rsidP="00870CA6">
            <w:pPr>
              <w:spacing w:after="0" w:line="240" w:lineRule="auto"/>
              <w:rPr>
                <w:rFonts w:ascii="Times New Roman" w:hAnsi="Times New Roman" w:cs="Times New Roman"/>
                <w:color w:val="000000"/>
                <w:sz w:val="20"/>
                <w:szCs w:val="20"/>
              </w:rPr>
            </w:pPr>
            <w:r w:rsidRPr="008E55FE">
              <w:rPr>
                <w:rFonts w:ascii="Times New Roman" w:hAnsi="Times New Roman" w:cs="Times New Roman"/>
                <w:color w:val="000000"/>
                <w:sz w:val="20"/>
                <w:szCs w:val="20"/>
              </w:rPr>
              <w:t>1kg</w:t>
            </w:r>
          </w:p>
        </w:tc>
        <w:tc>
          <w:tcPr>
            <w:tcW w:w="999" w:type="dxa"/>
            <w:tcBorders>
              <w:top w:val="nil"/>
              <w:left w:val="single" w:sz="8" w:space="0" w:color="auto"/>
              <w:bottom w:val="single" w:sz="4" w:space="0" w:color="auto"/>
              <w:right w:val="single" w:sz="4" w:space="0" w:color="auto"/>
            </w:tcBorders>
            <w:noWrap/>
          </w:tcPr>
          <w:p w14:paraId="454C164D" w14:textId="77777777" w:rsidR="006D0E3E" w:rsidRPr="008E55FE" w:rsidRDefault="006D0E3E" w:rsidP="00870CA6">
            <w:pPr>
              <w:spacing w:after="0" w:line="240" w:lineRule="auto"/>
              <w:jc w:val="right"/>
              <w:rPr>
                <w:rFonts w:ascii="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noWrap/>
          </w:tcPr>
          <w:p w14:paraId="1300512E" w14:textId="77777777" w:rsidR="006D0E3E" w:rsidRPr="008E55FE" w:rsidRDefault="006D0E3E" w:rsidP="00870CA6">
            <w:pPr>
              <w:spacing w:after="0" w:line="240" w:lineRule="auto"/>
              <w:jc w:val="right"/>
              <w:rPr>
                <w:rFonts w:ascii="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noWrap/>
          </w:tcPr>
          <w:p w14:paraId="0E3716F3" w14:textId="77777777" w:rsidR="006D0E3E" w:rsidRPr="008E55FE" w:rsidRDefault="006D0E3E" w:rsidP="00870CA6">
            <w:pPr>
              <w:spacing w:after="0" w:line="240" w:lineRule="auto"/>
              <w:jc w:val="right"/>
              <w:rPr>
                <w:rFonts w:ascii="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noWrap/>
          </w:tcPr>
          <w:p w14:paraId="72781575" w14:textId="77777777" w:rsidR="006D0E3E" w:rsidRPr="008E55FE" w:rsidRDefault="006D0E3E" w:rsidP="00870CA6">
            <w:pPr>
              <w:spacing w:after="0" w:line="240" w:lineRule="auto"/>
              <w:jc w:val="right"/>
              <w:rPr>
                <w:rFonts w:ascii="Times New Roman" w:hAnsi="Times New Roman" w:cs="Times New Roman"/>
                <w:color w:val="000000"/>
                <w:sz w:val="20"/>
                <w:szCs w:val="20"/>
              </w:rPr>
            </w:pPr>
          </w:p>
        </w:tc>
        <w:tc>
          <w:tcPr>
            <w:tcW w:w="993" w:type="dxa"/>
            <w:tcBorders>
              <w:top w:val="nil"/>
              <w:left w:val="nil"/>
              <w:bottom w:val="single" w:sz="4" w:space="0" w:color="auto"/>
              <w:right w:val="single" w:sz="8" w:space="0" w:color="auto"/>
            </w:tcBorders>
            <w:noWrap/>
          </w:tcPr>
          <w:p w14:paraId="03DC17A7" w14:textId="77777777" w:rsidR="006D0E3E" w:rsidRPr="008E55FE" w:rsidRDefault="006D0E3E" w:rsidP="00870CA6">
            <w:pPr>
              <w:spacing w:after="0" w:line="240" w:lineRule="auto"/>
              <w:jc w:val="right"/>
              <w:rPr>
                <w:rFonts w:ascii="Times New Roman" w:hAnsi="Times New Roman" w:cs="Times New Roman"/>
                <w:color w:val="000000"/>
                <w:sz w:val="20"/>
                <w:szCs w:val="20"/>
              </w:rPr>
            </w:pPr>
          </w:p>
        </w:tc>
        <w:tc>
          <w:tcPr>
            <w:tcW w:w="1092" w:type="dxa"/>
            <w:tcBorders>
              <w:top w:val="nil"/>
              <w:left w:val="single" w:sz="4" w:space="0" w:color="auto"/>
              <w:bottom w:val="single" w:sz="4" w:space="0" w:color="auto"/>
              <w:right w:val="single" w:sz="8" w:space="0" w:color="auto"/>
            </w:tcBorders>
            <w:noWrap/>
          </w:tcPr>
          <w:p w14:paraId="2D8415BF" w14:textId="77777777" w:rsidR="006D0E3E" w:rsidRPr="008E55FE" w:rsidRDefault="006D0E3E" w:rsidP="00870CA6">
            <w:pPr>
              <w:spacing w:after="0" w:line="240" w:lineRule="auto"/>
              <w:jc w:val="right"/>
              <w:rPr>
                <w:rFonts w:ascii="Times New Roman" w:hAnsi="Times New Roman" w:cs="Times New Roman"/>
                <w:b/>
                <w:bCs/>
                <w:color w:val="000000"/>
                <w:sz w:val="20"/>
                <w:szCs w:val="20"/>
              </w:rPr>
            </w:pPr>
          </w:p>
        </w:tc>
        <w:tc>
          <w:tcPr>
            <w:tcW w:w="1311" w:type="dxa"/>
            <w:tcBorders>
              <w:top w:val="nil"/>
              <w:left w:val="single" w:sz="4" w:space="0" w:color="auto"/>
              <w:bottom w:val="single" w:sz="4" w:space="0" w:color="auto"/>
              <w:right w:val="single" w:sz="8" w:space="0" w:color="auto"/>
            </w:tcBorders>
            <w:noWrap/>
          </w:tcPr>
          <w:p w14:paraId="3F42FD14" w14:textId="77777777" w:rsidR="006D0E3E" w:rsidRPr="008E55FE" w:rsidRDefault="006D0E3E" w:rsidP="00870CA6">
            <w:pPr>
              <w:spacing w:after="0" w:line="240" w:lineRule="auto"/>
              <w:jc w:val="right"/>
              <w:rPr>
                <w:rFonts w:ascii="Times New Roman" w:hAnsi="Times New Roman" w:cs="Times New Roman"/>
                <w:b/>
                <w:bCs/>
                <w:color w:val="FF0000"/>
                <w:sz w:val="20"/>
                <w:szCs w:val="20"/>
              </w:rPr>
            </w:pPr>
            <w:r w:rsidRPr="008E55FE">
              <w:rPr>
                <w:rFonts w:ascii="Times New Roman" w:hAnsi="Times New Roman" w:cs="Times New Roman"/>
                <w:b/>
                <w:bCs/>
                <w:color w:val="FF0000"/>
                <w:sz w:val="20"/>
                <w:szCs w:val="20"/>
              </w:rPr>
              <w:t>0</w:t>
            </w:r>
          </w:p>
        </w:tc>
      </w:tr>
      <w:tr w:rsidR="006D0E3E" w:rsidRPr="008E55FE" w14:paraId="29255B30" w14:textId="77777777" w:rsidTr="00870CA6">
        <w:trPr>
          <w:trHeight w:val="283"/>
        </w:trPr>
        <w:tc>
          <w:tcPr>
            <w:tcW w:w="1985" w:type="dxa"/>
            <w:tcBorders>
              <w:top w:val="nil"/>
              <w:left w:val="single" w:sz="8" w:space="0" w:color="auto"/>
              <w:bottom w:val="single" w:sz="4" w:space="0" w:color="auto"/>
              <w:right w:val="single" w:sz="4" w:space="0" w:color="auto"/>
            </w:tcBorders>
            <w:noWrap/>
            <w:hideMark/>
          </w:tcPr>
          <w:p w14:paraId="2E280EF2" w14:textId="77777777" w:rsidR="006D0E3E" w:rsidRPr="008E55FE" w:rsidRDefault="006D0E3E" w:rsidP="00870CA6">
            <w:pPr>
              <w:spacing w:after="0" w:line="240" w:lineRule="auto"/>
              <w:rPr>
                <w:rFonts w:ascii="Times New Roman" w:hAnsi="Times New Roman" w:cs="Times New Roman"/>
                <w:color w:val="000000"/>
                <w:sz w:val="20"/>
                <w:szCs w:val="20"/>
              </w:rPr>
            </w:pPr>
            <w:r w:rsidRPr="008E55FE">
              <w:rPr>
                <w:rFonts w:ascii="Times New Roman" w:hAnsi="Times New Roman" w:cs="Times New Roman"/>
                <w:color w:val="000000"/>
                <w:sz w:val="20"/>
                <w:szCs w:val="20"/>
              </w:rPr>
              <w:t>WFP Vegetable oil</w:t>
            </w:r>
          </w:p>
        </w:tc>
        <w:tc>
          <w:tcPr>
            <w:tcW w:w="1276" w:type="dxa"/>
            <w:tcBorders>
              <w:top w:val="nil"/>
              <w:left w:val="nil"/>
              <w:bottom w:val="single" w:sz="4" w:space="0" w:color="auto"/>
              <w:right w:val="nil"/>
            </w:tcBorders>
            <w:noWrap/>
            <w:hideMark/>
          </w:tcPr>
          <w:p w14:paraId="51D22FDB" w14:textId="77777777" w:rsidR="006D0E3E" w:rsidRPr="008E55FE" w:rsidRDefault="006D0E3E" w:rsidP="00870CA6">
            <w:pPr>
              <w:spacing w:after="0" w:line="240" w:lineRule="auto"/>
              <w:rPr>
                <w:rFonts w:ascii="Times New Roman" w:hAnsi="Times New Roman" w:cs="Times New Roman"/>
                <w:color w:val="000000"/>
                <w:sz w:val="20"/>
                <w:szCs w:val="20"/>
              </w:rPr>
            </w:pPr>
            <w:r w:rsidRPr="008E55FE">
              <w:rPr>
                <w:rFonts w:ascii="Times New Roman" w:hAnsi="Times New Roman" w:cs="Times New Roman"/>
                <w:color w:val="000000"/>
                <w:sz w:val="20"/>
                <w:szCs w:val="20"/>
              </w:rPr>
              <w:t>1litre</w:t>
            </w:r>
          </w:p>
        </w:tc>
        <w:tc>
          <w:tcPr>
            <w:tcW w:w="999" w:type="dxa"/>
            <w:tcBorders>
              <w:top w:val="nil"/>
              <w:left w:val="single" w:sz="8" w:space="0" w:color="auto"/>
              <w:bottom w:val="single" w:sz="4" w:space="0" w:color="auto"/>
              <w:right w:val="single" w:sz="4" w:space="0" w:color="auto"/>
            </w:tcBorders>
            <w:noWrap/>
          </w:tcPr>
          <w:p w14:paraId="0782CB84" w14:textId="77777777" w:rsidR="006D0E3E" w:rsidRPr="008E55FE" w:rsidRDefault="006D0E3E" w:rsidP="00870CA6">
            <w:pPr>
              <w:spacing w:after="0" w:line="240" w:lineRule="auto"/>
              <w:jc w:val="right"/>
              <w:rPr>
                <w:rFonts w:ascii="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noWrap/>
          </w:tcPr>
          <w:p w14:paraId="3FC62A18" w14:textId="77777777" w:rsidR="006D0E3E" w:rsidRPr="008E55FE" w:rsidRDefault="006D0E3E" w:rsidP="00870CA6">
            <w:pPr>
              <w:spacing w:after="0" w:line="240" w:lineRule="auto"/>
              <w:jc w:val="right"/>
              <w:rPr>
                <w:rFonts w:ascii="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noWrap/>
          </w:tcPr>
          <w:p w14:paraId="3049BBD4" w14:textId="77777777" w:rsidR="006D0E3E" w:rsidRPr="008E55FE" w:rsidRDefault="006D0E3E" w:rsidP="00870CA6">
            <w:pPr>
              <w:spacing w:after="0" w:line="240" w:lineRule="auto"/>
              <w:jc w:val="right"/>
              <w:rPr>
                <w:rFonts w:ascii="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noWrap/>
          </w:tcPr>
          <w:p w14:paraId="17B77714" w14:textId="77777777" w:rsidR="006D0E3E" w:rsidRPr="008E55FE" w:rsidRDefault="006D0E3E" w:rsidP="00870CA6">
            <w:pPr>
              <w:spacing w:after="0" w:line="240" w:lineRule="auto"/>
              <w:jc w:val="right"/>
              <w:rPr>
                <w:rFonts w:ascii="Times New Roman" w:hAnsi="Times New Roman" w:cs="Times New Roman"/>
                <w:color w:val="000000"/>
                <w:sz w:val="20"/>
                <w:szCs w:val="20"/>
              </w:rPr>
            </w:pPr>
          </w:p>
        </w:tc>
        <w:tc>
          <w:tcPr>
            <w:tcW w:w="993" w:type="dxa"/>
            <w:tcBorders>
              <w:top w:val="nil"/>
              <w:left w:val="nil"/>
              <w:bottom w:val="single" w:sz="4" w:space="0" w:color="auto"/>
              <w:right w:val="single" w:sz="8" w:space="0" w:color="auto"/>
            </w:tcBorders>
            <w:noWrap/>
          </w:tcPr>
          <w:p w14:paraId="7460038B" w14:textId="77777777" w:rsidR="006D0E3E" w:rsidRPr="008E55FE" w:rsidRDefault="006D0E3E" w:rsidP="00870CA6">
            <w:pPr>
              <w:spacing w:after="0" w:line="240" w:lineRule="auto"/>
              <w:jc w:val="right"/>
              <w:rPr>
                <w:rFonts w:ascii="Times New Roman" w:hAnsi="Times New Roman" w:cs="Times New Roman"/>
                <w:color w:val="000000"/>
                <w:sz w:val="20"/>
                <w:szCs w:val="20"/>
              </w:rPr>
            </w:pPr>
          </w:p>
        </w:tc>
        <w:tc>
          <w:tcPr>
            <w:tcW w:w="1092" w:type="dxa"/>
            <w:tcBorders>
              <w:top w:val="nil"/>
              <w:left w:val="single" w:sz="4" w:space="0" w:color="auto"/>
              <w:bottom w:val="single" w:sz="4" w:space="0" w:color="auto"/>
              <w:right w:val="single" w:sz="8" w:space="0" w:color="auto"/>
            </w:tcBorders>
            <w:noWrap/>
          </w:tcPr>
          <w:p w14:paraId="2274DE10" w14:textId="77777777" w:rsidR="006D0E3E" w:rsidRPr="008E55FE" w:rsidRDefault="006D0E3E" w:rsidP="00870CA6">
            <w:pPr>
              <w:spacing w:after="0" w:line="240" w:lineRule="auto"/>
              <w:jc w:val="right"/>
              <w:rPr>
                <w:rFonts w:ascii="Times New Roman" w:hAnsi="Times New Roman" w:cs="Times New Roman"/>
                <w:b/>
                <w:bCs/>
                <w:color w:val="000000"/>
                <w:sz w:val="20"/>
                <w:szCs w:val="20"/>
              </w:rPr>
            </w:pPr>
          </w:p>
        </w:tc>
        <w:tc>
          <w:tcPr>
            <w:tcW w:w="1311" w:type="dxa"/>
            <w:tcBorders>
              <w:top w:val="nil"/>
              <w:left w:val="single" w:sz="4" w:space="0" w:color="auto"/>
              <w:bottom w:val="single" w:sz="4" w:space="0" w:color="auto"/>
              <w:right w:val="single" w:sz="8" w:space="0" w:color="auto"/>
            </w:tcBorders>
            <w:noWrap/>
          </w:tcPr>
          <w:p w14:paraId="7877DB4F" w14:textId="77777777" w:rsidR="006D0E3E" w:rsidRPr="008E55FE" w:rsidRDefault="006D0E3E" w:rsidP="00870CA6">
            <w:pPr>
              <w:spacing w:after="0" w:line="240" w:lineRule="auto"/>
              <w:jc w:val="right"/>
              <w:rPr>
                <w:rFonts w:ascii="Times New Roman" w:hAnsi="Times New Roman" w:cs="Times New Roman"/>
                <w:b/>
                <w:bCs/>
                <w:color w:val="FF0000"/>
                <w:sz w:val="20"/>
                <w:szCs w:val="20"/>
              </w:rPr>
            </w:pPr>
            <w:r w:rsidRPr="008E55FE">
              <w:rPr>
                <w:rFonts w:ascii="Times New Roman" w:hAnsi="Times New Roman" w:cs="Times New Roman"/>
                <w:b/>
                <w:bCs/>
                <w:color w:val="FF0000"/>
                <w:sz w:val="20"/>
                <w:szCs w:val="20"/>
              </w:rPr>
              <w:t>0</w:t>
            </w:r>
          </w:p>
        </w:tc>
      </w:tr>
      <w:tr w:rsidR="006D0E3E" w:rsidRPr="008E55FE" w14:paraId="792DA3B4" w14:textId="77777777" w:rsidTr="00870CA6">
        <w:trPr>
          <w:trHeight w:val="283"/>
        </w:trPr>
        <w:tc>
          <w:tcPr>
            <w:tcW w:w="1985" w:type="dxa"/>
            <w:tcBorders>
              <w:top w:val="nil"/>
              <w:left w:val="single" w:sz="8" w:space="0" w:color="auto"/>
              <w:bottom w:val="single" w:sz="4" w:space="0" w:color="auto"/>
              <w:right w:val="single" w:sz="4" w:space="0" w:color="auto"/>
            </w:tcBorders>
            <w:noWrap/>
            <w:hideMark/>
          </w:tcPr>
          <w:p w14:paraId="19281316" w14:textId="77777777" w:rsidR="006D0E3E" w:rsidRPr="008E55FE" w:rsidRDefault="006D0E3E" w:rsidP="00870CA6">
            <w:pPr>
              <w:spacing w:after="0" w:line="240" w:lineRule="auto"/>
              <w:rPr>
                <w:rFonts w:ascii="Times New Roman" w:hAnsi="Times New Roman" w:cs="Times New Roman"/>
                <w:color w:val="000000"/>
                <w:sz w:val="20"/>
                <w:szCs w:val="20"/>
              </w:rPr>
            </w:pPr>
            <w:r w:rsidRPr="008E55FE">
              <w:rPr>
                <w:rFonts w:ascii="Times New Roman" w:hAnsi="Times New Roman" w:cs="Times New Roman"/>
                <w:color w:val="000000"/>
                <w:sz w:val="20"/>
                <w:szCs w:val="20"/>
              </w:rPr>
              <w:t>WFP Sugar</w:t>
            </w:r>
          </w:p>
        </w:tc>
        <w:tc>
          <w:tcPr>
            <w:tcW w:w="1276" w:type="dxa"/>
            <w:tcBorders>
              <w:top w:val="nil"/>
              <w:left w:val="nil"/>
              <w:bottom w:val="single" w:sz="4" w:space="0" w:color="auto"/>
              <w:right w:val="nil"/>
            </w:tcBorders>
            <w:noWrap/>
            <w:hideMark/>
          </w:tcPr>
          <w:p w14:paraId="3170F3E2" w14:textId="77777777" w:rsidR="006D0E3E" w:rsidRPr="008E55FE" w:rsidRDefault="006D0E3E" w:rsidP="00870CA6">
            <w:pPr>
              <w:spacing w:after="0" w:line="240" w:lineRule="auto"/>
              <w:rPr>
                <w:rFonts w:ascii="Times New Roman" w:hAnsi="Times New Roman" w:cs="Times New Roman"/>
                <w:color w:val="000000"/>
                <w:sz w:val="20"/>
                <w:szCs w:val="20"/>
              </w:rPr>
            </w:pPr>
            <w:r w:rsidRPr="008E55FE">
              <w:rPr>
                <w:rFonts w:ascii="Times New Roman" w:hAnsi="Times New Roman" w:cs="Times New Roman"/>
                <w:color w:val="000000"/>
                <w:sz w:val="20"/>
                <w:szCs w:val="20"/>
              </w:rPr>
              <w:t>1kg</w:t>
            </w:r>
          </w:p>
        </w:tc>
        <w:tc>
          <w:tcPr>
            <w:tcW w:w="999" w:type="dxa"/>
            <w:tcBorders>
              <w:top w:val="nil"/>
              <w:left w:val="single" w:sz="8" w:space="0" w:color="auto"/>
              <w:bottom w:val="single" w:sz="4" w:space="0" w:color="auto"/>
              <w:right w:val="single" w:sz="4" w:space="0" w:color="auto"/>
            </w:tcBorders>
            <w:noWrap/>
          </w:tcPr>
          <w:p w14:paraId="5548E41E" w14:textId="77777777" w:rsidR="006D0E3E" w:rsidRPr="008E55FE" w:rsidRDefault="006D0E3E" w:rsidP="00870CA6">
            <w:pPr>
              <w:spacing w:after="0" w:line="240" w:lineRule="auto"/>
              <w:jc w:val="right"/>
              <w:rPr>
                <w:rFonts w:ascii="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noWrap/>
          </w:tcPr>
          <w:p w14:paraId="68642385" w14:textId="77777777" w:rsidR="006D0E3E" w:rsidRPr="008E55FE" w:rsidRDefault="006D0E3E" w:rsidP="00870CA6">
            <w:pPr>
              <w:spacing w:after="0" w:line="240" w:lineRule="auto"/>
              <w:jc w:val="right"/>
              <w:rPr>
                <w:rFonts w:ascii="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noWrap/>
          </w:tcPr>
          <w:p w14:paraId="64B3903D" w14:textId="77777777" w:rsidR="006D0E3E" w:rsidRPr="008E55FE" w:rsidRDefault="006D0E3E" w:rsidP="00870CA6">
            <w:pPr>
              <w:spacing w:after="0" w:line="240" w:lineRule="auto"/>
              <w:jc w:val="right"/>
              <w:rPr>
                <w:rFonts w:ascii="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noWrap/>
          </w:tcPr>
          <w:p w14:paraId="57B155B7" w14:textId="77777777" w:rsidR="006D0E3E" w:rsidRPr="008E55FE" w:rsidRDefault="006D0E3E" w:rsidP="00870CA6">
            <w:pPr>
              <w:spacing w:after="0" w:line="240" w:lineRule="auto"/>
              <w:jc w:val="right"/>
              <w:rPr>
                <w:rFonts w:ascii="Times New Roman" w:hAnsi="Times New Roman" w:cs="Times New Roman"/>
                <w:color w:val="000000"/>
                <w:sz w:val="20"/>
                <w:szCs w:val="20"/>
              </w:rPr>
            </w:pPr>
          </w:p>
        </w:tc>
        <w:tc>
          <w:tcPr>
            <w:tcW w:w="993" w:type="dxa"/>
            <w:tcBorders>
              <w:top w:val="nil"/>
              <w:left w:val="nil"/>
              <w:bottom w:val="single" w:sz="4" w:space="0" w:color="auto"/>
              <w:right w:val="single" w:sz="8" w:space="0" w:color="auto"/>
            </w:tcBorders>
            <w:noWrap/>
          </w:tcPr>
          <w:p w14:paraId="49323A5A" w14:textId="77777777" w:rsidR="006D0E3E" w:rsidRPr="008E55FE" w:rsidRDefault="006D0E3E" w:rsidP="00870CA6">
            <w:pPr>
              <w:spacing w:after="0" w:line="240" w:lineRule="auto"/>
              <w:jc w:val="right"/>
              <w:rPr>
                <w:rFonts w:ascii="Times New Roman" w:hAnsi="Times New Roman" w:cs="Times New Roman"/>
                <w:color w:val="000000"/>
                <w:sz w:val="20"/>
                <w:szCs w:val="20"/>
              </w:rPr>
            </w:pPr>
          </w:p>
        </w:tc>
        <w:tc>
          <w:tcPr>
            <w:tcW w:w="1092" w:type="dxa"/>
            <w:tcBorders>
              <w:top w:val="nil"/>
              <w:left w:val="single" w:sz="4" w:space="0" w:color="auto"/>
              <w:bottom w:val="single" w:sz="4" w:space="0" w:color="auto"/>
              <w:right w:val="single" w:sz="8" w:space="0" w:color="auto"/>
            </w:tcBorders>
            <w:noWrap/>
          </w:tcPr>
          <w:p w14:paraId="26F5659D" w14:textId="77777777" w:rsidR="006D0E3E" w:rsidRPr="008E55FE" w:rsidRDefault="006D0E3E" w:rsidP="00870CA6">
            <w:pPr>
              <w:spacing w:after="0" w:line="240" w:lineRule="auto"/>
              <w:jc w:val="right"/>
              <w:rPr>
                <w:rFonts w:ascii="Times New Roman" w:hAnsi="Times New Roman" w:cs="Times New Roman"/>
                <w:b/>
                <w:bCs/>
                <w:color w:val="000000"/>
                <w:sz w:val="20"/>
                <w:szCs w:val="20"/>
              </w:rPr>
            </w:pPr>
          </w:p>
        </w:tc>
        <w:tc>
          <w:tcPr>
            <w:tcW w:w="1311" w:type="dxa"/>
            <w:tcBorders>
              <w:top w:val="nil"/>
              <w:left w:val="single" w:sz="4" w:space="0" w:color="auto"/>
              <w:bottom w:val="single" w:sz="4" w:space="0" w:color="auto"/>
              <w:right w:val="single" w:sz="8" w:space="0" w:color="auto"/>
            </w:tcBorders>
            <w:noWrap/>
          </w:tcPr>
          <w:p w14:paraId="2F48067D" w14:textId="77777777" w:rsidR="006D0E3E" w:rsidRPr="008E55FE" w:rsidRDefault="006D0E3E" w:rsidP="00870CA6">
            <w:pPr>
              <w:spacing w:after="0" w:line="240" w:lineRule="auto"/>
              <w:jc w:val="right"/>
              <w:rPr>
                <w:rFonts w:ascii="Times New Roman" w:hAnsi="Times New Roman" w:cs="Times New Roman"/>
                <w:b/>
                <w:bCs/>
                <w:color w:val="FF0000"/>
                <w:sz w:val="20"/>
                <w:szCs w:val="20"/>
              </w:rPr>
            </w:pPr>
            <w:r w:rsidRPr="008E55FE">
              <w:rPr>
                <w:rFonts w:ascii="Times New Roman" w:hAnsi="Times New Roman" w:cs="Times New Roman"/>
                <w:b/>
                <w:bCs/>
                <w:color w:val="FF0000"/>
                <w:sz w:val="20"/>
                <w:szCs w:val="20"/>
              </w:rPr>
              <w:t>0</w:t>
            </w:r>
          </w:p>
        </w:tc>
      </w:tr>
      <w:tr w:rsidR="006D0E3E" w:rsidRPr="008E55FE" w14:paraId="180FE935" w14:textId="77777777" w:rsidTr="00870CA6">
        <w:trPr>
          <w:trHeight w:val="283"/>
        </w:trPr>
        <w:tc>
          <w:tcPr>
            <w:tcW w:w="1985" w:type="dxa"/>
            <w:tcBorders>
              <w:top w:val="nil"/>
              <w:left w:val="single" w:sz="8" w:space="0" w:color="auto"/>
              <w:bottom w:val="single" w:sz="4" w:space="0" w:color="auto"/>
              <w:right w:val="single" w:sz="4" w:space="0" w:color="auto"/>
            </w:tcBorders>
            <w:noWrap/>
            <w:hideMark/>
          </w:tcPr>
          <w:p w14:paraId="66EE165E" w14:textId="77777777" w:rsidR="006D0E3E" w:rsidRPr="008E55FE" w:rsidRDefault="006D0E3E" w:rsidP="00870CA6">
            <w:pPr>
              <w:spacing w:after="0" w:line="240" w:lineRule="auto"/>
              <w:rPr>
                <w:rFonts w:ascii="Times New Roman" w:hAnsi="Times New Roman" w:cs="Times New Roman"/>
                <w:color w:val="000000"/>
                <w:sz w:val="20"/>
                <w:szCs w:val="20"/>
              </w:rPr>
            </w:pPr>
            <w:r w:rsidRPr="008E55FE">
              <w:rPr>
                <w:rFonts w:ascii="Times New Roman" w:hAnsi="Times New Roman" w:cs="Times New Roman"/>
                <w:color w:val="000000"/>
                <w:sz w:val="20"/>
                <w:szCs w:val="20"/>
              </w:rPr>
              <w:t>WFP Salt</w:t>
            </w:r>
          </w:p>
        </w:tc>
        <w:tc>
          <w:tcPr>
            <w:tcW w:w="1276" w:type="dxa"/>
            <w:tcBorders>
              <w:top w:val="nil"/>
              <w:left w:val="nil"/>
              <w:bottom w:val="single" w:sz="4" w:space="0" w:color="auto"/>
              <w:right w:val="nil"/>
            </w:tcBorders>
            <w:noWrap/>
            <w:hideMark/>
          </w:tcPr>
          <w:p w14:paraId="56DCF63A" w14:textId="77777777" w:rsidR="006D0E3E" w:rsidRPr="008E55FE" w:rsidRDefault="006D0E3E" w:rsidP="00870CA6">
            <w:pPr>
              <w:spacing w:after="0" w:line="240" w:lineRule="auto"/>
              <w:rPr>
                <w:rFonts w:ascii="Times New Roman" w:hAnsi="Times New Roman" w:cs="Times New Roman"/>
                <w:color w:val="000000"/>
                <w:sz w:val="20"/>
                <w:szCs w:val="20"/>
              </w:rPr>
            </w:pPr>
            <w:r w:rsidRPr="008E55FE">
              <w:rPr>
                <w:rFonts w:ascii="Times New Roman" w:hAnsi="Times New Roman" w:cs="Times New Roman"/>
                <w:color w:val="000000"/>
                <w:sz w:val="20"/>
                <w:szCs w:val="20"/>
              </w:rPr>
              <w:t>1kg</w:t>
            </w:r>
          </w:p>
        </w:tc>
        <w:tc>
          <w:tcPr>
            <w:tcW w:w="999" w:type="dxa"/>
            <w:tcBorders>
              <w:top w:val="nil"/>
              <w:left w:val="single" w:sz="8" w:space="0" w:color="auto"/>
              <w:bottom w:val="single" w:sz="4" w:space="0" w:color="auto"/>
              <w:right w:val="single" w:sz="4" w:space="0" w:color="auto"/>
            </w:tcBorders>
            <w:noWrap/>
          </w:tcPr>
          <w:p w14:paraId="75DF065A" w14:textId="77777777" w:rsidR="006D0E3E" w:rsidRPr="008E55FE" w:rsidRDefault="006D0E3E" w:rsidP="00870CA6">
            <w:pPr>
              <w:spacing w:after="0" w:line="240" w:lineRule="auto"/>
              <w:jc w:val="right"/>
              <w:rPr>
                <w:rFonts w:ascii="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noWrap/>
          </w:tcPr>
          <w:p w14:paraId="0803B17F" w14:textId="77777777" w:rsidR="006D0E3E" w:rsidRPr="008E55FE" w:rsidRDefault="006D0E3E" w:rsidP="00870CA6">
            <w:pPr>
              <w:spacing w:after="0" w:line="240" w:lineRule="auto"/>
              <w:jc w:val="right"/>
              <w:rPr>
                <w:rFonts w:ascii="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noWrap/>
          </w:tcPr>
          <w:p w14:paraId="10BCFFED" w14:textId="77777777" w:rsidR="006D0E3E" w:rsidRPr="008E55FE" w:rsidRDefault="006D0E3E" w:rsidP="00870CA6">
            <w:pPr>
              <w:spacing w:after="0" w:line="240" w:lineRule="auto"/>
              <w:jc w:val="right"/>
              <w:rPr>
                <w:rFonts w:ascii="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noWrap/>
          </w:tcPr>
          <w:p w14:paraId="3DB2CFB6" w14:textId="77777777" w:rsidR="006D0E3E" w:rsidRPr="008E55FE" w:rsidRDefault="006D0E3E" w:rsidP="00870CA6">
            <w:pPr>
              <w:spacing w:after="0" w:line="240" w:lineRule="auto"/>
              <w:jc w:val="right"/>
              <w:rPr>
                <w:rFonts w:ascii="Times New Roman" w:hAnsi="Times New Roman" w:cs="Times New Roman"/>
                <w:color w:val="000000"/>
                <w:sz w:val="20"/>
                <w:szCs w:val="20"/>
              </w:rPr>
            </w:pPr>
          </w:p>
        </w:tc>
        <w:tc>
          <w:tcPr>
            <w:tcW w:w="993" w:type="dxa"/>
            <w:tcBorders>
              <w:top w:val="nil"/>
              <w:left w:val="nil"/>
              <w:bottom w:val="single" w:sz="4" w:space="0" w:color="auto"/>
              <w:right w:val="single" w:sz="8" w:space="0" w:color="auto"/>
            </w:tcBorders>
            <w:noWrap/>
          </w:tcPr>
          <w:p w14:paraId="0FD73DD4" w14:textId="77777777" w:rsidR="006D0E3E" w:rsidRPr="008E55FE" w:rsidRDefault="006D0E3E" w:rsidP="00870CA6">
            <w:pPr>
              <w:spacing w:after="0" w:line="240" w:lineRule="auto"/>
              <w:jc w:val="right"/>
              <w:rPr>
                <w:rFonts w:ascii="Times New Roman" w:hAnsi="Times New Roman" w:cs="Times New Roman"/>
                <w:color w:val="000000"/>
                <w:sz w:val="20"/>
                <w:szCs w:val="20"/>
              </w:rPr>
            </w:pPr>
          </w:p>
        </w:tc>
        <w:tc>
          <w:tcPr>
            <w:tcW w:w="1092" w:type="dxa"/>
            <w:tcBorders>
              <w:top w:val="nil"/>
              <w:left w:val="single" w:sz="4" w:space="0" w:color="auto"/>
              <w:bottom w:val="single" w:sz="4" w:space="0" w:color="auto"/>
              <w:right w:val="single" w:sz="8" w:space="0" w:color="auto"/>
            </w:tcBorders>
            <w:noWrap/>
          </w:tcPr>
          <w:p w14:paraId="4F6BB725" w14:textId="77777777" w:rsidR="006D0E3E" w:rsidRPr="008E55FE" w:rsidRDefault="006D0E3E" w:rsidP="00870CA6">
            <w:pPr>
              <w:spacing w:after="0" w:line="240" w:lineRule="auto"/>
              <w:jc w:val="right"/>
              <w:rPr>
                <w:rFonts w:ascii="Times New Roman" w:hAnsi="Times New Roman" w:cs="Times New Roman"/>
                <w:b/>
                <w:bCs/>
                <w:color w:val="000000"/>
                <w:sz w:val="20"/>
                <w:szCs w:val="20"/>
              </w:rPr>
            </w:pPr>
          </w:p>
        </w:tc>
        <w:tc>
          <w:tcPr>
            <w:tcW w:w="1311" w:type="dxa"/>
            <w:tcBorders>
              <w:top w:val="nil"/>
              <w:left w:val="single" w:sz="4" w:space="0" w:color="auto"/>
              <w:bottom w:val="single" w:sz="4" w:space="0" w:color="auto"/>
              <w:right w:val="single" w:sz="8" w:space="0" w:color="auto"/>
            </w:tcBorders>
            <w:noWrap/>
          </w:tcPr>
          <w:p w14:paraId="725DEB11" w14:textId="77777777" w:rsidR="006D0E3E" w:rsidRPr="008E55FE" w:rsidRDefault="006D0E3E" w:rsidP="00870CA6">
            <w:pPr>
              <w:spacing w:after="0" w:line="240" w:lineRule="auto"/>
              <w:jc w:val="right"/>
              <w:rPr>
                <w:rFonts w:ascii="Times New Roman" w:hAnsi="Times New Roman" w:cs="Times New Roman"/>
                <w:b/>
                <w:bCs/>
                <w:color w:val="FF0000"/>
                <w:sz w:val="20"/>
                <w:szCs w:val="20"/>
              </w:rPr>
            </w:pPr>
            <w:r w:rsidRPr="008E55FE">
              <w:rPr>
                <w:rFonts w:ascii="Times New Roman" w:hAnsi="Times New Roman" w:cs="Times New Roman"/>
                <w:b/>
                <w:bCs/>
                <w:color w:val="FF0000"/>
                <w:sz w:val="20"/>
                <w:szCs w:val="20"/>
              </w:rPr>
              <w:t>0</w:t>
            </w:r>
          </w:p>
        </w:tc>
      </w:tr>
      <w:tr w:rsidR="006D0E3E" w:rsidRPr="008E55FE" w14:paraId="422E0C7F" w14:textId="77777777" w:rsidTr="00870CA6">
        <w:trPr>
          <w:trHeight w:val="283"/>
        </w:trPr>
        <w:tc>
          <w:tcPr>
            <w:tcW w:w="1985" w:type="dxa"/>
            <w:tcBorders>
              <w:top w:val="nil"/>
              <w:left w:val="single" w:sz="8" w:space="0" w:color="auto"/>
              <w:bottom w:val="single" w:sz="4" w:space="0" w:color="auto"/>
              <w:right w:val="single" w:sz="4" w:space="0" w:color="auto"/>
            </w:tcBorders>
            <w:noWrap/>
            <w:hideMark/>
          </w:tcPr>
          <w:p w14:paraId="35725DD0" w14:textId="77777777" w:rsidR="006D0E3E" w:rsidRPr="008E55FE" w:rsidRDefault="006D0E3E" w:rsidP="00870CA6">
            <w:pPr>
              <w:spacing w:after="0" w:line="240" w:lineRule="auto"/>
              <w:rPr>
                <w:rFonts w:ascii="Times New Roman" w:hAnsi="Times New Roman" w:cs="Times New Roman"/>
                <w:color w:val="000000"/>
                <w:sz w:val="20"/>
                <w:szCs w:val="20"/>
              </w:rPr>
            </w:pPr>
            <w:r w:rsidRPr="008E55FE">
              <w:rPr>
                <w:rFonts w:ascii="Times New Roman" w:hAnsi="Times New Roman" w:cs="Times New Roman"/>
                <w:color w:val="000000"/>
                <w:sz w:val="20"/>
                <w:szCs w:val="20"/>
              </w:rPr>
              <w:t>CSB</w:t>
            </w:r>
          </w:p>
        </w:tc>
        <w:tc>
          <w:tcPr>
            <w:tcW w:w="1276" w:type="dxa"/>
            <w:tcBorders>
              <w:top w:val="nil"/>
              <w:left w:val="nil"/>
              <w:bottom w:val="single" w:sz="4" w:space="0" w:color="auto"/>
              <w:right w:val="nil"/>
            </w:tcBorders>
            <w:noWrap/>
            <w:hideMark/>
          </w:tcPr>
          <w:p w14:paraId="7F85B9F1" w14:textId="77777777" w:rsidR="006D0E3E" w:rsidRPr="008E55FE" w:rsidRDefault="006D0E3E" w:rsidP="00870CA6">
            <w:pPr>
              <w:spacing w:after="0" w:line="240" w:lineRule="auto"/>
              <w:rPr>
                <w:rFonts w:ascii="Times New Roman" w:hAnsi="Times New Roman" w:cs="Times New Roman"/>
                <w:color w:val="000000"/>
                <w:sz w:val="20"/>
                <w:szCs w:val="20"/>
              </w:rPr>
            </w:pPr>
            <w:r w:rsidRPr="008E55FE">
              <w:rPr>
                <w:rFonts w:ascii="Times New Roman" w:hAnsi="Times New Roman" w:cs="Times New Roman"/>
                <w:color w:val="000000"/>
                <w:sz w:val="20"/>
                <w:szCs w:val="20"/>
              </w:rPr>
              <w:t>1packet</w:t>
            </w:r>
          </w:p>
        </w:tc>
        <w:tc>
          <w:tcPr>
            <w:tcW w:w="999" w:type="dxa"/>
            <w:tcBorders>
              <w:top w:val="nil"/>
              <w:left w:val="single" w:sz="8" w:space="0" w:color="auto"/>
              <w:bottom w:val="single" w:sz="4" w:space="0" w:color="auto"/>
              <w:right w:val="single" w:sz="4" w:space="0" w:color="auto"/>
            </w:tcBorders>
            <w:noWrap/>
          </w:tcPr>
          <w:p w14:paraId="483B5A65" w14:textId="77777777" w:rsidR="006D0E3E" w:rsidRPr="008E55FE" w:rsidRDefault="006D0E3E" w:rsidP="00870CA6">
            <w:pPr>
              <w:spacing w:after="0" w:line="240" w:lineRule="auto"/>
              <w:jc w:val="right"/>
              <w:rPr>
                <w:rFonts w:ascii="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noWrap/>
          </w:tcPr>
          <w:p w14:paraId="2807BAAC" w14:textId="77777777" w:rsidR="006D0E3E" w:rsidRPr="008E55FE" w:rsidRDefault="006D0E3E" w:rsidP="00870CA6">
            <w:pPr>
              <w:spacing w:after="0" w:line="240" w:lineRule="auto"/>
              <w:jc w:val="right"/>
              <w:rPr>
                <w:rFonts w:ascii="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noWrap/>
          </w:tcPr>
          <w:p w14:paraId="4B911420" w14:textId="77777777" w:rsidR="006D0E3E" w:rsidRPr="008E55FE" w:rsidRDefault="006D0E3E" w:rsidP="00870CA6">
            <w:pPr>
              <w:spacing w:after="0" w:line="240" w:lineRule="auto"/>
              <w:jc w:val="right"/>
              <w:rPr>
                <w:rFonts w:ascii="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noWrap/>
          </w:tcPr>
          <w:p w14:paraId="17BDFFF2" w14:textId="77777777" w:rsidR="006D0E3E" w:rsidRPr="008E55FE" w:rsidRDefault="006D0E3E" w:rsidP="00870CA6">
            <w:pPr>
              <w:spacing w:after="0" w:line="240" w:lineRule="auto"/>
              <w:jc w:val="right"/>
              <w:rPr>
                <w:rFonts w:ascii="Times New Roman" w:hAnsi="Times New Roman" w:cs="Times New Roman"/>
                <w:color w:val="000000"/>
                <w:sz w:val="20"/>
                <w:szCs w:val="20"/>
              </w:rPr>
            </w:pPr>
          </w:p>
        </w:tc>
        <w:tc>
          <w:tcPr>
            <w:tcW w:w="993" w:type="dxa"/>
            <w:tcBorders>
              <w:top w:val="nil"/>
              <w:left w:val="nil"/>
              <w:bottom w:val="single" w:sz="4" w:space="0" w:color="auto"/>
              <w:right w:val="single" w:sz="8" w:space="0" w:color="auto"/>
            </w:tcBorders>
            <w:noWrap/>
          </w:tcPr>
          <w:p w14:paraId="6F10A51A" w14:textId="77777777" w:rsidR="006D0E3E" w:rsidRPr="008E55FE" w:rsidRDefault="006D0E3E" w:rsidP="00870CA6">
            <w:pPr>
              <w:spacing w:after="0" w:line="240" w:lineRule="auto"/>
              <w:jc w:val="right"/>
              <w:rPr>
                <w:rFonts w:ascii="Times New Roman" w:hAnsi="Times New Roman" w:cs="Times New Roman"/>
                <w:color w:val="000000"/>
                <w:sz w:val="20"/>
                <w:szCs w:val="20"/>
              </w:rPr>
            </w:pPr>
          </w:p>
        </w:tc>
        <w:tc>
          <w:tcPr>
            <w:tcW w:w="1092" w:type="dxa"/>
            <w:tcBorders>
              <w:top w:val="nil"/>
              <w:left w:val="single" w:sz="4" w:space="0" w:color="auto"/>
              <w:bottom w:val="single" w:sz="4" w:space="0" w:color="auto"/>
              <w:right w:val="single" w:sz="8" w:space="0" w:color="auto"/>
            </w:tcBorders>
            <w:noWrap/>
          </w:tcPr>
          <w:p w14:paraId="6C9ACD81" w14:textId="77777777" w:rsidR="006D0E3E" w:rsidRPr="008E55FE" w:rsidRDefault="006D0E3E" w:rsidP="00870CA6">
            <w:pPr>
              <w:spacing w:after="0" w:line="240" w:lineRule="auto"/>
              <w:jc w:val="right"/>
              <w:rPr>
                <w:rFonts w:ascii="Times New Roman" w:hAnsi="Times New Roman" w:cs="Times New Roman"/>
                <w:b/>
                <w:bCs/>
                <w:color w:val="000000"/>
                <w:sz w:val="20"/>
                <w:szCs w:val="20"/>
              </w:rPr>
            </w:pPr>
          </w:p>
        </w:tc>
        <w:tc>
          <w:tcPr>
            <w:tcW w:w="1311" w:type="dxa"/>
            <w:tcBorders>
              <w:top w:val="nil"/>
              <w:left w:val="single" w:sz="4" w:space="0" w:color="auto"/>
              <w:bottom w:val="single" w:sz="4" w:space="0" w:color="auto"/>
              <w:right w:val="single" w:sz="8" w:space="0" w:color="auto"/>
            </w:tcBorders>
            <w:noWrap/>
          </w:tcPr>
          <w:p w14:paraId="09CABFD5" w14:textId="77777777" w:rsidR="006D0E3E" w:rsidRPr="008E55FE" w:rsidRDefault="006D0E3E" w:rsidP="00870CA6">
            <w:pPr>
              <w:spacing w:after="0" w:line="240" w:lineRule="auto"/>
              <w:jc w:val="right"/>
              <w:rPr>
                <w:rFonts w:ascii="Times New Roman" w:hAnsi="Times New Roman" w:cs="Times New Roman"/>
                <w:b/>
                <w:bCs/>
                <w:color w:val="FF0000"/>
                <w:sz w:val="20"/>
                <w:szCs w:val="20"/>
              </w:rPr>
            </w:pPr>
            <w:r w:rsidRPr="008E55FE">
              <w:rPr>
                <w:rFonts w:ascii="Times New Roman" w:hAnsi="Times New Roman" w:cs="Times New Roman"/>
                <w:b/>
                <w:bCs/>
                <w:color w:val="FF0000"/>
                <w:sz w:val="20"/>
                <w:szCs w:val="20"/>
              </w:rPr>
              <w:t>0</w:t>
            </w:r>
          </w:p>
        </w:tc>
      </w:tr>
      <w:tr w:rsidR="006D0E3E" w:rsidRPr="008E55FE" w14:paraId="5DD7FA74" w14:textId="77777777" w:rsidTr="00870CA6">
        <w:trPr>
          <w:trHeight w:val="283"/>
        </w:trPr>
        <w:tc>
          <w:tcPr>
            <w:tcW w:w="1985" w:type="dxa"/>
            <w:tcBorders>
              <w:top w:val="nil"/>
              <w:left w:val="single" w:sz="8" w:space="0" w:color="auto"/>
              <w:bottom w:val="single" w:sz="8" w:space="0" w:color="auto"/>
              <w:right w:val="single" w:sz="4" w:space="0" w:color="auto"/>
            </w:tcBorders>
            <w:noWrap/>
            <w:hideMark/>
          </w:tcPr>
          <w:p w14:paraId="7BA22DDD" w14:textId="77777777" w:rsidR="006D0E3E" w:rsidRPr="008E55FE" w:rsidRDefault="006D0E3E" w:rsidP="00870CA6">
            <w:pPr>
              <w:spacing w:after="0" w:line="240" w:lineRule="auto"/>
              <w:rPr>
                <w:rFonts w:ascii="Times New Roman" w:hAnsi="Times New Roman" w:cs="Times New Roman"/>
                <w:color w:val="000000"/>
                <w:sz w:val="20"/>
                <w:szCs w:val="20"/>
              </w:rPr>
            </w:pPr>
            <w:r w:rsidRPr="008E55FE">
              <w:rPr>
                <w:rFonts w:ascii="Times New Roman" w:hAnsi="Times New Roman" w:cs="Times New Roman"/>
                <w:color w:val="000000"/>
                <w:sz w:val="20"/>
                <w:szCs w:val="20"/>
              </w:rPr>
              <w:t>Plumb sup/doz</w:t>
            </w:r>
          </w:p>
        </w:tc>
        <w:tc>
          <w:tcPr>
            <w:tcW w:w="1276" w:type="dxa"/>
            <w:tcBorders>
              <w:top w:val="nil"/>
              <w:left w:val="nil"/>
              <w:bottom w:val="single" w:sz="8" w:space="0" w:color="auto"/>
              <w:right w:val="nil"/>
            </w:tcBorders>
            <w:noWrap/>
            <w:hideMark/>
          </w:tcPr>
          <w:p w14:paraId="17C66D4D" w14:textId="77777777" w:rsidR="006D0E3E" w:rsidRPr="008E55FE" w:rsidRDefault="006D0E3E" w:rsidP="00870CA6">
            <w:pPr>
              <w:spacing w:after="0" w:line="240" w:lineRule="auto"/>
              <w:rPr>
                <w:rFonts w:ascii="Times New Roman" w:hAnsi="Times New Roman" w:cs="Times New Roman"/>
                <w:color w:val="000000"/>
                <w:sz w:val="20"/>
                <w:szCs w:val="20"/>
              </w:rPr>
            </w:pPr>
            <w:r w:rsidRPr="008E55FE">
              <w:rPr>
                <w:rFonts w:ascii="Times New Roman" w:hAnsi="Times New Roman" w:cs="Times New Roman"/>
                <w:color w:val="000000"/>
                <w:sz w:val="20"/>
                <w:szCs w:val="20"/>
              </w:rPr>
              <w:t>1packet</w:t>
            </w:r>
          </w:p>
        </w:tc>
        <w:tc>
          <w:tcPr>
            <w:tcW w:w="999" w:type="dxa"/>
            <w:tcBorders>
              <w:top w:val="nil"/>
              <w:left w:val="single" w:sz="8" w:space="0" w:color="auto"/>
              <w:bottom w:val="single" w:sz="8" w:space="0" w:color="auto"/>
              <w:right w:val="single" w:sz="4" w:space="0" w:color="auto"/>
            </w:tcBorders>
            <w:noWrap/>
          </w:tcPr>
          <w:p w14:paraId="325BD9BF" w14:textId="77777777" w:rsidR="006D0E3E" w:rsidRPr="008E55FE" w:rsidRDefault="006D0E3E" w:rsidP="00870CA6">
            <w:pPr>
              <w:spacing w:after="0" w:line="240" w:lineRule="auto"/>
              <w:jc w:val="right"/>
              <w:rPr>
                <w:rFonts w:ascii="Times New Roman" w:hAnsi="Times New Roman" w:cs="Times New Roman"/>
                <w:color w:val="000000"/>
                <w:sz w:val="20"/>
                <w:szCs w:val="20"/>
              </w:rPr>
            </w:pPr>
          </w:p>
        </w:tc>
        <w:tc>
          <w:tcPr>
            <w:tcW w:w="992" w:type="dxa"/>
            <w:tcBorders>
              <w:top w:val="nil"/>
              <w:left w:val="nil"/>
              <w:bottom w:val="single" w:sz="8" w:space="0" w:color="auto"/>
              <w:right w:val="single" w:sz="4" w:space="0" w:color="auto"/>
            </w:tcBorders>
            <w:noWrap/>
          </w:tcPr>
          <w:p w14:paraId="08BD45C3" w14:textId="77777777" w:rsidR="006D0E3E" w:rsidRPr="008E55FE" w:rsidRDefault="006D0E3E" w:rsidP="00870CA6">
            <w:pPr>
              <w:spacing w:after="0" w:line="240" w:lineRule="auto"/>
              <w:jc w:val="right"/>
              <w:rPr>
                <w:rFonts w:ascii="Times New Roman" w:hAnsi="Times New Roman" w:cs="Times New Roman"/>
                <w:color w:val="000000"/>
                <w:sz w:val="20"/>
                <w:szCs w:val="20"/>
              </w:rPr>
            </w:pPr>
          </w:p>
        </w:tc>
        <w:tc>
          <w:tcPr>
            <w:tcW w:w="992" w:type="dxa"/>
            <w:tcBorders>
              <w:top w:val="nil"/>
              <w:left w:val="nil"/>
              <w:bottom w:val="single" w:sz="8" w:space="0" w:color="auto"/>
              <w:right w:val="single" w:sz="4" w:space="0" w:color="auto"/>
            </w:tcBorders>
            <w:noWrap/>
          </w:tcPr>
          <w:p w14:paraId="602A075B" w14:textId="77777777" w:rsidR="006D0E3E" w:rsidRPr="008E55FE" w:rsidRDefault="006D0E3E" w:rsidP="00870CA6">
            <w:pPr>
              <w:spacing w:after="0" w:line="240" w:lineRule="auto"/>
              <w:jc w:val="right"/>
              <w:rPr>
                <w:rFonts w:ascii="Times New Roman" w:hAnsi="Times New Roman" w:cs="Times New Roman"/>
                <w:color w:val="000000"/>
                <w:sz w:val="20"/>
                <w:szCs w:val="20"/>
              </w:rPr>
            </w:pPr>
          </w:p>
        </w:tc>
        <w:tc>
          <w:tcPr>
            <w:tcW w:w="992" w:type="dxa"/>
            <w:tcBorders>
              <w:top w:val="nil"/>
              <w:left w:val="nil"/>
              <w:bottom w:val="single" w:sz="8" w:space="0" w:color="auto"/>
              <w:right w:val="single" w:sz="4" w:space="0" w:color="auto"/>
            </w:tcBorders>
            <w:noWrap/>
          </w:tcPr>
          <w:p w14:paraId="47690CC5" w14:textId="77777777" w:rsidR="006D0E3E" w:rsidRPr="008E55FE" w:rsidRDefault="006D0E3E" w:rsidP="00870CA6">
            <w:pPr>
              <w:spacing w:after="0" w:line="240" w:lineRule="auto"/>
              <w:jc w:val="right"/>
              <w:rPr>
                <w:rFonts w:ascii="Times New Roman" w:hAnsi="Times New Roman" w:cs="Times New Roman"/>
                <w:color w:val="000000"/>
                <w:sz w:val="20"/>
                <w:szCs w:val="20"/>
              </w:rPr>
            </w:pPr>
          </w:p>
        </w:tc>
        <w:tc>
          <w:tcPr>
            <w:tcW w:w="993" w:type="dxa"/>
            <w:tcBorders>
              <w:top w:val="nil"/>
              <w:left w:val="nil"/>
              <w:bottom w:val="single" w:sz="8" w:space="0" w:color="auto"/>
              <w:right w:val="single" w:sz="8" w:space="0" w:color="auto"/>
            </w:tcBorders>
            <w:noWrap/>
          </w:tcPr>
          <w:p w14:paraId="241BABD3" w14:textId="77777777" w:rsidR="006D0E3E" w:rsidRPr="008E55FE" w:rsidRDefault="006D0E3E" w:rsidP="00870CA6">
            <w:pPr>
              <w:spacing w:after="0" w:line="240" w:lineRule="auto"/>
              <w:jc w:val="right"/>
              <w:rPr>
                <w:rFonts w:ascii="Times New Roman" w:hAnsi="Times New Roman" w:cs="Times New Roman"/>
                <w:color w:val="000000"/>
                <w:sz w:val="20"/>
                <w:szCs w:val="20"/>
              </w:rPr>
            </w:pPr>
          </w:p>
        </w:tc>
        <w:tc>
          <w:tcPr>
            <w:tcW w:w="1092" w:type="dxa"/>
            <w:tcBorders>
              <w:top w:val="nil"/>
              <w:left w:val="single" w:sz="4" w:space="0" w:color="auto"/>
              <w:bottom w:val="single" w:sz="8" w:space="0" w:color="auto"/>
              <w:right w:val="single" w:sz="8" w:space="0" w:color="auto"/>
            </w:tcBorders>
            <w:noWrap/>
          </w:tcPr>
          <w:p w14:paraId="549B715A" w14:textId="77777777" w:rsidR="006D0E3E" w:rsidRPr="008E55FE" w:rsidRDefault="006D0E3E" w:rsidP="00870CA6">
            <w:pPr>
              <w:spacing w:after="0" w:line="240" w:lineRule="auto"/>
              <w:jc w:val="right"/>
              <w:rPr>
                <w:rFonts w:ascii="Times New Roman" w:hAnsi="Times New Roman" w:cs="Times New Roman"/>
                <w:b/>
                <w:bCs/>
                <w:color w:val="000000"/>
                <w:sz w:val="20"/>
                <w:szCs w:val="20"/>
              </w:rPr>
            </w:pPr>
          </w:p>
        </w:tc>
        <w:tc>
          <w:tcPr>
            <w:tcW w:w="1311" w:type="dxa"/>
            <w:tcBorders>
              <w:top w:val="nil"/>
              <w:left w:val="single" w:sz="4" w:space="0" w:color="auto"/>
              <w:bottom w:val="single" w:sz="8" w:space="0" w:color="auto"/>
              <w:right w:val="single" w:sz="8" w:space="0" w:color="auto"/>
            </w:tcBorders>
            <w:noWrap/>
          </w:tcPr>
          <w:p w14:paraId="6A587045" w14:textId="77777777" w:rsidR="006D0E3E" w:rsidRPr="008E55FE" w:rsidRDefault="006D0E3E" w:rsidP="00870CA6">
            <w:pPr>
              <w:spacing w:after="0" w:line="240" w:lineRule="auto"/>
              <w:jc w:val="right"/>
              <w:rPr>
                <w:rFonts w:ascii="Times New Roman" w:hAnsi="Times New Roman" w:cs="Times New Roman"/>
                <w:b/>
                <w:bCs/>
                <w:color w:val="FF0000"/>
                <w:sz w:val="20"/>
                <w:szCs w:val="20"/>
              </w:rPr>
            </w:pPr>
            <w:r w:rsidRPr="008E55FE">
              <w:rPr>
                <w:rFonts w:ascii="Times New Roman" w:hAnsi="Times New Roman" w:cs="Times New Roman"/>
                <w:b/>
                <w:bCs/>
                <w:color w:val="FF0000"/>
                <w:sz w:val="20"/>
                <w:szCs w:val="20"/>
              </w:rPr>
              <w:t>0</w:t>
            </w:r>
          </w:p>
        </w:tc>
      </w:tr>
      <w:tr w:rsidR="006D0E3E" w:rsidRPr="008E55FE" w14:paraId="1E4277C0" w14:textId="77777777" w:rsidTr="00870CA6">
        <w:trPr>
          <w:trHeight w:val="283"/>
        </w:trPr>
        <w:tc>
          <w:tcPr>
            <w:tcW w:w="10632" w:type="dxa"/>
            <w:gridSpan w:val="9"/>
            <w:tcBorders>
              <w:top w:val="nil"/>
              <w:left w:val="single" w:sz="8" w:space="0" w:color="auto"/>
              <w:bottom w:val="single" w:sz="8" w:space="0" w:color="auto"/>
              <w:right w:val="single" w:sz="4" w:space="0" w:color="000000"/>
            </w:tcBorders>
            <w:vAlign w:val="bottom"/>
            <w:hideMark/>
          </w:tcPr>
          <w:p w14:paraId="41B029DA" w14:textId="77777777" w:rsidR="006D0E3E" w:rsidRPr="008E55FE" w:rsidRDefault="006D0E3E" w:rsidP="00870CA6">
            <w:pPr>
              <w:spacing w:after="0" w:line="240" w:lineRule="auto"/>
              <w:jc w:val="both"/>
              <w:rPr>
                <w:rFonts w:ascii="Times New Roman" w:hAnsi="Times New Roman" w:cs="Times New Roman"/>
                <w:b/>
                <w:bCs/>
                <w:i/>
                <w:iCs/>
                <w:color w:val="000000"/>
                <w:sz w:val="20"/>
                <w:szCs w:val="20"/>
              </w:rPr>
            </w:pPr>
            <w:r w:rsidRPr="008E55FE">
              <w:rPr>
                <w:rFonts w:ascii="Times New Roman" w:hAnsi="Times New Roman" w:cs="Times New Roman"/>
                <w:b/>
                <w:bCs/>
                <w:i/>
                <w:iCs/>
                <w:color w:val="000000"/>
                <w:sz w:val="20"/>
                <w:szCs w:val="20"/>
              </w:rPr>
              <w:t>Supply codes: (0) Not available, (1) Scarce, (2) Below normal, (3) Normal, (4) Above normal, (5) Surplus</w:t>
            </w:r>
          </w:p>
        </w:tc>
      </w:tr>
    </w:tbl>
    <w:p w14:paraId="76F8B546" w14:textId="77777777" w:rsidR="006D0E3E" w:rsidRDefault="006D0E3E" w:rsidP="00395E9E">
      <w:pPr>
        <w:rPr>
          <w:rFonts w:ascii="Times New Roman" w:hAnsi="Times New Roman" w:cs="Times New Roman"/>
          <w:b/>
        </w:rPr>
      </w:pPr>
    </w:p>
    <w:p w14:paraId="3E4F24EF" w14:textId="77777777" w:rsidR="005D37E7" w:rsidRDefault="005D37E7" w:rsidP="00395E9E">
      <w:pPr>
        <w:rPr>
          <w:rFonts w:ascii="Times New Roman" w:hAnsi="Times New Roman" w:cs="Times New Roman"/>
          <w:b/>
        </w:rPr>
      </w:pPr>
    </w:p>
    <w:p w14:paraId="5312D97E" w14:textId="77777777" w:rsidR="00706645" w:rsidRDefault="00706645" w:rsidP="00395E9E">
      <w:pPr>
        <w:rPr>
          <w:rFonts w:ascii="Times New Roman" w:hAnsi="Times New Roman" w:cs="Times New Roman"/>
          <w:b/>
        </w:rPr>
      </w:pPr>
    </w:p>
    <w:p w14:paraId="152E964F" w14:textId="77777777" w:rsidR="00706645" w:rsidRDefault="00706645" w:rsidP="00395E9E">
      <w:pPr>
        <w:rPr>
          <w:rFonts w:ascii="Times New Roman" w:hAnsi="Times New Roman" w:cs="Times New Roman"/>
          <w:b/>
        </w:rPr>
      </w:pPr>
    </w:p>
    <w:p w14:paraId="37491EE1" w14:textId="77777777" w:rsidR="00706645" w:rsidRDefault="00706645" w:rsidP="00395E9E">
      <w:pPr>
        <w:rPr>
          <w:rFonts w:ascii="Times New Roman" w:hAnsi="Times New Roman" w:cs="Times New Roman"/>
          <w:b/>
        </w:rPr>
      </w:pPr>
    </w:p>
    <w:p w14:paraId="0B3270D6" w14:textId="77777777" w:rsidR="00706645" w:rsidRDefault="00706645" w:rsidP="00395E9E">
      <w:pPr>
        <w:rPr>
          <w:rFonts w:ascii="Times New Roman" w:hAnsi="Times New Roman" w:cs="Times New Roman"/>
          <w:b/>
        </w:rPr>
      </w:pPr>
    </w:p>
    <w:p w14:paraId="7D48AAE1" w14:textId="77777777" w:rsidR="005D37E7" w:rsidRDefault="005D37E7" w:rsidP="00395E9E">
      <w:pPr>
        <w:rPr>
          <w:rFonts w:ascii="Times New Roman" w:hAnsi="Times New Roman" w:cs="Times New Roman"/>
          <w:b/>
        </w:rPr>
      </w:pPr>
      <w:r>
        <w:rPr>
          <w:rFonts w:ascii="Times New Roman" w:hAnsi="Times New Roman" w:cs="Times New Roman"/>
          <w:b/>
        </w:rPr>
        <w:lastRenderedPageBreak/>
        <w:t xml:space="preserve">Annex 2: </w:t>
      </w:r>
      <w:r w:rsidR="0059136C">
        <w:rPr>
          <w:rFonts w:ascii="Times New Roman" w:hAnsi="Times New Roman" w:cs="Times New Roman"/>
          <w:b/>
        </w:rPr>
        <w:t>Minute -</w:t>
      </w:r>
      <w:r w:rsidR="0059136C" w:rsidRPr="00213947">
        <w:rPr>
          <w:rFonts w:ascii="Times New Roman" w:hAnsi="Times New Roman" w:cs="Times New Roman"/>
          <w:b/>
          <w:i/>
        </w:rPr>
        <w:t>Support</w:t>
      </w:r>
      <w:r w:rsidR="0059136C">
        <w:rPr>
          <w:rFonts w:ascii="Times New Roman" w:hAnsi="Times New Roman" w:cs="Times New Roman"/>
          <w:b/>
          <w:i/>
        </w:rPr>
        <w:t>ing</w:t>
      </w:r>
      <w:r w:rsidR="0059136C" w:rsidRPr="00213947">
        <w:rPr>
          <w:rFonts w:ascii="Times New Roman" w:hAnsi="Times New Roman" w:cs="Times New Roman"/>
          <w:b/>
          <w:i/>
        </w:rPr>
        <w:t xml:space="preserve"> men and women to utilize key nutrition practices</w:t>
      </w:r>
    </w:p>
    <w:p w14:paraId="67D07392" w14:textId="77777777" w:rsidR="0059136C" w:rsidRPr="00516751" w:rsidRDefault="0059136C" w:rsidP="0059136C">
      <w:pPr>
        <w:spacing w:line="240" w:lineRule="auto"/>
        <w:rPr>
          <w:rFonts w:ascii="Times New Roman" w:hAnsi="Times New Roman" w:cs="Times New Roman"/>
          <w:b/>
        </w:rPr>
      </w:pPr>
      <w:r w:rsidRPr="00516751">
        <w:rPr>
          <w:rFonts w:ascii="Times New Roman" w:hAnsi="Times New Roman" w:cs="Times New Roman"/>
          <w:b/>
        </w:rPr>
        <w:t>Minutes of a community Sensitizations done held on Thursday 16/2/, 2016 in Ganyliel</w:t>
      </w:r>
    </w:p>
    <w:p w14:paraId="42EE8F5E" w14:textId="77777777" w:rsidR="0059136C" w:rsidRPr="00706645" w:rsidRDefault="0059136C" w:rsidP="0059136C">
      <w:pPr>
        <w:spacing w:line="240" w:lineRule="auto"/>
        <w:rPr>
          <w:rFonts w:ascii="Times New Roman" w:hAnsi="Times New Roman" w:cs="Times New Roman"/>
          <w:lang w:val="fr-FR"/>
        </w:rPr>
      </w:pPr>
      <w:r w:rsidRPr="00706645">
        <w:rPr>
          <w:rFonts w:ascii="Times New Roman" w:hAnsi="Times New Roman" w:cs="Times New Roman"/>
          <w:lang w:val="fr-FR"/>
        </w:rPr>
        <w:t>Time:                         2:00-3:00pm</w:t>
      </w:r>
    </w:p>
    <w:p w14:paraId="54FECF21" w14:textId="77777777" w:rsidR="0059136C" w:rsidRPr="00706645" w:rsidRDefault="0059136C" w:rsidP="0059136C">
      <w:pPr>
        <w:spacing w:line="240" w:lineRule="auto"/>
        <w:rPr>
          <w:rFonts w:ascii="Times New Roman" w:hAnsi="Times New Roman" w:cs="Times New Roman"/>
          <w:lang w:val="fr-FR"/>
        </w:rPr>
      </w:pPr>
      <w:r w:rsidRPr="00706645">
        <w:rPr>
          <w:rFonts w:ascii="Times New Roman" w:hAnsi="Times New Roman" w:cs="Times New Roman"/>
          <w:lang w:val="fr-FR"/>
        </w:rPr>
        <w:t xml:space="preserve">Venue:                      Laidit Nutrition </w:t>
      </w:r>
      <w:r w:rsidR="00D70452" w:rsidRPr="00706645">
        <w:rPr>
          <w:rFonts w:ascii="Times New Roman" w:hAnsi="Times New Roman" w:cs="Times New Roman"/>
          <w:lang w:val="fr-FR"/>
        </w:rPr>
        <w:t>centre</w:t>
      </w:r>
    </w:p>
    <w:p w14:paraId="4E5D17DA" w14:textId="77777777" w:rsidR="0059136C" w:rsidRPr="00516751" w:rsidRDefault="0059136C" w:rsidP="0059136C">
      <w:pPr>
        <w:spacing w:line="240" w:lineRule="auto"/>
        <w:rPr>
          <w:rFonts w:ascii="Times New Roman" w:hAnsi="Times New Roman" w:cs="Times New Roman"/>
        </w:rPr>
      </w:pPr>
      <w:r w:rsidRPr="00516751">
        <w:rPr>
          <w:rFonts w:ascii="Times New Roman" w:hAnsi="Times New Roman" w:cs="Times New Roman"/>
        </w:rPr>
        <w:t>Chair:                       James Kassre</w:t>
      </w:r>
    </w:p>
    <w:p w14:paraId="6468F17E" w14:textId="77777777" w:rsidR="0059136C" w:rsidRPr="00516751" w:rsidRDefault="0059136C" w:rsidP="0059136C">
      <w:pPr>
        <w:rPr>
          <w:rFonts w:ascii="Times New Roman" w:hAnsi="Times New Roman" w:cs="Times New Roman"/>
          <w:b/>
        </w:rPr>
      </w:pPr>
      <w:r w:rsidRPr="00516751">
        <w:rPr>
          <w:rFonts w:ascii="Times New Roman" w:hAnsi="Times New Roman" w:cs="Times New Roman"/>
          <w:b/>
        </w:rPr>
        <w:t xml:space="preserve">Agenda </w:t>
      </w:r>
    </w:p>
    <w:p w14:paraId="29054CCF" w14:textId="77777777" w:rsidR="0059136C" w:rsidRPr="00516751" w:rsidRDefault="0059136C" w:rsidP="0059136C">
      <w:pPr>
        <w:pStyle w:val="ListParagraph"/>
        <w:numPr>
          <w:ilvl w:val="0"/>
          <w:numId w:val="43"/>
        </w:numPr>
        <w:spacing w:after="200" w:line="276" w:lineRule="auto"/>
        <w:rPr>
          <w:rFonts w:ascii="Times New Roman" w:hAnsi="Times New Roman" w:cs="Times New Roman"/>
        </w:rPr>
      </w:pPr>
      <w:r w:rsidRPr="00516751">
        <w:rPr>
          <w:rFonts w:ascii="Times New Roman" w:hAnsi="Times New Roman" w:cs="Times New Roman"/>
        </w:rPr>
        <w:t>Introduction</w:t>
      </w:r>
    </w:p>
    <w:p w14:paraId="4B607977" w14:textId="77777777" w:rsidR="0059136C" w:rsidRPr="00516751" w:rsidRDefault="0059136C" w:rsidP="0059136C">
      <w:pPr>
        <w:pStyle w:val="ListParagraph"/>
        <w:numPr>
          <w:ilvl w:val="0"/>
          <w:numId w:val="43"/>
        </w:numPr>
        <w:spacing w:after="200" w:line="276" w:lineRule="auto"/>
        <w:rPr>
          <w:rFonts w:ascii="Times New Roman" w:hAnsi="Times New Roman" w:cs="Times New Roman"/>
        </w:rPr>
      </w:pPr>
      <w:r w:rsidRPr="00516751">
        <w:rPr>
          <w:rFonts w:ascii="Times New Roman" w:hAnsi="Times New Roman" w:cs="Times New Roman"/>
        </w:rPr>
        <w:t xml:space="preserve">Action point review from the previous meeting </w:t>
      </w:r>
    </w:p>
    <w:p w14:paraId="4F20A305" w14:textId="77777777" w:rsidR="0059136C" w:rsidRPr="00516751" w:rsidRDefault="0059136C" w:rsidP="0059136C">
      <w:pPr>
        <w:pStyle w:val="ListParagraph"/>
        <w:numPr>
          <w:ilvl w:val="0"/>
          <w:numId w:val="43"/>
        </w:numPr>
        <w:spacing w:after="200" w:line="276" w:lineRule="auto"/>
        <w:rPr>
          <w:rFonts w:ascii="Times New Roman" w:hAnsi="Times New Roman" w:cs="Times New Roman"/>
        </w:rPr>
      </w:pPr>
      <w:r w:rsidRPr="00516751">
        <w:rPr>
          <w:rFonts w:ascii="Times New Roman" w:hAnsi="Times New Roman" w:cs="Times New Roman"/>
        </w:rPr>
        <w:t>Nutrition activities update  and IYCF message</w:t>
      </w:r>
    </w:p>
    <w:p w14:paraId="321ADA06" w14:textId="77777777" w:rsidR="0059136C" w:rsidRPr="00516751" w:rsidRDefault="0059136C" w:rsidP="0059136C">
      <w:pPr>
        <w:pStyle w:val="ListParagraph"/>
        <w:numPr>
          <w:ilvl w:val="0"/>
          <w:numId w:val="43"/>
        </w:numPr>
        <w:spacing w:after="200" w:line="276" w:lineRule="auto"/>
        <w:rPr>
          <w:rFonts w:ascii="Times New Roman" w:hAnsi="Times New Roman" w:cs="Times New Roman"/>
        </w:rPr>
      </w:pPr>
      <w:r w:rsidRPr="00516751">
        <w:rPr>
          <w:rFonts w:ascii="Times New Roman" w:hAnsi="Times New Roman" w:cs="Times New Roman"/>
        </w:rPr>
        <w:t>Community Supports to IYCF</w:t>
      </w:r>
    </w:p>
    <w:p w14:paraId="4B2ADE89" w14:textId="77777777" w:rsidR="0059136C" w:rsidRPr="00516751" w:rsidRDefault="0059136C" w:rsidP="0059136C">
      <w:pPr>
        <w:rPr>
          <w:rFonts w:ascii="Times New Roman" w:hAnsi="Times New Roman" w:cs="Times New Roman"/>
        </w:rPr>
      </w:pPr>
      <w:r w:rsidRPr="00516751">
        <w:rPr>
          <w:rFonts w:ascii="Times New Roman" w:hAnsi="Times New Roman" w:cs="Times New Roman"/>
        </w:rPr>
        <w:t>AOB</w:t>
      </w:r>
    </w:p>
    <w:p w14:paraId="46A81D1D" w14:textId="77777777" w:rsidR="0059136C" w:rsidRPr="00516751" w:rsidRDefault="0059136C" w:rsidP="0059136C">
      <w:pPr>
        <w:shd w:val="clear" w:color="auto" w:fill="BFBFBF" w:themeFill="background1" w:themeFillShade="BF"/>
        <w:spacing w:line="240" w:lineRule="auto"/>
        <w:rPr>
          <w:rFonts w:ascii="Times New Roman" w:hAnsi="Times New Roman" w:cs="Times New Roman"/>
          <w:b/>
        </w:rPr>
      </w:pPr>
      <w:r w:rsidRPr="00516751">
        <w:rPr>
          <w:rFonts w:ascii="Times New Roman" w:hAnsi="Times New Roman" w:cs="Times New Roman"/>
          <w:b/>
        </w:rPr>
        <w:t>Agenda 1: Opening remarks and introductions</w:t>
      </w:r>
    </w:p>
    <w:p w14:paraId="3A71B83A" w14:textId="77777777" w:rsidR="0059136C" w:rsidRPr="00516751" w:rsidRDefault="0059136C" w:rsidP="0059136C">
      <w:pPr>
        <w:jc w:val="both"/>
        <w:rPr>
          <w:rFonts w:ascii="Times New Roman" w:hAnsi="Times New Roman" w:cs="Times New Roman"/>
        </w:rPr>
      </w:pPr>
      <w:r w:rsidRPr="00516751">
        <w:rPr>
          <w:rFonts w:ascii="Times New Roman" w:hAnsi="Times New Roman" w:cs="Times New Roman"/>
        </w:rPr>
        <w:t xml:space="preserve">The chair invited the participants for self- introduction and proposed agendas of the meeting which were reviewed and approved by participants. Chiefs to work jointly with CNWs, IYCF counselors, CNVs, MCGs and help in behavior and communication changes. Integration of IYCF to nutrition </w:t>
      </w:r>
    </w:p>
    <w:p w14:paraId="37B568FB" w14:textId="77777777" w:rsidR="0059136C" w:rsidRPr="00516751" w:rsidRDefault="0059136C" w:rsidP="0059136C">
      <w:pPr>
        <w:shd w:val="clear" w:color="auto" w:fill="BFBFBF" w:themeFill="background1" w:themeFillShade="BF"/>
        <w:spacing w:line="240" w:lineRule="auto"/>
        <w:rPr>
          <w:rFonts w:ascii="Times New Roman" w:hAnsi="Times New Roman" w:cs="Times New Roman"/>
          <w:b/>
        </w:rPr>
      </w:pPr>
      <w:r w:rsidRPr="00516751">
        <w:rPr>
          <w:rFonts w:ascii="Times New Roman" w:hAnsi="Times New Roman" w:cs="Times New Roman"/>
          <w:b/>
        </w:rPr>
        <w:t xml:space="preserve">Agenda 2: Review of action point </w:t>
      </w:r>
    </w:p>
    <w:p w14:paraId="45892BD7" w14:textId="77777777" w:rsidR="0059136C" w:rsidRPr="00516751" w:rsidRDefault="0059136C" w:rsidP="0059136C">
      <w:pPr>
        <w:spacing w:line="240" w:lineRule="auto"/>
        <w:jc w:val="both"/>
        <w:rPr>
          <w:rFonts w:ascii="Times New Roman" w:hAnsi="Times New Roman" w:cs="Times New Roman"/>
        </w:rPr>
      </w:pPr>
      <w:r w:rsidRPr="00516751">
        <w:rPr>
          <w:rFonts w:ascii="Times New Roman" w:hAnsi="Times New Roman" w:cs="Times New Roman"/>
        </w:rPr>
        <w:t xml:space="preserve">Nutrition to conduct  meeting with their respective community nutrition volunteers (CNVs and MCGs) on the recommendation proposal made by nutrition partners about MCGs and CNVs activity operation generally in the OTP/IYCF operational sites.  The number of working days to be review accordingly. Help in disseminating IYCF messages in the community  </w:t>
      </w:r>
    </w:p>
    <w:p w14:paraId="3A63BBF6" w14:textId="77777777" w:rsidR="0059136C" w:rsidRPr="00516751" w:rsidRDefault="0059136C" w:rsidP="0059136C">
      <w:pPr>
        <w:rPr>
          <w:rFonts w:ascii="Times New Roman" w:hAnsi="Times New Roman" w:cs="Times New Roman"/>
        </w:rPr>
      </w:pPr>
      <w:r w:rsidRPr="00516751">
        <w:rPr>
          <w:rFonts w:ascii="Times New Roman" w:hAnsi="Times New Roman" w:cs="Times New Roman"/>
        </w:rPr>
        <w:t xml:space="preserve"> Supported men and women to utilize key nutrition practices</w:t>
      </w:r>
    </w:p>
    <w:p w14:paraId="1F2E9294" w14:textId="77777777" w:rsidR="0059136C" w:rsidRPr="00516751" w:rsidRDefault="005932CF" w:rsidP="0059136C">
      <w:pPr>
        <w:rPr>
          <w:rFonts w:ascii="Times New Roman" w:hAnsi="Times New Roman" w:cs="Times New Roman"/>
          <w:noProof/>
        </w:rPr>
      </w:pPr>
      <w:r w:rsidRPr="003A115A">
        <w:rPr>
          <w:rFonts w:ascii="Times New Roman" w:hAnsi="Times New Roman" w:cs="Times New Roman"/>
          <w:noProof/>
          <w:lang w:val="en-US"/>
        </w:rPr>
        <w:drawing>
          <wp:inline distT="0" distB="0" distL="0" distR="0" wp14:anchorId="5CD96D53" wp14:editId="1C43F63F">
            <wp:extent cx="4623982" cy="2447146"/>
            <wp:effectExtent l="19050" t="0" r="5168" b="0"/>
            <wp:docPr id="13" name="Picture 1" descr="D:\DCIM\101MSDCF\DSC0917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CIM\101MSDCF\DSC09172.JPG"/>
                    <pic:cNvPicPr>
                      <a:picLocks noChangeAspect="1" noChangeArrowheads="1"/>
                    </pic:cNvPicPr>
                  </pic:nvPicPr>
                  <pic:blipFill>
                    <a:blip r:embed="rId12" cstate="email"/>
                    <a:srcRect/>
                    <a:stretch>
                      <a:fillRect/>
                    </a:stretch>
                  </pic:blipFill>
                  <pic:spPr bwMode="auto">
                    <a:xfrm>
                      <a:off x="0" y="0"/>
                      <a:ext cx="4621496" cy="2445830"/>
                    </a:xfrm>
                    <a:prstGeom prst="rect">
                      <a:avLst/>
                    </a:prstGeom>
                    <a:noFill/>
                    <a:ln w="9525">
                      <a:noFill/>
                      <a:miter lim="800000"/>
                      <a:headEnd/>
                      <a:tailEnd/>
                    </a:ln>
                  </pic:spPr>
                </pic:pic>
              </a:graphicData>
            </a:graphic>
          </wp:inline>
        </w:drawing>
      </w:r>
    </w:p>
    <w:p w14:paraId="58B9F2CF" w14:textId="77777777" w:rsidR="0059136C" w:rsidRPr="00516751" w:rsidRDefault="0059136C" w:rsidP="0059136C">
      <w:pPr>
        <w:rPr>
          <w:rFonts w:ascii="Times New Roman" w:hAnsi="Times New Roman" w:cs="Times New Roman"/>
        </w:rPr>
      </w:pPr>
      <w:r w:rsidRPr="00516751">
        <w:rPr>
          <w:rFonts w:ascii="Times New Roman" w:hAnsi="Times New Roman" w:cs="Times New Roman"/>
          <w:noProof/>
        </w:rPr>
        <w:t xml:space="preserve">                                                                        Individual group counselling done I Thornon</w:t>
      </w:r>
    </w:p>
    <w:p w14:paraId="70A4CE21" w14:textId="77777777" w:rsidR="0059136C" w:rsidRPr="00516751" w:rsidRDefault="0059136C" w:rsidP="0059136C">
      <w:pPr>
        <w:rPr>
          <w:rFonts w:ascii="Times New Roman" w:hAnsi="Times New Roman" w:cs="Times New Roman"/>
        </w:rPr>
      </w:pPr>
    </w:p>
    <w:p w14:paraId="7D84CD82" w14:textId="77777777" w:rsidR="0059136C" w:rsidRPr="00516751" w:rsidRDefault="0059136C" w:rsidP="0059136C">
      <w:pPr>
        <w:rPr>
          <w:rFonts w:ascii="Times New Roman" w:hAnsi="Times New Roman" w:cs="Times New Roman"/>
        </w:rPr>
      </w:pPr>
      <w:r w:rsidRPr="00516751">
        <w:rPr>
          <w:rFonts w:ascii="Times New Roman" w:hAnsi="Times New Roman" w:cs="Times New Roman"/>
        </w:rPr>
        <w:t xml:space="preserve"> IYCF group session done in Thornom</w:t>
      </w:r>
    </w:p>
    <w:p w14:paraId="6ACCE870" w14:textId="77777777" w:rsidR="0059136C" w:rsidRPr="00516751" w:rsidRDefault="005932CF" w:rsidP="0059136C">
      <w:pPr>
        <w:rPr>
          <w:rFonts w:ascii="Times New Roman" w:hAnsi="Times New Roman" w:cs="Times New Roman"/>
        </w:rPr>
      </w:pPr>
      <w:r w:rsidRPr="003A115A">
        <w:rPr>
          <w:rFonts w:ascii="Times New Roman" w:hAnsi="Times New Roman" w:cs="Times New Roman"/>
          <w:noProof/>
          <w:lang w:val="en-US"/>
        </w:rPr>
        <w:lastRenderedPageBreak/>
        <w:drawing>
          <wp:inline distT="0" distB="0" distL="0" distR="0" wp14:anchorId="764A8CB3" wp14:editId="2504A99D">
            <wp:extent cx="4447847" cy="2426742"/>
            <wp:effectExtent l="19050" t="0" r="0" b="0"/>
            <wp:docPr id="14" name="Picture 3" descr="D:\DCIM\101MSDCF\DSC0958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DCIM\101MSDCF\DSC09589.JPG"/>
                    <pic:cNvPicPr>
                      <a:picLocks noChangeAspect="1" noChangeArrowheads="1"/>
                    </pic:cNvPicPr>
                  </pic:nvPicPr>
                  <pic:blipFill>
                    <a:blip r:embed="rId13" cstate="email"/>
                    <a:srcRect/>
                    <a:stretch>
                      <a:fillRect/>
                    </a:stretch>
                  </pic:blipFill>
                  <pic:spPr bwMode="auto">
                    <a:xfrm>
                      <a:off x="0" y="0"/>
                      <a:ext cx="4452136" cy="2429082"/>
                    </a:xfrm>
                    <a:prstGeom prst="rect">
                      <a:avLst/>
                    </a:prstGeom>
                    <a:noFill/>
                    <a:ln w="9525">
                      <a:noFill/>
                      <a:miter lim="800000"/>
                      <a:headEnd/>
                      <a:tailEnd/>
                    </a:ln>
                  </pic:spPr>
                </pic:pic>
              </a:graphicData>
            </a:graphic>
          </wp:inline>
        </w:drawing>
      </w:r>
    </w:p>
    <w:p w14:paraId="51FE0666" w14:textId="77777777" w:rsidR="0059136C" w:rsidRPr="00516751" w:rsidRDefault="0059136C" w:rsidP="0059136C">
      <w:pPr>
        <w:rPr>
          <w:rFonts w:ascii="Times New Roman" w:hAnsi="Times New Roman" w:cs="Times New Roman"/>
        </w:rPr>
      </w:pPr>
      <w:r w:rsidRPr="00516751">
        <w:rPr>
          <w:rFonts w:ascii="Times New Roman" w:hAnsi="Times New Roman" w:cs="Times New Roman"/>
        </w:rPr>
        <w:t xml:space="preserve">                           Group counseling done in Laidit</w:t>
      </w:r>
    </w:p>
    <w:p w14:paraId="19485EAF" w14:textId="77777777" w:rsidR="0059136C" w:rsidRPr="00516751" w:rsidRDefault="0059136C" w:rsidP="0059136C">
      <w:pPr>
        <w:rPr>
          <w:rFonts w:ascii="Times New Roman" w:hAnsi="Times New Roman" w:cs="Times New Roman"/>
        </w:rPr>
      </w:pPr>
    </w:p>
    <w:p w14:paraId="08651B12" w14:textId="77777777" w:rsidR="0059136C" w:rsidRPr="00516751" w:rsidRDefault="0059136C" w:rsidP="0059136C">
      <w:pPr>
        <w:jc w:val="both"/>
        <w:rPr>
          <w:rFonts w:ascii="Times New Roman" w:hAnsi="Times New Roman" w:cs="Times New Roman"/>
        </w:rPr>
      </w:pPr>
      <w:r w:rsidRPr="00516751">
        <w:rPr>
          <w:rFonts w:ascii="Times New Roman" w:hAnsi="Times New Roman" w:cs="Times New Roman"/>
        </w:rPr>
        <w:t>The below was the list of chives and women group attended the meeting in Laidit , which was attended for  more than sixty persons both men and women. The aim of the meeting was to identify the areas of intervention and involvement of stakeholders to the program activities.</w:t>
      </w:r>
    </w:p>
    <w:p w14:paraId="29CC3D8F" w14:textId="77777777" w:rsidR="0059136C" w:rsidRPr="00516751" w:rsidRDefault="0059136C" w:rsidP="0059136C">
      <w:pPr>
        <w:rPr>
          <w:rFonts w:ascii="Times New Roman" w:hAnsi="Times New Roman" w:cs="Times New Roman"/>
          <w:b/>
        </w:rPr>
      </w:pPr>
      <w:r w:rsidRPr="00516751">
        <w:rPr>
          <w:rFonts w:ascii="Times New Roman" w:hAnsi="Times New Roman" w:cs="Times New Roman"/>
          <w:b/>
        </w:rPr>
        <w:t xml:space="preserve">Infant and Young child feeding achievements </w:t>
      </w:r>
    </w:p>
    <w:tbl>
      <w:tblPr>
        <w:tblStyle w:val="TableGrid"/>
        <w:tblW w:w="0" w:type="auto"/>
        <w:tblLook w:val="04A0" w:firstRow="1" w:lastRow="0" w:firstColumn="1" w:lastColumn="0" w:noHBand="0" w:noVBand="1"/>
      </w:tblPr>
      <w:tblGrid>
        <w:gridCol w:w="1125"/>
        <w:gridCol w:w="1184"/>
        <w:gridCol w:w="1184"/>
        <w:gridCol w:w="1160"/>
        <w:gridCol w:w="1079"/>
        <w:gridCol w:w="1206"/>
        <w:gridCol w:w="1206"/>
        <w:gridCol w:w="1206"/>
      </w:tblGrid>
      <w:tr w:rsidR="0059136C" w:rsidRPr="00516751" w14:paraId="3629073F" w14:textId="77777777" w:rsidTr="00D339F5">
        <w:tc>
          <w:tcPr>
            <w:tcW w:w="3591" w:type="dxa"/>
            <w:gridSpan w:val="3"/>
          </w:tcPr>
          <w:p w14:paraId="1B625D62" w14:textId="77777777" w:rsidR="0059136C" w:rsidRPr="00516751" w:rsidRDefault="0059136C" w:rsidP="00D339F5">
            <w:pPr>
              <w:rPr>
                <w:b/>
                <w:bCs/>
                <w:color w:val="000000"/>
                <w:sz w:val="22"/>
                <w:szCs w:val="22"/>
              </w:rPr>
            </w:pPr>
            <w:r w:rsidRPr="00516751">
              <w:rPr>
                <w:b/>
                <w:bCs/>
                <w:color w:val="000000"/>
                <w:sz w:val="22"/>
                <w:szCs w:val="22"/>
              </w:rPr>
              <w:t>Individual sessions (one-to-one)</w:t>
            </w:r>
          </w:p>
          <w:p w14:paraId="27A5488D" w14:textId="77777777" w:rsidR="0059136C" w:rsidRPr="00516751" w:rsidRDefault="0059136C" w:rsidP="00D339F5">
            <w:pPr>
              <w:rPr>
                <w:sz w:val="22"/>
                <w:szCs w:val="22"/>
              </w:rPr>
            </w:pPr>
          </w:p>
        </w:tc>
        <w:tc>
          <w:tcPr>
            <w:tcW w:w="4788" w:type="dxa"/>
            <w:gridSpan w:val="4"/>
          </w:tcPr>
          <w:p w14:paraId="0ADD1BCC" w14:textId="77777777" w:rsidR="0059136C" w:rsidRPr="00516751" w:rsidRDefault="0059136C" w:rsidP="00D339F5">
            <w:pPr>
              <w:rPr>
                <w:b/>
                <w:sz w:val="22"/>
                <w:szCs w:val="22"/>
              </w:rPr>
            </w:pPr>
            <w:r w:rsidRPr="00516751">
              <w:rPr>
                <w:b/>
                <w:sz w:val="22"/>
                <w:szCs w:val="22"/>
              </w:rPr>
              <w:t xml:space="preserve">Group session </w:t>
            </w:r>
          </w:p>
        </w:tc>
        <w:tc>
          <w:tcPr>
            <w:tcW w:w="1197" w:type="dxa"/>
          </w:tcPr>
          <w:p w14:paraId="5F801B07" w14:textId="77777777" w:rsidR="0059136C" w:rsidRPr="00516751" w:rsidRDefault="0059136C" w:rsidP="00D339F5">
            <w:pPr>
              <w:rPr>
                <w:b/>
                <w:bCs/>
                <w:color w:val="000000"/>
                <w:sz w:val="22"/>
                <w:szCs w:val="22"/>
              </w:rPr>
            </w:pPr>
            <w:r w:rsidRPr="00516751">
              <w:rPr>
                <w:b/>
                <w:bCs/>
                <w:color w:val="000000"/>
                <w:sz w:val="22"/>
                <w:szCs w:val="22"/>
              </w:rPr>
              <w:t>Household</w:t>
            </w:r>
          </w:p>
          <w:p w14:paraId="5099C50B" w14:textId="77777777" w:rsidR="0059136C" w:rsidRPr="00516751" w:rsidRDefault="0059136C" w:rsidP="00D339F5">
            <w:pPr>
              <w:rPr>
                <w:sz w:val="22"/>
                <w:szCs w:val="22"/>
              </w:rPr>
            </w:pPr>
          </w:p>
        </w:tc>
      </w:tr>
      <w:tr w:rsidR="0059136C" w:rsidRPr="00516751" w14:paraId="79FE506C" w14:textId="77777777" w:rsidTr="00D339F5">
        <w:tc>
          <w:tcPr>
            <w:tcW w:w="1197" w:type="dxa"/>
          </w:tcPr>
          <w:p w14:paraId="5F07C3F7" w14:textId="77777777" w:rsidR="0059136C" w:rsidRPr="00516751" w:rsidRDefault="0059136C" w:rsidP="00D339F5">
            <w:pPr>
              <w:rPr>
                <w:sz w:val="22"/>
                <w:szCs w:val="22"/>
              </w:rPr>
            </w:pPr>
            <w:r w:rsidRPr="00516751">
              <w:rPr>
                <w:sz w:val="22"/>
                <w:szCs w:val="22"/>
              </w:rPr>
              <w:t>Pregnant women attended individual counseling</w:t>
            </w:r>
          </w:p>
        </w:tc>
        <w:tc>
          <w:tcPr>
            <w:tcW w:w="1197" w:type="dxa"/>
          </w:tcPr>
          <w:p w14:paraId="47F5D0E4" w14:textId="77777777" w:rsidR="0059136C" w:rsidRPr="00516751" w:rsidRDefault="0059136C" w:rsidP="00D339F5">
            <w:pPr>
              <w:rPr>
                <w:sz w:val="22"/>
                <w:szCs w:val="22"/>
              </w:rPr>
            </w:pPr>
            <w:r w:rsidRPr="00516751">
              <w:rPr>
                <w:sz w:val="22"/>
                <w:szCs w:val="22"/>
              </w:rPr>
              <w:t>Lactating women and caretakers of children &lt;6 months attended individual counselling sessions</w:t>
            </w:r>
          </w:p>
          <w:p w14:paraId="3C5BA5D4" w14:textId="77777777" w:rsidR="0059136C" w:rsidRPr="00516751" w:rsidRDefault="0059136C" w:rsidP="00D339F5">
            <w:pPr>
              <w:rPr>
                <w:sz w:val="22"/>
                <w:szCs w:val="22"/>
              </w:rPr>
            </w:pPr>
          </w:p>
        </w:tc>
        <w:tc>
          <w:tcPr>
            <w:tcW w:w="1197" w:type="dxa"/>
          </w:tcPr>
          <w:p w14:paraId="22F5782E" w14:textId="77777777" w:rsidR="0059136C" w:rsidRPr="00516751" w:rsidRDefault="0059136C" w:rsidP="00D339F5">
            <w:pPr>
              <w:rPr>
                <w:sz w:val="22"/>
                <w:szCs w:val="22"/>
              </w:rPr>
            </w:pPr>
            <w:r w:rsidRPr="00516751">
              <w:rPr>
                <w:sz w:val="22"/>
                <w:szCs w:val="22"/>
              </w:rPr>
              <w:t>Lactating women and caretakers of children 6-24 months attended individual counselling sessions</w:t>
            </w:r>
          </w:p>
          <w:p w14:paraId="3E103F19" w14:textId="77777777" w:rsidR="0059136C" w:rsidRPr="00516751" w:rsidRDefault="0059136C" w:rsidP="00D339F5">
            <w:pPr>
              <w:rPr>
                <w:sz w:val="22"/>
                <w:szCs w:val="22"/>
              </w:rPr>
            </w:pPr>
          </w:p>
        </w:tc>
        <w:tc>
          <w:tcPr>
            <w:tcW w:w="1197" w:type="dxa"/>
          </w:tcPr>
          <w:p w14:paraId="10517960" w14:textId="77777777" w:rsidR="0059136C" w:rsidRPr="00516751" w:rsidRDefault="0059136C" w:rsidP="00D339F5">
            <w:pPr>
              <w:rPr>
                <w:sz w:val="22"/>
                <w:szCs w:val="22"/>
              </w:rPr>
            </w:pPr>
            <w:r w:rsidRPr="00516751">
              <w:rPr>
                <w:sz w:val="22"/>
                <w:szCs w:val="22"/>
              </w:rPr>
              <w:t>Number of IYCF groups (including mother support groups)  operational during reporting month</w:t>
            </w:r>
          </w:p>
          <w:p w14:paraId="20AA22CE" w14:textId="77777777" w:rsidR="0059136C" w:rsidRPr="00516751" w:rsidRDefault="0059136C" w:rsidP="00D339F5">
            <w:pPr>
              <w:rPr>
                <w:sz w:val="22"/>
                <w:szCs w:val="22"/>
              </w:rPr>
            </w:pPr>
          </w:p>
        </w:tc>
        <w:tc>
          <w:tcPr>
            <w:tcW w:w="1197" w:type="dxa"/>
          </w:tcPr>
          <w:p w14:paraId="3A0604E4" w14:textId="77777777" w:rsidR="0059136C" w:rsidRPr="00516751" w:rsidRDefault="0059136C" w:rsidP="00D339F5">
            <w:pPr>
              <w:rPr>
                <w:color w:val="000000"/>
                <w:sz w:val="22"/>
                <w:szCs w:val="22"/>
              </w:rPr>
            </w:pPr>
            <w:r w:rsidRPr="00516751">
              <w:rPr>
                <w:color w:val="000000"/>
                <w:sz w:val="22"/>
                <w:szCs w:val="22"/>
              </w:rPr>
              <w:t>Number of IYCF group sessions held (including mother support groups)</w:t>
            </w:r>
          </w:p>
          <w:p w14:paraId="13F66052" w14:textId="77777777" w:rsidR="0059136C" w:rsidRPr="00516751" w:rsidRDefault="0059136C" w:rsidP="00D339F5">
            <w:pPr>
              <w:rPr>
                <w:sz w:val="22"/>
                <w:szCs w:val="22"/>
              </w:rPr>
            </w:pPr>
          </w:p>
        </w:tc>
        <w:tc>
          <w:tcPr>
            <w:tcW w:w="1197" w:type="dxa"/>
          </w:tcPr>
          <w:p w14:paraId="6DD9D3D2" w14:textId="77777777" w:rsidR="0059136C" w:rsidRPr="00516751" w:rsidRDefault="0059136C" w:rsidP="00D339F5">
            <w:pPr>
              <w:rPr>
                <w:sz w:val="22"/>
                <w:szCs w:val="22"/>
              </w:rPr>
            </w:pPr>
            <w:r w:rsidRPr="00516751">
              <w:rPr>
                <w:sz w:val="22"/>
                <w:szCs w:val="22"/>
              </w:rPr>
              <w:t xml:space="preserve">Number of participants that participated in IYCF Group counselling (including Mother Support Groups)                  </w:t>
            </w:r>
            <w:r w:rsidRPr="00516751">
              <w:rPr>
                <w:color w:val="FF0000"/>
                <w:sz w:val="22"/>
                <w:szCs w:val="22"/>
              </w:rPr>
              <w:t xml:space="preserve"> {Male}</w:t>
            </w:r>
          </w:p>
          <w:p w14:paraId="58A01BAB" w14:textId="77777777" w:rsidR="0059136C" w:rsidRPr="00516751" w:rsidRDefault="0059136C" w:rsidP="00D339F5">
            <w:pPr>
              <w:rPr>
                <w:sz w:val="22"/>
                <w:szCs w:val="22"/>
              </w:rPr>
            </w:pPr>
          </w:p>
        </w:tc>
        <w:tc>
          <w:tcPr>
            <w:tcW w:w="1197" w:type="dxa"/>
          </w:tcPr>
          <w:p w14:paraId="11525D0B" w14:textId="77777777" w:rsidR="0059136C" w:rsidRPr="00516751" w:rsidRDefault="0059136C" w:rsidP="00D339F5">
            <w:pPr>
              <w:rPr>
                <w:sz w:val="22"/>
                <w:szCs w:val="22"/>
              </w:rPr>
            </w:pPr>
            <w:r w:rsidRPr="00516751">
              <w:rPr>
                <w:sz w:val="22"/>
                <w:szCs w:val="22"/>
              </w:rPr>
              <w:t xml:space="preserve">Number of participants that participated in IYCF Group counselling (including Mother Support Groups)                         </w:t>
            </w:r>
            <w:r w:rsidRPr="00516751">
              <w:rPr>
                <w:color w:val="FF0000"/>
                <w:sz w:val="22"/>
                <w:szCs w:val="22"/>
              </w:rPr>
              <w:t xml:space="preserve"> {Female}</w:t>
            </w:r>
          </w:p>
          <w:p w14:paraId="1FC83462" w14:textId="77777777" w:rsidR="0059136C" w:rsidRPr="00516751" w:rsidRDefault="0059136C" w:rsidP="00D339F5">
            <w:pPr>
              <w:rPr>
                <w:sz w:val="22"/>
                <w:szCs w:val="22"/>
              </w:rPr>
            </w:pPr>
          </w:p>
        </w:tc>
        <w:tc>
          <w:tcPr>
            <w:tcW w:w="1197" w:type="dxa"/>
          </w:tcPr>
          <w:p w14:paraId="5E8E4EB8" w14:textId="77777777" w:rsidR="0059136C" w:rsidRPr="00516751" w:rsidRDefault="0059136C" w:rsidP="00D339F5">
            <w:pPr>
              <w:rPr>
                <w:sz w:val="22"/>
                <w:szCs w:val="22"/>
              </w:rPr>
            </w:pPr>
            <w:r w:rsidRPr="00516751">
              <w:rPr>
                <w:sz w:val="22"/>
                <w:szCs w:val="22"/>
              </w:rPr>
              <w:t>Number of Households reached with IYCF counselling</w:t>
            </w:r>
          </w:p>
          <w:p w14:paraId="146ECEC0" w14:textId="77777777" w:rsidR="0059136C" w:rsidRPr="00516751" w:rsidRDefault="0059136C" w:rsidP="00D339F5">
            <w:pPr>
              <w:rPr>
                <w:sz w:val="22"/>
                <w:szCs w:val="22"/>
              </w:rPr>
            </w:pPr>
          </w:p>
        </w:tc>
      </w:tr>
      <w:tr w:rsidR="0059136C" w:rsidRPr="00516751" w14:paraId="4211DBBB" w14:textId="77777777" w:rsidTr="00D339F5">
        <w:tc>
          <w:tcPr>
            <w:tcW w:w="1197" w:type="dxa"/>
          </w:tcPr>
          <w:p w14:paraId="2C6033AD" w14:textId="77777777" w:rsidR="0059136C" w:rsidRPr="00516751" w:rsidRDefault="0059136C" w:rsidP="00D339F5">
            <w:pPr>
              <w:rPr>
                <w:sz w:val="22"/>
                <w:szCs w:val="22"/>
              </w:rPr>
            </w:pPr>
            <w:r w:rsidRPr="00516751">
              <w:rPr>
                <w:sz w:val="22"/>
                <w:szCs w:val="22"/>
              </w:rPr>
              <w:t>544</w:t>
            </w:r>
          </w:p>
        </w:tc>
        <w:tc>
          <w:tcPr>
            <w:tcW w:w="1197" w:type="dxa"/>
          </w:tcPr>
          <w:p w14:paraId="01AB31D1" w14:textId="77777777" w:rsidR="0059136C" w:rsidRPr="00516751" w:rsidRDefault="0059136C" w:rsidP="00D339F5">
            <w:pPr>
              <w:rPr>
                <w:sz w:val="22"/>
                <w:szCs w:val="22"/>
              </w:rPr>
            </w:pPr>
            <w:r w:rsidRPr="00516751">
              <w:rPr>
                <w:sz w:val="22"/>
                <w:szCs w:val="22"/>
              </w:rPr>
              <w:t>382</w:t>
            </w:r>
          </w:p>
        </w:tc>
        <w:tc>
          <w:tcPr>
            <w:tcW w:w="1197" w:type="dxa"/>
          </w:tcPr>
          <w:p w14:paraId="1FA2DAB9" w14:textId="77777777" w:rsidR="0059136C" w:rsidRPr="00516751" w:rsidRDefault="0059136C" w:rsidP="00D339F5">
            <w:pPr>
              <w:rPr>
                <w:sz w:val="22"/>
                <w:szCs w:val="22"/>
              </w:rPr>
            </w:pPr>
            <w:r w:rsidRPr="00516751">
              <w:rPr>
                <w:sz w:val="22"/>
                <w:szCs w:val="22"/>
              </w:rPr>
              <w:t>815</w:t>
            </w:r>
          </w:p>
        </w:tc>
        <w:tc>
          <w:tcPr>
            <w:tcW w:w="1197" w:type="dxa"/>
          </w:tcPr>
          <w:p w14:paraId="45AD9CBD" w14:textId="77777777" w:rsidR="0059136C" w:rsidRPr="00516751" w:rsidRDefault="0059136C" w:rsidP="00D339F5">
            <w:pPr>
              <w:rPr>
                <w:sz w:val="22"/>
                <w:szCs w:val="22"/>
              </w:rPr>
            </w:pPr>
            <w:r w:rsidRPr="00516751">
              <w:rPr>
                <w:sz w:val="22"/>
                <w:szCs w:val="22"/>
              </w:rPr>
              <w:t>282</w:t>
            </w:r>
          </w:p>
        </w:tc>
        <w:tc>
          <w:tcPr>
            <w:tcW w:w="1197" w:type="dxa"/>
          </w:tcPr>
          <w:p w14:paraId="3062CB9D" w14:textId="77777777" w:rsidR="0059136C" w:rsidRPr="00516751" w:rsidRDefault="0059136C" w:rsidP="00D339F5">
            <w:pPr>
              <w:rPr>
                <w:sz w:val="22"/>
                <w:szCs w:val="22"/>
              </w:rPr>
            </w:pPr>
            <w:r w:rsidRPr="00516751">
              <w:rPr>
                <w:sz w:val="22"/>
                <w:szCs w:val="22"/>
              </w:rPr>
              <w:t>107</w:t>
            </w:r>
          </w:p>
        </w:tc>
        <w:tc>
          <w:tcPr>
            <w:tcW w:w="1197" w:type="dxa"/>
          </w:tcPr>
          <w:p w14:paraId="592A0E6A" w14:textId="77777777" w:rsidR="0059136C" w:rsidRPr="00516751" w:rsidRDefault="0059136C" w:rsidP="00D339F5">
            <w:pPr>
              <w:rPr>
                <w:sz w:val="22"/>
                <w:szCs w:val="22"/>
              </w:rPr>
            </w:pPr>
            <w:r w:rsidRPr="00516751">
              <w:rPr>
                <w:sz w:val="22"/>
                <w:szCs w:val="22"/>
              </w:rPr>
              <w:t>76</w:t>
            </w:r>
          </w:p>
        </w:tc>
        <w:tc>
          <w:tcPr>
            <w:tcW w:w="1197" w:type="dxa"/>
          </w:tcPr>
          <w:p w14:paraId="3D77E42E" w14:textId="77777777" w:rsidR="0059136C" w:rsidRPr="00516751" w:rsidRDefault="0059136C" w:rsidP="00D339F5">
            <w:pPr>
              <w:rPr>
                <w:sz w:val="22"/>
                <w:szCs w:val="22"/>
              </w:rPr>
            </w:pPr>
            <w:r w:rsidRPr="00516751">
              <w:rPr>
                <w:sz w:val="22"/>
                <w:szCs w:val="22"/>
              </w:rPr>
              <w:t>1,723</w:t>
            </w:r>
          </w:p>
        </w:tc>
        <w:tc>
          <w:tcPr>
            <w:tcW w:w="1197" w:type="dxa"/>
          </w:tcPr>
          <w:p w14:paraId="3B79933A" w14:textId="77777777" w:rsidR="0059136C" w:rsidRPr="00516751" w:rsidRDefault="0059136C" w:rsidP="00D339F5">
            <w:pPr>
              <w:rPr>
                <w:sz w:val="22"/>
                <w:szCs w:val="22"/>
              </w:rPr>
            </w:pPr>
            <w:r w:rsidRPr="00516751">
              <w:rPr>
                <w:sz w:val="22"/>
                <w:szCs w:val="22"/>
              </w:rPr>
              <w:t>462</w:t>
            </w:r>
          </w:p>
        </w:tc>
      </w:tr>
    </w:tbl>
    <w:p w14:paraId="42276F99" w14:textId="77777777" w:rsidR="0059136C" w:rsidRPr="00516751" w:rsidRDefault="0059136C" w:rsidP="0059136C">
      <w:pPr>
        <w:rPr>
          <w:rFonts w:ascii="Times New Roman" w:hAnsi="Times New Roman" w:cs="Times New Roman"/>
        </w:rPr>
      </w:pPr>
    </w:p>
    <w:p w14:paraId="7DF1122D" w14:textId="77777777" w:rsidR="0059136C" w:rsidRPr="00516751" w:rsidRDefault="0059136C" w:rsidP="0059136C">
      <w:pPr>
        <w:rPr>
          <w:rFonts w:ascii="Times New Roman" w:hAnsi="Times New Roman" w:cs="Times New Roman"/>
        </w:rPr>
      </w:pPr>
    </w:p>
    <w:p w14:paraId="24534122" w14:textId="77777777" w:rsidR="0059136C" w:rsidRPr="00516751" w:rsidRDefault="0059136C" w:rsidP="0059136C">
      <w:pPr>
        <w:rPr>
          <w:rFonts w:ascii="Times New Roman" w:hAnsi="Times New Roman" w:cs="Times New Roman"/>
        </w:rPr>
      </w:pPr>
    </w:p>
    <w:p w14:paraId="28F687B3" w14:textId="77777777" w:rsidR="0059136C" w:rsidRPr="00516751" w:rsidRDefault="0059136C" w:rsidP="0059136C">
      <w:pPr>
        <w:rPr>
          <w:rFonts w:ascii="Times New Roman" w:hAnsi="Times New Roman" w:cs="Times New Roman"/>
        </w:rPr>
      </w:pPr>
      <w:r w:rsidRPr="00516751">
        <w:rPr>
          <w:rFonts w:ascii="Times New Roman" w:hAnsi="Times New Roman" w:cs="Times New Roman"/>
        </w:rPr>
        <w:t xml:space="preserve">Attached list is an attendants both chives and </w:t>
      </w:r>
      <w:r w:rsidR="00E53080" w:rsidRPr="00516751">
        <w:rPr>
          <w:rFonts w:ascii="Times New Roman" w:hAnsi="Times New Roman" w:cs="Times New Roman"/>
        </w:rPr>
        <w:t>stakeholders.</w:t>
      </w:r>
    </w:p>
    <w:p w14:paraId="14C0A968" w14:textId="77777777" w:rsidR="0059136C" w:rsidRPr="00516751" w:rsidRDefault="005932CF" w:rsidP="0059136C">
      <w:pPr>
        <w:rPr>
          <w:rFonts w:ascii="Times New Roman" w:hAnsi="Times New Roman" w:cs="Times New Roman"/>
        </w:rPr>
      </w:pPr>
      <w:r w:rsidRPr="003A115A">
        <w:rPr>
          <w:rFonts w:ascii="Times New Roman" w:hAnsi="Times New Roman" w:cs="Times New Roman"/>
          <w:noProof/>
          <w:lang w:val="en-US"/>
        </w:rPr>
        <w:lastRenderedPageBreak/>
        <w:drawing>
          <wp:inline distT="0" distB="0" distL="0" distR="0" wp14:anchorId="3EEBA5CE" wp14:editId="7144AB65">
            <wp:extent cx="5934075" cy="7686675"/>
            <wp:effectExtent l="19050" t="0" r="9525" b="0"/>
            <wp:docPr id="1" name="Picture 1" descr="ACE8BDE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E8BDE9"/>
                    <pic:cNvPicPr>
                      <a:picLocks noChangeAspect="1" noChangeArrowheads="1"/>
                    </pic:cNvPicPr>
                  </pic:nvPicPr>
                  <pic:blipFill>
                    <a:blip r:embed="rId14" cstate="email">
                      <a:extLst>
                        <a:ext uri="{28A0092B-C50C-407E-A947-70E740481C1C}">
                          <a14:useLocalDpi xmlns:a14="http://schemas.microsoft.com/office/drawing/2010/main" val="0"/>
                        </a:ext>
                      </a:extLst>
                    </a:blip>
                    <a:srcRect/>
                    <a:stretch>
                      <a:fillRect/>
                    </a:stretch>
                  </pic:blipFill>
                  <pic:spPr bwMode="auto">
                    <a:xfrm>
                      <a:off x="0" y="0"/>
                      <a:ext cx="5934075" cy="7686675"/>
                    </a:xfrm>
                    <a:prstGeom prst="rect">
                      <a:avLst/>
                    </a:prstGeom>
                    <a:noFill/>
                    <a:ln>
                      <a:noFill/>
                    </a:ln>
                  </pic:spPr>
                </pic:pic>
              </a:graphicData>
            </a:graphic>
          </wp:inline>
        </w:drawing>
      </w:r>
    </w:p>
    <w:p w14:paraId="3E2FCA48" w14:textId="77777777" w:rsidR="0059136C" w:rsidRPr="00516751" w:rsidRDefault="005932CF" w:rsidP="0059136C">
      <w:pPr>
        <w:rPr>
          <w:rFonts w:ascii="Times New Roman" w:hAnsi="Times New Roman" w:cs="Times New Roman"/>
        </w:rPr>
      </w:pPr>
      <w:r w:rsidRPr="003A115A">
        <w:rPr>
          <w:rFonts w:ascii="Times New Roman" w:hAnsi="Times New Roman" w:cs="Times New Roman"/>
          <w:noProof/>
          <w:lang w:val="en-US"/>
        </w:rPr>
        <w:lastRenderedPageBreak/>
        <w:drawing>
          <wp:inline distT="0" distB="0" distL="0" distR="0" wp14:anchorId="7270408B" wp14:editId="57690244">
            <wp:extent cx="5934075" cy="7686675"/>
            <wp:effectExtent l="0" t="0" r="9525" b="9525"/>
            <wp:docPr id="2" name="Picture 2" descr="43F680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43F680DF"/>
                    <pic:cNvPicPr>
                      <a:picLocks noChangeAspect="1" noChangeArrowheads="1"/>
                    </pic:cNvPicPr>
                  </pic:nvPicPr>
                  <pic:blipFill>
                    <a:blip r:embed="rId15" cstate="email">
                      <a:extLst>
                        <a:ext uri="{28A0092B-C50C-407E-A947-70E740481C1C}">
                          <a14:useLocalDpi xmlns:a14="http://schemas.microsoft.com/office/drawing/2010/main" val="0"/>
                        </a:ext>
                      </a:extLst>
                    </a:blip>
                    <a:srcRect/>
                    <a:stretch>
                      <a:fillRect/>
                    </a:stretch>
                  </pic:blipFill>
                  <pic:spPr bwMode="auto">
                    <a:xfrm>
                      <a:off x="0" y="0"/>
                      <a:ext cx="5934075" cy="7686675"/>
                    </a:xfrm>
                    <a:prstGeom prst="rect">
                      <a:avLst/>
                    </a:prstGeom>
                    <a:noFill/>
                    <a:ln>
                      <a:noFill/>
                    </a:ln>
                  </pic:spPr>
                </pic:pic>
              </a:graphicData>
            </a:graphic>
          </wp:inline>
        </w:drawing>
      </w:r>
    </w:p>
    <w:p w14:paraId="4A6FFB48" w14:textId="77777777" w:rsidR="0059136C" w:rsidRPr="00516751" w:rsidRDefault="0059136C" w:rsidP="0059136C">
      <w:pPr>
        <w:rPr>
          <w:rFonts w:ascii="Times New Roman" w:hAnsi="Times New Roman" w:cs="Times New Roman"/>
        </w:rPr>
      </w:pPr>
    </w:p>
    <w:p w14:paraId="4507CBCD" w14:textId="77777777" w:rsidR="0059136C" w:rsidRPr="00516751" w:rsidRDefault="005932CF" w:rsidP="0059136C">
      <w:pPr>
        <w:rPr>
          <w:rFonts w:ascii="Times New Roman" w:hAnsi="Times New Roman" w:cs="Times New Roman"/>
        </w:rPr>
      </w:pPr>
      <w:r w:rsidRPr="003A115A">
        <w:rPr>
          <w:rFonts w:ascii="Times New Roman" w:hAnsi="Times New Roman" w:cs="Times New Roman"/>
          <w:noProof/>
          <w:lang w:val="en-US"/>
        </w:rPr>
        <w:lastRenderedPageBreak/>
        <w:drawing>
          <wp:inline distT="0" distB="0" distL="0" distR="0" wp14:anchorId="7288C896" wp14:editId="04841330">
            <wp:extent cx="5934075" cy="7696200"/>
            <wp:effectExtent l="0" t="0" r="9525" b="0"/>
            <wp:docPr id="3" name="Picture 3" descr="ADEC9D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DEC9D45"/>
                    <pic:cNvPicPr>
                      <a:picLocks noChangeAspect="1" noChangeArrowheads="1"/>
                    </pic:cNvPicPr>
                  </pic:nvPicPr>
                  <pic:blipFill>
                    <a:blip r:embed="rId16" cstate="email">
                      <a:extLst>
                        <a:ext uri="{28A0092B-C50C-407E-A947-70E740481C1C}">
                          <a14:useLocalDpi xmlns:a14="http://schemas.microsoft.com/office/drawing/2010/main" val="0"/>
                        </a:ext>
                      </a:extLst>
                    </a:blip>
                    <a:srcRect/>
                    <a:stretch>
                      <a:fillRect/>
                    </a:stretch>
                  </pic:blipFill>
                  <pic:spPr bwMode="auto">
                    <a:xfrm>
                      <a:off x="0" y="0"/>
                      <a:ext cx="5934075" cy="7696200"/>
                    </a:xfrm>
                    <a:prstGeom prst="rect">
                      <a:avLst/>
                    </a:prstGeom>
                    <a:noFill/>
                    <a:ln>
                      <a:noFill/>
                    </a:ln>
                  </pic:spPr>
                </pic:pic>
              </a:graphicData>
            </a:graphic>
          </wp:inline>
        </w:drawing>
      </w:r>
    </w:p>
    <w:p w14:paraId="57225EB9" w14:textId="77777777" w:rsidR="0059136C" w:rsidRPr="00516751" w:rsidRDefault="0059136C" w:rsidP="0059136C">
      <w:pPr>
        <w:rPr>
          <w:rFonts w:ascii="Times New Roman" w:hAnsi="Times New Roman" w:cs="Times New Roman"/>
        </w:rPr>
      </w:pPr>
    </w:p>
    <w:p w14:paraId="6FBBA443" w14:textId="291F8614" w:rsidR="0059136C" w:rsidRPr="00516751" w:rsidRDefault="005932CF" w:rsidP="0059136C">
      <w:pPr>
        <w:rPr>
          <w:rFonts w:ascii="Times New Roman" w:hAnsi="Times New Roman" w:cs="Times New Roman"/>
        </w:rPr>
      </w:pPr>
      <w:r w:rsidRPr="003A115A">
        <w:rPr>
          <w:rFonts w:ascii="Times New Roman" w:hAnsi="Times New Roman" w:cs="Times New Roman"/>
          <w:noProof/>
          <w:lang w:val="en-US"/>
        </w:rPr>
        <w:lastRenderedPageBreak/>
        <w:drawing>
          <wp:inline distT="0" distB="0" distL="0" distR="0" wp14:anchorId="59E0D31B" wp14:editId="210F9544">
            <wp:extent cx="5934075" cy="7686675"/>
            <wp:effectExtent l="0" t="0" r="9525" b="9525"/>
            <wp:docPr id="4" name="Picture 4" descr="73EA049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73EA049B"/>
                    <pic:cNvPicPr>
                      <a:picLocks noChangeAspect="1" noChangeArrowheads="1"/>
                    </pic:cNvPicPr>
                  </pic:nvPicPr>
                  <pic:blipFill>
                    <a:blip r:embed="rId17" cstate="email">
                      <a:extLst>
                        <a:ext uri="{28A0092B-C50C-407E-A947-70E740481C1C}">
                          <a14:useLocalDpi xmlns:a14="http://schemas.microsoft.com/office/drawing/2010/main" val="0"/>
                        </a:ext>
                      </a:extLst>
                    </a:blip>
                    <a:srcRect/>
                    <a:stretch>
                      <a:fillRect/>
                    </a:stretch>
                  </pic:blipFill>
                  <pic:spPr bwMode="auto">
                    <a:xfrm>
                      <a:off x="0" y="0"/>
                      <a:ext cx="5934075" cy="7686675"/>
                    </a:xfrm>
                    <a:prstGeom prst="rect">
                      <a:avLst/>
                    </a:prstGeom>
                    <a:noFill/>
                    <a:ln>
                      <a:noFill/>
                    </a:ln>
                  </pic:spPr>
                </pic:pic>
              </a:graphicData>
            </a:graphic>
          </wp:inline>
        </w:drawing>
      </w:r>
    </w:p>
    <w:p w14:paraId="7C612C72" w14:textId="77777777" w:rsidR="0059136C" w:rsidRPr="00516751" w:rsidRDefault="0059136C" w:rsidP="0059136C">
      <w:pPr>
        <w:rPr>
          <w:rFonts w:ascii="Times New Roman" w:hAnsi="Times New Roman" w:cs="Times New Roman"/>
        </w:rPr>
      </w:pPr>
      <w:bookmarkStart w:id="20" w:name="_GoBack"/>
      <w:bookmarkEnd w:id="20"/>
    </w:p>
    <w:sectPr w:rsidR="0059136C" w:rsidRPr="00516751" w:rsidSect="00B8512C">
      <w:pgSz w:w="12240" w:h="15840"/>
      <w:pgMar w:top="1440" w:right="1440" w:bottom="126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1334C6" w14:textId="77777777" w:rsidR="000F5A5F" w:rsidRDefault="000F5A5F" w:rsidP="006159C6">
      <w:pPr>
        <w:spacing w:after="0" w:line="240" w:lineRule="auto"/>
      </w:pPr>
      <w:r>
        <w:separator/>
      </w:r>
    </w:p>
  </w:endnote>
  <w:endnote w:type="continuationSeparator" w:id="0">
    <w:p w14:paraId="244E16AE" w14:textId="77777777" w:rsidR="000F5A5F" w:rsidRDefault="000F5A5F" w:rsidP="006159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Bold">
    <w:panose1 w:val="020B0704020202020204"/>
    <w:charset w:val="00"/>
    <w:family w:val="auto"/>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36760233"/>
      <w:docPartObj>
        <w:docPartGallery w:val="Page Numbers (Bottom of Page)"/>
        <w:docPartUnique/>
      </w:docPartObj>
    </w:sdtPr>
    <w:sdtEndPr>
      <w:rPr>
        <w:noProof/>
      </w:rPr>
    </w:sdtEndPr>
    <w:sdtContent>
      <w:p w14:paraId="27162146" w14:textId="09FD2902" w:rsidR="00B8512C" w:rsidRDefault="00B8512C">
        <w:pPr>
          <w:pStyle w:val="Footer"/>
          <w:jc w:val="right"/>
        </w:pPr>
        <w:r>
          <w:fldChar w:fldCharType="begin"/>
        </w:r>
        <w:r>
          <w:instrText xml:space="preserve"> PAGE   \* MERGEFORMAT </w:instrText>
        </w:r>
        <w:r>
          <w:fldChar w:fldCharType="separate"/>
        </w:r>
        <w:r w:rsidR="006F6664">
          <w:rPr>
            <w:noProof/>
          </w:rPr>
          <w:t>40</w:t>
        </w:r>
        <w:r>
          <w:rPr>
            <w:noProof/>
          </w:rPr>
          <w:fldChar w:fldCharType="end"/>
        </w:r>
      </w:p>
    </w:sdtContent>
  </w:sdt>
  <w:p w14:paraId="2A4498EC" w14:textId="77777777" w:rsidR="00B8512C" w:rsidRDefault="00B8512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B0D872" w14:textId="77777777" w:rsidR="000F5A5F" w:rsidRDefault="000F5A5F" w:rsidP="006159C6">
      <w:pPr>
        <w:spacing w:after="0" w:line="240" w:lineRule="auto"/>
      </w:pPr>
      <w:r>
        <w:separator/>
      </w:r>
    </w:p>
  </w:footnote>
  <w:footnote w:type="continuationSeparator" w:id="0">
    <w:p w14:paraId="7D96DC39" w14:textId="77777777" w:rsidR="000F5A5F" w:rsidRDefault="000F5A5F" w:rsidP="006159C6">
      <w:pPr>
        <w:spacing w:after="0" w:line="240" w:lineRule="auto"/>
      </w:pPr>
      <w:r>
        <w:continuationSeparator/>
      </w:r>
    </w:p>
  </w:footnote>
  <w:footnote w:id="1">
    <w:p w14:paraId="648B8D7B" w14:textId="169E0266" w:rsidR="00B8512C" w:rsidRPr="00F51E04" w:rsidDel="00FA7CCD" w:rsidRDefault="00B8512C">
      <w:pPr>
        <w:pStyle w:val="FootnoteText"/>
        <w:rPr>
          <w:del w:id="6" w:author="IRC User" w:date="2017-04-24T12:24:00Z"/>
          <w:lang w:val="en-US"/>
        </w:rPr>
      </w:pPr>
    </w:p>
  </w:footnote>
  <w:footnote w:id="2">
    <w:p w14:paraId="58BF86EB" w14:textId="77777777" w:rsidR="00B8512C" w:rsidRPr="002B2AEA" w:rsidDel="00FA7CCD" w:rsidRDefault="00B8512C" w:rsidP="00AF5015">
      <w:pPr>
        <w:pStyle w:val="FootnoteText"/>
        <w:ind w:left="0" w:firstLine="0"/>
        <w:rPr>
          <w:del w:id="7" w:author="IRC User" w:date="2017-04-24T12:24:00Z"/>
        </w:rPr>
      </w:pPr>
    </w:p>
  </w:footnote>
  <w:footnote w:id="3">
    <w:p w14:paraId="46A7BA0A" w14:textId="77777777" w:rsidR="00B8512C" w:rsidRDefault="00B8512C">
      <w:r>
        <w:t>3.</w:t>
      </w:r>
      <w:r>
        <w:rPr>
          <w:rFonts w:ascii="Times New Roman" w:hAnsi="Times New Roman" w:cs="Times New Roman"/>
          <w:sz w:val="20"/>
          <w:szCs w:val="20"/>
          <w:lang w:bidi="en-US"/>
        </w:rPr>
        <w:t xml:space="preserve"> </w:t>
      </w:r>
      <w:r w:rsidRPr="00226CA4">
        <w:rPr>
          <w:sz w:val="18"/>
          <w:szCs w:val="18"/>
        </w:rPr>
        <w:t xml:space="preserve">Preparing Farmer Groups to Engage Successfully with Markets: A </w:t>
      </w:r>
      <w:r>
        <w:rPr>
          <w:sz w:val="18"/>
          <w:szCs w:val="18"/>
        </w:rPr>
        <w:t>F</w:t>
      </w:r>
      <w:r w:rsidRPr="00226CA4">
        <w:rPr>
          <w:sz w:val="18"/>
          <w:szCs w:val="18"/>
        </w:rPr>
        <w:t xml:space="preserve">ield </w:t>
      </w:r>
      <w:r>
        <w:rPr>
          <w:sz w:val="18"/>
          <w:szCs w:val="18"/>
        </w:rPr>
        <w:t>G</w:t>
      </w:r>
      <w:r w:rsidRPr="00226CA4">
        <w:rPr>
          <w:sz w:val="18"/>
          <w:szCs w:val="18"/>
        </w:rPr>
        <w:t xml:space="preserve">uide for </w:t>
      </w:r>
      <w:r>
        <w:rPr>
          <w:sz w:val="18"/>
          <w:szCs w:val="18"/>
        </w:rPr>
        <w:t>Five</w:t>
      </w:r>
      <w:r w:rsidRPr="00226CA4">
        <w:rPr>
          <w:sz w:val="18"/>
          <w:szCs w:val="18"/>
        </w:rPr>
        <w:t xml:space="preserve"> Key Skill Sets, </w:t>
      </w:r>
      <w:r>
        <w:rPr>
          <w:sz w:val="18"/>
          <w:szCs w:val="18"/>
        </w:rPr>
        <w:t xml:space="preserve">CRS, </w:t>
      </w:r>
      <w:r w:rsidRPr="00226CA4">
        <w:rPr>
          <w:sz w:val="18"/>
          <w:szCs w:val="18"/>
        </w:rPr>
        <w:t>July 2007</w:t>
      </w:r>
    </w:p>
    <w:p w14:paraId="2B98F537" w14:textId="77777777" w:rsidR="00B8512C" w:rsidRPr="00161CDD" w:rsidRDefault="00B8512C" w:rsidP="00AF5015">
      <w:pPr>
        <w:pStyle w:val="FootnoteText"/>
        <w:ind w:left="0" w:firstLine="0"/>
      </w:pPr>
    </w:p>
  </w:footnote>
  <w:footnote w:id="4">
    <w:p w14:paraId="260401D2" w14:textId="77777777" w:rsidR="00B8512C" w:rsidRDefault="00B8512C"/>
    <w:p w14:paraId="02C689AB" w14:textId="77777777" w:rsidR="00B8512C" w:rsidRPr="00A5354E" w:rsidRDefault="00B8512C" w:rsidP="004C042F">
      <w:pPr>
        <w:pStyle w:val="FootnoteText"/>
        <w:ind w:left="0" w:firstLine="0"/>
      </w:pPr>
    </w:p>
  </w:footnote>
  <w:footnote w:id="5">
    <w:p w14:paraId="159C1753" w14:textId="77777777" w:rsidR="00B8512C" w:rsidRPr="00D27F7D" w:rsidRDefault="00B8512C" w:rsidP="003D39D6">
      <w:pPr>
        <w:pStyle w:val="FootnoteText"/>
        <w:ind w:left="142" w:hanging="142"/>
      </w:pPr>
      <w:r w:rsidRPr="00D27F7D">
        <w:rPr>
          <w:rStyle w:val="FootnoteReference"/>
        </w:rPr>
        <w:footnoteRef/>
      </w:r>
      <w:r w:rsidRPr="00D27F7D">
        <w:t xml:space="preserve"> </w:t>
      </w:r>
      <w:r w:rsidRPr="00D27F7D">
        <w:tab/>
        <w:t>This plan will cover the financial period between the interim report and the next report</w:t>
      </w:r>
      <w:r w:rsidRPr="00D27F7D">
        <w:rPr>
          <w:b/>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7B279C" w14:textId="77777777" w:rsidR="00B8512C" w:rsidRDefault="00B8512C" w:rsidP="00BF3CA9">
    <w:pPr>
      <w:jc w:val="center"/>
      <w:rPr>
        <w:rFonts w:ascii="Times New Roman" w:hAnsi="Times New Roman" w:cs="Times New Roman"/>
      </w:rPr>
    </w:pPr>
    <w:r>
      <w:rPr>
        <w:rFonts w:ascii="Times New Roman" w:hAnsi="Times New Roman" w:cs="Times New Roman"/>
      </w:rPr>
      <w:t>DCI-FOOD/2015/369 284</w:t>
    </w:r>
    <w:r w:rsidRPr="00B45385">
      <w:rPr>
        <w:rFonts w:ascii="Times New Roman" w:hAnsi="Times New Roman" w:cs="Times New Roman"/>
        <w:b/>
      </w:rPr>
      <w:t xml:space="preserve"> </w:t>
    </w:r>
    <w:r>
      <w:rPr>
        <w:rFonts w:ascii="Times New Roman" w:hAnsi="Times New Roman" w:cs="Times New Roman"/>
        <w:b/>
      </w:rPr>
      <w:t xml:space="preserve">                                        </w:t>
    </w:r>
    <w:r w:rsidRPr="008A3671">
      <w:rPr>
        <w:rFonts w:ascii="Times New Roman" w:hAnsi="Times New Roman" w:cs="Times New Roman"/>
      </w:rPr>
      <w:t>25</w:t>
    </w:r>
    <w:r w:rsidRPr="008A3671">
      <w:rPr>
        <w:rFonts w:ascii="Times New Roman" w:hAnsi="Times New Roman" w:cs="Times New Roman"/>
        <w:vertAlign w:val="superscript"/>
      </w:rPr>
      <w:t>th</w:t>
    </w:r>
    <w:r w:rsidRPr="008A3671">
      <w:rPr>
        <w:rFonts w:ascii="Times New Roman" w:hAnsi="Times New Roman" w:cs="Times New Roman"/>
      </w:rPr>
      <w:t xml:space="preserve"> </w:t>
    </w:r>
    <w:r>
      <w:rPr>
        <w:rFonts w:ascii="Times New Roman" w:hAnsi="Times New Roman" w:cs="Times New Roman"/>
      </w:rPr>
      <w:t xml:space="preserve">December, 2015 - </w:t>
    </w:r>
    <w:r w:rsidRPr="008A3671">
      <w:rPr>
        <w:rFonts w:ascii="Times New Roman" w:hAnsi="Times New Roman" w:cs="Times New Roman"/>
      </w:rPr>
      <w:t>24th December, 2016</w:t>
    </w:r>
  </w:p>
  <w:p w14:paraId="61AB9397" w14:textId="4195B149" w:rsidR="00B8512C" w:rsidRDefault="00B8512C" w:rsidP="00473FF5">
    <w:pPr>
      <w:tabs>
        <w:tab w:val="left" w:pos="555"/>
        <w:tab w:val="left" w:pos="6720"/>
      </w:tabs>
    </w:pPr>
    <w:r>
      <w:rPr>
        <w:rFonts w:ascii="Times New Roman" w:hAnsi="Times New Roman" w:cs="Times New Roman"/>
        <w:b/>
        <w:noProof/>
        <w:lang w:val="en-US"/>
      </w:rPr>
      <mc:AlternateContent>
        <mc:Choice Requires="wps">
          <w:drawing>
            <wp:anchor distT="0" distB="0" distL="114300" distR="114300" simplePos="0" relativeHeight="251662336" behindDoc="0" locked="0" layoutInCell="1" allowOverlap="1" wp14:anchorId="3DAF0FA4" wp14:editId="045C12C0">
              <wp:simplePos x="0" y="0"/>
              <wp:positionH relativeFrom="column">
                <wp:posOffset>4961255</wp:posOffset>
              </wp:positionH>
              <wp:positionV relativeFrom="paragraph">
                <wp:posOffset>10795</wp:posOffset>
              </wp:positionV>
              <wp:extent cx="897890" cy="585470"/>
              <wp:effectExtent l="0" t="0" r="0" b="5080"/>
              <wp:wrapNone/>
              <wp:docPr id="8"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7890" cy="5854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006E0DE" w14:textId="77777777" w:rsidR="00B8512C" w:rsidRDefault="00B8512C"/>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DAF0FA4" id="_x0000_t202" coordsize="21600,21600" o:spt="202" path="m,l,21600r21600,l21600,xe">
              <v:stroke joinstyle="miter"/>
              <v:path gradientshapeok="t" o:connecttype="rect"/>
            </v:shapetype>
            <v:shape id="Text Box 1" o:spid="_x0000_s1026" type="#_x0000_t202" style="position:absolute;margin-left:390.65pt;margin-top:.85pt;width:70.7pt;height:46.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" stroked="f">
              <v:textbox>
                <w:txbxContent>
                  <w:p w14:paraId="1006E0DE" w14:textId="77777777" w:rsidR="00B8512C" w:rsidRDefault="00B8512C"/>
                </w:txbxContent>
              </v:textbox>
            </v:shape>
          </w:pict>
        </mc:Fallback>
      </mc:AlternateContent>
    </w:r>
    <w:r>
      <w:rPr>
        <w:rFonts w:ascii="Times New Roman" w:hAnsi="Times New Roman" w:cs="Times New Roman"/>
        <w:b/>
      </w:rPr>
      <w:tab/>
    </w:r>
    <w:r>
      <w:rPr>
        <w:rFonts w:ascii="Times New Roman" w:hAnsi="Times New Roman" w:cs="Times New Roman"/>
        <w:b/>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22C541" w14:textId="413DED8C" w:rsidR="00B8512C" w:rsidRDefault="00B8512C" w:rsidP="00473FF5">
    <w:pPr>
      <w:pStyle w:val="Header"/>
      <w:tabs>
        <w:tab w:val="clear" w:pos="4680"/>
        <w:tab w:val="clear" w:pos="9360"/>
        <w:tab w:val="left" w:pos="7560"/>
      </w:tabs>
    </w:pPr>
    <w:r>
      <w:rPr>
        <w:noProof/>
        <w:lang w:val="en-US"/>
      </w:rPr>
      <w:drawing>
        <wp:inline distT="0" distB="0" distL="0" distR="0" wp14:anchorId="10E6C415" wp14:editId="717C1BA8">
          <wp:extent cx="1847215" cy="951230"/>
          <wp:effectExtent l="0" t="0" r="635" b="127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47215" cy="951230"/>
                  </a:xfrm>
                  <a:prstGeom prst="rect">
                    <a:avLst/>
                  </a:prstGeom>
                  <a:noFill/>
                </pic:spPr>
              </pic:pic>
            </a:graphicData>
          </a:graphic>
        </wp:inline>
      </w:drawing>
    </w:r>
    <w:r>
      <w:tab/>
    </w:r>
    <w:r>
      <w:tab/>
    </w:r>
    <w:r>
      <w:rPr>
        <w:noProof/>
        <w:lang w:val="en-US"/>
      </w:rPr>
      <w:drawing>
        <wp:inline distT="0" distB="0" distL="0" distR="0" wp14:anchorId="68F436E3" wp14:editId="2E7F628B">
          <wp:extent cx="786765" cy="848766"/>
          <wp:effectExtent l="0" t="0" r="0" b="889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87579" cy="849644"/>
                  </a:xfrm>
                  <a:prstGeom prst="rect">
                    <a:avLst/>
                  </a:prstGeom>
                  <a:noFill/>
                </pic:spPr>
              </pic:pic>
            </a:graphicData>
          </a:graphic>
        </wp:inline>
      </w:drawing>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A96114"/>
    <w:multiLevelType w:val="hybridMultilevel"/>
    <w:tmpl w:val="0218C8B8"/>
    <w:lvl w:ilvl="0" w:tplc="D958C50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8A0913"/>
    <w:multiLevelType w:val="hybridMultilevel"/>
    <w:tmpl w:val="8152870A"/>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10070E9E"/>
    <w:multiLevelType w:val="hybridMultilevel"/>
    <w:tmpl w:val="D2D6DC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01F1EEB"/>
    <w:multiLevelType w:val="multilevel"/>
    <w:tmpl w:val="DF5ECDD6"/>
    <w:lvl w:ilvl="0">
      <w:start w:val="3"/>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4BC1D3B"/>
    <w:multiLevelType w:val="hybridMultilevel"/>
    <w:tmpl w:val="2E8861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DE2598"/>
    <w:multiLevelType w:val="hybridMultilevel"/>
    <w:tmpl w:val="D76E0F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B9F4EF1"/>
    <w:multiLevelType w:val="hybridMultilevel"/>
    <w:tmpl w:val="45C86126"/>
    <w:lvl w:ilvl="0" w:tplc="6A4C811E">
      <w:start w:val="1"/>
      <w:numFmt w:val="bullet"/>
      <w:lvlText w:val=""/>
      <w:lvlJc w:val="left"/>
      <w:pPr>
        <w:tabs>
          <w:tab w:val="num" w:pos="360"/>
        </w:tabs>
        <w:ind w:left="360" w:hanging="360"/>
      </w:pPr>
      <w:rPr>
        <w:rFonts w:ascii="Symbol" w:hAnsi="Symbol" w:hint="default"/>
      </w:rPr>
    </w:lvl>
    <w:lvl w:ilvl="1" w:tplc="FEE2E998" w:tentative="1">
      <w:start w:val="1"/>
      <w:numFmt w:val="bullet"/>
      <w:lvlText w:val="o"/>
      <w:lvlJc w:val="left"/>
      <w:pPr>
        <w:tabs>
          <w:tab w:val="num" w:pos="1080"/>
        </w:tabs>
        <w:ind w:left="1080" w:hanging="360"/>
      </w:pPr>
      <w:rPr>
        <w:rFonts w:ascii="Courier New" w:hAnsi="Courier New" w:cs="Courier New" w:hint="default"/>
      </w:rPr>
    </w:lvl>
    <w:lvl w:ilvl="2" w:tplc="10D4D18C" w:tentative="1">
      <w:start w:val="1"/>
      <w:numFmt w:val="bullet"/>
      <w:lvlText w:val=""/>
      <w:lvlJc w:val="left"/>
      <w:pPr>
        <w:tabs>
          <w:tab w:val="num" w:pos="1800"/>
        </w:tabs>
        <w:ind w:left="1800" w:hanging="360"/>
      </w:pPr>
      <w:rPr>
        <w:rFonts w:ascii="Wingdings" w:hAnsi="Wingdings" w:hint="default"/>
      </w:rPr>
    </w:lvl>
    <w:lvl w:ilvl="3" w:tplc="7EFAE118" w:tentative="1">
      <w:start w:val="1"/>
      <w:numFmt w:val="bullet"/>
      <w:lvlText w:val=""/>
      <w:lvlJc w:val="left"/>
      <w:pPr>
        <w:tabs>
          <w:tab w:val="num" w:pos="2520"/>
        </w:tabs>
        <w:ind w:left="2520" w:hanging="360"/>
      </w:pPr>
      <w:rPr>
        <w:rFonts w:ascii="Symbol" w:hAnsi="Symbol" w:hint="default"/>
      </w:rPr>
    </w:lvl>
    <w:lvl w:ilvl="4" w:tplc="19B6C5C4" w:tentative="1">
      <w:start w:val="1"/>
      <w:numFmt w:val="bullet"/>
      <w:lvlText w:val="o"/>
      <w:lvlJc w:val="left"/>
      <w:pPr>
        <w:tabs>
          <w:tab w:val="num" w:pos="3240"/>
        </w:tabs>
        <w:ind w:left="3240" w:hanging="360"/>
      </w:pPr>
      <w:rPr>
        <w:rFonts w:ascii="Courier New" w:hAnsi="Courier New" w:cs="Courier New" w:hint="default"/>
      </w:rPr>
    </w:lvl>
    <w:lvl w:ilvl="5" w:tplc="620CFA62" w:tentative="1">
      <w:start w:val="1"/>
      <w:numFmt w:val="bullet"/>
      <w:lvlText w:val=""/>
      <w:lvlJc w:val="left"/>
      <w:pPr>
        <w:tabs>
          <w:tab w:val="num" w:pos="3960"/>
        </w:tabs>
        <w:ind w:left="3960" w:hanging="360"/>
      </w:pPr>
      <w:rPr>
        <w:rFonts w:ascii="Wingdings" w:hAnsi="Wingdings" w:hint="default"/>
      </w:rPr>
    </w:lvl>
    <w:lvl w:ilvl="6" w:tplc="26144D56" w:tentative="1">
      <w:start w:val="1"/>
      <w:numFmt w:val="bullet"/>
      <w:lvlText w:val=""/>
      <w:lvlJc w:val="left"/>
      <w:pPr>
        <w:tabs>
          <w:tab w:val="num" w:pos="4680"/>
        </w:tabs>
        <w:ind w:left="4680" w:hanging="360"/>
      </w:pPr>
      <w:rPr>
        <w:rFonts w:ascii="Symbol" w:hAnsi="Symbol" w:hint="default"/>
      </w:rPr>
    </w:lvl>
    <w:lvl w:ilvl="7" w:tplc="35CAE9E0" w:tentative="1">
      <w:start w:val="1"/>
      <w:numFmt w:val="bullet"/>
      <w:lvlText w:val="o"/>
      <w:lvlJc w:val="left"/>
      <w:pPr>
        <w:tabs>
          <w:tab w:val="num" w:pos="5400"/>
        </w:tabs>
        <w:ind w:left="5400" w:hanging="360"/>
      </w:pPr>
      <w:rPr>
        <w:rFonts w:ascii="Courier New" w:hAnsi="Courier New" w:cs="Courier New" w:hint="default"/>
      </w:rPr>
    </w:lvl>
    <w:lvl w:ilvl="8" w:tplc="FC62EBE2"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1DBA1F03"/>
    <w:multiLevelType w:val="hybridMultilevel"/>
    <w:tmpl w:val="F82C60D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1E414F48"/>
    <w:multiLevelType w:val="hybridMultilevel"/>
    <w:tmpl w:val="529225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E920BCE"/>
    <w:multiLevelType w:val="hybridMultilevel"/>
    <w:tmpl w:val="4502B73A"/>
    <w:lvl w:ilvl="0" w:tplc="D958C50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C70227"/>
    <w:multiLevelType w:val="hybridMultilevel"/>
    <w:tmpl w:val="B5EE210A"/>
    <w:lvl w:ilvl="0" w:tplc="11DED7B4">
      <w:start w:val="1"/>
      <w:numFmt w:val="decimal"/>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5852965"/>
    <w:multiLevelType w:val="hybridMultilevel"/>
    <w:tmpl w:val="A5C0481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299E5957"/>
    <w:multiLevelType w:val="hybridMultilevel"/>
    <w:tmpl w:val="1ED4F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0663B8"/>
    <w:multiLevelType w:val="hybridMultilevel"/>
    <w:tmpl w:val="E7845B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AAB206F"/>
    <w:multiLevelType w:val="hybridMultilevel"/>
    <w:tmpl w:val="F02C65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2C741B9A"/>
    <w:multiLevelType w:val="hybridMultilevel"/>
    <w:tmpl w:val="42E475CA"/>
    <w:lvl w:ilvl="0" w:tplc="D958C50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C8B0963"/>
    <w:multiLevelType w:val="hybridMultilevel"/>
    <w:tmpl w:val="AA04F8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5B21BAC"/>
    <w:multiLevelType w:val="hybridMultilevel"/>
    <w:tmpl w:val="30CED0CE"/>
    <w:lvl w:ilvl="0" w:tplc="8F541A0A">
      <w:start w:val="1"/>
      <w:numFmt w:val="decimal"/>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95A7CBA"/>
    <w:multiLevelType w:val="hybridMultilevel"/>
    <w:tmpl w:val="67C0ADEA"/>
    <w:lvl w:ilvl="0" w:tplc="04090001">
      <w:start w:val="1"/>
      <w:numFmt w:val="bullet"/>
      <w:lvlText w:val=""/>
      <w:lvlJc w:val="left"/>
      <w:pPr>
        <w:ind w:left="953" w:hanging="360"/>
      </w:pPr>
      <w:rPr>
        <w:rFonts w:ascii="Symbol" w:hAnsi="Symbol" w:hint="default"/>
      </w:rPr>
    </w:lvl>
    <w:lvl w:ilvl="1" w:tplc="04090003" w:tentative="1">
      <w:start w:val="1"/>
      <w:numFmt w:val="bullet"/>
      <w:lvlText w:val="o"/>
      <w:lvlJc w:val="left"/>
      <w:pPr>
        <w:ind w:left="1673" w:hanging="360"/>
      </w:pPr>
      <w:rPr>
        <w:rFonts w:ascii="Courier New" w:hAnsi="Courier New" w:cs="Courier New" w:hint="default"/>
      </w:rPr>
    </w:lvl>
    <w:lvl w:ilvl="2" w:tplc="04090005" w:tentative="1">
      <w:start w:val="1"/>
      <w:numFmt w:val="bullet"/>
      <w:lvlText w:val=""/>
      <w:lvlJc w:val="left"/>
      <w:pPr>
        <w:ind w:left="2393" w:hanging="360"/>
      </w:pPr>
      <w:rPr>
        <w:rFonts w:ascii="Wingdings" w:hAnsi="Wingdings" w:hint="default"/>
      </w:rPr>
    </w:lvl>
    <w:lvl w:ilvl="3" w:tplc="04090001" w:tentative="1">
      <w:start w:val="1"/>
      <w:numFmt w:val="bullet"/>
      <w:lvlText w:val=""/>
      <w:lvlJc w:val="left"/>
      <w:pPr>
        <w:ind w:left="3113" w:hanging="360"/>
      </w:pPr>
      <w:rPr>
        <w:rFonts w:ascii="Symbol" w:hAnsi="Symbol" w:hint="default"/>
      </w:rPr>
    </w:lvl>
    <w:lvl w:ilvl="4" w:tplc="04090003" w:tentative="1">
      <w:start w:val="1"/>
      <w:numFmt w:val="bullet"/>
      <w:lvlText w:val="o"/>
      <w:lvlJc w:val="left"/>
      <w:pPr>
        <w:ind w:left="3833" w:hanging="360"/>
      </w:pPr>
      <w:rPr>
        <w:rFonts w:ascii="Courier New" w:hAnsi="Courier New" w:cs="Courier New" w:hint="default"/>
      </w:rPr>
    </w:lvl>
    <w:lvl w:ilvl="5" w:tplc="04090005" w:tentative="1">
      <w:start w:val="1"/>
      <w:numFmt w:val="bullet"/>
      <w:lvlText w:val=""/>
      <w:lvlJc w:val="left"/>
      <w:pPr>
        <w:ind w:left="4553" w:hanging="360"/>
      </w:pPr>
      <w:rPr>
        <w:rFonts w:ascii="Wingdings" w:hAnsi="Wingdings" w:hint="default"/>
      </w:rPr>
    </w:lvl>
    <w:lvl w:ilvl="6" w:tplc="04090001" w:tentative="1">
      <w:start w:val="1"/>
      <w:numFmt w:val="bullet"/>
      <w:lvlText w:val=""/>
      <w:lvlJc w:val="left"/>
      <w:pPr>
        <w:ind w:left="5273" w:hanging="360"/>
      </w:pPr>
      <w:rPr>
        <w:rFonts w:ascii="Symbol" w:hAnsi="Symbol" w:hint="default"/>
      </w:rPr>
    </w:lvl>
    <w:lvl w:ilvl="7" w:tplc="04090003" w:tentative="1">
      <w:start w:val="1"/>
      <w:numFmt w:val="bullet"/>
      <w:lvlText w:val="o"/>
      <w:lvlJc w:val="left"/>
      <w:pPr>
        <w:ind w:left="5993" w:hanging="360"/>
      </w:pPr>
      <w:rPr>
        <w:rFonts w:ascii="Courier New" w:hAnsi="Courier New" w:cs="Courier New" w:hint="default"/>
      </w:rPr>
    </w:lvl>
    <w:lvl w:ilvl="8" w:tplc="04090005" w:tentative="1">
      <w:start w:val="1"/>
      <w:numFmt w:val="bullet"/>
      <w:lvlText w:val=""/>
      <w:lvlJc w:val="left"/>
      <w:pPr>
        <w:ind w:left="6713" w:hanging="360"/>
      </w:pPr>
      <w:rPr>
        <w:rFonts w:ascii="Wingdings" w:hAnsi="Wingdings" w:hint="default"/>
      </w:rPr>
    </w:lvl>
  </w:abstractNum>
  <w:abstractNum w:abstractNumId="19" w15:restartNumberingAfterBreak="0">
    <w:nsid w:val="396C1D98"/>
    <w:multiLevelType w:val="hybridMultilevel"/>
    <w:tmpl w:val="BF8293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BCF419E"/>
    <w:multiLevelType w:val="hybridMultilevel"/>
    <w:tmpl w:val="0ACEC5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1C321AD"/>
    <w:multiLevelType w:val="hybridMultilevel"/>
    <w:tmpl w:val="E344534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4CB87849"/>
    <w:multiLevelType w:val="hybridMultilevel"/>
    <w:tmpl w:val="B52CCFB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6B38AD"/>
    <w:multiLevelType w:val="hybridMultilevel"/>
    <w:tmpl w:val="51C211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EC76E21"/>
    <w:multiLevelType w:val="multilevel"/>
    <w:tmpl w:val="B20046E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b/>
        <w:i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5" w15:restartNumberingAfterBreak="0">
    <w:nsid w:val="503F462C"/>
    <w:multiLevelType w:val="hybridMultilevel"/>
    <w:tmpl w:val="8ACC1B58"/>
    <w:lvl w:ilvl="0" w:tplc="D958C50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5393B0B"/>
    <w:multiLevelType w:val="hybridMultilevel"/>
    <w:tmpl w:val="E728703E"/>
    <w:lvl w:ilvl="0" w:tplc="7D221EE6">
      <w:start w:val="1"/>
      <w:numFmt w:val="decimal"/>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6780014"/>
    <w:multiLevelType w:val="hybridMultilevel"/>
    <w:tmpl w:val="7534E7D6"/>
    <w:lvl w:ilvl="0" w:tplc="0409000F">
      <w:start w:val="4"/>
      <w:numFmt w:val="decimal"/>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782515F"/>
    <w:multiLevelType w:val="hybridMultilevel"/>
    <w:tmpl w:val="ECE6B3C0"/>
    <w:lvl w:ilvl="0" w:tplc="D958C50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A0A701D"/>
    <w:multiLevelType w:val="hybridMultilevel"/>
    <w:tmpl w:val="91D2BDA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 w15:restartNumberingAfterBreak="0">
    <w:nsid w:val="5B603204"/>
    <w:multiLevelType w:val="multilevel"/>
    <w:tmpl w:val="C630B8E0"/>
    <w:lvl w:ilvl="0">
      <w:start w:val="3"/>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5D8E599E"/>
    <w:multiLevelType w:val="hybridMultilevel"/>
    <w:tmpl w:val="A69A0B22"/>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2" w15:restartNumberingAfterBreak="0">
    <w:nsid w:val="60781AC5"/>
    <w:multiLevelType w:val="hybridMultilevel"/>
    <w:tmpl w:val="485A03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60A6ADA"/>
    <w:multiLevelType w:val="multilevel"/>
    <w:tmpl w:val="08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7673363"/>
    <w:multiLevelType w:val="hybridMultilevel"/>
    <w:tmpl w:val="3DA0A53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5" w15:restartNumberingAfterBreak="0">
    <w:nsid w:val="67B71B42"/>
    <w:multiLevelType w:val="hybridMultilevel"/>
    <w:tmpl w:val="E9C23B44"/>
    <w:lvl w:ilvl="0" w:tplc="D958C50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8181C1D"/>
    <w:multiLevelType w:val="hybridMultilevel"/>
    <w:tmpl w:val="85E64DB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AA518A0"/>
    <w:multiLevelType w:val="hybridMultilevel"/>
    <w:tmpl w:val="2064EE6C"/>
    <w:lvl w:ilvl="0" w:tplc="26701DE4">
      <w:start w:val="1"/>
      <w:numFmt w:val="decimal"/>
      <w:lvlText w:val="%1."/>
      <w:lvlJc w:val="left"/>
      <w:pPr>
        <w:tabs>
          <w:tab w:val="num" w:pos="1080"/>
        </w:tabs>
        <w:ind w:left="1080" w:hanging="720"/>
      </w:pPr>
      <w:rPr>
        <w:rFonts w:hint="default"/>
      </w:rPr>
    </w:lvl>
    <w:lvl w:ilvl="1" w:tplc="009E0D50">
      <w:numFmt w:val="none"/>
      <w:lvlText w:val=""/>
      <w:lvlJc w:val="left"/>
      <w:pPr>
        <w:tabs>
          <w:tab w:val="num" w:pos="360"/>
        </w:tabs>
      </w:pPr>
    </w:lvl>
    <w:lvl w:ilvl="2" w:tplc="3966886C">
      <w:numFmt w:val="none"/>
      <w:lvlText w:val=""/>
      <w:lvlJc w:val="left"/>
      <w:pPr>
        <w:tabs>
          <w:tab w:val="num" w:pos="360"/>
        </w:tabs>
      </w:pPr>
    </w:lvl>
    <w:lvl w:ilvl="3" w:tplc="16E22BD0">
      <w:numFmt w:val="none"/>
      <w:lvlText w:val=""/>
      <w:lvlJc w:val="left"/>
      <w:pPr>
        <w:tabs>
          <w:tab w:val="num" w:pos="360"/>
        </w:tabs>
      </w:pPr>
    </w:lvl>
    <w:lvl w:ilvl="4" w:tplc="19F08400">
      <w:numFmt w:val="none"/>
      <w:lvlText w:val=""/>
      <w:lvlJc w:val="left"/>
      <w:pPr>
        <w:tabs>
          <w:tab w:val="num" w:pos="360"/>
        </w:tabs>
      </w:pPr>
    </w:lvl>
    <w:lvl w:ilvl="5" w:tplc="8D0A5B54">
      <w:numFmt w:val="none"/>
      <w:lvlText w:val=""/>
      <w:lvlJc w:val="left"/>
      <w:pPr>
        <w:tabs>
          <w:tab w:val="num" w:pos="360"/>
        </w:tabs>
      </w:pPr>
    </w:lvl>
    <w:lvl w:ilvl="6" w:tplc="0EA88CAC">
      <w:numFmt w:val="none"/>
      <w:lvlText w:val=""/>
      <w:lvlJc w:val="left"/>
      <w:pPr>
        <w:tabs>
          <w:tab w:val="num" w:pos="360"/>
        </w:tabs>
      </w:pPr>
    </w:lvl>
    <w:lvl w:ilvl="7" w:tplc="4B56B3CC">
      <w:numFmt w:val="none"/>
      <w:lvlText w:val=""/>
      <w:lvlJc w:val="left"/>
      <w:pPr>
        <w:tabs>
          <w:tab w:val="num" w:pos="360"/>
        </w:tabs>
      </w:pPr>
    </w:lvl>
    <w:lvl w:ilvl="8" w:tplc="2662EF34">
      <w:numFmt w:val="none"/>
      <w:lvlText w:val=""/>
      <w:lvlJc w:val="left"/>
      <w:pPr>
        <w:tabs>
          <w:tab w:val="num" w:pos="360"/>
        </w:tabs>
      </w:pPr>
    </w:lvl>
  </w:abstractNum>
  <w:abstractNum w:abstractNumId="38" w15:restartNumberingAfterBreak="0">
    <w:nsid w:val="6B3F0B9B"/>
    <w:multiLevelType w:val="hybridMultilevel"/>
    <w:tmpl w:val="CB0C0F16"/>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15:restartNumberingAfterBreak="0">
    <w:nsid w:val="710A697A"/>
    <w:multiLevelType w:val="hybridMultilevel"/>
    <w:tmpl w:val="9E78ED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5CF4D32"/>
    <w:multiLevelType w:val="hybridMultilevel"/>
    <w:tmpl w:val="58041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8FD476B"/>
    <w:multiLevelType w:val="hybridMultilevel"/>
    <w:tmpl w:val="7EBA1BB4"/>
    <w:lvl w:ilvl="0" w:tplc="A33CDCFE">
      <w:start w:val="1"/>
      <w:numFmt w:val="decimal"/>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9AE4BD8"/>
    <w:multiLevelType w:val="hybridMultilevel"/>
    <w:tmpl w:val="DD9411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DE178E7"/>
    <w:multiLevelType w:val="hybridMultilevel"/>
    <w:tmpl w:val="08A87998"/>
    <w:lvl w:ilvl="0" w:tplc="D958C50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F595B81"/>
    <w:multiLevelType w:val="hybridMultilevel"/>
    <w:tmpl w:val="27E6EB0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24"/>
  </w:num>
  <w:num w:numId="2">
    <w:abstractNumId w:val="5"/>
  </w:num>
  <w:num w:numId="3">
    <w:abstractNumId w:val="6"/>
  </w:num>
  <w:num w:numId="4">
    <w:abstractNumId w:val="37"/>
  </w:num>
  <w:num w:numId="5">
    <w:abstractNumId w:val="1"/>
  </w:num>
  <w:num w:numId="6">
    <w:abstractNumId w:val="14"/>
  </w:num>
  <w:num w:numId="7">
    <w:abstractNumId w:val="38"/>
  </w:num>
  <w:num w:numId="8">
    <w:abstractNumId w:val="12"/>
  </w:num>
  <w:num w:numId="9">
    <w:abstractNumId w:val="36"/>
  </w:num>
  <w:num w:numId="10">
    <w:abstractNumId w:val="22"/>
  </w:num>
  <w:num w:numId="11">
    <w:abstractNumId w:val="43"/>
  </w:num>
  <w:num w:numId="12">
    <w:abstractNumId w:val="0"/>
  </w:num>
  <w:num w:numId="13">
    <w:abstractNumId w:val="30"/>
  </w:num>
  <w:num w:numId="14">
    <w:abstractNumId w:val="3"/>
  </w:num>
  <w:num w:numId="15">
    <w:abstractNumId w:val="40"/>
  </w:num>
  <w:num w:numId="16">
    <w:abstractNumId w:val="4"/>
  </w:num>
  <w:num w:numId="17">
    <w:abstractNumId w:val="16"/>
  </w:num>
  <w:num w:numId="18">
    <w:abstractNumId w:val="32"/>
  </w:num>
  <w:num w:numId="19">
    <w:abstractNumId w:val="13"/>
  </w:num>
  <w:num w:numId="20">
    <w:abstractNumId w:val="18"/>
  </w:num>
  <w:num w:numId="21">
    <w:abstractNumId w:val="20"/>
  </w:num>
  <w:num w:numId="22">
    <w:abstractNumId w:val="10"/>
  </w:num>
  <w:num w:numId="23">
    <w:abstractNumId w:val="31"/>
  </w:num>
  <w:num w:numId="24">
    <w:abstractNumId w:val="2"/>
  </w:num>
  <w:num w:numId="25">
    <w:abstractNumId w:val="8"/>
  </w:num>
  <w:num w:numId="26">
    <w:abstractNumId w:val="27"/>
  </w:num>
  <w:num w:numId="27">
    <w:abstractNumId w:val="26"/>
  </w:num>
  <w:num w:numId="28">
    <w:abstractNumId w:val="17"/>
  </w:num>
  <w:num w:numId="29">
    <w:abstractNumId w:val="41"/>
  </w:num>
  <w:num w:numId="30">
    <w:abstractNumId w:val="25"/>
  </w:num>
  <w:num w:numId="31">
    <w:abstractNumId w:val="33"/>
  </w:num>
  <w:num w:numId="32">
    <w:abstractNumId w:val="28"/>
  </w:num>
  <w:num w:numId="33">
    <w:abstractNumId w:val="9"/>
  </w:num>
  <w:num w:numId="34">
    <w:abstractNumId w:val="15"/>
  </w:num>
  <w:num w:numId="35">
    <w:abstractNumId w:val="35"/>
  </w:num>
  <w:num w:numId="36">
    <w:abstractNumId w:val="42"/>
  </w:num>
  <w:num w:numId="37">
    <w:abstractNumId w:val="7"/>
  </w:num>
  <w:num w:numId="38">
    <w:abstractNumId w:val="34"/>
  </w:num>
  <w:num w:numId="39">
    <w:abstractNumId w:val="29"/>
  </w:num>
  <w:num w:numId="40">
    <w:abstractNumId w:val="11"/>
  </w:num>
  <w:num w:numId="41">
    <w:abstractNumId w:val="44"/>
  </w:num>
  <w:num w:numId="42">
    <w:abstractNumId w:val="21"/>
  </w:num>
  <w:num w:numId="43">
    <w:abstractNumId w:val="19"/>
  </w:num>
  <w:num w:numId="44">
    <w:abstractNumId w:val="39"/>
  </w:num>
  <w:num w:numId="45">
    <w:abstractNumId w:val="2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IRC User">
    <w15:presenceInfo w15:providerId="AD" w15:userId="S-1-5-21-3626824722-1813809540-2582804974-119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stylePaneSortMethod w:val="00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CC1C77"/>
    <w:rsid w:val="00001BF5"/>
    <w:rsid w:val="000036C3"/>
    <w:rsid w:val="00003E03"/>
    <w:rsid w:val="00004E4F"/>
    <w:rsid w:val="00006AA6"/>
    <w:rsid w:val="0000749B"/>
    <w:rsid w:val="00010347"/>
    <w:rsid w:val="00010556"/>
    <w:rsid w:val="00013844"/>
    <w:rsid w:val="00014BCE"/>
    <w:rsid w:val="00014E6E"/>
    <w:rsid w:val="00016ADD"/>
    <w:rsid w:val="00016DE0"/>
    <w:rsid w:val="00016DFA"/>
    <w:rsid w:val="000178A0"/>
    <w:rsid w:val="00020FCD"/>
    <w:rsid w:val="000237E4"/>
    <w:rsid w:val="00023CDE"/>
    <w:rsid w:val="00025B15"/>
    <w:rsid w:val="00026109"/>
    <w:rsid w:val="000277E3"/>
    <w:rsid w:val="00030328"/>
    <w:rsid w:val="000323A8"/>
    <w:rsid w:val="00036017"/>
    <w:rsid w:val="0003698D"/>
    <w:rsid w:val="000371C2"/>
    <w:rsid w:val="00037852"/>
    <w:rsid w:val="00040374"/>
    <w:rsid w:val="00043C2F"/>
    <w:rsid w:val="000478D0"/>
    <w:rsid w:val="00047B15"/>
    <w:rsid w:val="00047F71"/>
    <w:rsid w:val="00052B29"/>
    <w:rsid w:val="00052C1D"/>
    <w:rsid w:val="000544B8"/>
    <w:rsid w:val="0005536A"/>
    <w:rsid w:val="00056451"/>
    <w:rsid w:val="000565E8"/>
    <w:rsid w:val="000579B6"/>
    <w:rsid w:val="00061218"/>
    <w:rsid w:val="0006205A"/>
    <w:rsid w:val="00063763"/>
    <w:rsid w:val="00064699"/>
    <w:rsid w:val="000649FD"/>
    <w:rsid w:val="00064D39"/>
    <w:rsid w:val="00065336"/>
    <w:rsid w:val="00065F0C"/>
    <w:rsid w:val="00067D2E"/>
    <w:rsid w:val="00072A61"/>
    <w:rsid w:val="00072B79"/>
    <w:rsid w:val="00073851"/>
    <w:rsid w:val="00073A4B"/>
    <w:rsid w:val="00074BEC"/>
    <w:rsid w:val="00077949"/>
    <w:rsid w:val="00080935"/>
    <w:rsid w:val="00080DF7"/>
    <w:rsid w:val="00080DF9"/>
    <w:rsid w:val="00083EA4"/>
    <w:rsid w:val="0008536D"/>
    <w:rsid w:val="000858BE"/>
    <w:rsid w:val="00085950"/>
    <w:rsid w:val="00086B3F"/>
    <w:rsid w:val="000872D5"/>
    <w:rsid w:val="00087700"/>
    <w:rsid w:val="000914CC"/>
    <w:rsid w:val="00092A6A"/>
    <w:rsid w:val="000940EB"/>
    <w:rsid w:val="000949E7"/>
    <w:rsid w:val="00094C6B"/>
    <w:rsid w:val="000974B2"/>
    <w:rsid w:val="00097697"/>
    <w:rsid w:val="00097DFB"/>
    <w:rsid w:val="000A026D"/>
    <w:rsid w:val="000A0A5B"/>
    <w:rsid w:val="000A0A79"/>
    <w:rsid w:val="000A1BE6"/>
    <w:rsid w:val="000A28C6"/>
    <w:rsid w:val="000A3074"/>
    <w:rsid w:val="000A4628"/>
    <w:rsid w:val="000A5252"/>
    <w:rsid w:val="000A532E"/>
    <w:rsid w:val="000A587B"/>
    <w:rsid w:val="000A65F0"/>
    <w:rsid w:val="000A763E"/>
    <w:rsid w:val="000A7CC1"/>
    <w:rsid w:val="000B072F"/>
    <w:rsid w:val="000B0F75"/>
    <w:rsid w:val="000B1E0F"/>
    <w:rsid w:val="000B1E51"/>
    <w:rsid w:val="000B2CA9"/>
    <w:rsid w:val="000B2D44"/>
    <w:rsid w:val="000B48C1"/>
    <w:rsid w:val="000C1457"/>
    <w:rsid w:val="000C1E39"/>
    <w:rsid w:val="000C3A88"/>
    <w:rsid w:val="000C580D"/>
    <w:rsid w:val="000C6896"/>
    <w:rsid w:val="000C69AC"/>
    <w:rsid w:val="000C6B33"/>
    <w:rsid w:val="000C792E"/>
    <w:rsid w:val="000D0D13"/>
    <w:rsid w:val="000D25A9"/>
    <w:rsid w:val="000D52EF"/>
    <w:rsid w:val="000D6061"/>
    <w:rsid w:val="000D6571"/>
    <w:rsid w:val="000D6E64"/>
    <w:rsid w:val="000D757B"/>
    <w:rsid w:val="000D7A6E"/>
    <w:rsid w:val="000E0819"/>
    <w:rsid w:val="000E2951"/>
    <w:rsid w:val="000E4477"/>
    <w:rsid w:val="000E6AFA"/>
    <w:rsid w:val="000E72F8"/>
    <w:rsid w:val="000F18B1"/>
    <w:rsid w:val="000F2617"/>
    <w:rsid w:val="000F2B80"/>
    <w:rsid w:val="000F35A1"/>
    <w:rsid w:val="000F410E"/>
    <w:rsid w:val="000F5A5F"/>
    <w:rsid w:val="000F5C04"/>
    <w:rsid w:val="000F5F86"/>
    <w:rsid w:val="000F62EF"/>
    <w:rsid w:val="000F6DDC"/>
    <w:rsid w:val="001009B2"/>
    <w:rsid w:val="001022D0"/>
    <w:rsid w:val="00102786"/>
    <w:rsid w:val="00102946"/>
    <w:rsid w:val="00102BAB"/>
    <w:rsid w:val="00103573"/>
    <w:rsid w:val="00103A96"/>
    <w:rsid w:val="00103B46"/>
    <w:rsid w:val="0010585D"/>
    <w:rsid w:val="00106538"/>
    <w:rsid w:val="00106B52"/>
    <w:rsid w:val="00107E66"/>
    <w:rsid w:val="00111734"/>
    <w:rsid w:val="00111A3B"/>
    <w:rsid w:val="0011385D"/>
    <w:rsid w:val="0011759E"/>
    <w:rsid w:val="0012034F"/>
    <w:rsid w:val="00120D76"/>
    <w:rsid w:val="00120D8A"/>
    <w:rsid w:val="00120FBA"/>
    <w:rsid w:val="00121A19"/>
    <w:rsid w:val="00122EA7"/>
    <w:rsid w:val="00124824"/>
    <w:rsid w:val="00125654"/>
    <w:rsid w:val="0012568A"/>
    <w:rsid w:val="001270A7"/>
    <w:rsid w:val="00127254"/>
    <w:rsid w:val="00127ABC"/>
    <w:rsid w:val="00132133"/>
    <w:rsid w:val="001321FE"/>
    <w:rsid w:val="00132CBC"/>
    <w:rsid w:val="001336CA"/>
    <w:rsid w:val="00135A77"/>
    <w:rsid w:val="00137281"/>
    <w:rsid w:val="00141377"/>
    <w:rsid w:val="00142124"/>
    <w:rsid w:val="001422AD"/>
    <w:rsid w:val="00142693"/>
    <w:rsid w:val="001433A3"/>
    <w:rsid w:val="00144257"/>
    <w:rsid w:val="001457CD"/>
    <w:rsid w:val="0014714E"/>
    <w:rsid w:val="00147BF9"/>
    <w:rsid w:val="00151D74"/>
    <w:rsid w:val="00152D3D"/>
    <w:rsid w:val="00154890"/>
    <w:rsid w:val="00155C67"/>
    <w:rsid w:val="00156715"/>
    <w:rsid w:val="00161EAD"/>
    <w:rsid w:val="00162043"/>
    <w:rsid w:val="00163272"/>
    <w:rsid w:val="0016449B"/>
    <w:rsid w:val="0016482F"/>
    <w:rsid w:val="00170C8B"/>
    <w:rsid w:val="001711A9"/>
    <w:rsid w:val="00171A15"/>
    <w:rsid w:val="00172DE2"/>
    <w:rsid w:val="001743EE"/>
    <w:rsid w:val="00175169"/>
    <w:rsid w:val="00175BB1"/>
    <w:rsid w:val="00176D6E"/>
    <w:rsid w:val="001772BB"/>
    <w:rsid w:val="00177E7A"/>
    <w:rsid w:val="00180B2A"/>
    <w:rsid w:val="0018439A"/>
    <w:rsid w:val="0018494F"/>
    <w:rsid w:val="00185338"/>
    <w:rsid w:val="001866CB"/>
    <w:rsid w:val="001874A4"/>
    <w:rsid w:val="00193E21"/>
    <w:rsid w:val="00193EB5"/>
    <w:rsid w:val="00193FC0"/>
    <w:rsid w:val="00194759"/>
    <w:rsid w:val="00195221"/>
    <w:rsid w:val="001963DF"/>
    <w:rsid w:val="00196DC9"/>
    <w:rsid w:val="001A3771"/>
    <w:rsid w:val="001A38AB"/>
    <w:rsid w:val="001A4467"/>
    <w:rsid w:val="001A58AC"/>
    <w:rsid w:val="001A5D39"/>
    <w:rsid w:val="001A7FD4"/>
    <w:rsid w:val="001B109E"/>
    <w:rsid w:val="001B4CDC"/>
    <w:rsid w:val="001C22BB"/>
    <w:rsid w:val="001C25EA"/>
    <w:rsid w:val="001C4A7E"/>
    <w:rsid w:val="001C61B7"/>
    <w:rsid w:val="001C6FEA"/>
    <w:rsid w:val="001C7568"/>
    <w:rsid w:val="001D0297"/>
    <w:rsid w:val="001D041A"/>
    <w:rsid w:val="001D05E9"/>
    <w:rsid w:val="001D0C73"/>
    <w:rsid w:val="001D115A"/>
    <w:rsid w:val="001D46C4"/>
    <w:rsid w:val="001D4DB8"/>
    <w:rsid w:val="001D628C"/>
    <w:rsid w:val="001E06A1"/>
    <w:rsid w:val="001E0EE9"/>
    <w:rsid w:val="001E178E"/>
    <w:rsid w:val="001E1BD3"/>
    <w:rsid w:val="001E1C41"/>
    <w:rsid w:val="001E2800"/>
    <w:rsid w:val="001E4D31"/>
    <w:rsid w:val="001E5B97"/>
    <w:rsid w:val="001E7A5E"/>
    <w:rsid w:val="001F1445"/>
    <w:rsid w:val="001F22A0"/>
    <w:rsid w:val="001F3742"/>
    <w:rsid w:val="001F4161"/>
    <w:rsid w:val="001F7464"/>
    <w:rsid w:val="00200737"/>
    <w:rsid w:val="00201515"/>
    <w:rsid w:val="002019CB"/>
    <w:rsid w:val="002020A6"/>
    <w:rsid w:val="002027AC"/>
    <w:rsid w:val="00205466"/>
    <w:rsid w:val="00205794"/>
    <w:rsid w:val="00205A51"/>
    <w:rsid w:val="00205C15"/>
    <w:rsid w:val="00207E2D"/>
    <w:rsid w:val="0021107B"/>
    <w:rsid w:val="00213947"/>
    <w:rsid w:val="00214B52"/>
    <w:rsid w:val="00215640"/>
    <w:rsid w:val="00216B18"/>
    <w:rsid w:val="00217114"/>
    <w:rsid w:val="00217342"/>
    <w:rsid w:val="00217644"/>
    <w:rsid w:val="0022143F"/>
    <w:rsid w:val="00221E5E"/>
    <w:rsid w:val="002227BB"/>
    <w:rsid w:val="00222835"/>
    <w:rsid w:val="00222A29"/>
    <w:rsid w:val="00223B35"/>
    <w:rsid w:val="00225A23"/>
    <w:rsid w:val="0022793A"/>
    <w:rsid w:val="00227F6A"/>
    <w:rsid w:val="00230C2B"/>
    <w:rsid w:val="00232862"/>
    <w:rsid w:val="002335FC"/>
    <w:rsid w:val="00236606"/>
    <w:rsid w:val="0023673C"/>
    <w:rsid w:val="00236B1E"/>
    <w:rsid w:val="00236ED8"/>
    <w:rsid w:val="00237131"/>
    <w:rsid w:val="00240E34"/>
    <w:rsid w:val="002411D5"/>
    <w:rsid w:val="00241D2E"/>
    <w:rsid w:val="00242154"/>
    <w:rsid w:val="0024492F"/>
    <w:rsid w:val="002479D1"/>
    <w:rsid w:val="002505D8"/>
    <w:rsid w:val="00251848"/>
    <w:rsid w:val="00253674"/>
    <w:rsid w:val="002542B9"/>
    <w:rsid w:val="0025699A"/>
    <w:rsid w:val="00256B5D"/>
    <w:rsid w:val="00257753"/>
    <w:rsid w:val="00260690"/>
    <w:rsid w:val="00261D74"/>
    <w:rsid w:val="002631AA"/>
    <w:rsid w:val="00263C9B"/>
    <w:rsid w:val="00264A90"/>
    <w:rsid w:val="00265D25"/>
    <w:rsid w:val="00266D88"/>
    <w:rsid w:val="00266FA9"/>
    <w:rsid w:val="0027259C"/>
    <w:rsid w:val="002737AA"/>
    <w:rsid w:val="002749DD"/>
    <w:rsid w:val="00274B83"/>
    <w:rsid w:val="0027619A"/>
    <w:rsid w:val="002763DF"/>
    <w:rsid w:val="0027731D"/>
    <w:rsid w:val="00277C9A"/>
    <w:rsid w:val="0028116D"/>
    <w:rsid w:val="00284602"/>
    <w:rsid w:val="002846F2"/>
    <w:rsid w:val="0028511C"/>
    <w:rsid w:val="00285A42"/>
    <w:rsid w:val="00286910"/>
    <w:rsid w:val="00286C61"/>
    <w:rsid w:val="00290D52"/>
    <w:rsid w:val="00292142"/>
    <w:rsid w:val="0029232F"/>
    <w:rsid w:val="002959D5"/>
    <w:rsid w:val="00296374"/>
    <w:rsid w:val="002966D1"/>
    <w:rsid w:val="002968AF"/>
    <w:rsid w:val="00297269"/>
    <w:rsid w:val="002A02A0"/>
    <w:rsid w:val="002A1044"/>
    <w:rsid w:val="002A7D97"/>
    <w:rsid w:val="002B0D0E"/>
    <w:rsid w:val="002B1498"/>
    <w:rsid w:val="002B2986"/>
    <w:rsid w:val="002B2D3E"/>
    <w:rsid w:val="002B3DCA"/>
    <w:rsid w:val="002B3FBA"/>
    <w:rsid w:val="002B4001"/>
    <w:rsid w:val="002B5444"/>
    <w:rsid w:val="002B7335"/>
    <w:rsid w:val="002B7732"/>
    <w:rsid w:val="002C041E"/>
    <w:rsid w:val="002C1ADF"/>
    <w:rsid w:val="002C5100"/>
    <w:rsid w:val="002C532A"/>
    <w:rsid w:val="002C6F15"/>
    <w:rsid w:val="002C78D7"/>
    <w:rsid w:val="002D0096"/>
    <w:rsid w:val="002D0AF8"/>
    <w:rsid w:val="002D16ED"/>
    <w:rsid w:val="002D2A11"/>
    <w:rsid w:val="002D2C4D"/>
    <w:rsid w:val="002D5749"/>
    <w:rsid w:val="002D6702"/>
    <w:rsid w:val="002E1590"/>
    <w:rsid w:val="002E1CE1"/>
    <w:rsid w:val="002E2B48"/>
    <w:rsid w:val="002E2BE9"/>
    <w:rsid w:val="002E41A4"/>
    <w:rsid w:val="002E41AF"/>
    <w:rsid w:val="002E4B26"/>
    <w:rsid w:val="002E6003"/>
    <w:rsid w:val="002E7B4E"/>
    <w:rsid w:val="002F3BAC"/>
    <w:rsid w:val="002F427C"/>
    <w:rsid w:val="002F4C1B"/>
    <w:rsid w:val="00301708"/>
    <w:rsid w:val="0030229F"/>
    <w:rsid w:val="00302920"/>
    <w:rsid w:val="00304AE2"/>
    <w:rsid w:val="00304C17"/>
    <w:rsid w:val="00307ADB"/>
    <w:rsid w:val="00307F4F"/>
    <w:rsid w:val="00310073"/>
    <w:rsid w:val="00310880"/>
    <w:rsid w:val="00310BF7"/>
    <w:rsid w:val="00312422"/>
    <w:rsid w:val="00314D7A"/>
    <w:rsid w:val="00315C45"/>
    <w:rsid w:val="003203E7"/>
    <w:rsid w:val="00324AD6"/>
    <w:rsid w:val="00324B85"/>
    <w:rsid w:val="00324FC3"/>
    <w:rsid w:val="00325423"/>
    <w:rsid w:val="00327D18"/>
    <w:rsid w:val="0033129E"/>
    <w:rsid w:val="00331313"/>
    <w:rsid w:val="00331573"/>
    <w:rsid w:val="00332A23"/>
    <w:rsid w:val="003337D4"/>
    <w:rsid w:val="0033426B"/>
    <w:rsid w:val="003372DA"/>
    <w:rsid w:val="003419E6"/>
    <w:rsid w:val="0034312D"/>
    <w:rsid w:val="0034548C"/>
    <w:rsid w:val="00345C1F"/>
    <w:rsid w:val="00346F12"/>
    <w:rsid w:val="00351402"/>
    <w:rsid w:val="00353435"/>
    <w:rsid w:val="00353532"/>
    <w:rsid w:val="00353647"/>
    <w:rsid w:val="00360592"/>
    <w:rsid w:val="00360C3D"/>
    <w:rsid w:val="00363B3D"/>
    <w:rsid w:val="00364211"/>
    <w:rsid w:val="00364F30"/>
    <w:rsid w:val="00366BA8"/>
    <w:rsid w:val="003679F0"/>
    <w:rsid w:val="00372301"/>
    <w:rsid w:val="0037582B"/>
    <w:rsid w:val="00375E61"/>
    <w:rsid w:val="00380337"/>
    <w:rsid w:val="003812FE"/>
    <w:rsid w:val="00381520"/>
    <w:rsid w:val="00382705"/>
    <w:rsid w:val="003862FA"/>
    <w:rsid w:val="003864BB"/>
    <w:rsid w:val="003901D3"/>
    <w:rsid w:val="0039117C"/>
    <w:rsid w:val="003921FE"/>
    <w:rsid w:val="003926DD"/>
    <w:rsid w:val="00392FC1"/>
    <w:rsid w:val="00395E9E"/>
    <w:rsid w:val="00396601"/>
    <w:rsid w:val="003A0210"/>
    <w:rsid w:val="003A04D5"/>
    <w:rsid w:val="003A066D"/>
    <w:rsid w:val="003A115A"/>
    <w:rsid w:val="003A2055"/>
    <w:rsid w:val="003A2159"/>
    <w:rsid w:val="003A6873"/>
    <w:rsid w:val="003A6A73"/>
    <w:rsid w:val="003A7766"/>
    <w:rsid w:val="003B06A9"/>
    <w:rsid w:val="003B46EF"/>
    <w:rsid w:val="003B4BD1"/>
    <w:rsid w:val="003B55D7"/>
    <w:rsid w:val="003B5974"/>
    <w:rsid w:val="003B5DF2"/>
    <w:rsid w:val="003B682C"/>
    <w:rsid w:val="003C0439"/>
    <w:rsid w:val="003C05ED"/>
    <w:rsid w:val="003C10D5"/>
    <w:rsid w:val="003C17A7"/>
    <w:rsid w:val="003C4044"/>
    <w:rsid w:val="003C629B"/>
    <w:rsid w:val="003D2E9C"/>
    <w:rsid w:val="003D33C0"/>
    <w:rsid w:val="003D39BC"/>
    <w:rsid w:val="003D39D6"/>
    <w:rsid w:val="003D3E33"/>
    <w:rsid w:val="003D5725"/>
    <w:rsid w:val="003D643A"/>
    <w:rsid w:val="003E3AE6"/>
    <w:rsid w:val="003E7767"/>
    <w:rsid w:val="003E7C1E"/>
    <w:rsid w:val="003F10ED"/>
    <w:rsid w:val="003F1236"/>
    <w:rsid w:val="003F1300"/>
    <w:rsid w:val="003F292D"/>
    <w:rsid w:val="003F32B4"/>
    <w:rsid w:val="003F5537"/>
    <w:rsid w:val="003F5F5C"/>
    <w:rsid w:val="00401A2C"/>
    <w:rsid w:val="00402AD6"/>
    <w:rsid w:val="004044ED"/>
    <w:rsid w:val="004062E7"/>
    <w:rsid w:val="00406B2F"/>
    <w:rsid w:val="0041125B"/>
    <w:rsid w:val="00412257"/>
    <w:rsid w:val="00412A13"/>
    <w:rsid w:val="00412E2A"/>
    <w:rsid w:val="004135AE"/>
    <w:rsid w:val="00414FDE"/>
    <w:rsid w:val="004163AB"/>
    <w:rsid w:val="004163B3"/>
    <w:rsid w:val="004164F1"/>
    <w:rsid w:val="004179DE"/>
    <w:rsid w:val="00420980"/>
    <w:rsid w:val="004217A5"/>
    <w:rsid w:val="00421E0F"/>
    <w:rsid w:val="00426546"/>
    <w:rsid w:val="0043087F"/>
    <w:rsid w:val="00430F91"/>
    <w:rsid w:val="00431504"/>
    <w:rsid w:val="004357E7"/>
    <w:rsid w:val="004364AE"/>
    <w:rsid w:val="00437ABB"/>
    <w:rsid w:val="00440022"/>
    <w:rsid w:val="0044036C"/>
    <w:rsid w:val="00440FC4"/>
    <w:rsid w:val="00441188"/>
    <w:rsid w:val="00441FE1"/>
    <w:rsid w:val="00444926"/>
    <w:rsid w:val="00447671"/>
    <w:rsid w:val="00447997"/>
    <w:rsid w:val="00447BF2"/>
    <w:rsid w:val="00451177"/>
    <w:rsid w:val="00454C69"/>
    <w:rsid w:val="00456285"/>
    <w:rsid w:val="0045679A"/>
    <w:rsid w:val="00456D3A"/>
    <w:rsid w:val="00460DCE"/>
    <w:rsid w:val="00460F58"/>
    <w:rsid w:val="004615C7"/>
    <w:rsid w:val="00461DAB"/>
    <w:rsid w:val="004620A5"/>
    <w:rsid w:val="00462D45"/>
    <w:rsid w:val="00463E61"/>
    <w:rsid w:val="00464B4B"/>
    <w:rsid w:val="00464E5E"/>
    <w:rsid w:val="00465980"/>
    <w:rsid w:val="00465C54"/>
    <w:rsid w:val="00465D62"/>
    <w:rsid w:val="00470641"/>
    <w:rsid w:val="004708F1"/>
    <w:rsid w:val="00473FF5"/>
    <w:rsid w:val="00475590"/>
    <w:rsid w:val="0047677F"/>
    <w:rsid w:val="00476972"/>
    <w:rsid w:val="004815E5"/>
    <w:rsid w:val="004842E7"/>
    <w:rsid w:val="00486593"/>
    <w:rsid w:val="0049403E"/>
    <w:rsid w:val="00495D1D"/>
    <w:rsid w:val="004966F8"/>
    <w:rsid w:val="004973E2"/>
    <w:rsid w:val="00497A51"/>
    <w:rsid w:val="004A1B04"/>
    <w:rsid w:val="004A4FD5"/>
    <w:rsid w:val="004A554B"/>
    <w:rsid w:val="004A5595"/>
    <w:rsid w:val="004A61DE"/>
    <w:rsid w:val="004A6650"/>
    <w:rsid w:val="004A730A"/>
    <w:rsid w:val="004B2CE4"/>
    <w:rsid w:val="004B5575"/>
    <w:rsid w:val="004B55CD"/>
    <w:rsid w:val="004B6BD4"/>
    <w:rsid w:val="004C042F"/>
    <w:rsid w:val="004C2035"/>
    <w:rsid w:val="004C56A5"/>
    <w:rsid w:val="004C5AD8"/>
    <w:rsid w:val="004C5CE2"/>
    <w:rsid w:val="004C7AE7"/>
    <w:rsid w:val="004C7F04"/>
    <w:rsid w:val="004D0633"/>
    <w:rsid w:val="004D231F"/>
    <w:rsid w:val="004D2BF8"/>
    <w:rsid w:val="004D428D"/>
    <w:rsid w:val="004D5B0B"/>
    <w:rsid w:val="004D6955"/>
    <w:rsid w:val="004D7706"/>
    <w:rsid w:val="004E1C45"/>
    <w:rsid w:val="004E20DA"/>
    <w:rsid w:val="004E3B13"/>
    <w:rsid w:val="004E40FD"/>
    <w:rsid w:val="004E4A23"/>
    <w:rsid w:val="004E5A5B"/>
    <w:rsid w:val="004E66AA"/>
    <w:rsid w:val="004E7BF3"/>
    <w:rsid w:val="004F0977"/>
    <w:rsid w:val="004F145B"/>
    <w:rsid w:val="004F59A9"/>
    <w:rsid w:val="004F7A4F"/>
    <w:rsid w:val="004F7E8A"/>
    <w:rsid w:val="0050035E"/>
    <w:rsid w:val="00501BFD"/>
    <w:rsid w:val="005028DC"/>
    <w:rsid w:val="00505723"/>
    <w:rsid w:val="0050704D"/>
    <w:rsid w:val="005072A2"/>
    <w:rsid w:val="00507931"/>
    <w:rsid w:val="00507E6E"/>
    <w:rsid w:val="00510A46"/>
    <w:rsid w:val="00512942"/>
    <w:rsid w:val="00513B18"/>
    <w:rsid w:val="00514805"/>
    <w:rsid w:val="005173DC"/>
    <w:rsid w:val="0052127E"/>
    <w:rsid w:val="00521E42"/>
    <w:rsid w:val="005227B4"/>
    <w:rsid w:val="00523F72"/>
    <w:rsid w:val="005248A2"/>
    <w:rsid w:val="00524A3A"/>
    <w:rsid w:val="00524E94"/>
    <w:rsid w:val="00530D95"/>
    <w:rsid w:val="00530FDE"/>
    <w:rsid w:val="00531ABF"/>
    <w:rsid w:val="00531D45"/>
    <w:rsid w:val="00534E42"/>
    <w:rsid w:val="00535D60"/>
    <w:rsid w:val="005406DE"/>
    <w:rsid w:val="00543584"/>
    <w:rsid w:val="00544280"/>
    <w:rsid w:val="005462E9"/>
    <w:rsid w:val="00546337"/>
    <w:rsid w:val="00550E87"/>
    <w:rsid w:val="005532DE"/>
    <w:rsid w:val="00553A3F"/>
    <w:rsid w:val="00554263"/>
    <w:rsid w:val="005546FA"/>
    <w:rsid w:val="005548BF"/>
    <w:rsid w:val="005570F0"/>
    <w:rsid w:val="00561501"/>
    <w:rsid w:val="00563FDD"/>
    <w:rsid w:val="00563FED"/>
    <w:rsid w:val="00565FFA"/>
    <w:rsid w:val="005666F9"/>
    <w:rsid w:val="005708BD"/>
    <w:rsid w:val="00571385"/>
    <w:rsid w:val="00571910"/>
    <w:rsid w:val="00572384"/>
    <w:rsid w:val="00573DE3"/>
    <w:rsid w:val="00574B71"/>
    <w:rsid w:val="00581369"/>
    <w:rsid w:val="00582E7D"/>
    <w:rsid w:val="00584286"/>
    <w:rsid w:val="00584AD5"/>
    <w:rsid w:val="0058656D"/>
    <w:rsid w:val="00586610"/>
    <w:rsid w:val="005875A3"/>
    <w:rsid w:val="0059046D"/>
    <w:rsid w:val="00591033"/>
    <w:rsid w:val="0059136C"/>
    <w:rsid w:val="005924F0"/>
    <w:rsid w:val="00592D01"/>
    <w:rsid w:val="005932CF"/>
    <w:rsid w:val="00595D0F"/>
    <w:rsid w:val="0059676E"/>
    <w:rsid w:val="005A091E"/>
    <w:rsid w:val="005A1C1B"/>
    <w:rsid w:val="005A1F51"/>
    <w:rsid w:val="005A2ABC"/>
    <w:rsid w:val="005A3057"/>
    <w:rsid w:val="005A387B"/>
    <w:rsid w:val="005B05F9"/>
    <w:rsid w:val="005B1B6D"/>
    <w:rsid w:val="005B45A2"/>
    <w:rsid w:val="005B4C31"/>
    <w:rsid w:val="005B4DFA"/>
    <w:rsid w:val="005B5070"/>
    <w:rsid w:val="005B5F31"/>
    <w:rsid w:val="005B6767"/>
    <w:rsid w:val="005B7B77"/>
    <w:rsid w:val="005C252F"/>
    <w:rsid w:val="005C390D"/>
    <w:rsid w:val="005C44A2"/>
    <w:rsid w:val="005C490C"/>
    <w:rsid w:val="005C4D9B"/>
    <w:rsid w:val="005C65CB"/>
    <w:rsid w:val="005D0033"/>
    <w:rsid w:val="005D00DF"/>
    <w:rsid w:val="005D14E2"/>
    <w:rsid w:val="005D186D"/>
    <w:rsid w:val="005D37E7"/>
    <w:rsid w:val="005D4468"/>
    <w:rsid w:val="005D61CC"/>
    <w:rsid w:val="005D6493"/>
    <w:rsid w:val="005E266F"/>
    <w:rsid w:val="005E2C81"/>
    <w:rsid w:val="005E3052"/>
    <w:rsid w:val="005E5C79"/>
    <w:rsid w:val="005F0712"/>
    <w:rsid w:val="005F2000"/>
    <w:rsid w:val="005F23C7"/>
    <w:rsid w:val="005F241B"/>
    <w:rsid w:val="005F2AC8"/>
    <w:rsid w:val="005F47A1"/>
    <w:rsid w:val="005F47F2"/>
    <w:rsid w:val="005F4C9E"/>
    <w:rsid w:val="005F60D7"/>
    <w:rsid w:val="005F6708"/>
    <w:rsid w:val="005F6BDF"/>
    <w:rsid w:val="005F6F2C"/>
    <w:rsid w:val="005F785C"/>
    <w:rsid w:val="006001CE"/>
    <w:rsid w:val="00602F4F"/>
    <w:rsid w:val="00603287"/>
    <w:rsid w:val="006077DA"/>
    <w:rsid w:val="00607A30"/>
    <w:rsid w:val="006105FC"/>
    <w:rsid w:val="006107FE"/>
    <w:rsid w:val="00610A96"/>
    <w:rsid w:val="00611903"/>
    <w:rsid w:val="006141E4"/>
    <w:rsid w:val="00614D00"/>
    <w:rsid w:val="006153EC"/>
    <w:rsid w:val="006159C6"/>
    <w:rsid w:val="00616189"/>
    <w:rsid w:val="006163CC"/>
    <w:rsid w:val="0061685A"/>
    <w:rsid w:val="00621BE0"/>
    <w:rsid w:val="0062371D"/>
    <w:rsid w:val="006258C3"/>
    <w:rsid w:val="00626D67"/>
    <w:rsid w:val="00627270"/>
    <w:rsid w:val="00627870"/>
    <w:rsid w:val="006338A9"/>
    <w:rsid w:val="00635ABA"/>
    <w:rsid w:val="00641BD9"/>
    <w:rsid w:val="006448BC"/>
    <w:rsid w:val="00645797"/>
    <w:rsid w:val="00645C59"/>
    <w:rsid w:val="00647F6A"/>
    <w:rsid w:val="00650EFB"/>
    <w:rsid w:val="00652305"/>
    <w:rsid w:val="00652DB4"/>
    <w:rsid w:val="00654140"/>
    <w:rsid w:val="00654831"/>
    <w:rsid w:val="00654A4E"/>
    <w:rsid w:val="00655100"/>
    <w:rsid w:val="00655921"/>
    <w:rsid w:val="006568E8"/>
    <w:rsid w:val="00657FBA"/>
    <w:rsid w:val="006625A7"/>
    <w:rsid w:val="006645CE"/>
    <w:rsid w:val="006647B9"/>
    <w:rsid w:val="0066615D"/>
    <w:rsid w:val="00666EEB"/>
    <w:rsid w:val="0066767E"/>
    <w:rsid w:val="00670EA6"/>
    <w:rsid w:val="00671B2F"/>
    <w:rsid w:val="0067325E"/>
    <w:rsid w:val="00673A8A"/>
    <w:rsid w:val="0067407D"/>
    <w:rsid w:val="006759ED"/>
    <w:rsid w:val="006819C9"/>
    <w:rsid w:val="006840EE"/>
    <w:rsid w:val="00685BB7"/>
    <w:rsid w:val="006875D7"/>
    <w:rsid w:val="0069029E"/>
    <w:rsid w:val="006903EE"/>
    <w:rsid w:val="00691A9E"/>
    <w:rsid w:val="00692769"/>
    <w:rsid w:val="006934AF"/>
    <w:rsid w:val="00695C38"/>
    <w:rsid w:val="006A0446"/>
    <w:rsid w:val="006A2ACA"/>
    <w:rsid w:val="006A49A8"/>
    <w:rsid w:val="006A6ABD"/>
    <w:rsid w:val="006A7531"/>
    <w:rsid w:val="006A785E"/>
    <w:rsid w:val="006B2EC5"/>
    <w:rsid w:val="006B60C6"/>
    <w:rsid w:val="006B61B9"/>
    <w:rsid w:val="006B6BA9"/>
    <w:rsid w:val="006C4526"/>
    <w:rsid w:val="006C463D"/>
    <w:rsid w:val="006C590E"/>
    <w:rsid w:val="006C5F07"/>
    <w:rsid w:val="006D0E3E"/>
    <w:rsid w:val="006D1C47"/>
    <w:rsid w:val="006D5521"/>
    <w:rsid w:val="006D5814"/>
    <w:rsid w:val="006D66FE"/>
    <w:rsid w:val="006D6E65"/>
    <w:rsid w:val="006E0031"/>
    <w:rsid w:val="006E2FCE"/>
    <w:rsid w:val="006E3426"/>
    <w:rsid w:val="006E4659"/>
    <w:rsid w:val="006E587D"/>
    <w:rsid w:val="006E5F84"/>
    <w:rsid w:val="006F37C5"/>
    <w:rsid w:val="006F458F"/>
    <w:rsid w:val="006F49B5"/>
    <w:rsid w:val="006F4D57"/>
    <w:rsid w:val="006F6664"/>
    <w:rsid w:val="006F7198"/>
    <w:rsid w:val="006F72CC"/>
    <w:rsid w:val="00705981"/>
    <w:rsid w:val="00706645"/>
    <w:rsid w:val="00707177"/>
    <w:rsid w:val="00712667"/>
    <w:rsid w:val="00712D99"/>
    <w:rsid w:val="00713C7A"/>
    <w:rsid w:val="007207E5"/>
    <w:rsid w:val="00720C7D"/>
    <w:rsid w:val="0072205D"/>
    <w:rsid w:val="00722187"/>
    <w:rsid w:val="00723E7C"/>
    <w:rsid w:val="00725F19"/>
    <w:rsid w:val="00726D4E"/>
    <w:rsid w:val="0073025A"/>
    <w:rsid w:val="00731F6B"/>
    <w:rsid w:val="007337F6"/>
    <w:rsid w:val="007358E1"/>
    <w:rsid w:val="0073642C"/>
    <w:rsid w:val="00736BA7"/>
    <w:rsid w:val="00736CFE"/>
    <w:rsid w:val="007379FD"/>
    <w:rsid w:val="00740304"/>
    <w:rsid w:val="00741A64"/>
    <w:rsid w:val="007429B4"/>
    <w:rsid w:val="007439EC"/>
    <w:rsid w:val="007448E4"/>
    <w:rsid w:val="0074531C"/>
    <w:rsid w:val="007509D5"/>
    <w:rsid w:val="0075336B"/>
    <w:rsid w:val="007543A0"/>
    <w:rsid w:val="00754A54"/>
    <w:rsid w:val="00755883"/>
    <w:rsid w:val="00765C58"/>
    <w:rsid w:val="00766558"/>
    <w:rsid w:val="00770108"/>
    <w:rsid w:val="0077046C"/>
    <w:rsid w:val="00772303"/>
    <w:rsid w:val="0077351A"/>
    <w:rsid w:val="00773A5F"/>
    <w:rsid w:val="0077643E"/>
    <w:rsid w:val="0077682B"/>
    <w:rsid w:val="007769E3"/>
    <w:rsid w:val="00777F82"/>
    <w:rsid w:val="007813EA"/>
    <w:rsid w:val="00782AE6"/>
    <w:rsid w:val="00783810"/>
    <w:rsid w:val="00784AC6"/>
    <w:rsid w:val="0078612B"/>
    <w:rsid w:val="007865C9"/>
    <w:rsid w:val="00786E17"/>
    <w:rsid w:val="00787628"/>
    <w:rsid w:val="007907BB"/>
    <w:rsid w:val="007936FB"/>
    <w:rsid w:val="007939E2"/>
    <w:rsid w:val="00793E29"/>
    <w:rsid w:val="00796EB5"/>
    <w:rsid w:val="0079740B"/>
    <w:rsid w:val="007A428D"/>
    <w:rsid w:val="007A59D2"/>
    <w:rsid w:val="007A5D95"/>
    <w:rsid w:val="007A7CC5"/>
    <w:rsid w:val="007B0BED"/>
    <w:rsid w:val="007B0D32"/>
    <w:rsid w:val="007B19E5"/>
    <w:rsid w:val="007B1EAE"/>
    <w:rsid w:val="007B32D2"/>
    <w:rsid w:val="007B4600"/>
    <w:rsid w:val="007B4F83"/>
    <w:rsid w:val="007B54D8"/>
    <w:rsid w:val="007B6982"/>
    <w:rsid w:val="007B6C62"/>
    <w:rsid w:val="007B7032"/>
    <w:rsid w:val="007B7060"/>
    <w:rsid w:val="007B7BE1"/>
    <w:rsid w:val="007C0A25"/>
    <w:rsid w:val="007C1051"/>
    <w:rsid w:val="007C22DD"/>
    <w:rsid w:val="007C3202"/>
    <w:rsid w:val="007C349F"/>
    <w:rsid w:val="007C38A5"/>
    <w:rsid w:val="007C3FAC"/>
    <w:rsid w:val="007C5A2C"/>
    <w:rsid w:val="007C7B17"/>
    <w:rsid w:val="007C7F7A"/>
    <w:rsid w:val="007D2772"/>
    <w:rsid w:val="007D4EF9"/>
    <w:rsid w:val="007E1B7F"/>
    <w:rsid w:val="007E3F6B"/>
    <w:rsid w:val="007F08DD"/>
    <w:rsid w:val="007F0ED6"/>
    <w:rsid w:val="007F1539"/>
    <w:rsid w:val="007F1D81"/>
    <w:rsid w:val="007F2C79"/>
    <w:rsid w:val="007F4331"/>
    <w:rsid w:val="007F4E37"/>
    <w:rsid w:val="007F5A7D"/>
    <w:rsid w:val="007F5F7C"/>
    <w:rsid w:val="007F7A3F"/>
    <w:rsid w:val="008000F1"/>
    <w:rsid w:val="0080161B"/>
    <w:rsid w:val="00802A2C"/>
    <w:rsid w:val="00803348"/>
    <w:rsid w:val="00803F25"/>
    <w:rsid w:val="00807E7B"/>
    <w:rsid w:val="008103F0"/>
    <w:rsid w:val="00811247"/>
    <w:rsid w:val="008151BC"/>
    <w:rsid w:val="008208B1"/>
    <w:rsid w:val="008221E9"/>
    <w:rsid w:val="0082249C"/>
    <w:rsid w:val="00825B66"/>
    <w:rsid w:val="008269B5"/>
    <w:rsid w:val="00827102"/>
    <w:rsid w:val="00832DAC"/>
    <w:rsid w:val="00834B35"/>
    <w:rsid w:val="0083698A"/>
    <w:rsid w:val="00841D8E"/>
    <w:rsid w:val="008431F1"/>
    <w:rsid w:val="00844388"/>
    <w:rsid w:val="0084557C"/>
    <w:rsid w:val="008468BA"/>
    <w:rsid w:val="00851A5E"/>
    <w:rsid w:val="00851D1E"/>
    <w:rsid w:val="008530D5"/>
    <w:rsid w:val="008549B3"/>
    <w:rsid w:val="00855FF6"/>
    <w:rsid w:val="0085755D"/>
    <w:rsid w:val="0086010D"/>
    <w:rsid w:val="00860D89"/>
    <w:rsid w:val="00862524"/>
    <w:rsid w:val="0086292C"/>
    <w:rsid w:val="00864A13"/>
    <w:rsid w:val="0086511C"/>
    <w:rsid w:val="0086645D"/>
    <w:rsid w:val="00866D02"/>
    <w:rsid w:val="00870CA6"/>
    <w:rsid w:val="008717CF"/>
    <w:rsid w:val="008721D2"/>
    <w:rsid w:val="008725E1"/>
    <w:rsid w:val="00872C23"/>
    <w:rsid w:val="008747FE"/>
    <w:rsid w:val="00875A39"/>
    <w:rsid w:val="00875A75"/>
    <w:rsid w:val="00880712"/>
    <w:rsid w:val="00881E2A"/>
    <w:rsid w:val="008868B6"/>
    <w:rsid w:val="00891B58"/>
    <w:rsid w:val="00893C1F"/>
    <w:rsid w:val="00894882"/>
    <w:rsid w:val="00895F98"/>
    <w:rsid w:val="00896CA5"/>
    <w:rsid w:val="008A109E"/>
    <w:rsid w:val="008A3671"/>
    <w:rsid w:val="008A6613"/>
    <w:rsid w:val="008A79DF"/>
    <w:rsid w:val="008B1B0E"/>
    <w:rsid w:val="008B2833"/>
    <w:rsid w:val="008B2F23"/>
    <w:rsid w:val="008B2FB8"/>
    <w:rsid w:val="008B3850"/>
    <w:rsid w:val="008B3E71"/>
    <w:rsid w:val="008B69F4"/>
    <w:rsid w:val="008C0DD4"/>
    <w:rsid w:val="008C0F52"/>
    <w:rsid w:val="008C20A9"/>
    <w:rsid w:val="008C22C5"/>
    <w:rsid w:val="008C2B03"/>
    <w:rsid w:val="008C4A8D"/>
    <w:rsid w:val="008C58E8"/>
    <w:rsid w:val="008C6E6A"/>
    <w:rsid w:val="008C7761"/>
    <w:rsid w:val="008C7B87"/>
    <w:rsid w:val="008D003F"/>
    <w:rsid w:val="008D0E22"/>
    <w:rsid w:val="008D1526"/>
    <w:rsid w:val="008D3B8E"/>
    <w:rsid w:val="008D4A9C"/>
    <w:rsid w:val="008D52EB"/>
    <w:rsid w:val="008D5B94"/>
    <w:rsid w:val="008D6F2A"/>
    <w:rsid w:val="008E18B9"/>
    <w:rsid w:val="008E266F"/>
    <w:rsid w:val="008E284F"/>
    <w:rsid w:val="008E2B3A"/>
    <w:rsid w:val="008E30B6"/>
    <w:rsid w:val="008E4268"/>
    <w:rsid w:val="008E4C79"/>
    <w:rsid w:val="008E53E2"/>
    <w:rsid w:val="008E65B4"/>
    <w:rsid w:val="008E6A6C"/>
    <w:rsid w:val="008F1CB4"/>
    <w:rsid w:val="008F214F"/>
    <w:rsid w:val="008F2DBA"/>
    <w:rsid w:val="008F3677"/>
    <w:rsid w:val="008F3BC9"/>
    <w:rsid w:val="008F4086"/>
    <w:rsid w:val="008F5FD8"/>
    <w:rsid w:val="008F67B6"/>
    <w:rsid w:val="008F7FDC"/>
    <w:rsid w:val="00901544"/>
    <w:rsid w:val="00902810"/>
    <w:rsid w:val="009055A6"/>
    <w:rsid w:val="009057FA"/>
    <w:rsid w:val="009077A6"/>
    <w:rsid w:val="009112BC"/>
    <w:rsid w:val="00913AB5"/>
    <w:rsid w:val="00914439"/>
    <w:rsid w:val="00914E59"/>
    <w:rsid w:val="009158AA"/>
    <w:rsid w:val="00915EBA"/>
    <w:rsid w:val="00915F73"/>
    <w:rsid w:val="00916C53"/>
    <w:rsid w:val="00917398"/>
    <w:rsid w:val="00921387"/>
    <w:rsid w:val="00921A93"/>
    <w:rsid w:val="00922200"/>
    <w:rsid w:val="00922561"/>
    <w:rsid w:val="00923E1B"/>
    <w:rsid w:val="009252AB"/>
    <w:rsid w:val="009262EB"/>
    <w:rsid w:val="00926795"/>
    <w:rsid w:val="00926D75"/>
    <w:rsid w:val="00927856"/>
    <w:rsid w:val="009279B3"/>
    <w:rsid w:val="0093032C"/>
    <w:rsid w:val="0093102D"/>
    <w:rsid w:val="00932FA5"/>
    <w:rsid w:val="0093454B"/>
    <w:rsid w:val="00935A4B"/>
    <w:rsid w:val="00935BF7"/>
    <w:rsid w:val="009369B9"/>
    <w:rsid w:val="00936C10"/>
    <w:rsid w:val="00937660"/>
    <w:rsid w:val="009377ED"/>
    <w:rsid w:val="009378A7"/>
    <w:rsid w:val="00937FDB"/>
    <w:rsid w:val="009428F5"/>
    <w:rsid w:val="00945268"/>
    <w:rsid w:val="00945319"/>
    <w:rsid w:val="009461CF"/>
    <w:rsid w:val="009464F5"/>
    <w:rsid w:val="0095209A"/>
    <w:rsid w:val="00952B80"/>
    <w:rsid w:val="009535D2"/>
    <w:rsid w:val="00954181"/>
    <w:rsid w:val="00955846"/>
    <w:rsid w:val="009574D6"/>
    <w:rsid w:val="00960C19"/>
    <w:rsid w:val="0096104C"/>
    <w:rsid w:val="0096199C"/>
    <w:rsid w:val="00963CD3"/>
    <w:rsid w:val="009647DD"/>
    <w:rsid w:val="00966897"/>
    <w:rsid w:val="00967C7A"/>
    <w:rsid w:val="00973776"/>
    <w:rsid w:val="00974FBB"/>
    <w:rsid w:val="00975973"/>
    <w:rsid w:val="00977E5C"/>
    <w:rsid w:val="00980306"/>
    <w:rsid w:val="00980C51"/>
    <w:rsid w:val="00981A38"/>
    <w:rsid w:val="009855DA"/>
    <w:rsid w:val="00991ADB"/>
    <w:rsid w:val="00992B5E"/>
    <w:rsid w:val="009938E0"/>
    <w:rsid w:val="00993FFB"/>
    <w:rsid w:val="0099433A"/>
    <w:rsid w:val="00994D70"/>
    <w:rsid w:val="00995CA9"/>
    <w:rsid w:val="00996314"/>
    <w:rsid w:val="00997E34"/>
    <w:rsid w:val="009A0736"/>
    <w:rsid w:val="009A0A2C"/>
    <w:rsid w:val="009A1242"/>
    <w:rsid w:val="009A18AE"/>
    <w:rsid w:val="009A5E5D"/>
    <w:rsid w:val="009A714C"/>
    <w:rsid w:val="009A725D"/>
    <w:rsid w:val="009B1BE7"/>
    <w:rsid w:val="009B2708"/>
    <w:rsid w:val="009B30CF"/>
    <w:rsid w:val="009B4096"/>
    <w:rsid w:val="009B57E2"/>
    <w:rsid w:val="009B5CB9"/>
    <w:rsid w:val="009B64A5"/>
    <w:rsid w:val="009B7148"/>
    <w:rsid w:val="009B7F05"/>
    <w:rsid w:val="009C7C3B"/>
    <w:rsid w:val="009D0AB7"/>
    <w:rsid w:val="009D172E"/>
    <w:rsid w:val="009D3148"/>
    <w:rsid w:val="009D54B4"/>
    <w:rsid w:val="009D5996"/>
    <w:rsid w:val="009D5CE5"/>
    <w:rsid w:val="009E08EF"/>
    <w:rsid w:val="009E093D"/>
    <w:rsid w:val="009E1C75"/>
    <w:rsid w:val="009E2787"/>
    <w:rsid w:val="009E3813"/>
    <w:rsid w:val="009E3822"/>
    <w:rsid w:val="009E4C03"/>
    <w:rsid w:val="009E74B1"/>
    <w:rsid w:val="009E7B9A"/>
    <w:rsid w:val="009F00C4"/>
    <w:rsid w:val="009F09DC"/>
    <w:rsid w:val="009F10FE"/>
    <w:rsid w:val="009F17A1"/>
    <w:rsid w:val="009F1CCC"/>
    <w:rsid w:val="009F1CD1"/>
    <w:rsid w:val="009F2447"/>
    <w:rsid w:val="009F6CCE"/>
    <w:rsid w:val="00A0238D"/>
    <w:rsid w:val="00A031A7"/>
    <w:rsid w:val="00A03F94"/>
    <w:rsid w:val="00A06E42"/>
    <w:rsid w:val="00A1112C"/>
    <w:rsid w:val="00A14669"/>
    <w:rsid w:val="00A14A54"/>
    <w:rsid w:val="00A15B1B"/>
    <w:rsid w:val="00A16428"/>
    <w:rsid w:val="00A16850"/>
    <w:rsid w:val="00A17475"/>
    <w:rsid w:val="00A17C74"/>
    <w:rsid w:val="00A21DA5"/>
    <w:rsid w:val="00A2209D"/>
    <w:rsid w:val="00A22696"/>
    <w:rsid w:val="00A239FE"/>
    <w:rsid w:val="00A23A8B"/>
    <w:rsid w:val="00A24164"/>
    <w:rsid w:val="00A243FA"/>
    <w:rsid w:val="00A24799"/>
    <w:rsid w:val="00A251B2"/>
    <w:rsid w:val="00A275D0"/>
    <w:rsid w:val="00A3015B"/>
    <w:rsid w:val="00A315AE"/>
    <w:rsid w:val="00A34DFB"/>
    <w:rsid w:val="00A36E32"/>
    <w:rsid w:val="00A372DF"/>
    <w:rsid w:val="00A405C7"/>
    <w:rsid w:val="00A41990"/>
    <w:rsid w:val="00A41E4A"/>
    <w:rsid w:val="00A42060"/>
    <w:rsid w:val="00A42553"/>
    <w:rsid w:val="00A45329"/>
    <w:rsid w:val="00A46E05"/>
    <w:rsid w:val="00A476E4"/>
    <w:rsid w:val="00A4775D"/>
    <w:rsid w:val="00A5102F"/>
    <w:rsid w:val="00A51241"/>
    <w:rsid w:val="00A51C5F"/>
    <w:rsid w:val="00A51CAB"/>
    <w:rsid w:val="00A51CD2"/>
    <w:rsid w:val="00A52B65"/>
    <w:rsid w:val="00A53090"/>
    <w:rsid w:val="00A5400D"/>
    <w:rsid w:val="00A547C3"/>
    <w:rsid w:val="00A55FF7"/>
    <w:rsid w:val="00A60665"/>
    <w:rsid w:val="00A60BD1"/>
    <w:rsid w:val="00A60DF7"/>
    <w:rsid w:val="00A61063"/>
    <w:rsid w:val="00A63EA0"/>
    <w:rsid w:val="00A64BB2"/>
    <w:rsid w:val="00A67929"/>
    <w:rsid w:val="00A67A7B"/>
    <w:rsid w:val="00A67EA7"/>
    <w:rsid w:val="00A67F44"/>
    <w:rsid w:val="00A703F4"/>
    <w:rsid w:val="00A708B6"/>
    <w:rsid w:val="00A71AF2"/>
    <w:rsid w:val="00A72038"/>
    <w:rsid w:val="00A73D7B"/>
    <w:rsid w:val="00A740CD"/>
    <w:rsid w:val="00A77C33"/>
    <w:rsid w:val="00A80384"/>
    <w:rsid w:val="00A81B50"/>
    <w:rsid w:val="00A84132"/>
    <w:rsid w:val="00A853A7"/>
    <w:rsid w:val="00A87F4E"/>
    <w:rsid w:val="00A93454"/>
    <w:rsid w:val="00A939A0"/>
    <w:rsid w:val="00AA0863"/>
    <w:rsid w:val="00AA08AE"/>
    <w:rsid w:val="00AA0ECE"/>
    <w:rsid w:val="00AA2088"/>
    <w:rsid w:val="00AA20FF"/>
    <w:rsid w:val="00AA4563"/>
    <w:rsid w:val="00AA4A41"/>
    <w:rsid w:val="00AA65B2"/>
    <w:rsid w:val="00AA77F9"/>
    <w:rsid w:val="00AB0008"/>
    <w:rsid w:val="00AB15F5"/>
    <w:rsid w:val="00AB2F1C"/>
    <w:rsid w:val="00AB395D"/>
    <w:rsid w:val="00AB4056"/>
    <w:rsid w:val="00AB41E0"/>
    <w:rsid w:val="00AB4580"/>
    <w:rsid w:val="00AB6746"/>
    <w:rsid w:val="00AB757B"/>
    <w:rsid w:val="00AB7FF1"/>
    <w:rsid w:val="00AC0754"/>
    <w:rsid w:val="00AC0E50"/>
    <w:rsid w:val="00AC38FB"/>
    <w:rsid w:val="00AC3F19"/>
    <w:rsid w:val="00AC4424"/>
    <w:rsid w:val="00AC5053"/>
    <w:rsid w:val="00AC6688"/>
    <w:rsid w:val="00AD07A1"/>
    <w:rsid w:val="00AD1F57"/>
    <w:rsid w:val="00AD30B5"/>
    <w:rsid w:val="00AD561C"/>
    <w:rsid w:val="00AD651B"/>
    <w:rsid w:val="00AD6B0C"/>
    <w:rsid w:val="00AE0475"/>
    <w:rsid w:val="00AE114A"/>
    <w:rsid w:val="00AE1180"/>
    <w:rsid w:val="00AE209F"/>
    <w:rsid w:val="00AE7A5F"/>
    <w:rsid w:val="00AF16A2"/>
    <w:rsid w:val="00AF22D1"/>
    <w:rsid w:val="00AF2D9E"/>
    <w:rsid w:val="00AF402B"/>
    <w:rsid w:val="00AF44C8"/>
    <w:rsid w:val="00AF5015"/>
    <w:rsid w:val="00AF51CD"/>
    <w:rsid w:val="00AF5DA8"/>
    <w:rsid w:val="00AF6B05"/>
    <w:rsid w:val="00AF6C74"/>
    <w:rsid w:val="00AF6E66"/>
    <w:rsid w:val="00AF7ADF"/>
    <w:rsid w:val="00B0232E"/>
    <w:rsid w:val="00B023C1"/>
    <w:rsid w:val="00B033CC"/>
    <w:rsid w:val="00B05715"/>
    <w:rsid w:val="00B058A2"/>
    <w:rsid w:val="00B05D11"/>
    <w:rsid w:val="00B06E95"/>
    <w:rsid w:val="00B072E9"/>
    <w:rsid w:val="00B101C4"/>
    <w:rsid w:val="00B1102A"/>
    <w:rsid w:val="00B12275"/>
    <w:rsid w:val="00B1230E"/>
    <w:rsid w:val="00B147BA"/>
    <w:rsid w:val="00B14C95"/>
    <w:rsid w:val="00B16B75"/>
    <w:rsid w:val="00B1735E"/>
    <w:rsid w:val="00B211AA"/>
    <w:rsid w:val="00B21C44"/>
    <w:rsid w:val="00B2358A"/>
    <w:rsid w:val="00B23ABA"/>
    <w:rsid w:val="00B23F55"/>
    <w:rsid w:val="00B31066"/>
    <w:rsid w:val="00B314CD"/>
    <w:rsid w:val="00B34F91"/>
    <w:rsid w:val="00B368AF"/>
    <w:rsid w:val="00B3696A"/>
    <w:rsid w:val="00B36B88"/>
    <w:rsid w:val="00B37E40"/>
    <w:rsid w:val="00B4240D"/>
    <w:rsid w:val="00B4345A"/>
    <w:rsid w:val="00B44C34"/>
    <w:rsid w:val="00B45385"/>
    <w:rsid w:val="00B454ED"/>
    <w:rsid w:val="00B45ABA"/>
    <w:rsid w:val="00B46038"/>
    <w:rsid w:val="00B4682C"/>
    <w:rsid w:val="00B4776A"/>
    <w:rsid w:val="00B477BF"/>
    <w:rsid w:val="00B519C4"/>
    <w:rsid w:val="00B525AF"/>
    <w:rsid w:val="00B53473"/>
    <w:rsid w:val="00B5523A"/>
    <w:rsid w:val="00B55D7F"/>
    <w:rsid w:val="00B57431"/>
    <w:rsid w:val="00B57FA5"/>
    <w:rsid w:val="00B61681"/>
    <w:rsid w:val="00B61CAB"/>
    <w:rsid w:val="00B63540"/>
    <w:rsid w:val="00B661E0"/>
    <w:rsid w:val="00B67428"/>
    <w:rsid w:val="00B70CF5"/>
    <w:rsid w:val="00B717FA"/>
    <w:rsid w:val="00B75AD0"/>
    <w:rsid w:val="00B75BAC"/>
    <w:rsid w:val="00B76CA8"/>
    <w:rsid w:val="00B770B7"/>
    <w:rsid w:val="00B777E0"/>
    <w:rsid w:val="00B80006"/>
    <w:rsid w:val="00B82528"/>
    <w:rsid w:val="00B829A4"/>
    <w:rsid w:val="00B837F3"/>
    <w:rsid w:val="00B8512C"/>
    <w:rsid w:val="00B85519"/>
    <w:rsid w:val="00B8604F"/>
    <w:rsid w:val="00B87D93"/>
    <w:rsid w:val="00B90CDB"/>
    <w:rsid w:val="00B93AD5"/>
    <w:rsid w:val="00B94229"/>
    <w:rsid w:val="00B9454A"/>
    <w:rsid w:val="00B953EA"/>
    <w:rsid w:val="00B962E8"/>
    <w:rsid w:val="00BA0EA7"/>
    <w:rsid w:val="00BA365B"/>
    <w:rsid w:val="00BA3728"/>
    <w:rsid w:val="00BA4B3B"/>
    <w:rsid w:val="00BA5316"/>
    <w:rsid w:val="00BA5740"/>
    <w:rsid w:val="00BA7E95"/>
    <w:rsid w:val="00BB10FC"/>
    <w:rsid w:val="00BB1A63"/>
    <w:rsid w:val="00BC0F43"/>
    <w:rsid w:val="00BC2BBE"/>
    <w:rsid w:val="00BC55EF"/>
    <w:rsid w:val="00BC615D"/>
    <w:rsid w:val="00BC6983"/>
    <w:rsid w:val="00BC6BF7"/>
    <w:rsid w:val="00BD514F"/>
    <w:rsid w:val="00BD62C9"/>
    <w:rsid w:val="00BD71C1"/>
    <w:rsid w:val="00BD72D9"/>
    <w:rsid w:val="00BE0B2D"/>
    <w:rsid w:val="00BE2EAF"/>
    <w:rsid w:val="00BE4132"/>
    <w:rsid w:val="00BE4C29"/>
    <w:rsid w:val="00BF19F2"/>
    <w:rsid w:val="00BF3CA9"/>
    <w:rsid w:val="00BF41AE"/>
    <w:rsid w:val="00BF5BD9"/>
    <w:rsid w:val="00BF5E7B"/>
    <w:rsid w:val="00BF77CD"/>
    <w:rsid w:val="00C002CC"/>
    <w:rsid w:val="00C004D1"/>
    <w:rsid w:val="00C00848"/>
    <w:rsid w:val="00C03102"/>
    <w:rsid w:val="00C034F2"/>
    <w:rsid w:val="00C0373E"/>
    <w:rsid w:val="00C03C89"/>
    <w:rsid w:val="00C04D29"/>
    <w:rsid w:val="00C06AA6"/>
    <w:rsid w:val="00C07BDC"/>
    <w:rsid w:val="00C101CE"/>
    <w:rsid w:val="00C1153C"/>
    <w:rsid w:val="00C1259A"/>
    <w:rsid w:val="00C12C9D"/>
    <w:rsid w:val="00C1346C"/>
    <w:rsid w:val="00C13CC1"/>
    <w:rsid w:val="00C142AE"/>
    <w:rsid w:val="00C1437C"/>
    <w:rsid w:val="00C14C95"/>
    <w:rsid w:val="00C14F0C"/>
    <w:rsid w:val="00C154BA"/>
    <w:rsid w:val="00C15B26"/>
    <w:rsid w:val="00C21535"/>
    <w:rsid w:val="00C21863"/>
    <w:rsid w:val="00C2337E"/>
    <w:rsid w:val="00C24DA8"/>
    <w:rsid w:val="00C26984"/>
    <w:rsid w:val="00C27A89"/>
    <w:rsid w:val="00C27D3D"/>
    <w:rsid w:val="00C34E6A"/>
    <w:rsid w:val="00C35865"/>
    <w:rsid w:val="00C35AB9"/>
    <w:rsid w:val="00C42197"/>
    <w:rsid w:val="00C431D5"/>
    <w:rsid w:val="00C4426A"/>
    <w:rsid w:val="00C4654E"/>
    <w:rsid w:val="00C5024A"/>
    <w:rsid w:val="00C50BEC"/>
    <w:rsid w:val="00C5126B"/>
    <w:rsid w:val="00C51A8F"/>
    <w:rsid w:val="00C53549"/>
    <w:rsid w:val="00C53F45"/>
    <w:rsid w:val="00C549D6"/>
    <w:rsid w:val="00C5511D"/>
    <w:rsid w:val="00C565AE"/>
    <w:rsid w:val="00C5784B"/>
    <w:rsid w:val="00C602B6"/>
    <w:rsid w:val="00C6175F"/>
    <w:rsid w:val="00C63072"/>
    <w:rsid w:val="00C72B8D"/>
    <w:rsid w:val="00C777B4"/>
    <w:rsid w:val="00C802A1"/>
    <w:rsid w:val="00C80C4C"/>
    <w:rsid w:val="00C812D4"/>
    <w:rsid w:val="00C81DCE"/>
    <w:rsid w:val="00C8264A"/>
    <w:rsid w:val="00C849AC"/>
    <w:rsid w:val="00C855DD"/>
    <w:rsid w:val="00C86A86"/>
    <w:rsid w:val="00C876C5"/>
    <w:rsid w:val="00C879E8"/>
    <w:rsid w:val="00C903C3"/>
    <w:rsid w:val="00C906E6"/>
    <w:rsid w:val="00C91100"/>
    <w:rsid w:val="00C92373"/>
    <w:rsid w:val="00C925A8"/>
    <w:rsid w:val="00C927A8"/>
    <w:rsid w:val="00C927CC"/>
    <w:rsid w:val="00C92FF2"/>
    <w:rsid w:val="00C934BD"/>
    <w:rsid w:val="00C93DE3"/>
    <w:rsid w:val="00C9405B"/>
    <w:rsid w:val="00C94B31"/>
    <w:rsid w:val="00C965DB"/>
    <w:rsid w:val="00C96A30"/>
    <w:rsid w:val="00C97952"/>
    <w:rsid w:val="00CA10B6"/>
    <w:rsid w:val="00CA1DEC"/>
    <w:rsid w:val="00CA2252"/>
    <w:rsid w:val="00CA412D"/>
    <w:rsid w:val="00CA44C4"/>
    <w:rsid w:val="00CA7867"/>
    <w:rsid w:val="00CB3649"/>
    <w:rsid w:val="00CB3E2B"/>
    <w:rsid w:val="00CB4500"/>
    <w:rsid w:val="00CB4E52"/>
    <w:rsid w:val="00CB50AB"/>
    <w:rsid w:val="00CB7CE2"/>
    <w:rsid w:val="00CB7EA4"/>
    <w:rsid w:val="00CC094B"/>
    <w:rsid w:val="00CC17E8"/>
    <w:rsid w:val="00CC1C77"/>
    <w:rsid w:val="00CC3214"/>
    <w:rsid w:val="00CC7307"/>
    <w:rsid w:val="00CC7425"/>
    <w:rsid w:val="00CC7E3C"/>
    <w:rsid w:val="00CD02B7"/>
    <w:rsid w:val="00CD09C9"/>
    <w:rsid w:val="00CD0B8E"/>
    <w:rsid w:val="00CD0BAA"/>
    <w:rsid w:val="00CD2676"/>
    <w:rsid w:val="00CD3C62"/>
    <w:rsid w:val="00CD4080"/>
    <w:rsid w:val="00CD54F7"/>
    <w:rsid w:val="00CD5DDB"/>
    <w:rsid w:val="00CD65B8"/>
    <w:rsid w:val="00CD7CFE"/>
    <w:rsid w:val="00CE051D"/>
    <w:rsid w:val="00CE0999"/>
    <w:rsid w:val="00CE10F4"/>
    <w:rsid w:val="00CE38F9"/>
    <w:rsid w:val="00CE4B5D"/>
    <w:rsid w:val="00CE4BC2"/>
    <w:rsid w:val="00CE4F54"/>
    <w:rsid w:val="00CE650B"/>
    <w:rsid w:val="00CE6CBC"/>
    <w:rsid w:val="00CE70F2"/>
    <w:rsid w:val="00CE7759"/>
    <w:rsid w:val="00CF0974"/>
    <w:rsid w:val="00CF1867"/>
    <w:rsid w:val="00CF306D"/>
    <w:rsid w:val="00CF3817"/>
    <w:rsid w:val="00CF3A1E"/>
    <w:rsid w:val="00CF5002"/>
    <w:rsid w:val="00CF52C4"/>
    <w:rsid w:val="00CF5B5A"/>
    <w:rsid w:val="00CF6135"/>
    <w:rsid w:val="00CF6500"/>
    <w:rsid w:val="00CF7D6E"/>
    <w:rsid w:val="00D017BD"/>
    <w:rsid w:val="00D026DB"/>
    <w:rsid w:val="00D04068"/>
    <w:rsid w:val="00D046B8"/>
    <w:rsid w:val="00D0549B"/>
    <w:rsid w:val="00D05BE3"/>
    <w:rsid w:val="00D067A8"/>
    <w:rsid w:val="00D07446"/>
    <w:rsid w:val="00D101A0"/>
    <w:rsid w:val="00D107BA"/>
    <w:rsid w:val="00D1132F"/>
    <w:rsid w:val="00D1169D"/>
    <w:rsid w:val="00D12FB8"/>
    <w:rsid w:val="00D14977"/>
    <w:rsid w:val="00D165AD"/>
    <w:rsid w:val="00D171DE"/>
    <w:rsid w:val="00D1771E"/>
    <w:rsid w:val="00D22842"/>
    <w:rsid w:val="00D22E99"/>
    <w:rsid w:val="00D2491D"/>
    <w:rsid w:val="00D24A44"/>
    <w:rsid w:val="00D27723"/>
    <w:rsid w:val="00D3073A"/>
    <w:rsid w:val="00D31071"/>
    <w:rsid w:val="00D31289"/>
    <w:rsid w:val="00D316F2"/>
    <w:rsid w:val="00D31E83"/>
    <w:rsid w:val="00D339F5"/>
    <w:rsid w:val="00D34862"/>
    <w:rsid w:val="00D34EC3"/>
    <w:rsid w:val="00D366D6"/>
    <w:rsid w:val="00D401E9"/>
    <w:rsid w:val="00D40669"/>
    <w:rsid w:val="00D43AED"/>
    <w:rsid w:val="00D44866"/>
    <w:rsid w:val="00D46488"/>
    <w:rsid w:val="00D468A5"/>
    <w:rsid w:val="00D479B7"/>
    <w:rsid w:val="00D5061F"/>
    <w:rsid w:val="00D50C49"/>
    <w:rsid w:val="00D5158B"/>
    <w:rsid w:val="00D51DD6"/>
    <w:rsid w:val="00D55DD3"/>
    <w:rsid w:val="00D60F3E"/>
    <w:rsid w:val="00D61C4E"/>
    <w:rsid w:val="00D61CF2"/>
    <w:rsid w:val="00D624B8"/>
    <w:rsid w:val="00D625DD"/>
    <w:rsid w:val="00D62AED"/>
    <w:rsid w:val="00D63421"/>
    <w:rsid w:val="00D660B1"/>
    <w:rsid w:val="00D67F63"/>
    <w:rsid w:val="00D70452"/>
    <w:rsid w:val="00D71307"/>
    <w:rsid w:val="00D71D91"/>
    <w:rsid w:val="00D725B4"/>
    <w:rsid w:val="00D72DF4"/>
    <w:rsid w:val="00D734BE"/>
    <w:rsid w:val="00D76401"/>
    <w:rsid w:val="00D7723E"/>
    <w:rsid w:val="00D77A3D"/>
    <w:rsid w:val="00D80136"/>
    <w:rsid w:val="00D80EF3"/>
    <w:rsid w:val="00D8395E"/>
    <w:rsid w:val="00D87DC1"/>
    <w:rsid w:val="00D91843"/>
    <w:rsid w:val="00D96ED1"/>
    <w:rsid w:val="00DA00D5"/>
    <w:rsid w:val="00DA23D3"/>
    <w:rsid w:val="00DA34B2"/>
    <w:rsid w:val="00DA3DD5"/>
    <w:rsid w:val="00DA61FE"/>
    <w:rsid w:val="00DA76FB"/>
    <w:rsid w:val="00DA7AE6"/>
    <w:rsid w:val="00DB030B"/>
    <w:rsid w:val="00DB12A7"/>
    <w:rsid w:val="00DB27BA"/>
    <w:rsid w:val="00DB291A"/>
    <w:rsid w:val="00DB2B2A"/>
    <w:rsid w:val="00DB48CB"/>
    <w:rsid w:val="00DB53E9"/>
    <w:rsid w:val="00DC0DA2"/>
    <w:rsid w:val="00DC1CC7"/>
    <w:rsid w:val="00DC4810"/>
    <w:rsid w:val="00DC5EE7"/>
    <w:rsid w:val="00DC6011"/>
    <w:rsid w:val="00DD2D16"/>
    <w:rsid w:val="00DD4F25"/>
    <w:rsid w:val="00DD61D0"/>
    <w:rsid w:val="00DD690B"/>
    <w:rsid w:val="00DE0710"/>
    <w:rsid w:val="00DE2D52"/>
    <w:rsid w:val="00DE6156"/>
    <w:rsid w:val="00DE6CB3"/>
    <w:rsid w:val="00DE7436"/>
    <w:rsid w:val="00DE7643"/>
    <w:rsid w:val="00DF01AC"/>
    <w:rsid w:val="00DF0D9A"/>
    <w:rsid w:val="00DF412D"/>
    <w:rsid w:val="00DF426D"/>
    <w:rsid w:val="00DF44FD"/>
    <w:rsid w:val="00DF737D"/>
    <w:rsid w:val="00E00C56"/>
    <w:rsid w:val="00E06305"/>
    <w:rsid w:val="00E07AE4"/>
    <w:rsid w:val="00E10454"/>
    <w:rsid w:val="00E10F83"/>
    <w:rsid w:val="00E12F1A"/>
    <w:rsid w:val="00E1568A"/>
    <w:rsid w:val="00E163CF"/>
    <w:rsid w:val="00E166E5"/>
    <w:rsid w:val="00E17D0C"/>
    <w:rsid w:val="00E17EB7"/>
    <w:rsid w:val="00E20D00"/>
    <w:rsid w:val="00E21B4E"/>
    <w:rsid w:val="00E27CD0"/>
    <w:rsid w:val="00E31AEA"/>
    <w:rsid w:val="00E31CA4"/>
    <w:rsid w:val="00E32797"/>
    <w:rsid w:val="00E35E00"/>
    <w:rsid w:val="00E36D22"/>
    <w:rsid w:val="00E40342"/>
    <w:rsid w:val="00E405E7"/>
    <w:rsid w:val="00E41503"/>
    <w:rsid w:val="00E418AD"/>
    <w:rsid w:val="00E42814"/>
    <w:rsid w:val="00E42F5B"/>
    <w:rsid w:val="00E43FDB"/>
    <w:rsid w:val="00E44192"/>
    <w:rsid w:val="00E503A7"/>
    <w:rsid w:val="00E514A4"/>
    <w:rsid w:val="00E53040"/>
    <w:rsid w:val="00E53080"/>
    <w:rsid w:val="00E557DF"/>
    <w:rsid w:val="00E558A1"/>
    <w:rsid w:val="00E5653D"/>
    <w:rsid w:val="00E5676B"/>
    <w:rsid w:val="00E56BF3"/>
    <w:rsid w:val="00E60213"/>
    <w:rsid w:val="00E606F0"/>
    <w:rsid w:val="00E61E19"/>
    <w:rsid w:val="00E61F4A"/>
    <w:rsid w:val="00E62B1C"/>
    <w:rsid w:val="00E640DF"/>
    <w:rsid w:val="00E64CAC"/>
    <w:rsid w:val="00E66187"/>
    <w:rsid w:val="00E66504"/>
    <w:rsid w:val="00E67817"/>
    <w:rsid w:val="00E70C05"/>
    <w:rsid w:val="00E71BDD"/>
    <w:rsid w:val="00E7216D"/>
    <w:rsid w:val="00E72395"/>
    <w:rsid w:val="00E72A89"/>
    <w:rsid w:val="00E76C58"/>
    <w:rsid w:val="00E773E9"/>
    <w:rsid w:val="00E77439"/>
    <w:rsid w:val="00E77D41"/>
    <w:rsid w:val="00E82AA6"/>
    <w:rsid w:val="00E82DF3"/>
    <w:rsid w:val="00E82E60"/>
    <w:rsid w:val="00E8421A"/>
    <w:rsid w:val="00E8552E"/>
    <w:rsid w:val="00E85EB7"/>
    <w:rsid w:val="00E86248"/>
    <w:rsid w:val="00E8665F"/>
    <w:rsid w:val="00E86B1C"/>
    <w:rsid w:val="00E91D2F"/>
    <w:rsid w:val="00E9243A"/>
    <w:rsid w:val="00E946F2"/>
    <w:rsid w:val="00E94704"/>
    <w:rsid w:val="00E95A47"/>
    <w:rsid w:val="00E964FB"/>
    <w:rsid w:val="00E96A52"/>
    <w:rsid w:val="00E971C2"/>
    <w:rsid w:val="00EA065F"/>
    <w:rsid w:val="00EA24B7"/>
    <w:rsid w:val="00EA2619"/>
    <w:rsid w:val="00EA4785"/>
    <w:rsid w:val="00EA6671"/>
    <w:rsid w:val="00EA7844"/>
    <w:rsid w:val="00EB2174"/>
    <w:rsid w:val="00EB224D"/>
    <w:rsid w:val="00EB244A"/>
    <w:rsid w:val="00EB444D"/>
    <w:rsid w:val="00EB60F4"/>
    <w:rsid w:val="00EB6565"/>
    <w:rsid w:val="00EB6683"/>
    <w:rsid w:val="00EC13FA"/>
    <w:rsid w:val="00EC1666"/>
    <w:rsid w:val="00EC1C51"/>
    <w:rsid w:val="00EC1FE8"/>
    <w:rsid w:val="00EC2E72"/>
    <w:rsid w:val="00EC3238"/>
    <w:rsid w:val="00EC3616"/>
    <w:rsid w:val="00EC582D"/>
    <w:rsid w:val="00EC746C"/>
    <w:rsid w:val="00ED02CF"/>
    <w:rsid w:val="00ED1AA9"/>
    <w:rsid w:val="00ED1B83"/>
    <w:rsid w:val="00ED3206"/>
    <w:rsid w:val="00ED3C5C"/>
    <w:rsid w:val="00ED43A4"/>
    <w:rsid w:val="00ED47CA"/>
    <w:rsid w:val="00ED5528"/>
    <w:rsid w:val="00ED55E6"/>
    <w:rsid w:val="00ED5EF0"/>
    <w:rsid w:val="00ED7F18"/>
    <w:rsid w:val="00EE0D28"/>
    <w:rsid w:val="00EE23E1"/>
    <w:rsid w:val="00EE4C65"/>
    <w:rsid w:val="00EE541E"/>
    <w:rsid w:val="00EE676C"/>
    <w:rsid w:val="00EE71DA"/>
    <w:rsid w:val="00EE725C"/>
    <w:rsid w:val="00EE79B3"/>
    <w:rsid w:val="00EF03E7"/>
    <w:rsid w:val="00EF10E5"/>
    <w:rsid w:val="00EF2C31"/>
    <w:rsid w:val="00EF3141"/>
    <w:rsid w:val="00EF6B4F"/>
    <w:rsid w:val="00F01DDE"/>
    <w:rsid w:val="00F02AEB"/>
    <w:rsid w:val="00F05694"/>
    <w:rsid w:val="00F05A28"/>
    <w:rsid w:val="00F06994"/>
    <w:rsid w:val="00F13CB4"/>
    <w:rsid w:val="00F13F94"/>
    <w:rsid w:val="00F14372"/>
    <w:rsid w:val="00F15B9D"/>
    <w:rsid w:val="00F1740A"/>
    <w:rsid w:val="00F17ED5"/>
    <w:rsid w:val="00F214EB"/>
    <w:rsid w:val="00F26909"/>
    <w:rsid w:val="00F3038E"/>
    <w:rsid w:val="00F32926"/>
    <w:rsid w:val="00F32E38"/>
    <w:rsid w:val="00F33AC0"/>
    <w:rsid w:val="00F34049"/>
    <w:rsid w:val="00F354FD"/>
    <w:rsid w:val="00F355BE"/>
    <w:rsid w:val="00F401BA"/>
    <w:rsid w:val="00F428A1"/>
    <w:rsid w:val="00F440A6"/>
    <w:rsid w:val="00F4434A"/>
    <w:rsid w:val="00F44AA7"/>
    <w:rsid w:val="00F45E13"/>
    <w:rsid w:val="00F47E43"/>
    <w:rsid w:val="00F513FF"/>
    <w:rsid w:val="00F51E04"/>
    <w:rsid w:val="00F521C2"/>
    <w:rsid w:val="00F55FBD"/>
    <w:rsid w:val="00F609F6"/>
    <w:rsid w:val="00F66257"/>
    <w:rsid w:val="00F664FB"/>
    <w:rsid w:val="00F66EEF"/>
    <w:rsid w:val="00F670CF"/>
    <w:rsid w:val="00F67121"/>
    <w:rsid w:val="00F70700"/>
    <w:rsid w:val="00F70F47"/>
    <w:rsid w:val="00F721F7"/>
    <w:rsid w:val="00F77330"/>
    <w:rsid w:val="00F776FE"/>
    <w:rsid w:val="00F80C05"/>
    <w:rsid w:val="00F82A4E"/>
    <w:rsid w:val="00F83AB2"/>
    <w:rsid w:val="00F83EEB"/>
    <w:rsid w:val="00F8596E"/>
    <w:rsid w:val="00F86310"/>
    <w:rsid w:val="00F86DB6"/>
    <w:rsid w:val="00F87B92"/>
    <w:rsid w:val="00F90786"/>
    <w:rsid w:val="00F90B63"/>
    <w:rsid w:val="00F90E87"/>
    <w:rsid w:val="00F92213"/>
    <w:rsid w:val="00F96440"/>
    <w:rsid w:val="00F96B4A"/>
    <w:rsid w:val="00FA156F"/>
    <w:rsid w:val="00FA4C23"/>
    <w:rsid w:val="00FA5F18"/>
    <w:rsid w:val="00FA6142"/>
    <w:rsid w:val="00FA65A4"/>
    <w:rsid w:val="00FA736A"/>
    <w:rsid w:val="00FA78EB"/>
    <w:rsid w:val="00FA7CCD"/>
    <w:rsid w:val="00FB3680"/>
    <w:rsid w:val="00FB62CB"/>
    <w:rsid w:val="00FB75D7"/>
    <w:rsid w:val="00FB7672"/>
    <w:rsid w:val="00FB7FD4"/>
    <w:rsid w:val="00FC1BB3"/>
    <w:rsid w:val="00FC21BC"/>
    <w:rsid w:val="00FC34AC"/>
    <w:rsid w:val="00FC4A3E"/>
    <w:rsid w:val="00FC5D5C"/>
    <w:rsid w:val="00FD0C13"/>
    <w:rsid w:val="00FD521A"/>
    <w:rsid w:val="00FD5C9C"/>
    <w:rsid w:val="00FD6437"/>
    <w:rsid w:val="00FE0F56"/>
    <w:rsid w:val="00FE1B4B"/>
    <w:rsid w:val="00FE1C55"/>
    <w:rsid w:val="00FE2395"/>
    <w:rsid w:val="00FE361B"/>
    <w:rsid w:val="00FE511D"/>
    <w:rsid w:val="00FE7618"/>
    <w:rsid w:val="00FF09AD"/>
    <w:rsid w:val="00FF1F63"/>
    <w:rsid w:val="00FF2FBE"/>
    <w:rsid w:val="00FF3075"/>
    <w:rsid w:val="00FF5405"/>
    <w:rsid w:val="00FF5D8B"/>
    <w:rsid w:val="00FF692B"/>
    <w:rsid w:val="00FF76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CD7071"/>
  <w15:docId w15:val="{9CEE4818-DC3E-4780-BC88-2712EC1EA3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7856"/>
    <w:rPr>
      <w:lang w:val="en-GB"/>
    </w:rPr>
  </w:style>
  <w:style w:type="paragraph" w:styleId="Heading1">
    <w:name w:val="heading 1"/>
    <w:basedOn w:val="Normal"/>
    <w:next w:val="Normal"/>
    <w:link w:val="Heading1Char"/>
    <w:uiPriority w:val="9"/>
    <w:qFormat/>
    <w:rsid w:val="00EA0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EA065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EA065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C03102"/>
    <w:pPr>
      <w:ind w:left="720"/>
      <w:contextualSpacing/>
    </w:pPr>
  </w:style>
  <w:style w:type="paragraph" w:styleId="Header">
    <w:name w:val="header"/>
    <w:basedOn w:val="Normal"/>
    <w:link w:val="HeaderChar"/>
    <w:uiPriority w:val="99"/>
    <w:unhideWhenUsed/>
    <w:rsid w:val="006159C6"/>
    <w:pPr>
      <w:tabs>
        <w:tab w:val="center" w:pos="4680"/>
        <w:tab w:val="right" w:pos="9360"/>
      </w:tabs>
      <w:spacing w:after="0" w:line="240" w:lineRule="auto"/>
    </w:pPr>
  </w:style>
  <w:style w:type="character" w:customStyle="1" w:styleId="HeaderChar">
    <w:name w:val="Header Char"/>
    <w:basedOn w:val="DefaultParagraphFont"/>
    <w:link w:val="Header"/>
    <w:uiPriority w:val="99"/>
    <w:rsid w:val="006159C6"/>
  </w:style>
  <w:style w:type="paragraph" w:styleId="Footer">
    <w:name w:val="footer"/>
    <w:basedOn w:val="Normal"/>
    <w:link w:val="FooterChar"/>
    <w:uiPriority w:val="99"/>
    <w:unhideWhenUsed/>
    <w:rsid w:val="006159C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159C6"/>
  </w:style>
  <w:style w:type="paragraph" w:styleId="CommentText">
    <w:name w:val="annotation text"/>
    <w:basedOn w:val="Normal"/>
    <w:link w:val="CommentTextChar"/>
    <w:rsid w:val="00927856"/>
    <w:pPr>
      <w:spacing w:after="0" w:line="240" w:lineRule="auto"/>
    </w:pPr>
    <w:rPr>
      <w:rFonts w:ascii="Times New Roman" w:eastAsia="Times New Roman" w:hAnsi="Times New Roman" w:cs="Times New Roman"/>
      <w:snapToGrid w:val="0"/>
      <w:sz w:val="20"/>
      <w:szCs w:val="20"/>
    </w:rPr>
  </w:style>
  <w:style w:type="character" w:customStyle="1" w:styleId="CommentTextChar">
    <w:name w:val="Comment Text Char"/>
    <w:basedOn w:val="DefaultParagraphFont"/>
    <w:link w:val="CommentText"/>
    <w:rsid w:val="00927856"/>
    <w:rPr>
      <w:rFonts w:ascii="Times New Roman" w:eastAsia="Times New Roman" w:hAnsi="Times New Roman" w:cs="Times New Roman"/>
      <w:snapToGrid w:val="0"/>
      <w:sz w:val="20"/>
      <w:szCs w:val="20"/>
      <w:lang w:val="en-GB"/>
    </w:rPr>
  </w:style>
  <w:style w:type="character" w:styleId="CommentReference">
    <w:name w:val="annotation reference"/>
    <w:rsid w:val="00927856"/>
    <w:rPr>
      <w:sz w:val="16"/>
      <w:szCs w:val="16"/>
      <w:lang w:val="en-GB"/>
    </w:rPr>
  </w:style>
  <w:style w:type="paragraph" w:styleId="BalloonText">
    <w:name w:val="Balloon Text"/>
    <w:basedOn w:val="Normal"/>
    <w:link w:val="BalloonTextChar"/>
    <w:uiPriority w:val="99"/>
    <w:semiHidden/>
    <w:unhideWhenUsed/>
    <w:rsid w:val="00D1771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771E"/>
    <w:rPr>
      <w:rFonts w:ascii="Segoe UI" w:hAnsi="Segoe UI" w:cs="Segoe UI"/>
      <w:sz w:val="18"/>
      <w:szCs w:val="18"/>
    </w:rPr>
  </w:style>
  <w:style w:type="paragraph" w:styleId="FootnoteText">
    <w:name w:val="footnote text"/>
    <w:aliases w:val="DSE note,single space,Footnote,Text,Testo nota a piè di pagina Carattere,FOOTNOTES,fn,footnote text,Footnote Text Quote,ft,Footnote Text Char Char,Note de bas de page Car,ALTS FOOTNOTE,Footnote Text Char Char Char Char Char,FA Fu,Char,ADB"/>
    <w:basedOn w:val="Normal"/>
    <w:link w:val="FootnoteTextChar1"/>
    <w:autoRedefine/>
    <w:qFormat/>
    <w:rsid w:val="000D0D13"/>
    <w:pPr>
      <w:widowControl w:val="0"/>
      <w:tabs>
        <w:tab w:val="left" w:pos="284"/>
      </w:tabs>
      <w:spacing w:after="0" w:line="240" w:lineRule="auto"/>
      <w:ind w:left="284" w:hanging="284"/>
    </w:pPr>
    <w:rPr>
      <w:rFonts w:ascii="Times New Roman" w:eastAsia="Calibri" w:hAnsi="Times New Roman" w:cs="Times New Roman"/>
      <w:sz w:val="16"/>
      <w:szCs w:val="24"/>
    </w:rPr>
  </w:style>
  <w:style w:type="character" w:customStyle="1" w:styleId="FootnoteTextChar">
    <w:name w:val="Footnote Text Char"/>
    <w:basedOn w:val="DefaultParagraphFont"/>
    <w:semiHidden/>
    <w:rsid w:val="000D0D13"/>
    <w:rPr>
      <w:sz w:val="20"/>
      <w:szCs w:val="20"/>
    </w:rPr>
  </w:style>
  <w:style w:type="character" w:styleId="FootnoteReference">
    <w:name w:val="footnote reference"/>
    <w:aliases w:val="16 Point,Superscript 6 Point,16 Point Char Char Char Char,Superscript 6 Point Char Char Char Char,BVI fnr Char Char Char Char Char Zchn Char Char Char Char Char,BVI fnr Car Car Char Char Char Char Char Zchn Char Char Char Char Char Ch"/>
    <w:link w:val="Char2"/>
    <w:qFormat/>
    <w:rsid w:val="000D0D13"/>
    <w:rPr>
      <w:rFonts w:ascii="Times New Roman" w:hAnsi="Times New Roman"/>
      <w:szCs w:val="16"/>
      <w:vertAlign w:val="superscript"/>
    </w:rPr>
  </w:style>
  <w:style w:type="paragraph" w:customStyle="1" w:styleId="Char2">
    <w:name w:val="Char2"/>
    <w:basedOn w:val="Normal"/>
    <w:link w:val="FootnoteReference"/>
    <w:rsid w:val="000D0D13"/>
    <w:pPr>
      <w:spacing w:line="240" w:lineRule="exact"/>
    </w:pPr>
    <w:rPr>
      <w:rFonts w:ascii="Times New Roman" w:hAnsi="Times New Roman"/>
      <w:szCs w:val="16"/>
      <w:vertAlign w:val="superscript"/>
    </w:rPr>
  </w:style>
  <w:style w:type="character" w:customStyle="1" w:styleId="FootnoteTextChar1">
    <w:name w:val="Footnote Text Char1"/>
    <w:aliases w:val="DSE note Char,single space Char,Footnote Char,Text Char,Testo nota a piè di pagina Carattere Char,FOOTNOTES Char,fn Char,footnote text Char,Footnote Text Quote Char,ft Char,Footnote Text Char Char Char,Note de bas de page Car Char"/>
    <w:link w:val="FootnoteText"/>
    <w:rsid w:val="000D0D13"/>
    <w:rPr>
      <w:rFonts w:ascii="Times New Roman" w:eastAsia="Calibri" w:hAnsi="Times New Roman" w:cs="Times New Roman"/>
      <w:sz w:val="16"/>
      <w:szCs w:val="24"/>
      <w:lang w:val="en-GB"/>
    </w:rPr>
  </w:style>
  <w:style w:type="paragraph" w:styleId="CommentSubject">
    <w:name w:val="annotation subject"/>
    <w:basedOn w:val="CommentText"/>
    <w:next w:val="CommentText"/>
    <w:link w:val="CommentSubjectChar"/>
    <w:uiPriority w:val="99"/>
    <w:semiHidden/>
    <w:unhideWhenUsed/>
    <w:rsid w:val="005F785C"/>
    <w:pPr>
      <w:spacing w:after="160"/>
    </w:pPr>
    <w:rPr>
      <w:rFonts w:asciiTheme="minorHAnsi" w:eastAsiaTheme="minorHAnsi" w:hAnsiTheme="minorHAnsi" w:cstheme="minorBidi"/>
      <w:b/>
      <w:bCs/>
      <w:snapToGrid/>
      <w:lang w:val="en-US"/>
    </w:rPr>
  </w:style>
  <w:style w:type="character" w:customStyle="1" w:styleId="CommentSubjectChar">
    <w:name w:val="Comment Subject Char"/>
    <w:basedOn w:val="CommentTextChar"/>
    <w:link w:val="CommentSubject"/>
    <w:uiPriority w:val="99"/>
    <w:semiHidden/>
    <w:rsid w:val="005F785C"/>
    <w:rPr>
      <w:rFonts w:ascii="Times New Roman" w:eastAsia="Times New Roman" w:hAnsi="Times New Roman" w:cs="Times New Roman"/>
      <w:b/>
      <w:bCs/>
      <w:snapToGrid/>
      <w:sz w:val="20"/>
      <w:szCs w:val="20"/>
      <w:lang w:val="fr-FR"/>
    </w:rPr>
  </w:style>
  <w:style w:type="character" w:customStyle="1" w:styleId="ListParagraphChar">
    <w:name w:val="List Paragraph Char"/>
    <w:link w:val="ListParagraph"/>
    <w:uiPriority w:val="34"/>
    <w:rsid w:val="00056451"/>
  </w:style>
  <w:style w:type="paragraph" w:customStyle="1" w:styleId="IRCSub">
    <w:name w:val="IRC_Sub"/>
    <w:basedOn w:val="Normal"/>
    <w:qFormat/>
    <w:rsid w:val="00056451"/>
    <w:pPr>
      <w:spacing w:after="0" w:line="260" w:lineRule="exact"/>
    </w:pPr>
    <w:rPr>
      <w:rFonts w:ascii="Arial Bold" w:eastAsia="Cambria" w:hAnsi="Arial Bold" w:cs="Times New Roman"/>
      <w:sz w:val="20"/>
      <w:szCs w:val="24"/>
    </w:rPr>
  </w:style>
  <w:style w:type="paragraph" w:styleId="NoSpacing">
    <w:name w:val="No Spacing"/>
    <w:link w:val="NoSpacingChar"/>
    <w:uiPriority w:val="1"/>
    <w:qFormat/>
    <w:rsid w:val="00C35AB9"/>
    <w:pPr>
      <w:spacing w:after="0" w:line="240" w:lineRule="auto"/>
    </w:pPr>
    <w:rPr>
      <w:lang w:val="fr-CA"/>
    </w:rPr>
  </w:style>
  <w:style w:type="paragraph" w:customStyle="1" w:styleId="Body">
    <w:name w:val="Body"/>
    <w:uiPriority w:val="99"/>
    <w:rsid w:val="00C35AB9"/>
    <w:pPr>
      <w:spacing w:after="0" w:line="240" w:lineRule="auto"/>
    </w:pPr>
    <w:rPr>
      <w:rFonts w:ascii="Helvetica" w:eastAsia="Times New Roman" w:hAnsi="Helvetica" w:cs="Times New Roman"/>
      <w:color w:val="000000"/>
      <w:sz w:val="24"/>
      <w:szCs w:val="24"/>
      <w:lang w:eastAsia="it-IT"/>
    </w:rPr>
  </w:style>
  <w:style w:type="table" w:styleId="TableGrid">
    <w:name w:val="Table Grid"/>
    <w:basedOn w:val="TableNormal"/>
    <w:uiPriority w:val="59"/>
    <w:rsid w:val="00B82528"/>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82528"/>
    <w:pPr>
      <w:autoSpaceDE w:val="0"/>
      <w:autoSpaceDN w:val="0"/>
      <w:adjustRightInd w:val="0"/>
      <w:spacing w:after="0" w:line="240" w:lineRule="auto"/>
    </w:pPr>
    <w:rPr>
      <w:rFonts w:ascii="Calibri" w:hAnsi="Calibri" w:cs="Calibri"/>
      <w:color w:val="000000"/>
      <w:sz w:val="24"/>
      <w:szCs w:val="24"/>
    </w:rPr>
  </w:style>
  <w:style w:type="paragraph" w:styleId="NormalWeb">
    <w:name w:val="Normal (Web)"/>
    <w:basedOn w:val="Normal"/>
    <w:uiPriority w:val="99"/>
    <w:rsid w:val="00EC3238"/>
    <w:pPr>
      <w:tabs>
        <w:tab w:val="left" w:pos="850"/>
        <w:tab w:val="left" w:pos="1191"/>
        <w:tab w:val="left" w:pos="1531"/>
      </w:tabs>
      <w:spacing w:after="0" w:line="240" w:lineRule="auto"/>
      <w:jc w:val="both"/>
    </w:pPr>
    <w:rPr>
      <w:rFonts w:ascii="Times New Roman" w:eastAsia="Times New Roman" w:hAnsi="Times New Roman" w:cs="Times New Roman"/>
      <w:sz w:val="24"/>
      <w:szCs w:val="24"/>
      <w:lang w:eastAsia="zh-CN"/>
    </w:rPr>
  </w:style>
  <w:style w:type="character" w:customStyle="1" w:styleId="Heading1Char">
    <w:name w:val="Heading 1 Char"/>
    <w:basedOn w:val="DefaultParagraphFont"/>
    <w:link w:val="Heading1"/>
    <w:uiPriority w:val="9"/>
    <w:rsid w:val="00EA065F"/>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EA065F"/>
    <w:rPr>
      <w:rFonts w:asciiTheme="majorHAnsi" w:eastAsiaTheme="majorEastAsia" w:hAnsiTheme="majorHAnsi" w:cstheme="majorBidi"/>
      <w:color w:val="1F4D78" w:themeColor="accent1" w:themeShade="7F"/>
      <w:sz w:val="24"/>
      <w:szCs w:val="24"/>
    </w:rPr>
  </w:style>
  <w:style w:type="character" w:customStyle="1" w:styleId="Heading2Char">
    <w:name w:val="Heading 2 Char"/>
    <w:basedOn w:val="DefaultParagraphFont"/>
    <w:link w:val="Heading2"/>
    <w:uiPriority w:val="9"/>
    <w:rsid w:val="00EA065F"/>
    <w:rPr>
      <w:rFonts w:asciiTheme="majorHAnsi" w:eastAsiaTheme="majorEastAsia" w:hAnsiTheme="majorHAnsi" w:cstheme="majorBidi"/>
      <w:color w:val="2E74B5" w:themeColor="accent1" w:themeShade="BF"/>
      <w:sz w:val="26"/>
      <w:szCs w:val="26"/>
    </w:rPr>
  </w:style>
  <w:style w:type="paragraph" w:styleId="TOCHeading">
    <w:name w:val="TOC Heading"/>
    <w:basedOn w:val="Heading1"/>
    <w:next w:val="Normal"/>
    <w:uiPriority w:val="39"/>
    <w:unhideWhenUsed/>
    <w:qFormat/>
    <w:rsid w:val="00EA065F"/>
    <w:pPr>
      <w:outlineLvl w:val="9"/>
    </w:pPr>
  </w:style>
  <w:style w:type="paragraph" w:styleId="TOC1">
    <w:name w:val="toc 1"/>
    <w:basedOn w:val="Normal"/>
    <w:next w:val="Normal"/>
    <w:autoRedefine/>
    <w:uiPriority w:val="39"/>
    <w:unhideWhenUsed/>
    <w:rsid w:val="00EA065F"/>
    <w:pPr>
      <w:spacing w:after="100"/>
    </w:pPr>
  </w:style>
  <w:style w:type="paragraph" w:styleId="TOC2">
    <w:name w:val="toc 2"/>
    <w:basedOn w:val="Normal"/>
    <w:next w:val="Normal"/>
    <w:autoRedefine/>
    <w:uiPriority w:val="39"/>
    <w:unhideWhenUsed/>
    <w:rsid w:val="00217342"/>
    <w:pPr>
      <w:tabs>
        <w:tab w:val="right" w:leader="dot" w:pos="9350"/>
      </w:tabs>
      <w:spacing w:after="100"/>
      <w:ind w:left="180"/>
    </w:pPr>
  </w:style>
  <w:style w:type="paragraph" w:styleId="TOC3">
    <w:name w:val="toc 3"/>
    <w:basedOn w:val="Normal"/>
    <w:next w:val="Normal"/>
    <w:autoRedefine/>
    <w:uiPriority w:val="39"/>
    <w:unhideWhenUsed/>
    <w:rsid w:val="00EA065F"/>
    <w:pPr>
      <w:spacing w:after="100"/>
      <w:ind w:left="440"/>
    </w:pPr>
  </w:style>
  <w:style w:type="character" w:styleId="Hyperlink">
    <w:name w:val="Hyperlink"/>
    <w:basedOn w:val="DefaultParagraphFont"/>
    <w:uiPriority w:val="99"/>
    <w:unhideWhenUsed/>
    <w:rsid w:val="00EA065F"/>
    <w:rPr>
      <w:color w:val="0563C1" w:themeColor="hyperlink"/>
      <w:u w:val="single"/>
    </w:rPr>
  </w:style>
  <w:style w:type="character" w:customStyle="1" w:styleId="NoSpacingChar">
    <w:name w:val="No Spacing Char"/>
    <w:basedOn w:val="DefaultParagraphFont"/>
    <w:link w:val="NoSpacing"/>
    <w:uiPriority w:val="1"/>
    <w:rsid w:val="008D5B94"/>
    <w:rPr>
      <w:lang w:val="fr-CA"/>
    </w:rPr>
  </w:style>
  <w:style w:type="character" w:styleId="Strong">
    <w:name w:val="Strong"/>
    <w:uiPriority w:val="22"/>
    <w:qFormat/>
    <w:rsid w:val="00723E7C"/>
    <w:rPr>
      <w:b/>
      <w:noProof w:val="0"/>
      <w:lang w:val="en-GB"/>
    </w:rPr>
  </w:style>
  <w:style w:type="paragraph" w:styleId="Revision">
    <w:name w:val="Revision"/>
    <w:hidden/>
    <w:uiPriority w:val="99"/>
    <w:semiHidden/>
    <w:rsid w:val="009464F5"/>
    <w:pPr>
      <w:spacing w:after="0" w:line="240" w:lineRule="auto"/>
    </w:pPr>
  </w:style>
  <w:style w:type="paragraph" w:customStyle="1" w:styleId="Texte">
    <w:name w:val="Texte"/>
    <w:basedOn w:val="Normal"/>
    <w:rsid w:val="003D39D6"/>
    <w:pPr>
      <w:overflowPunct w:val="0"/>
      <w:autoSpaceDE w:val="0"/>
      <w:autoSpaceDN w:val="0"/>
      <w:adjustRightInd w:val="0"/>
      <w:spacing w:after="80" w:line="160" w:lineRule="exact"/>
      <w:ind w:left="57" w:right="57"/>
      <w:textAlignment w:val="baseline"/>
    </w:pPr>
    <w:rPr>
      <w:rFonts w:ascii="Arial" w:eastAsia="Times New Roman" w:hAnsi="Arial" w:cs="Times New Roman"/>
      <w:sz w:val="16"/>
      <w:szCs w:val="20"/>
      <w:lang w:val="en-CA"/>
    </w:rPr>
  </w:style>
  <w:style w:type="paragraph" w:styleId="BodyText3">
    <w:name w:val="Body Text 3"/>
    <w:basedOn w:val="Normal"/>
    <w:link w:val="BodyText3Char"/>
    <w:rsid w:val="00217342"/>
    <w:pPr>
      <w:pBdr>
        <w:top w:val="single" w:sz="6" w:space="1" w:color="auto"/>
        <w:left w:val="single" w:sz="6" w:space="1" w:color="auto"/>
        <w:bottom w:val="single" w:sz="6" w:space="1" w:color="auto"/>
        <w:right w:val="single" w:sz="6" w:space="1" w:color="auto"/>
      </w:pBdr>
      <w:spacing w:after="0" w:line="240" w:lineRule="auto"/>
      <w:jc w:val="both"/>
    </w:pPr>
    <w:rPr>
      <w:rFonts w:ascii="Times New Roman" w:eastAsia="Times New Roman" w:hAnsi="Times New Roman" w:cs="Times New Roman"/>
      <w:i/>
      <w:iCs/>
      <w:szCs w:val="20"/>
    </w:rPr>
  </w:style>
  <w:style w:type="character" w:customStyle="1" w:styleId="BodyText3Char">
    <w:name w:val="Body Text 3 Char"/>
    <w:basedOn w:val="DefaultParagraphFont"/>
    <w:link w:val="BodyText3"/>
    <w:rsid w:val="00217342"/>
    <w:rPr>
      <w:rFonts w:ascii="Times New Roman" w:eastAsia="Times New Roman" w:hAnsi="Times New Roman" w:cs="Times New Roman"/>
      <w:i/>
      <w:iCs/>
      <w:szCs w:val="20"/>
      <w:lang w:val="en-GB"/>
    </w:rPr>
  </w:style>
  <w:style w:type="paragraph" w:styleId="BodyText2">
    <w:name w:val="Body Text 2"/>
    <w:basedOn w:val="Normal"/>
    <w:link w:val="BodyText2Char"/>
    <w:uiPriority w:val="99"/>
    <w:semiHidden/>
    <w:unhideWhenUsed/>
    <w:rsid w:val="00FF2FBE"/>
    <w:pPr>
      <w:spacing w:after="120" w:line="480" w:lineRule="auto"/>
    </w:pPr>
  </w:style>
  <w:style w:type="character" w:customStyle="1" w:styleId="BodyText2Char">
    <w:name w:val="Body Text 2 Char"/>
    <w:basedOn w:val="DefaultParagraphFont"/>
    <w:link w:val="BodyText2"/>
    <w:uiPriority w:val="99"/>
    <w:semiHidden/>
    <w:rsid w:val="00FF2FBE"/>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7031842">
      <w:bodyDiv w:val="1"/>
      <w:marLeft w:val="0"/>
      <w:marRight w:val="0"/>
      <w:marTop w:val="0"/>
      <w:marBottom w:val="0"/>
      <w:divBdr>
        <w:top w:val="none" w:sz="0" w:space="0" w:color="auto"/>
        <w:left w:val="none" w:sz="0" w:space="0" w:color="auto"/>
        <w:bottom w:val="none" w:sz="0" w:space="0" w:color="auto"/>
        <w:right w:val="none" w:sz="0" w:space="0" w:color="auto"/>
      </w:divBdr>
    </w:div>
    <w:div w:id="1745179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5.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image" Target="media/image9.jpeg"/><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image" Target="media/image7.jpeg"/><Relationship Id="rId10" Type="http://schemas.openxmlformats.org/officeDocument/2006/relationships/header" Target="header2.xm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6.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B23F07-6ACB-48C0-BBC8-3E366E0F20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2538</TotalTime>
  <Pages>42</Pages>
  <Words>12188</Words>
  <Characters>69474</Characters>
  <Application>Microsoft Office Word</Application>
  <DocSecurity>0</DocSecurity>
  <Lines>578</Lines>
  <Paragraphs>162</Paragraphs>
  <ScaleCrop>false</ScaleCrop>
  <HeadingPairs>
    <vt:vector size="2" baseType="variant">
      <vt:variant>
        <vt:lpstr>Title</vt:lpstr>
      </vt:variant>
      <vt:variant>
        <vt:i4>1</vt:i4>
      </vt:variant>
    </vt:vector>
  </HeadingPairs>
  <TitlesOfParts>
    <vt:vector size="1" baseType="lpstr">
      <vt:lpstr/>
    </vt:vector>
  </TitlesOfParts>
  <Company>IRC</Company>
  <LinksUpToDate>false</LinksUpToDate>
  <CharactersWithSpaces>81500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IRC User</dc:creator>
  <cp:lastModifiedBy>Rosalind Montanez</cp:lastModifiedBy>
  <cp:revision>4</cp:revision>
  <cp:lastPrinted>2017-05-25T12:54:00Z</cp:lastPrinted>
  <dcterms:created xsi:type="dcterms:W3CDTF">2017-05-23T10:46:00Z</dcterms:created>
  <dcterms:modified xsi:type="dcterms:W3CDTF">2017-05-26T11:48:00Z</dcterms:modified>
</cp:coreProperties>
</file>